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0.xml" ContentType="application/vnd.openxmlformats-officedocument.wordprocessingml.header+xml"/>
  <Override PartName="/word/header8.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header1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docProps/custom.xml" ContentType="application/vnd.openxmlformats-officedocument.custom-properties+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 w:right="-2" w:firstLine="567"/>
        <w:jc w:val="center"/>
        <w:shd w:val="clear" w:color="auto" w:fill="ffffff"/>
        <w:tabs>
          <w:tab w:val="left" w:pos="0" w:leader="underscore"/>
        </w:tabs>
        <w:rPr>
          <w:rFonts w:ascii="Times New Roman" w:hAnsi="Times New Roman" w:cs="Times New Roman"/>
          <w:b/>
          <w:sz w:val="26"/>
          <w:szCs w:val="26"/>
        </w:rPr>
      </w:pPr>
      <w:r>
        <w:rPr>
          <w:rFonts w:ascii="Times New Roman" w:hAnsi="Times New Roman" w:cs="Times New Roman"/>
          <w:b/>
          <w:sz w:val="26"/>
          <w:szCs w:val="26"/>
        </w:rPr>
        <w:t xml:space="preserve">Договор от «___» _____________ 2025 г. № ________________</w:t>
      </w:r>
      <w:r>
        <w:rPr>
          <w:rFonts w:ascii="Times New Roman" w:hAnsi="Times New Roman" w:cs="Times New Roman"/>
          <w:b/>
          <w:sz w:val="26"/>
          <w:szCs w:val="26"/>
        </w:rPr>
      </w:r>
      <w:r>
        <w:rPr>
          <w:rFonts w:ascii="Times New Roman" w:hAnsi="Times New Roman" w:cs="Times New Roman"/>
          <w:b/>
          <w:sz w:val="26"/>
          <w:szCs w:val="26"/>
        </w:rPr>
      </w:r>
    </w:p>
    <w:p>
      <w:pPr>
        <w:ind w:left="-567" w:right="-2" w:firstLine="567"/>
        <w:jc w:val="center"/>
        <w:shd w:val="clear" w:color="auto" w:fill="ffffff"/>
        <w:tabs>
          <w:tab w:val="left" w:pos="0" w:leader="underscore"/>
        </w:tabs>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ind w:left="-567" w:right="-2" w:firstLine="567"/>
        <w:jc w:val="center"/>
        <w:shd w:val="clear" w:color="auto" w:fill="ffffff"/>
        <w:tabs>
          <w:tab w:val="left" w:pos="0" w:leader="underscore"/>
        </w:tabs>
        <w:rPr>
          <w:rFonts w:ascii="Times New Roman" w:hAnsi="Times New Roman" w:cs="Times New Roman"/>
          <w:b/>
          <w:sz w:val="26"/>
          <w:szCs w:val="26"/>
        </w:rPr>
      </w:pPr>
      <w:r>
        <w:rPr>
          <w:rFonts w:ascii="Times New Roman" w:hAnsi="Times New Roman" w:cs="Times New Roman"/>
          <w:b/>
          <w:sz w:val="26"/>
          <w:szCs w:val="26"/>
        </w:rPr>
        <w:t xml:space="preserve">на выполнение работ 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w:t>
      </w:r>
      <w:r>
        <w:rPr>
          <w:rFonts w:ascii="Times New Roman" w:hAnsi="Times New Roman" w:cs="Times New Roman"/>
          <w:b/>
          <w:sz w:val="26"/>
          <w:szCs w:val="26"/>
        </w:rPr>
      </w:r>
      <w:r>
        <w:rPr>
          <w:rFonts w:ascii="Times New Roman" w:hAnsi="Times New Roman" w:cs="Times New Roman"/>
          <w:b/>
          <w:sz w:val="26"/>
          <w:szCs w:val="26"/>
        </w:rPr>
      </w:r>
    </w:p>
    <w:p>
      <w:pPr>
        <w:ind w:left="-567" w:right="-2" w:firstLine="567"/>
        <w:jc w:val="center"/>
        <w:shd w:val="clear" w:color="auto" w:fill="ffffff"/>
        <w:tabs>
          <w:tab w:val="left" w:pos="0" w:leader="underscore"/>
        </w:tabs>
        <w:rPr>
          <w:rFonts w:ascii="Times New Roman" w:hAnsi="Times New Roman" w:cs="Times New Roman"/>
          <w:b/>
          <w:sz w:val="26"/>
          <w:szCs w:val="26"/>
        </w:rPr>
      </w:pPr>
      <w:r>
        <w:rPr>
          <w:rFonts w:ascii="Times New Roman" w:hAnsi="Times New Roman" w:cs="Times New Roman"/>
          <w:b/>
          <w:sz w:val="26"/>
          <w:szCs w:val="26"/>
        </w:rPr>
        <w:t xml:space="preserve"> «Модернизация ПС 220 </w:t>
      </w:r>
      <w:r>
        <w:rPr>
          <w:rFonts w:ascii="Times New Roman" w:hAnsi="Times New Roman" w:cs="Times New Roman"/>
          <w:b/>
          <w:sz w:val="26"/>
          <w:szCs w:val="26"/>
        </w:rPr>
        <w:t xml:space="preserve">кВ</w:t>
      </w:r>
      <w:r>
        <w:rPr>
          <w:rFonts w:ascii="Times New Roman" w:hAnsi="Times New Roman" w:cs="Times New Roman"/>
          <w:b/>
          <w:sz w:val="26"/>
          <w:szCs w:val="26"/>
        </w:rPr>
        <w:t xml:space="preserve"> Васильевская (оснащение ВЛ 110 </w:t>
      </w:r>
      <w:r>
        <w:rPr>
          <w:rFonts w:ascii="Times New Roman" w:hAnsi="Times New Roman" w:cs="Times New Roman"/>
          <w:b/>
          <w:sz w:val="26"/>
          <w:szCs w:val="26"/>
        </w:rPr>
        <w:t xml:space="preserve">кВ</w:t>
      </w:r>
      <w:r>
        <w:rPr>
          <w:rFonts w:ascii="Times New Roman" w:hAnsi="Times New Roman" w:cs="Times New Roman"/>
          <w:b/>
          <w:sz w:val="26"/>
          <w:szCs w:val="26"/>
        </w:rPr>
        <w:t xml:space="preserve"> Азот-5 микропроцессорными устройствами РЗА, ВЧ обработкой, КСЗ с АУВ) (для ТП объектов электросетевого хозяйства ПАО "</w:t>
      </w:r>
      <w:r>
        <w:rPr>
          <w:rFonts w:ascii="Times New Roman" w:hAnsi="Times New Roman" w:cs="Times New Roman"/>
          <w:b/>
          <w:sz w:val="26"/>
          <w:szCs w:val="26"/>
        </w:rPr>
        <w:t xml:space="preserve">Россети</w:t>
      </w:r>
      <w:r>
        <w:rPr>
          <w:rFonts w:ascii="Times New Roman" w:hAnsi="Times New Roman" w:cs="Times New Roman"/>
          <w:b/>
          <w:sz w:val="26"/>
          <w:szCs w:val="26"/>
        </w:rPr>
        <w:t xml:space="preserve"> Волга")»</w:t>
      </w:r>
      <w:r>
        <w:rPr>
          <w:rFonts w:ascii="Times New Roman" w:hAnsi="Times New Roman" w:cs="Times New Roman"/>
          <w:b/>
          <w:sz w:val="26"/>
          <w:szCs w:val="26"/>
        </w:rPr>
      </w:r>
      <w:r>
        <w:rPr>
          <w:rFonts w:ascii="Times New Roman" w:hAnsi="Times New Roman" w:cs="Times New Roman"/>
          <w:b/>
          <w:sz w:val="26"/>
          <w:szCs w:val="26"/>
        </w:rPr>
      </w:r>
    </w:p>
    <w:p>
      <w:pPr>
        <w:ind w:left="-567" w:right="-2" w:firstLine="567"/>
        <w:jc w:val="center"/>
        <w:shd w:val="clear" w:color="auto" w:fill="ffffff"/>
        <w:tabs>
          <w:tab w:val="left" w:pos="0"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0"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right="-2"/>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567" w:right="-2" w:firstLine="567"/>
        <w:jc w:val="center"/>
        <w:shd w:val="clear" w:color="auto" w:fill="ffffff"/>
        <w:tabs>
          <w:tab w:val="left" w:pos="3677" w:leader="underscor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right="-2"/>
        <w:jc w:val="both"/>
        <w:tabs>
          <w:tab w:val="left" w:pos="3686" w:leader="none"/>
          <w:tab w:val="right" w:pos="9356" w:leader="none"/>
        </w:tabs>
        <w:rPr>
          <w:rFonts w:ascii="Times New Roman" w:hAnsi="Times New Roman" w:cs="Times New Roman"/>
          <w:b/>
          <w:bCs/>
          <w:sz w:val="24"/>
          <w:szCs w:val="24"/>
        </w:rPr>
      </w:pPr>
      <w:r>
        <w:rPr>
          <w:rFonts w:ascii="Times New Roman" w:hAnsi="Times New Roman" w:cs="Times New Roman"/>
          <w:b/>
          <w:bCs/>
          <w:sz w:val="24"/>
          <w:szCs w:val="24"/>
        </w:rPr>
        <w:t xml:space="preserve">Заказчик: Публичное акционерное общество «Федеральная сетевая компания - </w:t>
      </w:r>
      <w:r>
        <w:rPr>
          <w:rFonts w:ascii="Times New Roman" w:hAnsi="Times New Roman" w:cs="Times New Roman"/>
          <w:b/>
          <w:bCs/>
          <w:sz w:val="24"/>
          <w:szCs w:val="24"/>
        </w:rPr>
        <w:t xml:space="preserve">Россети</w:t>
      </w:r>
      <w:r>
        <w:rPr>
          <w:rFonts w:ascii="Times New Roman" w:hAnsi="Times New Roman" w:cs="Times New Roman"/>
          <w:b/>
          <w:bCs/>
          <w:sz w:val="24"/>
          <w:szCs w:val="24"/>
        </w:rPr>
        <w:t xml:space="preserve">» (сокращенно: ПАО «</w:t>
      </w:r>
      <w:r>
        <w:rPr>
          <w:rFonts w:ascii="Times New Roman" w:hAnsi="Times New Roman" w:cs="Times New Roman"/>
          <w:b/>
          <w:bCs/>
          <w:sz w:val="24"/>
          <w:szCs w:val="24"/>
        </w:rPr>
        <w:t xml:space="preserve">Россети</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ind w:right="-2"/>
        <w:jc w:val="both"/>
        <w:tabs>
          <w:tab w:val="left" w:pos="3686" w:leader="none"/>
          <w:tab w:val="right" w:pos="9356"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567" w:right="-2" w:firstLine="567"/>
        <w:tabs>
          <w:tab w:val="left" w:pos="3686" w:leader="none"/>
          <w:tab w:val="right" w:pos="9356" w:leader="none"/>
        </w:tabs>
        <w:rPr>
          <w:rFonts w:ascii="Times New Roman" w:hAnsi="Times New Roman" w:cs="Times New Roman"/>
          <w:b/>
          <w:bCs/>
          <w:sz w:val="24"/>
          <w:szCs w:val="24"/>
        </w:rPr>
      </w:pPr>
      <w:r>
        <w:rPr>
          <w:rFonts w:ascii="Times New Roman" w:hAnsi="Times New Roman" w:cs="Times New Roman"/>
          <w:b/>
          <w:bCs/>
          <w:sz w:val="24"/>
          <w:szCs w:val="24"/>
        </w:rPr>
        <w:t xml:space="preserve">Подрядчик: ___________________________</w:t>
      </w:r>
      <w:r>
        <w:rPr>
          <w:rFonts w:ascii="Times New Roman" w:hAnsi="Times New Roman" w:cs="Times New Roman"/>
          <w:b/>
          <w:bCs/>
          <w:sz w:val="24"/>
          <w:szCs w:val="24"/>
        </w:rPr>
      </w:r>
      <w:r>
        <w:rPr>
          <w:rFonts w:ascii="Times New Roman" w:hAnsi="Times New Roman" w:cs="Times New Roman"/>
          <w:b/>
          <w:bCs/>
          <w:sz w:val="24"/>
          <w:szCs w:val="24"/>
        </w:rPr>
      </w:r>
    </w:p>
    <w:p>
      <w:pPr>
        <w:pStyle w:val="1464"/>
        <w:ind w:left="-567" w:right="-2" w:firstLine="567"/>
        <w:widowControl w:val="off"/>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center"/>
        <w:shd w:val="clear" w:color="auto" w:fill="ffffff"/>
        <w:tabs>
          <w:tab w:val="left" w:pos="3119" w:leader="underscore"/>
        </w:tabs>
        <w:rPr>
          <w:rFonts w:ascii="Times New Roman" w:hAnsi="Times New Roman" w:cs="Times New Roman"/>
          <w:bCs/>
          <w:color w:val="000000"/>
          <w:sz w:val="28"/>
          <w:szCs w:val="28"/>
        </w:rPr>
      </w:pPr>
      <w:r>
        <w:rPr>
          <w:rFonts w:ascii="Times New Roman" w:hAnsi="Times New Roman" w:cs="Times New Roman"/>
          <w:bCs/>
          <w:color w:val="000000"/>
          <w:sz w:val="28"/>
          <w:szCs w:val="28"/>
        </w:rPr>
      </w:r>
      <w:r>
        <w:rPr>
          <w:rFonts w:ascii="Times New Roman" w:hAnsi="Times New Roman" w:cs="Times New Roman"/>
          <w:bCs/>
          <w:color w:val="000000"/>
          <w:sz w:val="28"/>
          <w:szCs w:val="28"/>
        </w:rPr>
      </w:r>
      <w:r>
        <w:rPr>
          <w:rFonts w:ascii="Times New Roman" w:hAnsi="Times New Roman" w:cs="Times New Roman"/>
          <w:bCs/>
          <w:color w:val="000000"/>
          <w:sz w:val="28"/>
          <w:szCs w:val="28"/>
        </w:rPr>
      </w:r>
    </w:p>
    <w:p>
      <w:pPr>
        <w:jc w:val="center"/>
        <w:shd w:val="clear" w:color="auto" w:fill="ffffff"/>
        <w:tabs>
          <w:tab w:val="left" w:pos="3119" w:leader="underscore"/>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г. Самара</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center"/>
        <w:shd w:val="clear" w:color="auto" w:fill="ffffff"/>
        <w:tabs>
          <w:tab w:val="left" w:pos="3119" w:leader="underscore"/>
        </w:tabs>
        <w:rPr>
          <w:rFonts w:ascii="Times New Roman" w:hAnsi="Times New Roman" w:cs="Times New Roman"/>
          <w:bCs/>
          <w:color w:val="000000"/>
          <w:sz w:val="28"/>
          <w:szCs w:val="28"/>
        </w:rPr>
      </w:pPr>
      <w:r>
        <w:rPr>
          <w:rFonts w:ascii="Times New Roman" w:hAnsi="Times New Roman" w:cs="Times New Roman"/>
          <w:bCs/>
          <w:color w:val="000000"/>
          <w:sz w:val="28"/>
          <w:szCs w:val="28"/>
        </w:rPr>
      </w:r>
      <w:r>
        <w:rPr>
          <w:rFonts w:ascii="Times New Roman" w:hAnsi="Times New Roman" w:cs="Times New Roman"/>
          <w:bCs/>
          <w:color w:val="000000"/>
          <w:sz w:val="28"/>
          <w:szCs w:val="28"/>
        </w:rPr>
      </w:r>
      <w:r>
        <w:rPr>
          <w:rFonts w:ascii="Times New Roman" w:hAnsi="Times New Roman" w:cs="Times New Roman"/>
          <w:bCs/>
          <w:color w:val="000000"/>
          <w:sz w:val="28"/>
          <w:szCs w:val="28"/>
        </w:rPr>
      </w:r>
    </w:p>
    <w:p>
      <w:pPr>
        <w:jc w:val="center"/>
        <w:shd w:val="clear" w:color="auto" w:fill="ffffff"/>
        <w:tabs>
          <w:tab w:val="left" w:pos="3119" w:leader="underscore"/>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2025 г.</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hd w:val="clear" w:color="auto" w:fill="ffffff"/>
        <w:tabs>
          <w:tab w:val="left" w:pos="3677" w:leader="underscore"/>
        </w:tabs>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pStyle w:val="1279"/>
        <w:jc w:val="both"/>
        <w:spacing w:after="0" w:line="240" w:lineRule="auto"/>
        <w:widowControl w:val="off"/>
        <w:rPr>
          <w:rFonts w:ascii="Times New Roman" w:hAnsi="Times New Roman" w:cs="Times New Roman"/>
          <w:b/>
          <w:color w:val="000000"/>
          <w:sz w:val="24"/>
          <w:szCs w:val="24"/>
          <w:lang w:val="ru-RU" w:eastAsia="ru-RU"/>
        </w:rPr>
      </w:pPr>
      <w:r>
        <w:rPr>
          <w:rFonts w:ascii="Times New Roman" w:hAnsi="Times New Roman" w:cs="Times New Roman"/>
          <w:b/>
          <w:color w:val="000000"/>
          <w:sz w:val="24"/>
          <w:szCs w:val="24"/>
          <w:lang w:val="ru-RU" w:eastAsia="ru-RU"/>
        </w:rPr>
        <w:t xml:space="preserve">СОДЕРЖАНИЕ</w:t>
      </w:r>
      <w:r>
        <w:rPr>
          <w:rFonts w:ascii="Times New Roman" w:hAnsi="Times New Roman" w:cs="Times New Roman"/>
          <w:b/>
          <w:color w:val="000000"/>
          <w:sz w:val="24"/>
          <w:szCs w:val="24"/>
          <w:lang w:val="ru-RU" w:eastAsia="ru-RU"/>
        </w:rPr>
      </w:r>
      <w:r>
        <w:rPr>
          <w:rFonts w:ascii="Times New Roman" w:hAnsi="Times New Roman" w:cs="Times New Roman"/>
          <w:b/>
          <w:color w:val="000000"/>
          <w:sz w:val="24"/>
          <w:szCs w:val="24"/>
          <w:lang w:val="ru-RU" w:eastAsia="ru-RU"/>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279"/>
        <w:jc w:val="both"/>
        <w:spacing w:after="0" w:line="240" w:lineRule="auto"/>
        <w:widowControl w:val="off"/>
        <w:rPr>
          <w:rFonts w:ascii="Times New Roman" w:hAnsi="Times New Roman" w:cs="Times New Roman"/>
          <w:b/>
          <w:color w:val="000000"/>
          <w:sz w:val="24"/>
          <w:szCs w:val="24"/>
          <w:lang w:val="ru-RU" w:eastAsia="ru-RU"/>
        </w:rPr>
      </w:pPr>
      <w:r>
        <w:rPr>
          <w:rFonts w:ascii="Times New Roman" w:hAnsi="Times New Roman" w:cs="Times New Roman"/>
          <w:b/>
          <w:color w:val="000000"/>
          <w:sz w:val="24"/>
          <w:szCs w:val="24"/>
          <w:lang w:val="ru-RU" w:eastAsia="ru-RU"/>
        </w:rPr>
        <w:t xml:space="preserve">РАЗДЕЛ </w:t>
      </w:r>
      <w:r>
        <w:rPr>
          <w:rFonts w:ascii="Times New Roman" w:hAnsi="Times New Roman" w:cs="Times New Roman"/>
          <w:b/>
          <w:color w:val="000000"/>
          <w:sz w:val="24"/>
          <w:szCs w:val="24"/>
          <w:lang w:eastAsia="ru-RU"/>
        </w:rPr>
        <w:t xml:space="preserve">I</w:t>
      </w:r>
      <w:r>
        <w:rPr>
          <w:rFonts w:ascii="Times New Roman" w:hAnsi="Times New Roman" w:cs="Times New Roman"/>
          <w:b/>
          <w:color w:val="000000"/>
          <w:sz w:val="24"/>
          <w:szCs w:val="24"/>
          <w:lang w:val="ru-RU" w:eastAsia="ru-RU"/>
        </w:rPr>
        <w:t xml:space="preserve">. ОСНОВНЫЕ ПОЛОЖЕНИЯ ДОГОВОРА</w:t>
      </w:r>
      <w:r>
        <w:rPr>
          <w:rFonts w:ascii="Times New Roman" w:hAnsi="Times New Roman" w:cs="Times New Roman"/>
          <w:b/>
          <w:color w:val="000000"/>
          <w:sz w:val="24"/>
          <w:szCs w:val="24"/>
          <w:lang w:val="ru-RU" w:eastAsia="ru-RU"/>
        </w:rPr>
      </w:r>
      <w:r>
        <w:rPr>
          <w:rFonts w:ascii="Times New Roman" w:hAnsi="Times New Roman" w:cs="Times New Roman"/>
          <w:b/>
          <w:color w:val="000000"/>
          <w:sz w:val="24"/>
          <w:szCs w:val="24"/>
          <w:lang w:val="ru-RU" w:eastAsia="ru-RU"/>
        </w:rPr>
      </w:r>
    </w:p>
    <w:p>
      <w:pPr>
        <w:pStyle w:val="1279"/>
        <w:jc w:val="both"/>
        <w:spacing w:after="0" w:line="240" w:lineRule="auto"/>
        <w:widowControl w:val="off"/>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Статья 1. Основные понятия и определения</w:t>
      </w:r>
      <w:r>
        <w:rPr>
          <w:rFonts w:ascii="Times New Roman" w:hAnsi="Times New Roman" w:cs="Times New Roman"/>
          <w:color w:val="000000"/>
          <w:sz w:val="24"/>
          <w:szCs w:val="24"/>
          <w:lang w:val="ru-RU" w:eastAsia="ru-RU"/>
        </w:rPr>
      </w:r>
      <w:r>
        <w:rPr>
          <w:rFonts w:ascii="Times New Roman" w:hAnsi="Times New Roman" w:cs="Times New Roman"/>
          <w:color w:val="000000"/>
          <w:sz w:val="24"/>
          <w:szCs w:val="24"/>
          <w:lang w:val="ru-RU" w:eastAsia="ru-RU"/>
        </w:rPr>
      </w:r>
    </w:p>
    <w:p>
      <w:pPr>
        <w:pStyle w:val="1279"/>
        <w:jc w:val="both"/>
        <w:spacing w:after="0" w:line="240" w:lineRule="auto"/>
        <w:widowControl w:val="off"/>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Статья 2. Цели и предмет Договора</w:t>
      </w:r>
      <w:r>
        <w:rPr>
          <w:rFonts w:ascii="Times New Roman" w:hAnsi="Times New Roman" w:cs="Times New Roman"/>
          <w:color w:val="000000"/>
          <w:sz w:val="24"/>
          <w:szCs w:val="24"/>
          <w:lang w:val="ru-RU" w:eastAsia="ru-RU"/>
        </w:rPr>
      </w:r>
      <w:r>
        <w:rPr>
          <w:rFonts w:ascii="Times New Roman" w:hAnsi="Times New Roman" w:cs="Times New Roman"/>
          <w:color w:val="000000"/>
          <w:sz w:val="24"/>
          <w:szCs w:val="24"/>
          <w:lang w:val="ru-RU" w:eastAsia="ru-RU"/>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3. Сроки выполнения работ и поставок</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79"/>
        <w:jc w:val="both"/>
        <w:spacing w:after="0" w:line="240" w:lineRule="auto"/>
        <w:widowControl w:val="off"/>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Статья 4. Цена Договора</w:t>
      </w:r>
      <w:r>
        <w:rPr>
          <w:rFonts w:ascii="Times New Roman" w:hAnsi="Times New Roman" w:cs="Times New Roman"/>
          <w:color w:val="000000"/>
          <w:sz w:val="24"/>
          <w:szCs w:val="24"/>
          <w:lang w:val="ru-RU" w:eastAsia="ru-RU"/>
        </w:rPr>
      </w:r>
      <w:r>
        <w:rPr>
          <w:rFonts w:ascii="Times New Roman" w:hAnsi="Times New Roman" w:cs="Times New Roman"/>
          <w:color w:val="000000"/>
          <w:sz w:val="24"/>
          <w:szCs w:val="24"/>
          <w:lang w:val="ru-RU" w:eastAsia="ru-RU"/>
        </w:rPr>
      </w:r>
    </w:p>
    <w:p>
      <w:pPr>
        <w:pStyle w:val="1279"/>
        <w:jc w:val="both"/>
        <w:spacing w:after="0" w:line="240" w:lineRule="auto"/>
        <w:widowControl w:val="off"/>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Статья 5. Порядок и условия платежей</w:t>
      </w:r>
      <w:r>
        <w:rPr>
          <w:rFonts w:ascii="Times New Roman" w:hAnsi="Times New Roman" w:cs="Times New Roman"/>
          <w:color w:val="000000"/>
          <w:sz w:val="24"/>
          <w:szCs w:val="24"/>
          <w:lang w:val="ru-RU" w:eastAsia="ru-RU"/>
        </w:rPr>
      </w:r>
      <w:r>
        <w:rPr>
          <w:rFonts w:ascii="Times New Roman" w:hAnsi="Times New Roman" w:cs="Times New Roman"/>
          <w:color w:val="000000"/>
          <w:sz w:val="24"/>
          <w:szCs w:val="24"/>
          <w:lang w:val="ru-RU" w:eastAsia="ru-RU"/>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79"/>
        <w:jc w:val="both"/>
        <w:spacing w:after="0" w:line="240" w:lineRule="auto"/>
        <w:widowControl w:val="off"/>
        <w:rPr>
          <w:rFonts w:ascii="Times New Roman" w:hAnsi="Times New Roman" w:cs="Times New Roman"/>
          <w:b/>
          <w:color w:val="000000"/>
          <w:sz w:val="24"/>
          <w:szCs w:val="24"/>
          <w:lang w:val="ru-RU" w:eastAsia="ru-RU"/>
        </w:rPr>
      </w:pPr>
      <w:r>
        <w:rPr>
          <w:rFonts w:ascii="Times New Roman" w:hAnsi="Times New Roman" w:cs="Times New Roman"/>
          <w:b/>
          <w:color w:val="000000"/>
          <w:sz w:val="24"/>
          <w:szCs w:val="24"/>
          <w:lang w:val="ru-RU" w:eastAsia="ru-RU"/>
        </w:rPr>
        <w:t xml:space="preserve">РАЗДЕЛ </w:t>
      </w:r>
      <w:r>
        <w:rPr>
          <w:rFonts w:ascii="Times New Roman" w:hAnsi="Times New Roman" w:cs="Times New Roman"/>
          <w:b/>
          <w:color w:val="000000"/>
          <w:sz w:val="24"/>
          <w:szCs w:val="24"/>
          <w:lang w:eastAsia="ru-RU"/>
        </w:rPr>
        <w:t xml:space="preserve">II</w:t>
      </w:r>
      <w:r>
        <w:rPr>
          <w:rFonts w:ascii="Times New Roman" w:hAnsi="Times New Roman" w:cs="Times New Roman"/>
          <w:b/>
          <w:color w:val="000000"/>
          <w:sz w:val="24"/>
          <w:szCs w:val="24"/>
          <w:lang w:val="ru-RU" w:eastAsia="ru-RU"/>
        </w:rPr>
        <w:t xml:space="preserve">. ОБЩИЕ ОБЯЗАТЕЛЬСТВА СТОРОН</w:t>
      </w:r>
      <w:r>
        <w:rPr>
          <w:rFonts w:ascii="Times New Roman" w:hAnsi="Times New Roman" w:cs="Times New Roman"/>
          <w:b/>
          <w:color w:val="000000"/>
          <w:sz w:val="24"/>
          <w:szCs w:val="24"/>
          <w:lang w:val="ru-RU" w:eastAsia="ru-RU"/>
        </w:rPr>
      </w:r>
      <w:r>
        <w:rPr>
          <w:rFonts w:ascii="Times New Roman" w:hAnsi="Times New Roman" w:cs="Times New Roman"/>
          <w:b/>
          <w:color w:val="000000"/>
          <w:sz w:val="24"/>
          <w:szCs w:val="24"/>
          <w:lang w:val="ru-RU" w:eastAsia="ru-RU"/>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6. Обязательства Подрядчика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w:t>
      </w:r>
      <w:r>
        <w:rPr>
          <w:rFonts w:ascii="Times New Roman" w:hAnsi="Times New Roman" w:cs="Times New Roman"/>
          <w:color w:val="000000"/>
          <w:sz w:val="24"/>
          <w:szCs w:val="24"/>
        </w:rPr>
        <w:t xml:space="preserve">атья 7. Обязательства Заказчика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РАЗДЕЛ </w:t>
      </w:r>
      <w:r>
        <w:rPr>
          <w:rFonts w:ascii="Times New Roman" w:hAnsi="Times New Roman" w:cs="Times New Roman"/>
          <w:b/>
          <w:color w:val="000000"/>
          <w:sz w:val="24"/>
          <w:szCs w:val="24"/>
          <w:lang w:val="en-US"/>
        </w:rPr>
        <w:t xml:space="preserve">III</w:t>
      </w:r>
      <w:r>
        <w:rPr>
          <w:rFonts w:ascii="Times New Roman" w:hAnsi="Times New Roman" w:cs="Times New Roman"/>
          <w:b/>
          <w:color w:val="000000"/>
          <w:sz w:val="24"/>
          <w:szCs w:val="24"/>
        </w:rPr>
        <w:t xml:space="preserve">. МАТЕРИАЛЫ, ОБОРУДОВАНИЕ</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8. Заводские приемо-сдаточные испытания (ПСИ) оборудования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9. Комплектация Объекта материалами и оборудованием</w:t>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РАЗДЕЛ </w:t>
      </w:r>
      <w:r>
        <w:rPr>
          <w:rFonts w:ascii="Times New Roman" w:hAnsi="Times New Roman" w:cs="Times New Roman"/>
          <w:b/>
          <w:color w:val="000000"/>
          <w:sz w:val="24"/>
          <w:szCs w:val="24"/>
          <w:lang w:val="en-US"/>
        </w:rPr>
        <w:t xml:space="preserve">IV</w:t>
      </w:r>
      <w:r>
        <w:rPr>
          <w:rFonts w:ascii="Times New Roman" w:hAnsi="Times New Roman" w:cs="Times New Roman"/>
          <w:b/>
          <w:color w:val="000000"/>
          <w:sz w:val="24"/>
          <w:szCs w:val="24"/>
        </w:rPr>
        <w:t xml:space="preserve">. ОРГАНИЗАЦИЯ РАБОТ</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pStyle w:val="1467"/>
        <w:ind w:left="0"/>
        <w:jc w:val="both"/>
        <w:shd w:val="clear" w:color="auto" w:fill="ffffff"/>
        <w:widowControl w:val="off"/>
        <w:tabs>
          <w:tab w:val="num" w:pos="0" w:leader="none"/>
        </w:tabs>
        <w:rPr>
          <w:bCs/>
          <w:color w:val="000000"/>
        </w:rPr>
      </w:pPr>
      <w:r>
        <w:rPr>
          <w:bCs/>
          <w:color w:val="000000"/>
        </w:rPr>
        <w:t xml:space="preserve">Статья 10. Порядок разработки и приемка Рабочей документации</w:t>
      </w:r>
      <w:r>
        <w:rPr>
          <w:bCs/>
          <w:color w:val="000000"/>
        </w:rPr>
      </w:r>
      <w:r>
        <w:rPr>
          <w:bCs/>
          <w:color w:val="000000"/>
        </w:rPr>
      </w:r>
    </w:p>
    <w:p>
      <w:pPr>
        <w:pStyle w:val="1467"/>
        <w:ind w:left="0"/>
        <w:jc w:val="both"/>
        <w:shd w:val="clear" w:color="auto" w:fill="ffffff"/>
        <w:widowControl w:val="off"/>
        <w:tabs>
          <w:tab w:val="num" w:pos="0" w:leader="none"/>
        </w:tabs>
        <w:rPr>
          <w:bCs/>
          <w:color w:val="000000"/>
        </w:rPr>
      </w:pPr>
      <w:r>
        <w:rPr>
          <w:bCs/>
          <w:color w:val="000000"/>
        </w:rPr>
        <w:t xml:space="preserve">Статья 11. Порядок осуществления строительных работ</w:t>
      </w:r>
      <w:r>
        <w:rPr>
          <w:bCs/>
          <w:color w:val="000000"/>
        </w:rPr>
      </w:r>
      <w:r>
        <w:rPr>
          <w:bCs/>
          <w:color w:val="000000"/>
        </w:rPr>
      </w:r>
    </w:p>
    <w:p>
      <w:pPr>
        <w:pStyle w:val="1467"/>
        <w:ind w:left="0"/>
        <w:jc w:val="both"/>
        <w:shd w:val="clear" w:color="auto" w:fill="ffffff"/>
        <w:widowControl w:val="off"/>
        <w:tabs>
          <w:tab w:val="num" w:pos="0" w:leader="none"/>
        </w:tabs>
        <w:rPr>
          <w:bCs/>
          <w:color w:val="000000"/>
        </w:rPr>
      </w:pPr>
      <w:r>
        <w:rPr>
          <w:bCs/>
          <w:color w:val="000000"/>
        </w:rPr>
        <w:t xml:space="preserve">Статья 12. Изменение объема работ по Договору </w:t>
      </w:r>
      <w:r>
        <w:rPr>
          <w:bCs/>
          <w:color w:val="000000"/>
        </w:rPr>
      </w:r>
      <w:r>
        <w:rPr>
          <w:bCs/>
          <w:color w:val="000000"/>
        </w:rPr>
      </w:r>
    </w:p>
    <w:p>
      <w:pPr>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Статья 13</w:t>
      </w:r>
      <w:r>
        <w:rPr>
          <w:rFonts w:ascii="Times New Roman" w:hAnsi="Times New Roman" w:cs="Times New Roman"/>
          <w:color w:val="000000"/>
          <w:sz w:val="24"/>
          <w:szCs w:val="24"/>
        </w:rPr>
        <w:t xml:space="preserve">. Обеспечение временной подводки сетей электроснабжения</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67"/>
        <w:ind w:left="0"/>
        <w:jc w:val="both"/>
        <w:shd w:val="clear" w:color="auto" w:fill="ffffff"/>
        <w:widowControl w:val="off"/>
        <w:tabs>
          <w:tab w:val="num" w:pos="0" w:leader="none"/>
        </w:tabs>
        <w:rPr>
          <w:bCs/>
          <w:color w:val="000000"/>
        </w:rPr>
      </w:pPr>
      <w:r>
        <w:rPr>
          <w:bCs/>
          <w:color w:val="000000"/>
        </w:rPr>
        <w:t xml:space="preserve">Статья 14. Приемка выполненных </w:t>
      </w:r>
      <w:r>
        <w:rPr>
          <w:bCs/>
          <w:color w:val="000000"/>
        </w:rPr>
        <w:t xml:space="preserve">строительных работ</w:t>
      </w:r>
      <w:r>
        <w:rPr>
          <w:bCs/>
          <w:color w:val="000000"/>
        </w:rPr>
      </w:r>
      <w:r>
        <w:rPr>
          <w:bCs/>
          <w:color w:val="000000"/>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15. Предпусковые и пусковые приемо-сдаточные испытания,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приемка результата работ по Договору</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16. Гарантии качества по сданным работам</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17. Подготовка персонала Заказчика</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РАЗДЕЛ </w:t>
      </w:r>
      <w:r>
        <w:rPr>
          <w:rFonts w:ascii="Times New Roman" w:hAnsi="Times New Roman" w:cs="Times New Roman"/>
          <w:b/>
          <w:color w:val="000000"/>
          <w:sz w:val="24"/>
          <w:szCs w:val="24"/>
          <w:lang w:val="en-US"/>
        </w:rPr>
        <w:t xml:space="preserve">V</w:t>
      </w:r>
      <w:r>
        <w:rPr>
          <w:rFonts w:ascii="Times New Roman" w:hAnsi="Times New Roman" w:cs="Times New Roman"/>
          <w:b/>
          <w:color w:val="000000"/>
          <w:sz w:val="24"/>
          <w:szCs w:val="24"/>
        </w:rPr>
        <w:t xml:space="preserve">. ПРАВА НА РЕЗУЛЬТАТЫ РАБОТ ПО ДОГОВО</w:t>
      </w:r>
      <w:r>
        <w:rPr>
          <w:rFonts w:ascii="Times New Roman" w:hAnsi="Times New Roman" w:cs="Times New Roman"/>
          <w:b/>
          <w:color w:val="000000"/>
          <w:sz w:val="24"/>
          <w:szCs w:val="24"/>
        </w:rPr>
        <w:t xml:space="preserve">РУ, ИМУЩЕСТВЕННОЕ СТРАХОВАНИЕ </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shd w:val="clear" w:color="auto" w:fill="ffffff"/>
        <w:tabs>
          <w:tab w:val="left" w:pos="1440" w:leader="none"/>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18. Риски случайной гибели или случайного повреждения Объекта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19. Распределение прав на результаты интеллектуальной деятельности</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20. Страхование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РАЗДЕЛ </w:t>
      </w:r>
      <w:r>
        <w:rPr>
          <w:rFonts w:ascii="Times New Roman" w:hAnsi="Times New Roman" w:cs="Times New Roman"/>
          <w:b/>
          <w:bCs/>
          <w:color w:val="000000"/>
          <w:sz w:val="24"/>
          <w:szCs w:val="24"/>
          <w:lang w:val="en-US"/>
        </w:rPr>
        <w:t xml:space="preserve">VI</w:t>
      </w:r>
      <w:r>
        <w:rPr>
          <w:rFonts w:ascii="Times New Roman" w:hAnsi="Times New Roman" w:cs="Times New Roman"/>
          <w:b/>
          <w:bCs/>
          <w:color w:val="000000"/>
          <w:sz w:val="24"/>
          <w:szCs w:val="24"/>
        </w:rPr>
        <w:t xml:space="preserve">. ОТВЕТСТВЕННОСТЬ СТОРОН, РАЗРЕШЕНИЕ СПОРОВ</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21. Ответственность Сторон</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tabs>
          <w:tab w:val="left" w:pos="284" w:leader="none"/>
          <w:tab w:val="left" w:pos="426" w:leader="none"/>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22. Налоговая оговорка</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color w:val="000000"/>
          <w:sz w:val="24"/>
          <w:szCs w:val="24"/>
        </w:rPr>
      </w:pPr>
      <w:r>
        <w:rPr>
          <w:rFonts w:ascii="Times New Roman" w:hAnsi="Times New Roman" w:cs="Times New Roman"/>
          <w:bCs/>
          <w:color w:val="000000"/>
          <w:sz w:val="24"/>
          <w:szCs w:val="24"/>
        </w:rPr>
        <w:t xml:space="preserve">Статья 23. Разрешение споров   </w:t>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tabs>
          <w:tab w:val="num" w:pos="0"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РАЗДЕЛ </w:t>
      </w:r>
      <w:r>
        <w:rPr>
          <w:rFonts w:ascii="Times New Roman" w:hAnsi="Times New Roman" w:cs="Times New Roman"/>
          <w:b/>
          <w:bCs/>
          <w:color w:val="000000"/>
          <w:sz w:val="24"/>
          <w:szCs w:val="24"/>
          <w:lang w:val="en-US"/>
        </w:rPr>
        <w:t xml:space="preserve">VII</w:t>
      </w:r>
      <w:r>
        <w:rPr>
          <w:rFonts w:ascii="Times New Roman" w:hAnsi="Times New Roman" w:cs="Times New Roman"/>
          <w:b/>
          <w:bCs/>
          <w:color w:val="000000"/>
          <w:sz w:val="24"/>
          <w:szCs w:val="24"/>
        </w:rPr>
        <w:t xml:space="preserve">. ОСОБЫЕ УСЛОВИЯ</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tabs>
          <w:tab w:val="left" w:pos="284" w:leader="none"/>
          <w:tab w:val="left" w:pos="426" w:leader="none"/>
        </w:tabs>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24. Обеспечение обязательств Подрядчика</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25. Обстоятельства непреодолимой силы</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pStyle w:val="1467"/>
        <w:ind w:left="0"/>
        <w:jc w:val="both"/>
        <w:shd w:val="clear" w:color="auto" w:fill="ffffff"/>
        <w:widowControl w:val="off"/>
        <w:tabs>
          <w:tab w:val="num" w:pos="0" w:leader="none"/>
        </w:tabs>
        <w:rPr>
          <w:b/>
          <w:bCs/>
          <w:color w:val="000000"/>
        </w:rPr>
      </w:pPr>
      <w:r>
        <w:rPr>
          <w:b/>
          <w:bCs/>
          <w:color w:val="000000"/>
        </w:rPr>
      </w:r>
      <w:r>
        <w:rPr>
          <w:b/>
          <w:bCs/>
          <w:color w:val="000000"/>
        </w:rPr>
      </w:r>
      <w:r>
        <w:rPr>
          <w:b/>
          <w:bCs/>
          <w:color w:val="000000"/>
        </w:rPr>
      </w:r>
    </w:p>
    <w:p>
      <w:pPr>
        <w:pStyle w:val="1467"/>
        <w:ind w:left="0"/>
        <w:jc w:val="both"/>
        <w:shd w:val="clear" w:color="auto" w:fill="ffffff"/>
        <w:widowControl w:val="off"/>
        <w:tabs>
          <w:tab w:val="num" w:pos="0" w:leader="none"/>
        </w:tabs>
        <w:rPr>
          <w:b/>
          <w:bCs/>
          <w:color w:val="000000"/>
        </w:rPr>
      </w:pPr>
      <w:r>
        <w:rPr>
          <w:b/>
          <w:bCs/>
          <w:color w:val="000000"/>
        </w:rPr>
        <w:t xml:space="preserve">РАЗДЕЛ </w:t>
      </w:r>
      <w:r>
        <w:rPr>
          <w:b/>
          <w:bCs/>
          <w:color w:val="000000"/>
          <w:lang w:val="en-US"/>
        </w:rPr>
        <w:t xml:space="preserve">VIII</w:t>
      </w:r>
      <w:r>
        <w:rPr>
          <w:b/>
          <w:bCs/>
          <w:color w:val="000000"/>
        </w:rPr>
        <w:t xml:space="preserve">. ПРОЧИЕ УСЛОВИЯ</w:t>
      </w:r>
      <w:r>
        <w:rPr>
          <w:b/>
          <w:bCs/>
          <w:color w:val="000000"/>
        </w:rPr>
      </w:r>
      <w:r>
        <w:rPr>
          <w:b/>
          <w:bCs/>
          <w:color w:val="000000"/>
        </w:rPr>
      </w:r>
    </w:p>
    <w:p>
      <w:pPr>
        <w:pStyle w:val="1467"/>
        <w:ind w:left="0"/>
        <w:jc w:val="both"/>
        <w:shd w:val="clear" w:color="auto" w:fill="ffffff"/>
        <w:widowControl w:val="off"/>
        <w:tabs>
          <w:tab w:val="num" w:pos="0" w:leader="none"/>
        </w:tabs>
        <w:rPr>
          <w:bCs/>
          <w:color w:val="000000"/>
        </w:rPr>
      </w:pPr>
      <w:r>
        <w:rPr>
          <w:bCs/>
          <w:color w:val="000000"/>
        </w:rPr>
        <w:t xml:space="preserve">Статья 26. Конфиденциальность</w:t>
      </w:r>
      <w:r>
        <w:rPr>
          <w:bCs/>
          <w:color w:val="000000"/>
        </w:rPr>
      </w:r>
      <w:r>
        <w:rPr>
          <w:bCs/>
          <w:color w:val="000000"/>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27. Толкование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28. Изменение, прекращение и расторжение Договора</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29. Заключительные положения</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30. Перечень документов, прилагаемых к Договору</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Статья 31. Реквизиты и подписи Сторон</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tabs>
          <w:tab w:val="left" w:pos="6667" w:leader="none"/>
          <w:tab w:val="left" w:pos="7152" w:leader="underscore"/>
          <w:tab w:val="left" w:pos="8606" w:leader="underscore"/>
        </w:tabs>
        <w:rPr>
          <w:rFonts w:ascii="Times New Roman" w:hAnsi="Times New Roman" w:cs="Times New Roman"/>
          <w:color w:val="000000"/>
          <w:sz w:val="24"/>
          <w:szCs w:val="24"/>
        </w:rPr>
        <w:sectPr>
          <w:headerReference w:type="default" r:id="rId9"/>
          <w:headerReference w:type="even" r:id="rId10"/>
          <w:footnotePr/>
          <w:endnotePr/>
          <w:type w:val="nextPage"/>
          <w:pgSz w:w="11906" w:h="16838" w:orient="portrait"/>
          <w:pgMar w:top="1134" w:right="709" w:bottom="851" w:left="1701" w:header="709" w:footer="709" w:gutter="0"/>
          <w:cols w:num="1" w:sep="0" w:space="708" w:equalWidth="1"/>
          <w:docGrid w:linePitch="360"/>
          <w:titlePg/>
        </w:sect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sz w:val="24"/>
          <w:szCs w:val="24"/>
        </w:rPr>
      </w:pPr>
      <w:r>
        <w:rPr>
          <w:rFonts w:ascii="Times New Roman" w:hAnsi="Times New Roman"/>
          <w:b/>
          <w:sz w:val="24"/>
          <w:szCs w:val="24"/>
        </w:rPr>
        <w:t xml:space="preserve">Публичное акционерное общество </w:t>
      </w:r>
      <w:r>
        <w:rPr>
          <w:rFonts w:ascii="Times New Roman" w:hAnsi="Times New Roman"/>
          <w:b/>
          <w:bCs/>
          <w:sz w:val="24"/>
          <w:szCs w:val="24"/>
        </w:rPr>
        <w:t xml:space="preserve">«</w:t>
      </w:r>
      <w:r>
        <w:rPr>
          <w:rFonts w:ascii="Times New Roman" w:hAnsi="Times New Roman" w:cs="Times New Roman"/>
          <w:b/>
          <w:bCs/>
          <w:sz w:val="24"/>
          <w:szCs w:val="24"/>
        </w:rPr>
        <w:t xml:space="preserve">Федеральная сетевая компания -</w:t>
      </w:r>
      <w:r>
        <w:rPr>
          <w:rFonts w:ascii="Times New Roman" w:hAnsi="Times New Roman"/>
          <w:b/>
          <w:bCs/>
          <w:sz w:val="24"/>
          <w:szCs w:val="24"/>
        </w:rPr>
        <w:t xml:space="preserve">Россети</w:t>
      </w:r>
      <w:r>
        <w:rPr>
          <w:rFonts w:ascii="Times New Roman" w:hAnsi="Times New Roman"/>
          <w:b/>
          <w:bCs/>
          <w:sz w:val="24"/>
          <w:szCs w:val="24"/>
        </w:rPr>
        <w:t xml:space="preserve">»</w:t>
      </w:r>
      <w:r>
        <w:rPr>
          <w:rFonts w:ascii="Times New Roman" w:hAnsi="Times New Roman"/>
          <w:sz w:val="24"/>
          <w:szCs w:val="24"/>
        </w:rPr>
        <w:t xml:space="preserve"> (</w:t>
      </w:r>
      <w:r>
        <w:rPr>
          <w:rFonts w:ascii="Times New Roman" w:hAnsi="Times New Roman"/>
          <w:b/>
          <w:sz w:val="24"/>
          <w:szCs w:val="24"/>
        </w:rPr>
        <w:t xml:space="preserve">ПАО «</w:t>
      </w:r>
      <w:r>
        <w:rPr>
          <w:rFonts w:ascii="Times New Roman" w:hAnsi="Times New Roman"/>
          <w:b/>
          <w:sz w:val="24"/>
          <w:szCs w:val="24"/>
        </w:rPr>
        <w:t xml:space="preserve">Россети</w:t>
      </w:r>
      <w:r>
        <w:rPr>
          <w:rFonts w:ascii="Times New Roman" w:hAnsi="Times New Roman"/>
          <w:b/>
          <w:sz w:val="24"/>
          <w:szCs w:val="24"/>
        </w:rPr>
        <w:t xml:space="preserve">»</w:t>
      </w:r>
      <w:r>
        <w:rPr>
          <w:rFonts w:ascii="Times New Roman" w:hAnsi="Times New Roman"/>
          <w:sz w:val="24"/>
          <w:szCs w:val="24"/>
        </w:rPr>
        <w:t xml:space="preserve">), именуемое в дальнейшем «Заказчик»</w:t>
      </w:r>
      <w:r>
        <w:rPr>
          <w:rFonts w:ascii="Times New Roman" w:hAnsi="Times New Roman"/>
          <w:b/>
          <w:sz w:val="24"/>
          <w:szCs w:val="24"/>
        </w:rPr>
        <w:t xml:space="preserve">, </w:t>
      </w:r>
      <w:r>
        <w:rPr>
          <w:rFonts w:ascii="Times New Roman" w:hAnsi="Times New Roman"/>
          <w:sz w:val="24"/>
          <w:szCs w:val="24"/>
        </w:rPr>
        <w:t xml:space="preserve">в лице Заместителя Генерального директора по инвестиционной деятельности и развитию сети </w:t>
      </w:r>
      <w:r>
        <w:rPr>
          <w:rFonts w:ascii="Times New Roman" w:hAnsi="Times New Roman"/>
          <w:iCs/>
          <w:sz w:val="24"/>
          <w:szCs w:val="24"/>
        </w:rPr>
        <w:t xml:space="preserve">филиала ПАО «</w:t>
      </w:r>
      <w:r>
        <w:rPr>
          <w:rFonts w:ascii="Times New Roman" w:hAnsi="Times New Roman"/>
          <w:iCs/>
          <w:sz w:val="24"/>
          <w:szCs w:val="24"/>
        </w:rPr>
        <w:t xml:space="preserve">Россети</w:t>
      </w:r>
      <w:r>
        <w:rPr>
          <w:rFonts w:ascii="Times New Roman" w:hAnsi="Times New Roman"/>
          <w:iCs/>
          <w:sz w:val="24"/>
          <w:szCs w:val="24"/>
        </w:rPr>
        <w:t xml:space="preserve">» - Магистральные электрические сети Волги (</w:t>
      </w:r>
      <w:r>
        <w:rPr>
          <w:rFonts w:ascii="Times New Roman" w:hAnsi="Times New Roman"/>
          <w:b/>
          <w:iCs/>
          <w:sz w:val="24"/>
          <w:szCs w:val="24"/>
        </w:rPr>
        <w:t xml:space="preserve">МЭС Волги</w:t>
      </w:r>
      <w:r>
        <w:rPr>
          <w:rFonts w:ascii="Times New Roman" w:hAnsi="Times New Roman"/>
          <w:iCs/>
          <w:sz w:val="24"/>
          <w:szCs w:val="24"/>
        </w:rPr>
        <w:t xml:space="preserve">) _____________________ __________</w:t>
      </w:r>
      <w:r>
        <w:rPr>
          <w:rFonts w:ascii="Times New Roman" w:hAnsi="Times New Roman"/>
          <w:b/>
          <w:sz w:val="24"/>
          <w:szCs w:val="24"/>
        </w:rPr>
        <w:t xml:space="preserve">, </w:t>
      </w:r>
      <w:r>
        <w:rPr>
          <w:rFonts w:ascii="Times New Roman" w:hAnsi="Times New Roman"/>
          <w:sz w:val="24"/>
          <w:szCs w:val="24"/>
        </w:rPr>
        <w:t xml:space="preserve">действующего на основании доверенности ___________________</w:t>
      </w:r>
      <w:r>
        <w:rPr>
          <w:rFonts w:ascii="Times New Roman" w:hAnsi="Times New Roman"/>
          <w:sz w:val="24"/>
          <w:szCs w:val="24"/>
        </w:rPr>
        <w:t xml:space="preserve">__, с одной стороны, и ___________________________________, именуемое</w:t>
      </w:r>
      <w:r>
        <w:rPr>
          <w:rFonts w:ascii="Times New Roman" w:hAnsi="Times New Roman"/>
          <w:sz w:val="24"/>
          <w:szCs w:val="24"/>
        </w:rPr>
      </w:r>
      <w:r>
        <w:rPr>
          <w:rFonts w:ascii="Times New Roman" w:hAnsi="Times New Roman"/>
          <w:sz w:val="24"/>
          <w:szCs w:val="24"/>
        </w:rPr>
      </w:r>
    </w:p>
    <w:p>
      <w:pPr>
        <w:ind w:right="-2"/>
        <w:jc w:val="both"/>
        <w:shd w:val="clear" w:color="auto" w:fill="ffffff"/>
        <w:rPr>
          <w:rFonts w:ascii="Times New Roman" w:hAnsi="Times New Roman"/>
          <w:sz w:val="24"/>
          <w:szCs w:val="24"/>
        </w:rPr>
      </w:pPr>
      <w:r>
        <w:rPr>
          <w:rFonts w:ascii="Times New Roman" w:hAnsi="Times New Roman"/>
          <w:sz w:val="24"/>
          <w:szCs w:val="24"/>
        </w:rPr>
        <w:t xml:space="preserve">в дальнейшем «Подрядчик», в лице ____________________________, действующего на основании ______________________, с другой стороны, именуемые в дальнейшем «Стороны», </w:t>
      </w:r>
      <w:r>
        <w:rPr>
          <w:rFonts w:ascii="Times New Roman" w:hAnsi="Times New Roman"/>
          <w:iCs/>
          <w:sz w:val="24"/>
          <w:szCs w:val="24"/>
        </w:rPr>
        <w:t xml:space="preserve">по результатам закупо</w:t>
      </w:r>
      <w:r>
        <w:rPr>
          <w:rFonts w:ascii="Times New Roman" w:hAnsi="Times New Roman"/>
          <w:iCs/>
          <w:sz w:val="24"/>
          <w:szCs w:val="24"/>
        </w:rPr>
        <w:t xml:space="preserve">чной процедуры на право заключения договора</w:t>
      </w:r>
      <w:r>
        <w:rPr>
          <w:rFonts w:ascii="Times New Roman" w:hAnsi="Times New Roman"/>
          <w:i/>
          <w:iCs/>
          <w:sz w:val="24"/>
          <w:szCs w:val="24"/>
        </w:rPr>
        <w:t xml:space="preserve"> </w:t>
      </w:r>
      <w:r>
        <w:rPr>
          <w:rFonts w:ascii="Times New Roman" w:hAnsi="Times New Roman"/>
          <w:sz w:val="24"/>
          <w:szCs w:val="24"/>
        </w:rPr>
        <w:t xml:space="preserve">на выполнение работ </w:t>
      </w:r>
      <w:r>
        <w:rPr>
          <w:rFonts w:ascii="Times New Roman" w:hAnsi="Times New Roman"/>
          <w:b/>
          <w:sz w:val="24"/>
          <w:szCs w:val="24"/>
        </w:rPr>
        <w:t xml:space="preserve">по разработке рабочей документации, выполнение строительно-монтажных работ, пусконаладочных работ, поставке оборудования и материалов по инвестиционному проекту  «Модернизация ПС 220 </w:t>
      </w:r>
      <w:r>
        <w:rPr>
          <w:rFonts w:ascii="Times New Roman" w:hAnsi="Times New Roman"/>
          <w:b/>
          <w:sz w:val="24"/>
          <w:szCs w:val="24"/>
        </w:rPr>
        <w:t xml:space="preserve">кВ</w:t>
      </w:r>
      <w:r>
        <w:rPr>
          <w:rFonts w:ascii="Times New Roman" w:hAnsi="Times New Roman"/>
          <w:b/>
          <w:sz w:val="24"/>
          <w:szCs w:val="24"/>
        </w:rPr>
        <w:t xml:space="preserve"> Василь</w:t>
      </w:r>
      <w:r>
        <w:rPr>
          <w:rFonts w:ascii="Times New Roman" w:hAnsi="Times New Roman"/>
          <w:b/>
          <w:sz w:val="24"/>
          <w:szCs w:val="24"/>
        </w:rPr>
        <w:t xml:space="preserve">евская (оснащение ВЛ 110 </w:t>
      </w:r>
      <w:r>
        <w:rPr>
          <w:rFonts w:ascii="Times New Roman" w:hAnsi="Times New Roman"/>
          <w:b/>
          <w:sz w:val="24"/>
          <w:szCs w:val="24"/>
        </w:rPr>
        <w:t xml:space="preserve">кВ</w:t>
      </w:r>
      <w:r>
        <w:rPr>
          <w:rFonts w:ascii="Times New Roman" w:hAnsi="Times New Roman"/>
          <w:b/>
          <w:sz w:val="24"/>
          <w:szCs w:val="24"/>
        </w:rPr>
        <w:t xml:space="preserve"> Азот-5 микропроцессорными устройствами РЗА, ВЧ обработкой, КСЗ с АУВ) (для ТП объектов электросетевого хозяйства ПАО "</w:t>
      </w:r>
      <w:r>
        <w:rPr>
          <w:rFonts w:ascii="Times New Roman" w:hAnsi="Times New Roman"/>
          <w:b/>
          <w:sz w:val="24"/>
          <w:szCs w:val="24"/>
        </w:rPr>
        <w:t xml:space="preserve">Россети</w:t>
      </w:r>
      <w:r>
        <w:rPr>
          <w:rFonts w:ascii="Times New Roman" w:hAnsi="Times New Roman"/>
          <w:b/>
          <w:sz w:val="24"/>
          <w:szCs w:val="24"/>
        </w:rPr>
        <w:t xml:space="preserve"> Волга")»</w:t>
      </w:r>
      <w:r>
        <w:rPr>
          <w:rFonts w:ascii="Times New Roman" w:hAnsi="Times New Roman"/>
          <w:i/>
          <w:iCs/>
          <w:sz w:val="24"/>
          <w:szCs w:val="24"/>
        </w:rPr>
        <w:t xml:space="preserve">, </w:t>
      </w:r>
      <w:r>
        <w:rPr>
          <w:rFonts w:ascii="Times New Roman" w:hAnsi="Times New Roman"/>
          <w:iCs/>
          <w:sz w:val="24"/>
          <w:szCs w:val="24"/>
        </w:rPr>
        <w:t xml:space="preserve">объявленной извещением от ___________ № ______, на основании протокола о результатах закупоч</w:t>
      </w:r>
      <w:r>
        <w:rPr>
          <w:rFonts w:ascii="Times New Roman" w:hAnsi="Times New Roman"/>
          <w:iCs/>
          <w:sz w:val="24"/>
          <w:szCs w:val="24"/>
        </w:rPr>
        <w:t xml:space="preserve">ной процедуры на право заключения договора от ________№ ______ </w:t>
      </w:r>
      <w:r>
        <w:rPr>
          <w:rFonts w:ascii="Times New Roman" w:hAnsi="Times New Roman"/>
          <w:sz w:val="24"/>
          <w:szCs w:val="24"/>
        </w:rPr>
        <w:t xml:space="preserve">заключили настоящий договор </w:t>
      </w:r>
      <w:r>
        <w:rPr>
          <w:rFonts w:ascii="Times New Roman" w:hAnsi="Times New Roman" w:cs="Times New Roman"/>
          <w:sz w:val="24"/>
          <w:szCs w:val="24"/>
          <w:lang w:eastAsia="en-US"/>
        </w:rPr>
        <w:t xml:space="preserve">на выполнение работ </w:t>
      </w:r>
      <w:r>
        <w:rPr>
          <w:rFonts w:ascii="Times New Roman" w:hAnsi="Times New Roman" w:cs="Times New Roman"/>
          <w:b/>
          <w:sz w:val="24"/>
          <w:szCs w:val="24"/>
          <w:lang w:eastAsia="en-US"/>
        </w:rPr>
        <w:t xml:space="preserve">по разработке рабочей документации, выполнение строительно-монтажных работ, пусконаладочных работ, поставке оборудования и материалов по инвестиц</w:t>
      </w:r>
      <w:r>
        <w:rPr>
          <w:rFonts w:ascii="Times New Roman" w:hAnsi="Times New Roman" w:cs="Times New Roman"/>
          <w:b/>
          <w:sz w:val="24"/>
          <w:szCs w:val="24"/>
          <w:lang w:eastAsia="en-US"/>
        </w:rPr>
        <w:t xml:space="preserve">ионному проекту «Модернизация ПС 220 </w:t>
      </w:r>
      <w:r>
        <w:rPr>
          <w:rFonts w:ascii="Times New Roman" w:hAnsi="Times New Roman" w:cs="Times New Roman"/>
          <w:b/>
          <w:sz w:val="24"/>
          <w:szCs w:val="24"/>
          <w:lang w:eastAsia="en-US"/>
        </w:rPr>
        <w:t xml:space="preserve">кВ</w:t>
      </w:r>
      <w:r>
        <w:rPr>
          <w:rFonts w:ascii="Times New Roman" w:hAnsi="Times New Roman" w:cs="Times New Roman"/>
          <w:b/>
          <w:sz w:val="24"/>
          <w:szCs w:val="24"/>
          <w:lang w:eastAsia="en-US"/>
        </w:rPr>
        <w:t xml:space="preserve"> Васильевская (оснащение ВЛ 110 </w:t>
      </w:r>
      <w:r>
        <w:rPr>
          <w:rFonts w:ascii="Times New Roman" w:hAnsi="Times New Roman" w:cs="Times New Roman"/>
          <w:b/>
          <w:sz w:val="24"/>
          <w:szCs w:val="24"/>
          <w:lang w:eastAsia="en-US"/>
        </w:rPr>
        <w:t xml:space="preserve">кВ</w:t>
      </w:r>
      <w:r>
        <w:rPr>
          <w:rFonts w:ascii="Times New Roman" w:hAnsi="Times New Roman" w:cs="Times New Roman"/>
          <w:b/>
          <w:sz w:val="24"/>
          <w:szCs w:val="24"/>
          <w:lang w:eastAsia="en-US"/>
        </w:rPr>
        <w:t xml:space="preserve"> Азот-5 микропроцессорными устройствами РЗА, ВЧ обработкой, КСЗ с АУВ) (для ТП объектов электросетевого хозяйства ПАО "</w:t>
      </w:r>
      <w:r>
        <w:rPr>
          <w:rFonts w:ascii="Times New Roman" w:hAnsi="Times New Roman" w:cs="Times New Roman"/>
          <w:b/>
          <w:sz w:val="24"/>
          <w:szCs w:val="24"/>
          <w:lang w:eastAsia="en-US"/>
        </w:rPr>
        <w:t xml:space="preserve">Россети</w:t>
      </w:r>
      <w:r>
        <w:rPr>
          <w:rFonts w:ascii="Times New Roman" w:hAnsi="Times New Roman" w:cs="Times New Roman"/>
          <w:b/>
          <w:sz w:val="24"/>
          <w:szCs w:val="24"/>
          <w:lang w:eastAsia="en-US"/>
        </w:rPr>
        <w:t xml:space="preserve"> Волга")»</w:t>
      </w:r>
      <w:r>
        <w:rPr>
          <w:rFonts w:ascii="Times New Roman" w:hAnsi="Times New Roman" w:cs="Times New Roman"/>
          <w:sz w:val="24"/>
          <w:szCs w:val="24"/>
          <w:lang w:eastAsia="en-US"/>
        </w:rPr>
        <w:t xml:space="preserve">, именуемый в дальнейшем - Договор, о нижеследую</w:t>
      </w:r>
      <w:r>
        <w:rPr>
          <w:rFonts w:ascii="Times New Roman" w:hAnsi="Times New Roman" w:cs="Times New Roman"/>
          <w:sz w:val="24"/>
          <w:szCs w:val="24"/>
          <w:lang w:eastAsia="en-US"/>
        </w:rPr>
        <w:t xml:space="preserve">щем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279"/>
        <w:ind w:firstLine="709"/>
        <w:jc w:val="both"/>
        <w:spacing w:after="0" w:line="240" w:lineRule="auto"/>
        <w:widowControl w:val="off"/>
        <w:rPr>
          <w:rFonts w:ascii="Times New Roman" w:hAnsi="Times New Roman" w:cs="Times New Roman"/>
          <w:b/>
          <w:color w:val="000000"/>
          <w:sz w:val="24"/>
          <w:szCs w:val="24"/>
          <w:lang w:val="ru-RU" w:eastAsia="ru-RU"/>
        </w:rPr>
      </w:pPr>
      <w:r>
        <w:rPr>
          <w:rFonts w:ascii="Times New Roman" w:hAnsi="Times New Roman" w:cs="Times New Roman"/>
          <w:b/>
          <w:color w:val="000000"/>
          <w:sz w:val="24"/>
          <w:szCs w:val="24"/>
          <w:lang w:val="ru-RU" w:eastAsia="ru-RU"/>
        </w:rPr>
        <w:t xml:space="preserve">РАЗДЕЛ </w:t>
      </w:r>
      <w:r>
        <w:rPr>
          <w:rFonts w:ascii="Times New Roman" w:hAnsi="Times New Roman" w:cs="Times New Roman"/>
          <w:b/>
          <w:color w:val="000000"/>
          <w:sz w:val="24"/>
          <w:szCs w:val="24"/>
          <w:lang w:eastAsia="ru-RU"/>
        </w:rPr>
        <w:t xml:space="preserve">I</w:t>
      </w:r>
      <w:r>
        <w:rPr>
          <w:rFonts w:ascii="Times New Roman" w:hAnsi="Times New Roman" w:cs="Times New Roman"/>
          <w:b/>
          <w:color w:val="000000"/>
          <w:sz w:val="24"/>
          <w:szCs w:val="24"/>
          <w:lang w:val="ru-RU" w:eastAsia="ru-RU"/>
        </w:rPr>
        <w:t xml:space="preserve">. ОСНОВНЫЕ ПОЛОЖЕНИЯ ДОГОВОРА</w:t>
      </w:r>
      <w:r>
        <w:rPr>
          <w:rFonts w:ascii="Times New Roman" w:hAnsi="Times New Roman" w:cs="Times New Roman"/>
          <w:b/>
          <w:color w:val="000000"/>
          <w:sz w:val="24"/>
          <w:szCs w:val="24"/>
          <w:lang w:val="ru-RU" w:eastAsia="ru-RU"/>
        </w:rPr>
      </w:r>
      <w:r>
        <w:rPr>
          <w:rFonts w:ascii="Times New Roman" w:hAnsi="Times New Roman" w:cs="Times New Roman"/>
          <w:b/>
          <w:color w:val="000000"/>
          <w:sz w:val="24"/>
          <w:szCs w:val="24"/>
          <w:lang w:val="ru-RU" w:eastAsia="ru-RU"/>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279"/>
        <w:ind w:firstLine="709"/>
        <w:jc w:val="both"/>
        <w:spacing w:after="0" w:line="240" w:lineRule="auto"/>
        <w:widowControl w:val="off"/>
        <w:rPr>
          <w:rFonts w:ascii="Times New Roman" w:hAnsi="Times New Roman" w:cs="Times New Roman"/>
          <w:b/>
          <w:color w:val="000000"/>
          <w:sz w:val="24"/>
          <w:szCs w:val="24"/>
          <w:lang w:val="ru-RU" w:eastAsia="ru-RU"/>
        </w:rPr>
      </w:pPr>
      <w:r>
        <w:rPr>
          <w:rFonts w:ascii="Times New Roman" w:hAnsi="Times New Roman" w:cs="Times New Roman"/>
          <w:b/>
          <w:color w:val="000000"/>
          <w:sz w:val="24"/>
          <w:szCs w:val="24"/>
          <w:lang w:val="ru-RU" w:eastAsia="ru-RU"/>
        </w:rPr>
        <w:t xml:space="preserve">Статья 1. Основные понятия и определения</w:t>
      </w:r>
      <w:r>
        <w:rPr>
          <w:rFonts w:ascii="Times New Roman" w:hAnsi="Times New Roman" w:cs="Times New Roman"/>
          <w:b/>
          <w:color w:val="000000"/>
          <w:sz w:val="24"/>
          <w:szCs w:val="24"/>
          <w:lang w:val="ru-RU" w:eastAsia="ru-RU"/>
        </w:rPr>
      </w:r>
      <w:r>
        <w:rPr>
          <w:rFonts w:ascii="Times New Roman" w:hAnsi="Times New Roman" w:cs="Times New Roman"/>
          <w:b/>
          <w:color w:val="000000"/>
          <w:sz w:val="24"/>
          <w:szCs w:val="24"/>
          <w:lang w:val="ru-RU" w:eastAsia="ru-RU"/>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Во избежание неоднозначного толкования положений Договора Заказчиком и Подрядчиком были согласованы следующие определения различных терминов: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1.1. «Авторский надзор»</w:t>
      </w:r>
      <w:r>
        <w:rPr>
          <w:rFonts w:ascii="Times New Roman" w:hAnsi="Times New Roman" w:cs="Times New Roman"/>
          <w:sz w:val="24"/>
          <w:szCs w:val="24"/>
        </w:rPr>
        <w:t xml:space="preserve"> - надзор автора проекта и других разработчиков проектной документации (физических и юридических лиц) за строительством, осуществляемый в целях обеспечения соответствия решений, содержащихся в рабочей документации, выполняемым строительно-монтажным работам</w:t>
      </w:r>
      <w:r>
        <w:rPr>
          <w:rFonts w:ascii="Times New Roman" w:hAnsi="Times New Roman" w:cs="Times New Roman"/>
          <w:sz w:val="24"/>
          <w:szCs w:val="24"/>
        </w:rPr>
        <w:t xml:space="preserve"> на объекте.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1.2. «Акт сдачи-приемки работ по авторскому надзору»</w:t>
      </w:r>
      <w:r>
        <w:rPr>
          <w:rFonts w:ascii="Times New Roman" w:hAnsi="Times New Roman" w:cs="Times New Roman"/>
          <w:sz w:val="24"/>
          <w:szCs w:val="24"/>
        </w:rPr>
        <w:t xml:space="preserve"> - документ, в соответствие с которым осуществляется сдача результатов выполненных работ по ведению авторского надзора, оформляется Подрядчиком по форме Приложения 34 к настоящему Договору. П</w:t>
      </w:r>
      <w:r>
        <w:rPr>
          <w:rFonts w:ascii="Times New Roman" w:hAnsi="Times New Roman" w:cs="Times New Roman"/>
          <w:sz w:val="24"/>
          <w:szCs w:val="24"/>
        </w:rPr>
        <w:t xml:space="preserve">одписание данного акта свидетельствует о приемке Заказчиком работ по авторскому надзору в полном объеме и является основанием для проведения сторонами расчетов по Авторскому надзору.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sz w:val="24"/>
          <w:szCs w:val="24"/>
        </w:rPr>
      </w:pPr>
      <w:r>
        <w:rPr>
          <w:rFonts w:ascii="Times New Roman" w:hAnsi="Times New Roman"/>
          <w:b/>
          <w:sz w:val="24"/>
          <w:szCs w:val="24"/>
        </w:rPr>
        <w:t xml:space="preserve">1.3. «Акт рабочей комиссии о готовности Объекта для предъявления приемочн</w:t>
      </w:r>
      <w:r>
        <w:rPr>
          <w:rFonts w:ascii="Times New Roman" w:hAnsi="Times New Roman"/>
          <w:b/>
          <w:sz w:val="24"/>
          <w:szCs w:val="24"/>
        </w:rPr>
        <w:t xml:space="preserve">ой комиссии</w:t>
      </w:r>
      <w:r>
        <w:rPr>
          <w:rFonts w:ascii="Times New Roman" w:hAnsi="Times New Roman"/>
          <w:b/>
          <w:bCs/>
          <w:sz w:val="24"/>
          <w:szCs w:val="24"/>
        </w:rPr>
        <w:t xml:space="preserve"> (далее - Акт РК)»</w:t>
      </w:r>
      <w:r>
        <w:rPr>
          <w:rFonts w:ascii="Times New Roman" w:hAnsi="Times New Roman"/>
          <w:sz w:val="24"/>
          <w:szCs w:val="24"/>
        </w:rPr>
        <w:t xml:space="preserve"> - первичный учетный документ о готовности Объекта для предъявления приемочной комиссии, подтверждает выполнение Подрядчиком работ, предусмотренных Договором, исключительно для проведения расчетов по Договору и не свидетельству</w:t>
      </w:r>
      <w:r>
        <w:rPr>
          <w:rFonts w:ascii="Times New Roman" w:hAnsi="Times New Roman"/>
          <w:sz w:val="24"/>
          <w:szCs w:val="24"/>
        </w:rPr>
        <w:t xml:space="preserve">ет о приемке результатов выполненных по Договору работ Заказчиком в соответствии с требованиями Гражданского кодекса Российской Федерации. Форма Акта РК приведена в Приложении 41 к настоящему Договору. </w:t>
      </w:r>
      <w:r>
        <w:rPr>
          <w:rFonts w:ascii="Times New Roman" w:hAnsi="Times New Roman"/>
          <w:sz w:val="24"/>
          <w:szCs w:val="24"/>
        </w:rPr>
      </w:r>
      <w:r>
        <w:rPr>
          <w:rFonts w:ascii="Times New Roman" w:hAnsi="Times New Roman"/>
          <w:sz w:val="24"/>
          <w:szCs w:val="24"/>
        </w:rPr>
      </w:r>
    </w:p>
    <w:p>
      <w:pPr>
        <w:pStyle w:val="1469"/>
        <w:ind w:left="0" w:firstLine="709"/>
        <w:jc w:val="both"/>
        <w:spacing w:after="0"/>
        <w:rPr>
          <w:rFonts w:ascii="Times New Roman" w:hAnsi="Times New Roman"/>
          <w:sz w:val="24"/>
          <w:szCs w:val="24"/>
        </w:rPr>
      </w:pPr>
      <w:r>
        <w:rPr>
          <w:rFonts w:ascii="Times New Roman" w:hAnsi="Times New Roman"/>
          <w:b/>
          <w:color w:val="000000"/>
          <w:sz w:val="24"/>
          <w:szCs w:val="24"/>
        </w:rPr>
        <w:t xml:space="preserve">1.4. «</w:t>
      </w:r>
      <w:r>
        <w:rPr>
          <w:rFonts w:ascii="Times New Roman" w:hAnsi="Times New Roman"/>
          <w:b/>
          <w:bCs/>
          <w:sz w:val="24"/>
          <w:szCs w:val="24"/>
        </w:rPr>
        <w:t xml:space="preserve">Акт рабочей комиссии о приёмке оборудования после индивидуального испытания для комплексного опробования» - </w:t>
      </w:r>
      <w:r>
        <w:rPr>
          <w:rFonts w:ascii="Times New Roman" w:hAnsi="Times New Roman"/>
          <w:sz w:val="24"/>
          <w:szCs w:val="24"/>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w:t>
      </w:r>
      <w:r>
        <w:rPr>
          <w:rFonts w:ascii="Times New Roman" w:hAnsi="Times New Roman"/>
          <w:sz w:val="24"/>
          <w:szCs w:val="24"/>
        </w:rPr>
        <w:t xml:space="preserve">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19 к настоящему Договору</w:t>
      </w:r>
      <w:r>
        <w:rPr>
          <w:rFonts w:ascii="Times New Roman" w:hAnsi="Times New Roman"/>
          <w:color w:val="000000"/>
          <w:sz w:val="24"/>
          <w:szCs w:val="24"/>
        </w:rPr>
        <w:t xml:space="preserve">. </w:t>
      </w:r>
      <w:r>
        <w:rPr>
          <w:rFonts w:ascii="Times New Roman" w:hAnsi="Times New Roman"/>
          <w:sz w:val="24"/>
          <w:szCs w:val="24"/>
        </w:rPr>
      </w:r>
      <w:r>
        <w:rPr>
          <w:rFonts w:ascii="Times New Roman" w:hAnsi="Times New Roman"/>
          <w:sz w:val="24"/>
          <w:szCs w:val="24"/>
        </w:rPr>
      </w:r>
    </w:p>
    <w:p>
      <w:pPr>
        <w:pStyle w:val="1469"/>
        <w:ind w:left="0" w:firstLine="709"/>
        <w:jc w:val="both"/>
        <w:spacing w:after="0"/>
        <w:tabs>
          <w:tab w:val="num" w:pos="22490" w:leader="none"/>
          <w:tab w:val="num" w:pos="22732" w:leader="none"/>
        </w:tabs>
        <w:rPr>
          <w:rFonts w:ascii="Times New Roman" w:hAnsi="Times New Roman"/>
          <w:color w:val="000000"/>
          <w:sz w:val="24"/>
          <w:szCs w:val="24"/>
        </w:rPr>
      </w:pPr>
      <w:r>
        <w:rPr>
          <w:rFonts w:ascii="Times New Roman" w:hAnsi="Times New Roman"/>
          <w:b/>
          <w:color w:val="000000"/>
          <w:sz w:val="24"/>
          <w:szCs w:val="24"/>
        </w:rPr>
        <w:t xml:space="preserve">1.5. «</w:t>
      </w:r>
      <w:r>
        <w:rPr>
          <w:rFonts w:ascii="Times New Roman" w:hAnsi="Times New Roman"/>
          <w:b/>
          <w:bCs/>
          <w:sz w:val="24"/>
          <w:szCs w:val="24"/>
        </w:rPr>
        <w:t xml:space="preserve">Акт рабочей комиссии о приёмке оборудования после комплексного </w:t>
      </w:r>
      <w:r>
        <w:rPr>
          <w:rFonts w:ascii="Times New Roman" w:hAnsi="Times New Roman"/>
          <w:b/>
          <w:bCs/>
          <w:sz w:val="24"/>
          <w:szCs w:val="24"/>
        </w:rPr>
        <w:t xml:space="preserve">опробования» - </w:t>
      </w:r>
      <w:r>
        <w:rPr>
          <w:rFonts w:ascii="Times New Roman" w:hAnsi="Times New Roman"/>
          <w:sz w:val="24"/>
          <w:szCs w:val="24"/>
        </w:rPr>
        <w:t xml:space="preserve">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w:t>
      </w:r>
      <w:r>
        <w:rPr>
          <w:rFonts w:ascii="Times New Roman" w:hAnsi="Times New Roman"/>
          <w:sz w:val="24"/>
          <w:szCs w:val="24"/>
        </w:rPr>
        <w:t xml:space="preserve">ринятым для предъявления приемочной комиссии. Данный акт составляется по форме Приложения 20 к настоящему Договору</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rPr>
          <w:rFonts w:ascii="Times New Roman" w:hAnsi="Times New Roman"/>
          <w:sz w:val="24"/>
          <w:szCs w:val="24"/>
        </w:rPr>
      </w:pPr>
      <w:r>
        <w:rPr>
          <w:rFonts w:ascii="Times New Roman" w:hAnsi="Times New Roman" w:cs="Times New Roman"/>
          <w:b/>
          <w:color w:val="000000"/>
          <w:sz w:val="24"/>
          <w:szCs w:val="24"/>
        </w:rPr>
        <w:t xml:space="preserve">1.6.</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w:t>
      </w:r>
      <w:r>
        <w:rPr>
          <w:rFonts w:ascii="Times New Roman" w:hAnsi="Times New Roman"/>
          <w:b/>
          <w:bCs/>
          <w:sz w:val="24"/>
          <w:szCs w:val="24"/>
        </w:rPr>
        <w:t xml:space="preserve">Акт ввода в эксплуатацию</w:t>
      </w:r>
      <w:r>
        <w:rPr>
          <w:rFonts w:ascii="Times New Roman" w:hAnsi="Times New Roman"/>
          <w:bCs/>
          <w:sz w:val="24"/>
          <w:szCs w:val="24"/>
        </w:rPr>
        <w:t xml:space="preserve"> </w:t>
      </w:r>
      <w:r>
        <w:rPr>
          <w:rFonts w:ascii="Times New Roman" w:hAnsi="Times New Roman"/>
          <w:b/>
          <w:bCs/>
          <w:sz w:val="24"/>
          <w:szCs w:val="24"/>
        </w:rPr>
        <w:t xml:space="preserve">законченного строительством объекта приемочной комиссией» (форма КС-14) - первичный учётный документ, </w:t>
      </w:r>
      <w:r>
        <w:rPr>
          <w:rFonts w:ascii="Times New Roman" w:hAnsi="Times New Roman"/>
          <w:sz w:val="24"/>
          <w:szCs w:val="24"/>
        </w:rPr>
        <w:t xml:space="preserve">подписа</w:t>
      </w:r>
      <w:r>
        <w:rPr>
          <w:rFonts w:ascii="Times New Roman" w:hAnsi="Times New Roman"/>
          <w:sz w:val="24"/>
          <w:szCs w:val="24"/>
        </w:rPr>
        <w:t xml:space="preserve">нный членами приемочной комиссии документ о приемке Заказчиком результата работ по Договору - законченного строительством (реконструкцией) Объекта в объеме Проектной документации </w:t>
      </w:r>
      <w:r>
        <w:rPr>
          <w:rFonts w:ascii="Times New Roman" w:hAnsi="Times New Roman"/>
          <w:iCs/>
          <w:sz w:val="24"/>
          <w:szCs w:val="24"/>
        </w:rPr>
        <w:t xml:space="preserve">и</w:t>
      </w:r>
      <w:r>
        <w:rPr>
          <w:rFonts w:ascii="Times New Roman" w:hAnsi="Times New Roman"/>
          <w:i/>
          <w:iCs/>
          <w:sz w:val="24"/>
          <w:szCs w:val="24"/>
        </w:rPr>
        <w:t xml:space="preserve"> </w:t>
      </w:r>
      <w:r>
        <w:rPr>
          <w:rFonts w:ascii="Times New Roman" w:hAnsi="Times New Roman"/>
          <w:iCs/>
          <w:sz w:val="24"/>
          <w:szCs w:val="24"/>
        </w:rPr>
        <w:t xml:space="preserve">технической части закупочной документации</w:t>
      </w:r>
      <w:r>
        <w:rPr>
          <w:rFonts w:ascii="Times New Roman" w:hAnsi="Times New Roman"/>
          <w:sz w:val="24"/>
          <w:szCs w:val="24"/>
        </w:rPr>
        <w:t xml:space="preserve">. Данный акт составляется по форме</w:t>
      </w:r>
      <w:r>
        <w:rPr>
          <w:rFonts w:ascii="Times New Roman" w:hAnsi="Times New Roman"/>
          <w:sz w:val="24"/>
          <w:szCs w:val="24"/>
        </w:rPr>
        <w:t xml:space="preserve">, приведенной в Приложении 42 к настоящему Договору.</w:t>
      </w:r>
      <w:r>
        <w:rPr>
          <w:rFonts w:ascii="Times New Roman" w:hAnsi="Times New Roman"/>
          <w:sz w:val="24"/>
          <w:szCs w:val="24"/>
        </w:rPr>
      </w:r>
      <w:r>
        <w:rPr>
          <w:rFonts w:ascii="Times New Roman" w:hAnsi="Times New Roman"/>
          <w:sz w:val="24"/>
          <w:szCs w:val="24"/>
        </w:rPr>
      </w:r>
    </w:p>
    <w:p>
      <w:pPr>
        <w:ind w:firstLine="709"/>
        <w:jc w:val="both"/>
        <w:tabs>
          <w:tab w:val="num" w:pos="22490" w:leader="none"/>
          <w:tab w:val="num" w:pos="22528" w:leader="none"/>
          <w:tab w:val="num" w:pos="22732" w:leader="none"/>
        </w:tabs>
        <w:rPr>
          <w:rFonts w:ascii="Times New Roman" w:hAnsi="Times New Roman" w:cs="Times New Roman"/>
          <w:color w:val="000000"/>
          <w:sz w:val="24"/>
          <w:szCs w:val="24"/>
        </w:rPr>
      </w:pPr>
      <w:r>
        <w:rPr>
          <w:rFonts w:ascii="Times New Roman" w:hAnsi="Times New Roman" w:cs="Times New Roman"/>
          <w:b/>
          <w:color w:val="000000"/>
          <w:sz w:val="24"/>
          <w:szCs w:val="24"/>
        </w:rPr>
        <w:t xml:space="preserve">1.7.</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Акт осмотра оборудования</w:t>
      </w:r>
      <w:r>
        <w:rPr>
          <w:rFonts w:ascii="Times New Roman" w:hAnsi="Times New Roman" w:cs="Times New Roman"/>
          <w:color w:val="000000"/>
          <w:sz w:val="24"/>
          <w:szCs w:val="24"/>
        </w:rPr>
        <w:t xml:space="preserve">» - документ, подписываемый Сторонами в целях подтверждения доставки оборудования на Объект, а также фиксации недостатков поставляемого на Объект оборудования и его неотъемл</w:t>
      </w:r>
      <w:r>
        <w:rPr>
          <w:rFonts w:ascii="Times New Roman" w:hAnsi="Times New Roman" w:cs="Times New Roman"/>
          <w:color w:val="000000"/>
          <w:sz w:val="24"/>
          <w:szCs w:val="24"/>
        </w:rPr>
        <w:t xml:space="preserve">емых частей. Данный акт составляется по форме, согласно Приложению 17 к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22490" w:leader="none"/>
          <w:tab w:val="num" w:pos="22528" w:leader="none"/>
          <w:tab w:val="num" w:pos="22732" w:leader="none"/>
        </w:tabs>
        <w:rPr>
          <w:rFonts w:ascii="Times New Roman" w:hAnsi="Times New Roman" w:cs="Times New Roman"/>
          <w:color w:val="000000"/>
          <w:sz w:val="24"/>
          <w:szCs w:val="24"/>
        </w:rPr>
      </w:pPr>
      <w:r>
        <w:rPr>
          <w:rFonts w:ascii="Times New Roman" w:hAnsi="Times New Roman" w:cs="Times New Roman"/>
          <w:b/>
          <w:color w:val="000000"/>
          <w:sz w:val="24"/>
          <w:szCs w:val="24"/>
        </w:rPr>
        <w:t xml:space="preserve">1.8. «Акт сверки расчетов»</w:t>
      </w:r>
      <w:r>
        <w:rPr>
          <w:rFonts w:ascii="Times New Roman" w:hAnsi="Times New Roman" w:cs="Times New Roman"/>
          <w:color w:val="000000"/>
          <w:sz w:val="24"/>
          <w:szCs w:val="24"/>
        </w:rPr>
        <w:t xml:space="preserve"> - документ о ежеквартальной сверке расчетов между Сторонами. Данный акт составляется по форме, согласно Приложению 11 к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22490" w:leader="none"/>
          <w:tab w:val="num" w:pos="22528" w:leader="none"/>
          <w:tab w:val="num" w:pos="22732" w:leader="none"/>
        </w:tabs>
        <w:rPr>
          <w:rFonts w:ascii="Times New Roman" w:hAnsi="Times New Roman" w:cs="Times New Roman"/>
          <w:color w:val="000000"/>
          <w:sz w:val="24"/>
          <w:szCs w:val="24"/>
        </w:rPr>
      </w:pPr>
      <w:r>
        <w:rPr>
          <w:rFonts w:ascii="Times New Roman" w:hAnsi="Times New Roman" w:cs="Times New Roman"/>
          <w:b/>
          <w:color w:val="000000"/>
          <w:sz w:val="24"/>
          <w:szCs w:val="24"/>
        </w:rPr>
        <w:t xml:space="preserve">1.9.</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«Акт прием</w:t>
      </w:r>
      <w:r>
        <w:rPr>
          <w:rFonts w:ascii="Times New Roman" w:hAnsi="Times New Roman" w:cs="Times New Roman"/>
          <w:b/>
          <w:color w:val="000000"/>
          <w:sz w:val="24"/>
          <w:szCs w:val="24"/>
        </w:rPr>
        <w:t xml:space="preserve">а - передачи исходных данных»</w:t>
      </w:r>
      <w:r>
        <w:rPr>
          <w:rFonts w:ascii="Times New Roman" w:hAnsi="Times New Roman" w:cs="Times New Roman"/>
          <w:color w:val="000000"/>
          <w:sz w:val="24"/>
          <w:szCs w:val="24"/>
        </w:rPr>
        <w:t xml:space="preserve"> - документ, подписываемый Сторонами при передаче Заказчиком Подрядчику исходных данных, в том числе технической части закупочной документации. Форма указанного акта согласована в Приложении 18 к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67"/>
        <w:ind w:left="0" w:right="-2" w:firstLine="709"/>
        <w:jc w:val="both"/>
        <w:shd w:val="clear" w:color="auto" w:fill="ffffff"/>
        <w:widowControl w:val="off"/>
        <w:rPr>
          <w:color w:val="000000"/>
        </w:rPr>
      </w:pPr>
      <w:r>
        <w:rPr>
          <w:b/>
        </w:rPr>
        <w:t xml:space="preserve">1.10. «Акт сдачи-при</w:t>
      </w:r>
      <w:r>
        <w:rPr>
          <w:b/>
        </w:rPr>
        <w:t xml:space="preserve">емки Результатов выполненных Работ» - </w:t>
      </w:r>
      <w:r>
        <w:t xml:space="preserve">первичный учетный документ о приемке Результатов выполненных Работ по разработке Рабочей документации, который составляется Подрядчиком и оформляется по форме Приложения 16 к настоящему Договору. </w:t>
      </w:r>
      <w:r>
        <w:rPr>
          <w:color w:val="000000"/>
        </w:rPr>
      </w:r>
      <w:r>
        <w:rPr>
          <w:color w:val="000000"/>
        </w:rPr>
      </w:r>
    </w:p>
    <w:p>
      <w:pPr>
        <w:ind w:firstLine="709"/>
        <w:jc w:val="both"/>
        <w:rPr>
          <w:rFonts w:ascii="Times New Roman" w:hAnsi="Times New Roman" w:cs="Times New Roman"/>
          <w:bCs/>
          <w:iCs/>
          <w:sz w:val="24"/>
          <w:szCs w:val="24"/>
        </w:rPr>
      </w:pPr>
      <w:r>
        <w:rPr>
          <w:rFonts w:ascii="Times New Roman" w:hAnsi="Times New Roman" w:cs="Times New Roman"/>
          <w:b/>
          <w:bCs/>
          <w:iCs/>
          <w:sz w:val="24"/>
          <w:szCs w:val="24"/>
        </w:rPr>
        <w:t xml:space="preserve">1.11. «Акт сдачи-приемки прочих работ» (форма РС-15)</w:t>
      </w:r>
      <w:r>
        <w:rPr>
          <w:rFonts w:ascii="Times New Roman" w:hAnsi="Times New Roman" w:cs="Times New Roman"/>
          <w:bCs/>
          <w:iCs/>
          <w:sz w:val="24"/>
          <w:szCs w:val="24"/>
        </w:rPr>
        <w:t xml:space="preserve"> - первичный учетный документ, который подтверждает выполнение Подрядчиком прочих работ за отчетный период. Акт подписывается Сторонами по форме, указанной в Приложении 27 к настоящему Договору.</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widowControl/>
        <w:tabs>
          <w:tab w:val="num" w:pos="22348" w:leader="none"/>
          <w:tab w:val="num" w:pos="22528" w:leader="none"/>
          <w:tab w:val="num" w:pos="22732" w:leader="none"/>
          <w:tab w:val="num" w:pos="23788" w:leader="none"/>
        </w:tabs>
        <w:rPr>
          <w:rFonts w:ascii="Times New Roman" w:hAnsi="Times New Roman" w:cs="Times New Roman"/>
          <w:bCs/>
          <w:iCs/>
          <w:sz w:val="24"/>
          <w:szCs w:val="24"/>
        </w:rPr>
      </w:pPr>
      <w:r>
        <w:rPr>
          <w:rFonts w:ascii="Times New Roman" w:hAnsi="Times New Roman" w:cs="Times New Roman"/>
          <w:b/>
          <w:bCs/>
          <w:iCs/>
          <w:sz w:val="24"/>
          <w:szCs w:val="24"/>
        </w:rPr>
        <w:t xml:space="preserve">1.12. «Ак</w:t>
      </w:r>
      <w:r>
        <w:rPr>
          <w:rFonts w:ascii="Times New Roman" w:hAnsi="Times New Roman" w:cs="Times New Roman"/>
          <w:b/>
          <w:bCs/>
          <w:iCs/>
          <w:sz w:val="24"/>
          <w:szCs w:val="24"/>
        </w:rPr>
        <w:t xml:space="preserve">т о приеме (поступлении) оборудования» (форма ОС-14)</w:t>
      </w:r>
      <w:r>
        <w:rPr>
          <w:rFonts w:ascii="Times New Roman" w:hAnsi="Times New Roman" w:cs="Times New Roman"/>
          <w:bCs/>
          <w:iCs/>
          <w:sz w:val="24"/>
          <w:szCs w:val="24"/>
        </w:rPr>
        <w:t xml:space="preserve"> - первичный учётный документ, применяется для оформления и учета поступившего на склад оборудования. Составляется комиссией, уполномоченной на прием основных средств, в двух экземплярах. Утверждается рук</w:t>
      </w:r>
      <w:r>
        <w:rPr>
          <w:rFonts w:ascii="Times New Roman" w:hAnsi="Times New Roman" w:cs="Times New Roman"/>
          <w:bCs/>
          <w:iCs/>
          <w:sz w:val="24"/>
          <w:szCs w:val="24"/>
        </w:rPr>
        <w:t xml:space="preserve">оводителем или уполномоченным им лицом. Составляется по форме, указанной в Приложении 8 к настоящему Договору.</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rPr>
          <w:rFonts w:ascii="Times New Roman" w:hAnsi="Times New Roman" w:cs="Times New Roman"/>
          <w:bCs/>
          <w:iCs/>
          <w:sz w:val="24"/>
          <w:szCs w:val="24"/>
        </w:rPr>
      </w:pPr>
      <w:r>
        <w:rPr>
          <w:rFonts w:ascii="Times New Roman" w:hAnsi="Times New Roman" w:cs="Times New Roman"/>
          <w:b/>
          <w:bCs/>
          <w:iCs/>
          <w:sz w:val="24"/>
          <w:szCs w:val="24"/>
        </w:rPr>
        <w:t xml:space="preserve">1.13. «Акт о приеме-передаче оборудования в монтаж» (форма ОС-15)</w:t>
      </w:r>
      <w:r>
        <w:rPr>
          <w:rFonts w:ascii="Times New Roman" w:hAnsi="Times New Roman" w:cs="Times New Roman"/>
          <w:bCs/>
          <w:iCs/>
          <w:sz w:val="24"/>
          <w:szCs w:val="24"/>
        </w:rPr>
        <w:t xml:space="preserve"> - первичный учетный документ, подтверждающий передачу оборудования от Заказчика</w:t>
      </w:r>
      <w:r>
        <w:rPr>
          <w:rFonts w:ascii="Times New Roman" w:hAnsi="Times New Roman" w:cs="Times New Roman"/>
          <w:bCs/>
          <w:iCs/>
          <w:sz w:val="24"/>
          <w:szCs w:val="24"/>
        </w:rPr>
        <w:t xml:space="preserve"> Подрядчику для проведения строительно-монтажных работ. Оформляется в отношении оборудования, по которому сторонами подписаны «Товарные накладные ТОРГ-12». Составляется по форме, указанной в Приложении 9 к настоящему Договору.</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rPr>
          <w:rFonts w:ascii="Times New Roman" w:hAnsi="Times New Roman" w:cs="Times New Roman"/>
          <w:bCs/>
          <w:iCs/>
          <w:sz w:val="24"/>
          <w:szCs w:val="24"/>
        </w:rPr>
      </w:pPr>
      <w:r>
        <w:rPr>
          <w:rFonts w:ascii="Times New Roman" w:hAnsi="Times New Roman" w:cs="Times New Roman"/>
          <w:b/>
          <w:bCs/>
          <w:iCs/>
          <w:sz w:val="24"/>
          <w:szCs w:val="24"/>
        </w:rPr>
        <w:t xml:space="preserve">1.14. «Акт о выявленных дефек</w:t>
      </w:r>
      <w:r>
        <w:rPr>
          <w:rFonts w:ascii="Times New Roman" w:hAnsi="Times New Roman" w:cs="Times New Roman"/>
          <w:b/>
          <w:bCs/>
          <w:iCs/>
          <w:sz w:val="24"/>
          <w:szCs w:val="24"/>
        </w:rPr>
        <w:t xml:space="preserve">тах» (форма ОС-16) - первичный учётный документ, </w:t>
      </w:r>
      <w:r>
        <w:rPr>
          <w:rFonts w:ascii="Times New Roman" w:hAnsi="Times New Roman" w:cs="Times New Roman"/>
          <w:bCs/>
          <w:iCs/>
          <w:sz w:val="24"/>
          <w:szCs w:val="24"/>
        </w:rPr>
        <w:t xml:space="preserve">оформляется при обнаружении дефектов оборудования, выявленных в процессе монтажа, наладки или испытания, а также по результатам контроля. Составляется по форме, указанной в Приложении 10 к настоящему Договор</w:t>
      </w:r>
      <w:r>
        <w:rPr>
          <w:rFonts w:ascii="Times New Roman" w:hAnsi="Times New Roman" w:cs="Times New Roman"/>
          <w:bCs/>
          <w:iCs/>
          <w:sz w:val="24"/>
          <w:szCs w:val="24"/>
        </w:rPr>
        <w:t xml:space="preserve">у.</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rPr>
          <w:rFonts w:ascii="Times New Roman" w:hAnsi="Times New Roman" w:cs="Times New Roman"/>
          <w:bCs/>
          <w:iCs/>
          <w:sz w:val="24"/>
          <w:szCs w:val="24"/>
        </w:rPr>
      </w:pPr>
      <w:r>
        <w:rPr>
          <w:rFonts w:ascii="Times New Roman" w:hAnsi="Times New Roman" w:cs="Times New Roman"/>
          <w:b/>
          <w:bCs/>
          <w:iCs/>
          <w:sz w:val="24"/>
          <w:szCs w:val="24"/>
        </w:rPr>
        <w:t xml:space="preserve">1.15.</w:t>
      </w:r>
      <w:r>
        <w:rPr>
          <w:rFonts w:ascii="Times New Roman" w:hAnsi="Times New Roman" w:cs="Times New Roman"/>
          <w:bCs/>
          <w:iCs/>
          <w:sz w:val="24"/>
          <w:szCs w:val="24"/>
        </w:rPr>
        <w:t xml:space="preserve"> </w:t>
      </w:r>
      <w:r>
        <w:rPr>
          <w:rFonts w:ascii="Times New Roman" w:hAnsi="Times New Roman" w:cs="Times New Roman"/>
          <w:b/>
          <w:bCs/>
          <w:iCs/>
          <w:sz w:val="24"/>
          <w:szCs w:val="24"/>
        </w:rPr>
        <w:t xml:space="preserve">«Акт об оприходовании материальных ценностей, полученных при разборке и демонтаже зданий и сооружений» (форма М-35) - </w:t>
      </w:r>
      <w:r>
        <w:rPr>
          <w:rFonts w:ascii="Times New Roman" w:hAnsi="Times New Roman" w:cs="Times New Roman"/>
          <w:bCs/>
          <w:iCs/>
          <w:sz w:val="24"/>
          <w:szCs w:val="24"/>
        </w:rPr>
        <w:t xml:space="preserve">оформляется в целях оприходования материальных ценностей, полученных при разборке и демонтаже зданий и сооружений, пригодных для </w:t>
      </w:r>
      <w:r>
        <w:rPr>
          <w:rFonts w:ascii="Times New Roman" w:hAnsi="Times New Roman" w:cs="Times New Roman"/>
          <w:bCs/>
          <w:iCs/>
          <w:sz w:val="24"/>
          <w:szCs w:val="24"/>
        </w:rPr>
        <w:t xml:space="preserve">использования. Составляется по форме, указанной в Приложении 26 к настоящему Договору.</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1.16.</w:t>
      </w:r>
      <w:r>
        <w:rPr>
          <w:rFonts w:ascii="Times New Roman" w:hAnsi="Times New Roman"/>
          <w:color w:val="000000"/>
          <w:sz w:val="24"/>
          <w:szCs w:val="24"/>
        </w:rPr>
        <w:t xml:space="preserve"> «</w:t>
      </w:r>
      <w:r>
        <w:rPr>
          <w:rFonts w:ascii="Times New Roman" w:hAnsi="Times New Roman"/>
          <w:b/>
          <w:bCs/>
          <w:color w:val="000000"/>
          <w:sz w:val="24"/>
          <w:szCs w:val="24"/>
        </w:rPr>
        <w:t xml:space="preserve">Акт о приемке выполненных работ</w:t>
      </w:r>
      <w:r>
        <w:rPr>
          <w:rFonts w:ascii="Times New Roman" w:hAnsi="Times New Roman"/>
          <w:color w:val="000000"/>
          <w:sz w:val="24"/>
          <w:szCs w:val="24"/>
        </w:rPr>
        <w:t xml:space="preserve">» </w:t>
      </w:r>
      <w:r>
        <w:rPr>
          <w:rFonts w:ascii="Times New Roman" w:hAnsi="Times New Roman"/>
          <w:b/>
          <w:color w:val="000000"/>
          <w:sz w:val="24"/>
          <w:szCs w:val="24"/>
        </w:rPr>
        <w:t xml:space="preserve">(форма КС-2)</w:t>
      </w:r>
      <w:r>
        <w:rPr>
          <w:rFonts w:ascii="Times New Roman" w:hAnsi="Times New Roman"/>
          <w:color w:val="000000"/>
          <w:sz w:val="24"/>
          <w:szCs w:val="24"/>
        </w:rPr>
        <w:t xml:space="preserve"> - первичный учетный документ, который подтверждает выполнение Подрядчиком строительно-монтажных работ за отчетный пе</w:t>
      </w:r>
      <w:r>
        <w:rPr>
          <w:rFonts w:ascii="Times New Roman" w:hAnsi="Times New Roman"/>
          <w:color w:val="000000"/>
          <w:sz w:val="24"/>
          <w:szCs w:val="24"/>
        </w:rPr>
        <w:t xml:space="preserve">риод. «Акт о приемке выполненных работ» составляется Подрядчиком и подписывается Сторонами по унифицированной форме, указанной в Приложении 40 к настоящему Договору.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1.17</w:t>
      </w:r>
      <w:r>
        <w:rPr>
          <w:rFonts w:ascii="Times New Roman" w:hAnsi="Times New Roman" w:cs="Times New Roman"/>
          <w:sz w:val="24"/>
          <w:szCs w:val="24"/>
        </w:rPr>
        <w:t xml:space="preserve">.</w:t>
      </w:r>
      <w:r>
        <w:rPr>
          <w:rFonts w:ascii="Times New Roman" w:hAnsi="Times New Roman"/>
          <w:b/>
          <w:color w:val="000000"/>
          <w:sz w:val="24"/>
          <w:szCs w:val="24"/>
        </w:rPr>
        <w:t xml:space="preserve"> «Справка о стоимости выполненных работ и затрат» (форма КС-3) </w:t>
      </w:r>
      <w:r>
        <w:rPr>
          <w:rFonts w:ascii="Times New Roman" w:hAnsi="Times New Roman"/>
          <w:color w:val="000000"/>
          <w:sz w:val="24"/>
          <w:szCs w:val="24"/>
        </w:rPr>
        <w:t xml:space="preserve">- первичный учетный </w:t>
      </w:r>
      <w:r>
        <w:rPr>
          <w:rFonts w:ascii="Times New Roman" w:hAnsi="Times New Roman"/>
          <w:color w:val="000000"/>
          <w:sz w:val="24"/>
          <w:szCs w:val="24"/>
        </w:rPr>
        <w:t xml:space="preserve">документ, составленный Подрядчиком по унифицированной форме, </w:t>
      </w:r>
      <w:r>
        <w:rPr>
          <w:rFonts w:ascii="Times New Roman" w:hAnsi="Times New Roman"/>
          <w:color w:val="000000"/>
          <w:sz w:val="24"/>
          <w:szCs w:val="24"/>
        </w:rPr>
        <w:t xml:space="preserve">указанной в Приложении 40.2 к настоящему Договору, и применяемый для расчетов между Заказчиком и Подрядчиком за выполненные строительно-монтажные работы в отчетном периоде.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sz w:val="24"/>
          <w:szCs w:val="24"/>
        </w:rPr>
      </w:pPr>
      <w:r>
        <w:rPr>
          <w:rFonts w:ascii="Times New Roman" w:hAnsi="Times New Roman" w:cs="Times New Roman"/>
          <w:b/>
          <w:sz w:val="24"/>
          <w:szCs w:val="24"/>
        </w:rPr>
        <w:t xml:space="preserve">1.18.</w:t>
      </w:r>
      <w:r>
        <w:rPr>
          <w:rFonts w:ascii="Times New Roman" w:hAnsi="Times New Roman"/>
          <w:b/>
          <w:bCs/>
          <w:sz w:val="24"/>
          <w:szCs w:val="24"/>
        </w:rPr>
        <w:t xml:space="preserve"> Гарантийный срок</w:t>
      </w:r>
      <w:r>
        <w:rPr>
          <w:rFonts w:ascii="Times New Roman" w:hAnsi="Times New Roman"/>
          <w:sz w:val="24"/>
          <w:szCs w:val="24"/>
        </w:rPr>
        <w:t xml:space="preserve"> - период времени, в течение которого результат работы должен соответствовать условиям договора о качестве.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В случае, если иное не установлено нормативными актами в области проектирования и строительства и условиями Договора, Гарантийный срок начинает исч</w:t>
      </w:r>
      <w:r>
        <w:rPr>
          <w:rFonts w:ascii="Times New Roman" w:hAnsi="Times New Roman"/>
          <w:sz w:val="24"/>
          <w:szCs w:val="24"/>
        </w:rPr>
        <w:t xml:space="preserve">исляться с даты подписания «Акта ввода в эксплуатацию</w:t>
      </w:r>
      <w:r>
        <w:rPr>
          <w:rFonts w:ascii="Times New Roman" w:hAnsi="Times New Roman"/>
          <w:bCs/>
          <w:sz w:val="24"/>
          <w:szCs w:val="24"/>
        </w:rPr>
        <w:t xml:space="preserve"> законченного строительством объекта приемочной комиссией</w:t>
      </w:r>
      <w:r>
        <w:rPr>
          <w:rFonts w:ascii="Times New Roman" w:hAnsi="Times New Roman"/>
          <w:sz w:val="24"/>
          <w:szCs w:val="24"/>
        </w:rPr>
        <w:t xml:space="preserve">»</w:t>
      </w:r>
      <w:r>
        <w:rPr>
          <w:rFonts w:ascii="Times New Roman" w:hAnsi="Times New Roman" w:cs="Times New Roman"/>
          <w:bCs/>
          <w:color w:val="000000"/>
          <w:sz w:val="24"/>
          <w:szCs w:val="24"/>
        </w:rPr>
        <w:t xml:space="preserve">.</w:t>
      </w:r>
      <w:r>
        <w:rPr>
          <w:rFonts w:ascii="Times New Roman" w:hAnsi="Times New Roman" w:cs="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widowControl/>
        <w:tabs>
          <w:tab w:val="num" w:pos="22348" w:leader="none"/>
          <w:tab w:val="num" w:pos="22528" w:leader="none"/>
          <w:tab w:val="num" w:pos="22732" w:leader="none"/>
          <w:tab w:val="num" w:pos="23788" w:leader="none"/>
        </w:tabs>
        <w:rPr>
          <w:rFonts w:ascii="Times New Roman" w:hAnsi="Times New Roman" w:cs="Times New Roman"/>
          <w:sz w:val="24"/>
          <w:szCs w:val="24"/>
        </w:rPr>
      </w:pPr>
      <w:r>
        <w:rPr>
          <w:rFonts w:ascii="Times New Roman" w:hAnsi="Times New Roman" w:cs="Times New Roman"/>
          <w:b/>
          <w:sz w:val="24"/>
          <w:szCs w:val="24"/>
        </w:rPr>
        <w:t xml:space="preserve">1.19. График производства работ (ГПР)</w:t>
      </w:r>
      <w:r>
        <w:rPr>
          <w:rFonts w:ascii="Times New Roman" w:hAnsi="Times New Roman" w:cs="Times New Roman"/>
          <w:sz w:val="24"/>
          <w:szCs w:val="24"/>
        </w:rPr>
        <w:t xml:space="preserve"> - документ, который определяет порядок и продолжительность проведения работ с наиболее допустимым их совмещением, а также учитывает потребность в трудовых ресурсах (количественный, профессиональный, квалификационный состав) и средствах механизации. Органи</w:t>
      </w:r>
      <w:r>
        <w:rPr>
          <w:rFonts w:ascii="Times New Roman" w:hAnsi="Times New Roman" w:cs="Times New Roman"/>
          <w:sz w:val="24"/>
          <w:szCs w:val="24"/>
        </w:rPr>
        <w:t xml:space="preserve">зационные и технологические решения должны быть представлены в целесообразном и последовательном порядке. Формат графика направляется Заказчиком.</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tabs>
          <w:tab w:val="num" w:pos="22348" w:leader="none"/>
          <w:tab w:val="num" w:pos="22528" w:leader="none"/>
          <w:tab w:val="num" w:pos="22732" w:leader="none"/>
          <w:tab w:val="num" w:pos="23788" w:leader="none"/>
        </w:tabs>
        <w:rPr>
          <w:rFonts w:ascii="Times New Roman" w:hAnsi="Times New Roman" w:cs="Times New Roman"/>
          <w:sz w:val="24"/>
          <w:szCs w:val="24"/>
        </w:rPr>
      </w:pPr>
      <w:r>
        <w:rPr>
          <w:rFonts w:ascii="Times New Roman" w:hAnsi="Times New Roman" w:cs="Times New Roman"/>
          <w:b/>
          <w:sz w:val="24"/>
          <w:szCs w:val="24"/>
        </w:rPr>
        <w:t xml:space="preserve">1.20. «График проведения работ по авторскому надзору»</w:t>
      </w:r>
      <w:r>
        <w:rPr>
          <w:rFonts w:ascii="Times New Roman" w:hAnsi="Times New Roman" w:cs="Times New Roman"/>
          <w:sz w:val="24"/>
          <w:szCs w:val="24"/>
        </w:rPr>
        <w:t xml:space="preserve"> - документ, оформленный по форме Приложения 35 к настоящему Договору, устанавливающий наименование работ, сроки (этапы) проведения работ по авторскому надзору.</w:t>
      </w:r>
      <w:r>
        <w:rPr>
          <w:rFonts w:ascii="Times New Roman" w:hAnsi="Times New Roman" w:cs="Times New Roman"/>
          <w:sz w:val="24"/>
          <w:szCs w:val="24"/>
        </w:rPr>
      </w:r>
      <w:r>
        <w:rPr>
          <w:rFonts w:ascii="Times New Roman" w:hAnsi="Times New Roman" w:cs="Times New Roman"/>
          <w:sz w:val="24"/>
          <w:szCs w:val="24"/>
        </w:rPr>
      </w:r>
    </w:p>
    <w:p>
      <w:pPr>
        <w:pStyle w:val="1469"/>
        <w:ind w:left="0" w:firstLine="709"/>
        <w:jc w:val="both"/>
        <w:spacing w:after="0"/>
        <w:rPr>
          <w:rFonts w:ascii="Times New Roman" w:hAnsi="Times New Roman"/>
          <w:sz w:val="24"/>
          <w:szCs w:val="24"/>
        </w:rPr>
      </w:pPr>
      <w:r>
        <w:rPr>
          <w:rFonts w:ascii="Times New Roman" w:hAnsi="Times New Roman"/>
          <w:b/>
          <w:sz w:val="24"/>
          <w:szCs w:val="24"/>
        </w:rPr>
        <w:t xml:space="preserve">1.21. «Журнал авторского надзора» - </w:t>
      </w:r>
      <w:r>
        <w:rPr>
          <w:rFonts w:ascii="Times New Roman" w:hAnsi="Times New Roman"/>
          <w:sz w:val="24"/>
          <w:szCs w:val="24"/>
        </w:rPr>
        <w:t xml:space="preserve">документ, отражающий работы, проведенные по авторскому надз</w:t>
      </w:r>
      <w:r>
        <w:rPr>
          <w:rFonts w:ascii="Times New Roman" w:hAnsi="Times New Roman"/>
          <w:sz w:val="24"/>
          <w:szCs w:val="24"/>
        </w:rPr>
        <w:t xml:space="preserve">ору Подрядчиком на строящемся объекте Заказчика, а также фиксирующий каждое посещение объекта строительства специалистами Подрядчика, оформленный по форме Приложения 36 к настоящему Договору.</w:t>
      </w:r>
      <w:r>
        <w:rPr>
          <w:rFonts w:ascii="Times New Roman" w:hAnsi="Times New Roman"/>
          <w:sz w:val="24"/>
          <w:szCs w:val="24"/>
        </w:rPr>
      </w:r>
      <w:r>
        <w:rPr>
          <w:rFonts w:ascii="Times New Roman" w:hAnsi="Times New Roman"/>
          <w:sz w:val="24"/>
          <w:szCs w:val="24"/>
        </w:rPr>
      </w:r>
    </w:p>
    <w:p>
      <w:pPr>
        <w:ind w:firstLine="720"/>
        <w:jc w:val="both"/>
        <w:widowControl/>
        <w:tabs>
          <w:tab w:val="num" w:pos="22348" w:leader="none"/>
          <w:tab w:val="num" w:pos="22528" w:leader="none"/>
          <w:tab w:val="num" w:pos="22732" w:leader="none"/>
          <w:tab w:val="num" w:pos="23788" w:leader="none"/>
        </w:tabs>
        <w:rPr>
          <w:rFonts w:ascii="Times New Roman" w:hAnsi="Times New Roman" w:cs="Times New Roman"/>
          <w:sz w:val="24"/>
          <w:szCs w:val="24"/>
        </w:rPr>
      </w:pPr>
      <w:r>
        <w:rPr>
          <w:rFonts w:ascii="Times New Roman" w:hAnsi="Times New Roman" w:cs="Times New Roman"/>
          <w:b/>
          <w:sz w:val="24"/>
          <w:szCs w:val="24"/>
        </w:rPr>
        <w:t xml:space="preserve">1.22.</w:t>
      </w:r>
      <w:r>
        <w:rPr>
          <w:rFonts w:ascii="Times New Roman" w:hAnsi="Times New Roman" w:cs="Times New Roman"/>
          <w:sz w:val="24"/>
          <w:szCs w:val="24"/>
        </w:rPr>
        <w:t xml:space="preserve"> </w:t>
      </w:r>
      <w:r>
        <w:rPr>
          <w:rFonts w:ascii="Times New Roman" w:hAnsi="Times New Roman" w:cs="Times New Roman"/>
          <w:b/>
          <w:sz w:val="24"/>
          <w:szCs w:val="24"/>
        </w:rPr>
        <w:t xml:space="preserve">Заводские приемо-сдаточные испытания</w:t>
      </w:r>
      <w:r>
        <w:rPr>
          <w:rFonts w:ascii="Times New Roman" w:hAnsi="Times New Roman" w:cs="Times New Roman"/>
          <w:sz w:val="24"/>
          <w:szCs w:val="24"/>
        </w:rPr>
        <w:t xml:space="preserve"> - испытания, проводим</w:t>
      </w:r>
      <w:r>
        <w:rPr>
          <w:rFonts w:ascii="Times New Roman" w:hAnsi="Times New Roman" w:cs="Times New Roman"/>
          <w:sz w:val="24"/>
          <w:szCs w:val="24"/>
        </w:rPr>
        <w:t xml:space="preserve">ые по программе и методике испытаний Подрядчика, согласованной с Заказчиком, на заводе-изготовителе с целью проверки соответствия поставляемого оборудования требованиям Договора и «нормативным актам в области проектирования и строительства».</w:t>
      </w:r>
      <w:r>
        <w:rPr>
          <w:rFonts w:ascii="Times New Roman" w:hAnsi="Times New Roman" w:cs="Times New Roman"/>
          <w:sz w:val="24"/>
          <w:szCs w:val="24"/>
        </w:rPr>
      </w:r>
      <w:r>
        <w:rPr>
          <w:rFonts w:ascii="Times New Roman" w:hAnsi="Times New Roman" w:cs="Times New Roman"/>
          <w:sz w:val="24"/>
          <w:szCs w:val="24"/>
        </w:rPr>
      </w:r>
    </w:p>
    <w:p>
      <w:pPr>
        <w:pStyle w:val="1710"/>
        <w:ind w:firstLine="709"/>
        <w:jc w:val="both"/>
        <w:spacing w:before="0" w:beforeAutospacing="0" w:after="0" w:afterAutospacing="0"/>
        <w:widowControl w:val="off"/>
        <w:rPr>
          <w:color w:val="000000"/>
        </w:rPr>
      </w:pPr>
      <w:r>
        <w:rPr>
          <w:b/>
          <w:color w:val="000000"/>
        </w:rPr>
        <w:t xml:space="preserve">1.23.</w:t>
      </w:r>
      <w:r>
        <w:rPr>
          <w:b/>
          <w:bCs/>
        </w:rPr>
        <w:t xml:space="preserve"> «Исполни</w:t>
      </w:r>
      <w:r>
        <w:rPr>
          <w:b/>
          <w:bCs/>
        </w:rPr>
        <w:t xml:space="preserve">тельная документация» </w:t>
      </w:r>
      <w:r>
        <w:t xml:space="preserve">- </w:t>
      </w:r>
      <w:r>
        <w:rPr>
          <w:color w:val="000000"/>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w:t>
      </w:r>
      <w:r>
        <w:rPr>
          <w:color w:val="000000"/>
        </w:rPr>
        <w:t xml:space="preserve">-монтажных и пусконаладочных работ. Исполнительная документация оформляется в соответствии с «Составом и порядком ведения исполнительной документации при строительстве, реконструкции, капитальном ремонте объектов капитального строительства», утвержденным п</w:t>
      </w:r>
      <w:r>
        <w:rPr>
          <w:color w:val="000000"/>
        </w:rPr>
        <w:t xml:space="preserve">риказом Минстроя России от 16.05.2023 № 344/пр.</w:t>
      </w:r>
      <w:r>
        <w:rPr>
          <w:color w:val="000000"/>
        </w:rPr>
      </w:r>
      <w:r>
        <w:rPr>
          <w:color w:val="000000"/>
        </w:rPr>
      </w:r>
    </w:p>
    <w:p>
      <w:pPr>
        <w:pStyle w:val="1469"/>
        <w:ind w:left="0" w:firstLine="709"/>
        <w:jc w:val="both"/>
        <w:spacing w:after="0"/>
        <w:rPr>
          <w:rFonts w:ascii="Times New Roman" w:hAnsi="Times New Roman"/>
          <w:color w:val="000000"/>
          <w:sz w:val="24"/>
          <w:szCs w:val="24"/>
        </w:rPr>
      </w:pPr>
      <w:r>
        <w:rPr>
          <w:rFonts w:ascii="Times New Roman" w:hAnsi="Times New Roman"/>
          <w:color w:val="000000"/>
          <w:sz w:val="24"/>
          <w:szCs w:val="24"/>
        </w:rPr>
        <w:t xml:space="preserve">Перечень и объем исполнительной документации должны соответствовать требованиям приказа от 25.12.2020 № 429/622, размещенном на официальном сайте </w:t>
      </w:r>
      <w:r>
        <w:rPr>
          <w:rFonts w:ascii="Times New Roman" w:hAnsi="Times New Roman"/>
          <w:color w:val="000000"/>
          <w:sz w:val="24"/>
          <w:szCs w:val="24"/>
        </w:rPr>
        <w:br/>
        <w:t xml:space="preserve"> ПАО «</w:t>
      </w:r>
      <w:r>
        <w:rPr>
          <w:rFonts w:ascii="Times New Roman" w:hAnsi="Times New Roman"/>
          <w:color w:val="000000"/>
          <w:sz w:val="24"/>
          <w:szCs w:val="24"/>
        </w:rPr>
        <w:t xml:space="preserve">Россети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1.24. Качество </w:t>
      </w:r>
      <w:r>
        <w:rPr>
          <w:rFonts w:ascii="Times New Roman" w:hAnsi="Times New Roman"/>
          <w:color w:val="000000"/>
          <w:sz w:val="24"/>
          <w:szCs w:val="24"/>
        </w:rPr>
        <w:t xml:space="preserve">- степень соответствия оборудо</w:t>
      </w:r>
      <w:r>
        <w:rPr>
          <w:rFonts w:ascii="Times New Roman" w:hAnsi="Times New Roman"/>
          <w:color w:val="000000"/>
          <w:sz w:val="24"/>
          <w:szCs w:val="24"/>
        </w:rPr>
        <w:t xml:space="preserve">вания, комплектующих изделий, запасных частей к оборудованию, материалов, строительно-монтажных и пусконаладочных работ, процессов установленным требованиям Проектной, Рабочей, конструкторской документации и/или «н</w:t>
      </w:r>
      <w:r>
        <w:rPr>
          <w:rFonts w:ascii="Times New Roman" w:hAnsi="Times New Roman"/>
          <w:sz w:val="24"/>
          <w:szCs w:val="24"/>
        </w:rPr>
        <w:t xml:space="preserve">ормативных актов в области проектирования </w:t>
      </w:r>
      <w:r>
        <w:rPr>
          <w:rFonts w:ascii="Times New Roman" w:hAnsi="Times New Roman"/>
          <w:sz w:val="24"/>
          <w:szCs w:val="24"/>
        </w:rPr>
        <w:t xml:space="preserve">и строительства»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sz w:val="24"/>
          <w:szCs w:val="24"/>
        </w:rPr>
      </w:pPr>
      <w:r>
        <w:rPr>
          <w:rFonts w:ascii="Times New Roman" w:hAnsi="Times New Roman"/>
          <w:b/>
          <w:color w:val="000000"/>
          <w:sz w:val="24"/>
          <w:szCs w:val="24"/>
        </w:rPr>
        <w:t xml:space="preserve">1.25. </w:t>
      </w:r>
      <w:r>
        <w:rPr>
          <w:rFonts w:ascii="Times New Roman" w:hAnsi="Times New Roman"/>
          <w:b/>
          <w:bCs/>
          <w:sz w:val="24"/>
          <w:szCs w:val="24"/>
        </w:rPr>
        <w:t xml:space="preserve">«Консервация Объекта» </w:t>
      </w:r>
      <w:r>
        <w:rPr>
          <w:rFonts w:ascii="Times New Roman" w:hAnsi="Times New Roman"/>
          <w:sz w:val="24"/>
          <w:szCs w:val="24"/>
        </w:rPr>
        <w:t xml:space="preserve">- комплекс мероприятий по обеспечению определенного технической документацией срока хранения или врем</w:t>
      </w:r>
      <w:r>
        <w:rPr>
          <w:rFonts w:ascii="Times New Roman" w:hAnsi="Times New Roman"/>
          <w:sz w:val="24"/>
          <w:szCs w:val="24"/>
        </w:rPr>
        <w:t xml:space="preserve">енного бездействия результатов работ (выполненных до момента консервации) предохранения их от коррозии, механических и других воздействий человека и внешней среды; обеспечению материальной сохранности, предотвращения их разрушения, работоспособности после </w:t>
      </w:r>
      <w:r>
        <w:rPr>
          <w:rFonts w:ascii="Times New Roman" w:hAnsi="Times New Roman"/>
          <w:sz w:val="24"/>
          <w:szCs w:val="24"/>
        </w:rPr>
        <w:t xml:space="preserve">расконсервации</w:t>
      </w:r>
      <w:r>
        <w:rPr>
          <w:rFonts w:ascii="Times New Roman" w:hAnsi="Times New Roman"/>
          <w:sz w:val="24"/>
          <w:szCs w:val="24"/>
        </w:rPr>
        <w:t xml:space="preserve">; а также по защите внешней среды от вредного воздействия законсервированных объектов;</w:t>
      </w:r>
      <w:r>
        <w:rPr>
          <w:rFonts w:ascii="Times New Roman" w:hAnsi="Times New Roman"/>
          <w:sz w:val="24"/>
          <w:szCs w:val="24"/>
        </w:rPr>
      </w:r>
      <w:r>
        <w:rPr>
          <w:rFonts w:ascii="Times New Roman" w:hAnsi="Times New Roman"/>
          <w:sz w:val="24"/>
          <w:szCs w:val="24"/>
        </w:rPr>
      </w:r>
    </w:p>
    <w:p>
      <w:pPr>
        <w:pStyle w:val="1469"/>
        <w:ind w:left="0" w:firstLine="709"/>
        <w:jc w:val="both"/>
        <w:spacing w:after="0"/>
        <w:rPr>
          <w:rFonts w:ascii="Times New Roman" w:hAnsi="Times New Roman"/>
          <w:sz w:val="24"/>
          <w:szCs w:val="24"/>
        </w:rPr>
      </w:pPr>
      <w:r>
        <w:rPr>
          <w:rFonts w:ascii="Times New Roman" w:hAnsi="Times New Roman"/>
          <w:sz w:val="24"/>
          <w:szCs w:val="24"/>
        </w:rPr>
        <w:t xml:space="preserve">Консервация должна производиться на основании специально разработанной проектной документации, предусматривающей безопасность производства работ по консерв</w:t>
      </w:r>
      <w:r>
        <w:rPr>
          <w:rFonts w:ascii="Times New Roman" w:hAnsi="Times New Roman"/>
          <w:sz w:val="24"/>
          <w:szCs w:val="24"/>
        </w:rPr>
        <w:t xml:space="preserve">ации, промышленную, экологическую, пожарную и иные виды безопасности консервируемых результатов работ Подрядчика. При необходимости для подготовки проектной документации должны быть выполнены специальные инженерные изыскания.</w:t>
      </w:r>
      <w:r>
        <w:rPr>
          <w:rFonts w:ascii="Times New Roman" w:hAnsi="Times New Roman"/>
          <w:sz w:val="24"/>
          <w:szCs w:val="24"/>
        </w:rPr>
      </w:r>
      <w:r>
        <w:rPr>
          <w:rFonts w:ascii="Times New Roman" w:hAnsi="Times New Roman"/>
          <w:sz w:val="24"/>
          <w:szCs w:val="24"/>
        </w:rPr>
      </w:r>
    </w:p>
    <w:p>
      <w:pPr>
        <w:pStyle w:val="1469"/>
        <w:ind w:left="0" w:firstLine="709"/>
        <w:jc w:val="both"/>
        <w:spacing w:after="0"/>
        <w:tabs>
          <w:tab w:val="num" w:pos="1440" w:leader="none"/>
          <w:tab w:val="num" w:pos="22732" w:leader="none"/>
          <w:tab w:val="num" w:pos="23788" w:leader="none"/>
        </w:tabs>
        <w:rPr>
          <w:rFonts w:ascii="Times New Roman" w:hAnsi="Times New Roman"/>
          <w:color w:val="000000"/>
          <w:sz w:val="24"/>
          <w:szCs w:val="24"/>
        </w:rPr>
      </w:pPr>
      <w:r>
        <w:rPr>
          <w:rFonts w:ascii="Times New Roman" w:hAnsi="Times New Roman"/>
          <w:b/>
          <w:color w:val="000000"/>
          <w:sz w:val="24"/>
          <w:szCs w:val="24"/>
        </w:rPr>
        <w:t xml:space="preserve">1.26</w:t>
      </w:r>
      <w:r>
        <w:rPr>
          <w:rFonts w:ascii="Times New Roman" w:hAnsi="Times New Roman"/>
          <w:color w:val="000000"/>
          <w:sz w:val="24"/>
          <w:szCs w:val="24"/>
        </w:rPr>
        <w:t xml:space="preserve">.</w:t>
      </w:r>
      <w:r>
        <w:rPr>
          <w:rFonts w:ascii="Times New Roman" w:hAnsi="Times New Roman"/>
          <w:b/>
          <w:color w:val="000000"/>
          <w:sz w:val="24"/>
          <w:szCs w:val="24"/>
        </w:rPr>
        <w:t xml:space="preserve"> </w:t>
      </w:r>
      <w:r>
        <w:rPr>
          <w:rFonts w:ascii="Times New Roman" w:hAnsi="Times New Roman"/>
          <w:b/>
          <w:bCs/>
          <w:iCs/>
          <w:sz w:val="24"/>
          <w:szCs w:val="24"/>
        </w:rPr>
        <w:t xml:space="preserve">Календарно-сетевой графи</w:t>
      </w:r>
      <w:r>
        <w:rPr>
          <w:rFonts w:ascii="Times New Roman" w:hAnsi="Times New Roman"/>
          <w:b/>
          <w:bCs/>
          <w:iCs/>
          <w:sz w:val="24"/>
          <w:szCs w:val="24"/>
        </w:rPr>
        <w:t xml:space="preserve">к </w:t>
      </w:r>
      <w:r>
        <w:rPr>
          <w:rFonts w:ascii="Times New Roman" w:hAnsi="Times New Roman"/>
          <w:bCs/>
          <w:iCs/>
          <w:sz w:val="24"/>
          <w:szCs w:val="24"/>
        </w:rPr>
        <w:t xml:space="preserve">- документ, составленный в формате (</w:t>
      </w:r>
      <w:r>
        <w:rPr>
          <w:rFonts w:ascii="Times New Roman" w:hAnsi="Times New Roman"/>
          <w:sz w:val="24"/>
          <w:szCs w:val="24"/>
        </w:rPr>
        <w:t xml:space="preserve">по форме Приложения 28 к настоящему Договору)</w:t>
      </w:r>
      <w:r>
        <w:rPr>
          <w:rFonts w:ascii="Times New Roman" w:hAnsi="Times New Roman"/>
          <w:bCs/>
          <w:iCs/>
          <w:sz w:val="24"/>
          <w:szCs w:val="24"/>
        </w:rPr>
        <w:t xml:space="preserve"> содержащий перечень работ, описывающих </w:t>
      </w:r>
      <w:r>
        <w:rPr>
          <w:rFonts w:ascii="Times New Roman" w:hAnsi="Times New Roman"/>
          <w:bCs/>
          <w:iCs/>
          <w:sz w:val="24"/>
          <w:szCs w:val="24"/>
        </w:rPr>
        <w:t xml:space="preserve">последовательность разработки Проектной и Рабочей документации, выполнения работ, услуг и поставок, связанных технологическими зависи</w:t>
      </w:r>
      <w:r>
        <w:rPr>
          <w:rFonts w:ascii="Times New Roman" w:hAnsi="Times New Roman"/>
          <w:bCs/>
          <w:iCs/>
          <w:sz w:val="24"/>
          <w:szCs w:val="24"/>
        </w:rPr>
        <w:t xml:space="preserve">мостями,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Календарно-сетевого графика - текущий контроль за ходом в</w:t>
      </w:r>
      <w:r>
        <w:rPr>
          <w:rFonts w:ascii="Times New Roman" w:hAnsi="Times New Roman"/>
          <w:bCs/>
          <w:iCs/>
          <w:sz w:val="24"/>
          <w:szCs w:val="24"/>
        </w:rPr>
        <w:t xml:space="preserve">ыполнения работ, услуг и поставок,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в том числе не свиде</w:t>
      </w:r>
      <w:r>
        <w:rPr>
          <w:rFonts w:ascii="Times New Roman" w:hAnsi="Times New Roman"/>
          <w:bCs/>
          <w:iCs/>
          <w:sz w:val="24"/>
          <w:szCs w:val="24"/>
        </w:rPr>
        <w:t xml:space="preserve">тельствует об изменении Графика выполнения работ, поставок и объемов финансирования</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1.27. Материалы, оборудование, запасные части к нему</w:t>
      </w:r>
      <w:r>
        <w:rPr>
          <w:rFonts w:ascii="Times New Roman" w:hAnsi="Times New Roman"/>
          <w:color w:val="000000"/>
          <w:sz w:val="24"/>
          <w:szCs w:val="24"/>
        </w:rPr>
        <w:t xml:space="preserve"> - материально-технические ресурсы: оборудование, запасные части к оборудованию, изделия, конструкции, комплектующие из</w:t>
      </w:r>
      <w:r>
        <w:rPr>
          <w:rFonts w:ascii="Times New Roman" w:hAnsi="Times New Roman"/>
          <w:color w:val="000000"/>
          <w:sz w:val="24"/>
          <w:szCs w:val="24"/>
        </w:rPr>
        <w:t xml:space="preserve">делия, кабельно-проводниковая продукция, материалы, с использованием которых Подрядчик выполняет обязательства по Договору. Комплектацию Объекта материалами, оборудованием, запасными частями к оборудованию обеспечивает Подрядчик. Часть оборудования и матер</w:t>
      </w:r>
      <w:r>
        <w:rPr>
          <w:rFonts w:ascii="Times New Roman" w:hAnsi="Times New Roman"/>
          <w:color w:val="000000"/>
          <w:sz w:val="24"/>
          <w:szCs w:val="24"/>
        </w:rPr>
        <w:t xml:space="preserve">иалов, номенклатура и количество которых определяются в Рабочей документации, может быть передана Подрядчику Заказчиком (давальческие материалы), в порядке, установленном Приложением 24 к Договору.</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1.28</w:t>
      </w:r>
      <w:r>
        <w:rPr>
          <w:rFonts w:ascii="Times New Roman" w:hAnsi="Times New Roman"/>
          <w:color w:val="000000"/>
          <w:sz w:val="24"/>
          <w:szCs w:val="24"/>
        </w:rPr>
        <w:t xml:space="preserve">.</w:t>
      </w:r>
      <w:r>
        <w:rPr>
          <w:rFonts w:ascii="Times New Roman" w:hAnsi="Times New Roman"/>
          <w:b/>
          <w:color w:val="000000"/>
          <w:sz w:val="24"/>
          <w:szCs w:val="24"/>
        </w:rPr>
        <w:t xml:space="preserve"> Несоответствия </w:t>
      </w:r>
      <w:r>
        <w:rPr>
          <w:rFonts w:ascii="Times New Roman" w:hAnsi="Times New Roman"/>
          <w:color w:val="000000"/>
          <w:sz w:val="24"/>
          <w:szCs w:val="24"/>
        </w:rPr>
        <w:t xml:space="preserve">- неудовлетворительное качество выпол</w:t>
      </w:r>
      <w:r>
        <w:rPr>
          <w:rFonts w:ascii="Times New Roman" w:hAnsi="Times New Roman"/>
          <w:color w:val="000000"/>
          <w:sz w:val="24"/>
          <w:szCs w:val="24"/>
        </w:rPr>
        <w:t xml:space="preserve">ненных работ, вызванное (в том числе, но не ограничиваясь): использованием материалов, оборудования, комплектующих изделий, по качеству уступающим указанным в Проектной и Рабочей документации; отступлениями в технологии выполнения работ от требований «норм</w:t>
      </w:r>
      <w:r>
        <w:rPr>
          <w:rFonts w:ascii="Times New Roman" w:hAnsi="Times New Roman"/>
          <w:color w:val="000000"/>
          <w:sz w:val="24"/>
          <w:szCs w:val="24"/>
        </w:rPr>
        <w:t xml:space="preserve">ативных актов в области проектирования и строительства»; а также иные дефекты, недоделки, упущения, нарушения, являющиеся следствием ненадлежащего выполнения Подрядчиком принятых на себя обязательств..</w:t>
      </w:r>
      <w:r>
        <w:rPr>
          <w:rFonts w:ascii="Times New Roman" w:hAnsi="Times New Roman"/>
          <w:color w:val="000000"/>
          <w:sz w:val="24"/>
          <w:szCs w:val="24"/>
        </w:rPr>
      </w:r>
      <w:r>
        <w:rPr>
          <w:rFonts w:ascii="Times New Roman" w:hAnsi="Times New Roman"/>
          <w:color w:val="000000"/>
          <w:sz w:val="24"/>
          <w:szCs w:val="24"/>
        </w:rPr>
      </w:r>
    </w:p>
    <w:p>
      <w:pPr>
        <w:pStyle w:val="1469"/>
        <w:ind w:left="0" w:firstLine="720"/>
        <w:jc w:val="both"/>
        <w:spacing w:after="0"/>
        <w:tabs>
          <w:tab w:val="num" w:pos="22732" w:leader="none"/>
        </w:tabs>
        <w:rPr>
          <w:rFonts w:ascii="Times New Roman" w:hAnsi="Times New Roman"/>
          <w:iCs/>
          <w:color w:val="000000"/>
          <w:sz w:val="24"/>
          <w:szCs w:val="24"/>
        </w:rPr>
      </w:pPr>
      <w:r>
        <w:rPr>
          <w:rFonts w:ascii="Times New Roman" w:hAnsi="Times New Roman"/>
          <w:b/>
          <w:sz w:val="24"/>
          <w:szCs w:val="24"/>
        </w:rPr>
        <w:t xml:space="preserve">1.29. Нормативные акты в об</w:t>
      </w:r>
      <w:r>
        <w:rPr>
          <w:rFonts w:ascii="Times New Roman" w:hAnsi="Times New Roman"/>
          <w:b/>
          <w:bCs/>
          <w:sz w:val="24"/>
          <w:szCs w:val="24"/>
        </w:rPr>
        <w:t xml:space="preserve">ласти проектирования и стро</w:t>
      </w:r>
      <w:r>
        <w:rPr>
          <w:rFonts w:ascii="Times New Roman" w:hAnsi="Times New Roman"/>
          <w:b/>
          <w:bCs/>
          <w:sz w:val="24"/>
          <w:szCs w:val="24"/>
        </w:rPr>
        <w:t xml:space="preserve">ительства</w:t>
      </w:r>
      <w:r>
        <w:rPr>
          <w:rFonts w:ascii="Times New Roman" w:hAnsi="Times New Roman"/>
          <w:bCs/>
          <w:sz w:val="24"/>
          <w:szCs w:val="24"/>
        </w:rPr>
        <w:t xml:space="preserve"> - </w:t>
      </w:r>
      <w:r>
        <w:rPr>
          <w:rFonts w:ascii="Times New Roman" w:hAnsi="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w:t>
      </w:r>
      <w:r>
        <w:rPr>
          <w:rFonts w:ascii="Times New Roman" w:hAnsi="Times New Roman"/>
          <w:sz w:val="24"/>
          <w:szCs w:val="24"/>
        </w:rPr>
        <w:t xml:space="preserve">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Заказчик вправе уведомлять Подряд</w:t>
      </w:r>
      <w:r>
        <w:rPr>
          <w:rFonts w:ascii="Times New Roman" w:hAnsi="Times New Roman"/>
          <w:sz w:val="24"/>
          <w:szCs w:val="24"/>
        </w:rPr>
        <w:t xml:space="preserve">чика о действующих организационно-распорядительных документах ПАО «</w:t>
      </w:r>
      <w:r>
        <w:rPr>
          <w:rFonts w:ascii="Times New Roman" w:hAnsi="Times New Roman"/>
          <w:sz w:val="24"/>
          <w:szCs w:val="24"/>
        </w:rPr>
        <w:t xml:space="preserve">Россети</w:t>
      </w:r>
      <w:r>
        <w:rPr>
          <w:rFonts w:ascii="Times New Roman" w:hAnsi="Times New Roman"/>
          <w:sz w:val="24"/>
          <w:szCs w:val="24"/>
        </w:rPr>
        <w:t xml:space="preserve">» (в том числе об их изменениях, произошедших после заключения Договора) путем их размещения на официальном сайте ПАО «</w:t>
      </w:r>
      <w:r>
        <w:rPr>
          <w:rFonts w:ascii="Times New Roman" w:hAnsi="Times New Roman"/>
          <w:sz w:val="24"/>
          <w:szCs w:val="24"/>
        </w:rPr>
        <w:t xml:space="preserve">Россети</w:t>
      </w:r>
      <w:r>
        <w:rPr>
          <w:rFonts w:ascii="Times New Roman" w:hAnsi="Times New Roman"/>
          <w:sz w:val="24"/>
          <w:szCs w:val="24"/>
        </w:rPr>
        <w:t xml:space="preserve">», и в этом случае Подрядчик считается ознакомленным с о</w:t>
      </w:r>
      <w:r>
        <w:rPr>
          <w:rFonts w:ascii="Times New Roman" w:hAnsi="Times New Roman"/>
          <w:sz w:val="24"/>
          <w:szCs w:val="24"/>
        </w:rPr>
        <w:t xml:space="preserve">рганизационно-распорядительными документами Заказчика</w:t>
      </w:r>
      <w:r>
        <w:rPr>
          <w:rFonts w:ascii="Times New Roman" w:hAnsi="Times New Roman"/>
          <w:iCs/>
          <w:color w:val="000000"/>
          <w:sz w:val="24"/>
          <w:szCs w:val="24"/>
        </w:rPr>
        <w:t xml:space="preserve">.</w:t>
      </w:r>
      <w:r>
        <w:rPr>
          <w:rFonts w:ascii="Times New Roman" w:hAnsi="Times New Roman"/>
          <w:iCs/>
          <w:color w:val="000000"/>
          <w:sz w:val="24"/>
          <w:szCs w:val="24"/>
        </w:rPr>
      </w:r>
      <w:r>
        <w:rPr>
          <w:rFonts w:ascii="Times New Roman" w:hAnsi="Times New Roman"/>
          <w:iCs/>
          <w:color w:val="000000"/>
          <w:sz w:val="24"/>
          <w:szCs w:val="24"/>
        </w:rPr>
      </w:r>
    </w:p>
    <w:p>
      <w:pPr>
        <w:ind w:firstLine="709"/>
        <w:jc w:val="both"/>
        <w:rPr>
          <w:rFonts w:ascii="Times New Roman" w:hAnsi="Times New Roman"/>
          <w:b/>
          <w:color w:val="000000"/>
          <w:sz w:val="24"/>
          <w:szCs w:val="24"/>
        </w:rPr>
      </w:pPr>
      <w:r>
        <w:rPr>
          <w:rFonts w:ascii="Times New Roman" w:hAnsi="Times New Roman"/>
          <w:b/>
          <w:color w:val="000000"/>
          <w:sz w:val="24"/>
          <w:szCs w:val="24"/>
        </w:rPr>
        <w:t xml:space="preserve">1.30. Объект:</w:t>
      </w:r>
      <w:r>
        <w:rPr>
          <w:rFonts w:ascii="Times New Roman" w:hAnsi="Times New Roman"/>
          <w:color w:val="000000"/>
          <w:sz w:val="24"/>
          <w:szCs w:val="24"/>
        </w:rPr>
        <w:t xml:space="preserve"> </w:t>
      </w:r>
      <w:r>
        <w:rPr>
          <w:rFonts w:ascii="Times New Roman" w:hAnsi="Times New Roman"/>
          <w:b/>
          <w:color w:val="000000"/>
          <w:sz w:val="24"/>
          <w:szCs w:val="24"/>
        </w:rPr>
        <w:t xml:space="preserve">Модернизация ПС 220 </w:t>
      </w:r>
      <w:r>
        <w:rPr>
          <w:rFonts w:ascii="Times New Roman" w:hAnsi="Times New Roman"/>
          <w:b/>
          <w:color w:val="000000"/>
          <w:sz w:val="24"/>
          <w:szCs w:val="24"/>
        </w:rPr>
        <w:t xml:space="preserve">кВ</w:t>
      </w:r>
      <w:r>
        <w:rPr>
          <w:rFonts w:ascii="Times New Roman" w:hAnsi="Times New Roman"/>
          <w:b/>
          <w:color w:val="000000"/>
          <w:sz w:val="24"/>
          <w:szCs w:val="24"/>
        </w:rPr>
        <w:t xml:space="preserve"> Васильевская (оснащение ВЛ 110 </w:t>
      </w:r>
      <w:r>
        <w:rPr>
          <w:rFonts w:ascii="Times New Roman" w:hAnsi="Times New Roman"/>
          <w:b/>
          <w:color w:val="000000"/>
          <w:sz w:val="24"/>
          <w:szCs w:val="24"/>
        </w:rPr>
        <w:t xml:space="preserve">кВ</w:t>
      </w:r>
      <w:r>
        <w:rPr>
          <w:rFonts w:ascii="Times New Roman" w:hAnsi="Times New Roman"/>
          <w:b/>
          <w:color w:val="000000"/>
          <w:sz w:val="24"/>
          <w:szCs w:val="24"/>
        </w:rPr>
        <w:t xml:space="preserve"> Азот-5 микропроцессорными устройствами РЗА, ВЧ обработкой, КСЗ с АУВ) (для ТП объектов электросетевого хозяйства ПАО "</w:t>
      </w:r>
      <w:r>
        <w:rPr>
          <w:rFonts w:ascii="Times New Roman" w:hAnsi="Times New Roman"/>
          <w:b/>
          <w:color w:val="000000"/>
          <w:sz w:val="24"/>
          <w:szCs w:val="24"/>
        </w:rPr>
        <w:t xml:space="preserve">Россети</w:t>
      </w:r>
      <w:r>
        <w:rPr>
          <w:rFonts w:ascii="Times New Roman" w:hAnsi="Times New Roman"/>
          <w:b/>
          <w:color w:val="000000"/>
          <w:sz w:val="24"/>
          <w:szCs w:val="24"/>
        </w:rPr>
        <w:t xml:space="preserve"> Волг</w:t>
      </w:r>
      <w:r>
        <w:rPr>
          <w:rFonts w:ascii="Times New Roman" w:hAnsi="Times New Roman"/>
          <w:b/>
          <w:color w:val="000000"/>
          <w:sz w:val="24"/>
          <w:szCs w:val="24"/>
        </w:rPr>
        <w:t xml:space="preserve">а").</w:t>
      </w:r>
      <w:r>
        <w:rPr>
          <w:rFonts w:ascii="Times New Roman" w:hAnsi="Times New Roman"/>
          <w:b/>
          <w:color w:val="000000"/>
          <w:sz w:val="24"/>
          <w:szCs w:val="24"/>
        </w:rPr>
      </w:r>
      <w:r>
        <w:rPr>
          <w:rFonts w:ascii="Times New Roman" w:hAnsi="Times New Roman"/>
          <w:b/>
          <w:color w:val="000000"/>
          <w:sz w:val="24"/>
          <w:szCs w:val="24"/>
        </w:rPr>
      </w:r>
    </w:p>
    <w:p>
      <w:pPr>
        <w:ind w:firstLine="709"/>
        <w:jc w:val="both"/>
        <w:rPr>
          <w:rFonts w:ascii="Times New Roman" w:hAnsi="Times New Roman"/>
          <w:color w:val="000000"/>
          <w:sz w:val="24"/>
          <w:szCs w:val="24"/>
        </w:rPr>
      </w:pPr>
      <w:r>
        <w:rPr>
          <w:rFonts w:ascii="Times New Roman" w:hAnsi="Times New Roman"/>
          <w:b/>
          <w:color w:val="000000"/>
          <w:sz w:val="24"/>
          <w:szCs w:val="24"/>
        </w:rPr>
        <w:t xml:space="preserve">1.31</w:t>
      </w:r>
      <w:r>
        <w:rPr>
          <w:rFonts w:ascii="Times New Roman" w:hAnsi="Times New Roman"/>
          <w:color w:val="000000"/>
          <w:sz w:val="24"/>
          <w:szCs w:val="24"/>
        </w:rPr>
        <w:t xml:space="preserve">.</w:t>
      </w:r>
      <w:r>
        <w:rPr>
          <w:rFonts w:ascii="Times New Roman" w:hAnsi="Times New Roman"/>
          <w:b/>
          <w:color w:val="000000"/>
          <w:sz w:val="24"/>
          <w:szCs w:val="24"/>
        </w:rPr>
        <w:t xml:space="preserve"> Определение срока в днях - </w:t>
      </w:r>
      <w:r>
        <w:rPr>
          <w:rFonts w:ascii="Times New Roman" w:hAnsi="Times New Roman"/>
          <w:color w:val="000000"/>
          <w:sz w:val="24"/>
          <w:szCs w:val="24"/>
        </w:rPr>
        <w:t xml:space="preserve">установленный Договором период времени, исчисляемый в календарных днях, если в Договоре понятие «день» не конкретизируется как «рабочий день». </w:t>
      </w:r>
      <w:r>
        <w:rPr>
          <w:rFonts w:ascii="Times New Roman" w:hAnsi="Times New Roman"/>
          <w:color w:val="000000"/>
          <w:sz w:val="24"/>
          <w:szCs w:val="24"/>
        </w:rPr>
      </w:r>
      <w:r>
        <w:rPr>
          <w:rFonts w:ascii="Times New Roman" w:hAnsi="Times New Roman"/>
          <w:color w:val="000000"/>
          <w:sz w:val="24"/>
          <w:szCs w:val="24"/>
        </w:rPr>
      </w:r>
    </w:p>
    <w:p>
      <w:pPr>
        <w:ind w:firstLine="709"/>
        <w:jc w:val="both"/>
        <w:rPr>
          <w:rFonts w:ascii="Times New Roman" w:hAnsi="Times New Roman" w:cs="Times New Roman"/>
          <w:sz w:val="24"/>
          <w:szCs w:val="24"/>
        </w:rPr>
      </w:pPr>
      <w:r>
        <w:rPr>
          <w:rFonts w:ascii="Times New Roman" w:hAnsi="Times New Roman"/>
          <w:b/>
          <w:sz w:val="24"/>
          <w:szCs w:val="24"/>
        </w:rPr>
        <w:t xml:space="preserve">1.32</w:t>
      </w:r>
      <w:r>
        <w:rPr>
          <w:rFonts w:ascii="Times New Roman" w:hAnsi="Times New Roman"/>
          <w:sz w:val="24"/>
          <w:szCs w:val="24"/>
        </w:rPr>
        <w:t xml:space="preserve">.</w:t>
      </w:r>
      <w:r>
        <w:rPr>
          <w:rFonts w:ascii="Times New Roman" w:hAnsi="Times New Roman"/>
          <w:sz w:val="26"/>
          <w:szCs w:val="26"/>
        </w:rPr>
        <w:t xml:space="preserve"> </w:t>
      </w:r>
      <w:r>
        <w:rPr>
          <w:rFonts w:ascii="Times New Roman" w:hAnsi="Times New Roman" w:cs="Times New Roman"/>
          <w:b/>
          <w:bCs/>
          <w:sz w:val="24"/>
          <w:szCs w:val="24"/>
        </w:rPr>
        <w:t xml:space="preserve">Проверка качества оборудования/Товара </w:t>
      </w:r>
      <w:r>
        <w:rPr>
          <w:rFonts w:ascii="Times New Roman" w:hAnsi="Times New Roman" w:cs="Times New Roman"/>
          <w:bCs/>
          <w:sz w:val="24"/>
          <w:szCs w:val="24"/>
        </w:rPr>
        <w:t xml:space="preserve">- </w:t>
      </w:r>
      <w:r>
        <w:rPr>
          <w:rFonts w:ascii="Times New Roman" w:hAnsi="Times New Roman" w:cs="Times New Roman"/>
          <w:sz w:val="24"/>
          <w:szCs w:val="24"/>
        </w:rPr>
        <w:t xml:space="preserve">инструмент проверки </w:t>
      </w:r>
      <w:r>
        <w:rPr>
          <w:rFonts w:ascii="Times New Roman" w:hAnsi="Times New Roman" w:cs="Times New Roman"/>
          <w:sz w:val="24"/>
          <w:szCs w:val="24"/>
        </w:rPr>
        <w:br/>
      </w:r>
      <w:r>
        <w:rPr>
          <w:rFonts w:ascii="Times New Roman" w:hAnsi="Times New Roman" w:cs="Times New Roman"/>
          <w:sz w:val="24"/>
          <w:szCs w:val="24"/>
        </w:rPr>
        <w:t xml:space="preserve">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ДО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оборудования, материалов и систем требованиям стандартов, корпоративных норм</w:t>
      </w:r>
      <w:r>
        <w:rPr>
          <w:rFonts w:ascii="Times New Roman" w:hAnsi="Times New Roman" w:cs="Times New Roman"/>
          <w:sz w:val="24"/>
          <w:szCs w:val="24"/>
        </w:rPr>
        <w:t xml:space="preserve">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ДО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Проверка качества оборудования, материалов и систем проводится в соответствии с</w:t>
      </w:r>
      <w:r>
        <w:rPr>
          <w:rFonts w:ascii="Times New Roman" w:hAnsi="Times New Roman" w:cs="Times New Roman"/>
          <w:sz w:val="24"/>
          <w:szCs w:val="24"/>
        </w:rPr>
        <w:t xml:space="preserve"> Методикой и Порядком проведения проверки качества (аттестации) оборудования, материалов и систем в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w:t>
      </w:r>
      <w:r>
        <w:rPr>
          <w:rFonts w:ascii="Times New Roman" w:hAnsi="Times New Roman" w:cs="Times New Roman"/>
          <w:sz w:val="24"/>
          <w:szCs w:val="24"/>
        </w:rPr>
        <w:br/>
        <w:t xml:space="preserve"> и Методическими указаниями по проверке качества (аттестации) измерительного оборудования в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(утверждены приказом от 26.07.2023 </w:t>
      </w:r>
      <w:r>
        <w:rPr>
          <w:rFonts w:ascii="Times New Roman" w:hAnsi="Times New Roman" w:cs="Times New Roman"/>
          <w:sz w:val="24"/>
          <w:szCs w:val="24"/>
        </w:rPr>
        <w:t xml:space="preserve">№ 305) (адрес в сети Интернет: </w:t>
      </w:r>
      <w:hyperlink r:id="rId25" w:tooltip="https://www.rosseti.ru/suppliers/technical-policy/equipment-quality-control/" w:history="1">
        <w:r>
          <w:rPr>
            <w:rFonts w:ascii="Times New Roman" w:hAnsi="Times New Roman" w:cs="Times New Roman"/>
            <w:sz w:val="24"/>
            <w:szCs w:val="24"/>
          </w:rPr>
          <w:t xml:space="preserve">https://www.rosseti.ru/suppliers/technical-policy/</w:t>
        </w:r>
        <w:r>
          <w:rPr>
            <w:rFonts w:ascii="Times New Roman" w:hAnsi="Times New Roman" w:cs="Times New Roman"/>
            <w:sz w:val="24"/>
            <w:szCs w:val="24"/>
          </w:rPr>
          <w:t xml:space="preserve">equipment-quality-control/</w:t>
        </w:r>
      </w:hyperlink>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78"/>
        <w:ind w:firstLine="709"/>
        <w:jc w:val="both"/>
        <w:widowControl w:val="off"/>
        <w:rPr>
          <w:rFonts w:ascii="Times New Roman" w:hAnsi="Times New Roman"/>
          <w:bCs/>
          <w:sz w:val="24"/>
          <w:szCs w:val="24"/>
        </w:rPr>
      </w:pPr>
      <w:r>
        <w:rPr>
          <w:rFonts w:ascii="Times New Roman" w:hAnsi="Times New Roman"/>
          <w:b/>
          <w:bCs/>
          <w:spacing w:val="-2"/>
          <w:sz w:val="24"/>
          <w:szCs w:val="24"/>
        </w:rPr>
        <w:t xml:space="preserve">1.33. 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 xml:space="preserve">документ, </w:t>
      </w:r>
      <w:r>
        <w:rPr>
          <w:rFonts w:ascii="Times New Roman" w:hAnsi="Times New Roman"/>
          <w:bCs/>
          <w:spacing w:val="-4"/>
          <w:sz w:val="24"/>
          <w:szCs w:val="24"/>
        </w:rPr>
        <w:t xml:space="preserve">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 xml:space="preserve">аттестуемого оборудования на объектах и определяющий область его применения.</w:t>
      </w:r>
      <w:r>
        <w:rPr>
          <w:rFonts w:ascii="Times New Roman" w:hAnsi="Times New Roman"/>
          <w:bCs/>
          <w:sz w:val="24"/>
          <w:szCs w:val="24"/>
        </w:rPr>
      </w:r>
      <w:r>
        <w:rPr>
          <w:rFonts w:ascii="Times New Roman" w:hAnsi="Times New Roman"/>
          <w:bCs/>
          <w:sz w:val="24"/>
          <w:szCs w:val="24"/>
        </w:rPr>
      </w:r>
    </w:p>
    <w:p>
      <w:pPr>
        <w:pStyle w:val="1478"/>
        <w:ind w:firstLine="709"/>
        <w:jc w:val="both"/>
        <w:widowControl w:val="off"/>
        <w:rPr>
          <w:rFonts w:ascii="Times New Roman" w:hAnsi="Times New Roman"/>
          <w:sz w:val="24"/>
          <w:szCs w:val="24"/>
          <w:lang w:eastAsia="ru-RU"/>
        </w:rPr>
      </w:pPr>
      <w:r>
        <w:rPr>
          <w:rFonts w:ascii="Times New Roman" w:hAnsi="Times New Roman"/>
          <w:b/>
          <w:bCs/>
          <w:sz w:val="24"/>
          <w:szCs w:val="24"/>
        </w:rPr>
        <w:t xml:space="preserve">1.34. Перечень допущенного оборудования / Товара</w:t>
      </w:r>
      <w:r>
        <w:rPr>
          <w:rFonts w:ascii="Times New Roman" w:hAnsi="Times New Roman"/>
          <w:bCs/>
          <w:sz w:val="24"/>
          <w:szCs w:val="24"/>
        </w:rPr>
        <w:t xml:space="preserve"> - </w:t>
      </w:r>
      <w:r>
        <w:rPr>
          <w:rFonts w:ascii="Times New Roman" w:hAnsi="Times New Roman"/>
          <w:sz w:val="24"/>
          <w:szCs w:val="24"/>
          <w:lang w:eastAsia="ru-RU"/>
        </w:rPr>
        <w:t xml:space="preserve">формируется </w:t>
      </w:r>
      <w:r>
        <w:rPr>
          <w:rFonts w:ascii="Times New Roman" w:hAnsi="Times New Roman"/>
          <w:sz w:val="24"/>
          <w:szCs w:val="24"/>
          <w:lang w:eastAsia="ru-RU"/>
        </w:rPr>
        <w:br/>
        <w:t xml:space="preserve"> из оборудования, прошедшего проверку качества в ПАО «</w:t>
      </w:r>
      <w:r>
        <w:rPr>
          <w:rFonts w:ascii="Times New Roman" w:hAnsi="Times New Roman"/>
          <w:sz w:val="24"/>
          <w:szCs w:val="24"/>
          <w:lang w:eastAsia="ru-RU"/>
        </w:rPr>
        <w:t xml:space="preserve">Россети</w:t>
      </w:r>
      <w:r>
        <w:rPr>
          <w:rFonts w:ascii="Times New Roman" w:hAnsi="Times New Roman"/>
          <w:sz w:val="24"/>
          <w:szCs w:val="24"/>
          <w:lang w:eastAsia="ru-RU"/>
        </w:rPr>
        <w:t xml:space="preserve">», и размещается </w:t>
      </w:r>
      <w:r>
        <w:rPr>
          <w:rFonts w:ascii="Times New Roman" w:hAnsi="Times New Roman"/>
          <w:sz w:val="24"/>
          <w:szCs w:val="24"/>
          <w:lang w:eastAsia="ru-RU"/>
        </w:rPr>
        <w:br/>
        <w:t xml:space="preserve"> на официальном сайте ПАО «</w:t>
      </w:r>
      <w:r>
        <w:rPr>
          <w:rFonts w:ascii="Times New Roman" w:hAnsi="Times New Roman"/>
          <w:sz w:val="24"/>
          <w:szCs w:val="24"/>
          <w:lang w:eastAsia="ru-RU"/>
        </w:rPr>
        <w:t xml:space="preserve">Россети</w:t>
      </w:r>
      <w:r>
        <w:rPr>
          <w:rFonts w:ascii="Times New Roman" w:hAnsi="Times New Roman"/>
          <w:sz w:val="24"/>
          <w:szCs w:val="24"/>
          <w:lang w:eastAsia="ru-RU"/>
        </w:rPr>
        <w:t xml:space="preserve">» в разделе «Поставщикам → Единая техническая политика → Проверка качества оборудования» (адрес в сети Интернет: </w:t>
      </w:r>
      <w:hyperlink r:id="rId26" w:tooltip="https://www.rosseti.ru/suppliers/technical-policy/equipment-quality-control/" w:history="1">
        <w:r>
          <w:rPr>
            <w:rFonts w:ascii="Times New Roman" w:hAnsi="Times New Roman"/>
            <w:sz w:val="24"/>
            <w:szCs w:val="24"/>
            <w:lang w:eastAsia="ru-RU"/>
          </w:rPr>
          <w:t xml:space="preserve">https://www.rosseti.ru/suppliers/technical-policy/equipment-quality-control/</w:t>
        </w:r>
      </w:hyperlink>
      <w:r>
        <w:rPr>
          <w:rFonts w:ascii="Times New Roman" w:hAnsi="Times New Roman"/>
          <w:sz w:val="24"/>
          <w:szCs w:val="24"/>
          <w:lang w:eastAsia="ru-RU"/>
        </w:rPr>
        <w:t xml:space="preserve">).</w:t>
      </w:r>
      <w:r>
        <w:rPr>
          <w:rFonts w:ascii="Times New Roman" w:hAnsi="Times New Roman"/>
          <w:sz w:val="24"/>
          <w:szCs w:val="24"/>
          <w:lang w:eastAsia="ru-RU"/>
        </w:rPr>
      </w:r>
      <w:r>
        <w:rPr>
          <w:rFonts w:ascii="Times New Roman" w:hAnsi="Times New Roman"/>
          <w:sz w:val="24"/>
          <w:szCs w:val="24"/>
          <w:lang w:eastAsia="ru-RU"/>
        </w:rPr>
      </w:r>
    </w:p>
    <w:p>
      <w:pPr>
        <w:pStyle w:val="1478"/>
        <w:ind w:firstLine="709"/>
        <w:jc w:val="both"/>
        <w:widowControl w:val="off"/>
        <w:rPr>
          <w:rFonts w:ascii="Times New Roman" w:hAnsi="Times New Roman"/>
          <w:bCs/>
          <w:sz w:val="24"/>
          <w:szCs w:val="24"/>
        </w:rPr>
      </w:pPr>
      <w:r>
        <w:rPr>
          <w:rFonts w:ascii="Times New Roman" w:hAnsi="Times New Roman"/>
          <w:b/>
          <w:bCs/>
          <w:sz w:val="24"/>
          <w:szCs w:val="24"/>
        </w:rPr>
        <w:t xml:space="preserve">1.35. Подтверждение страны происхождения Товара</w:t>
      </w:r>
      <w:r>
        <w:rPr>
          <w:rFonts w:ascii="Times New Roman" w:hAnsi="Times New Roman"/>
          <w:bCs/>
          <w:sz w:val="24"/>
          <w:szCs w:val="24"/>
        </w:rPr>
        <w:t xml:space="preserve"> - предоставление документа, подтверждающего страну происхождения Товара, отвечающего требования З</w:t>
      </w:r>
      <w:r>
        <w:rPr>
          <w:rFonts w:ascii="Times New Roman" w:hAnsi="Times New Roman"/>
          <w:bCs/>
          <w:sz w:val="24"/>
          <w:szCs w:val="24"/>
        </w:rPr>
        <w:t xml:space="preserve">акона РФ от 07.07.1993 № 5340-1 «О торгово-промышленных палатах в Российской Федерации» и/или Таможенного кодекса Евразийского экономического союза. </w:t>
      </w:r>
      <w:r>
        <w:rPr>
          <w:rFonts w:ascii="Times New Roman" w:hAnsi="Times New Roman"/>
          <w:bCs/>
          <w:sz w:val="24"/>
          <w:szCs w:val="24"/>
        </w:rPr>
      </w:r>
      <w:r>
        <w:rPr>
          <w:rFonts w:ascii="Times New Roman" w:hAnsi="Times New Roman"/>
          <w:bCs/>
          <w:sz w:val="24"/>
          <w:szCs w:val="24"/>
        </w:rPr>
      </w:r>
    </w:p>
    <w:p>
      <w:pPr>
        <w:pStyle w:val="1469"/>
        <w:ind w:left="0" w:firstLine="709"/>
        <w:jc w:val="both"/>
        <w:spacing w:after="0"/>
        <w:rPr>
          <w:rFonts w:ascii="Times New Roman" w:hAnsi="Times New Roman"/>
          <w:b/>
          <w:i/>
          <w:color w:val="000000"/>
          <w:sz w:val="24"/>
          <w:szCs w:val="24"/>
        </w:rPr>
      </w:pPr>
      <w:r>
        <w:rPr>
          <w:rFonts w:ascii="Times New Roman" w:hAnsi="Times New Roman"/>
          <w:b/>
          <w:sz w:val="24"/>
          <w:szCs w:val="24"/>
        </w:rPr>
        <w:t xml:space="preserve">1.36. Протокол об отсутствии взаимных претензий</w:t>
      </w:r>
      <w:r>
        <w:rPr>
          <w:rFonts w:ascii="Times New Roman" w:hAnsi="Times New Roman"/>
          <w:sz w:val="24"/>
          <w:szCs w:val="24"/>
        </w:rPr>
        <w:t xml:space="preserve"> - документ, подписываемый Сторонами по окончании гарантийн</w:t>
      </w:r>
      <w:r>
        <w:rPr>
          <w:rFonts w:ascii="Times New Roman" w:hAnsi="Times New Roman"/>
          <w:sz w:val="24"/>
          <w:szCs w:val="24"/>
        </w:rPr>
        <w:t xml:space="preserve">ого срока по Договору, с учетом всех его продлений, составленный в произвольной форме в 2 (Двух) экземплярах.</w:t>
      </w:r>
      <w:r>
        <w:rPr>
          <w:rFonts w:ascii="Times New Roman" w:hAnsi="Times New Roman"/>
          <w:b/>
          <w:i/>
          <w:color w:val="000000"/>
          <w:sz w:val="24"/>
          <w:szCs w:val="24"/>
        </w:rPr>
      </w:r>
      <w:r>
        <w:rPr>
          <w:rFonts w:ascii="Times New Roman" w:hAnsi="Times New Roman"/>
          <w:b/>
          <w:i/>
          <w:color w:val="000000"/>
          <w:sz w:val="24"/>
          <w:szCs w:val="24"/>
        </w:rPr>
      </w:r>
    </w:p>
    <w:p>
      <w:pPr>
        <w:pStyle w:val="1469"/>
        <w:ind w:left="0" w:firstLine="709"/>
        <w:jc w:val="both"/>
        <w:spacing w:after="0"/>
        <w:rPr>
          <w:rFonts w:ascii="Times New Roman" w:hAnsi="Times New Roman"/>
          <w:sz w:val="24"/>
          <w:szCs w:val="24"/>
        </w:rPr>
      </w:pPr>
      <w:r>
        <w:rPr>
          <w:rFonts w:ascii="Times New Roman" w:hAnsi="Times New Roman"/>
          <w:b/>
          <w:color w:val="000000"/>
          <w:sz w:val="24"/>
          <w:szCs w:val="24"/>
        </w:rPr>
        <w:t xml:space="preserve">1.37</w:t>
      </w:r>
      <w:r>
        <w:rPr>
          <w:rFonts w:ascii="Times New Roman" w:hAnsi="Times New Roman"/>
          <w:color w:val="000000"/>
          <w:sz w:val="24"/>
          <w:szCs w:val="24"/>
        </w:rPr>
        <w:t xml:space="preserve">.</w:t>
      </w:r>
      <w:r>
        <w:rPr>
          <w:rFonts w:ascii="Times New Roman" w:hAnsi="Times New Roman"/>
          <w:b/>
          <w:color w:val="000000"/>
          <w:sz w:val="24"/>
          <w:szCs w:val="24"/>
        </w:rPr>
        <w:t xml:space="preserve"> Рабочая документация </w:t>
      </w:r>
      <w:r>
        <w:rPr>
          <w:rFonts w:ascii="Times New Roman" w:hAnsi="Times New Roman"/>
          <w:color w:val="000000"/>
          <w:sz w:val="24"/>
          <w:szCs w:val="24"/>
        </w:rPr>
        <w:t xml:space="preserve">- документация, разрабатываемая в целях реализации в процессе </w:t>
      </w:r>
      <w:r>
        <w:rPr>
          <w:rFonts w:ascii="Times New Roman" w:hAnsi="Times New Roman"/>
          <w:iCs/>
          <w:color w:val="000000"/>
          <w:sz w:val="24"/>
          <w:szCs w:val="24"/>
        </w:rPr>
        <w:t xml:space="preserve">реконструкции</w:t>
      </w:r>
      <w:r>
        <w:rPr>
          <w:rFonts w:ascii="Times New Roman" w:hAnsi="Times New Roman"/>
          <w:color w:val="000000"/>
          <w:sz w:val="24"/>
          <w:szCs w:val="24"/>
        </w:rPr>
        <w:t xml:space="preserve"> Объекта архитектурных, технических и технол</w:t>
      </w:r>
      <w:r>
        <w:rPr>
          <w:rFonts w:ascii="Times New Roman" w:hAnsi="Times New Roman"/>
          <w:color w:val="000000"/>
          <w:sz w:val="24"/>
          <w:szCs w:val="24"/>
        </w:rPr>
        <w:t xml:space="preserve">огических решений, содержащихся в Проектной документации на Объект, состоящая из документов в текстовой и графической форме: рабочих чертежей, спецификаций оборудования и изделий, , опросных листов на оборудование, </w:t>
      </w:r>
      <w:r>
        <w:rPr>
          <w:rFonts w:ascii="Times New Roman" w:hAnsi="Times New Roman"/>
          <w:sz w:val="24"/>
          <w:szCs w:val="24"/>
        </w:rPr>
        <w:t xml:space="preserve">описаний, содержащих качественные и техни</w:t>
      </w:r>
      <w:r>
        <w:rPr>
          <w:rFonts w:ascii="Times New Roman" w:hAnsi="Times New Roman"/>
          <w:sz w:val="24"/>
          <w:szCs w:val="24"/>
        </w:rPr>
        <w:t xml:space="preserve">ческие характеристики материалов, оборудования, конструкций, изделий, необходимых для производства работ и ввода Объекта в эксплуатацию,</w:t>
      </w:r>
      <w:r>
        <w:rPr>
          <w:rFonts w:ascii="Times New Roman" w:hAnsi="Times New Roman"/>
          <w:color w:val="000000"/>
          <w:sz w:val="24"/>
          <w:szCs w:val="24"/>
        </w:rPr>
        <w:t xml:space="preserve"> сметной документации. Объём, состав и содержание Рабочей документации определяется Заказчиком в зависимости от степени </w:t>
      </w:r>
      <w:r>
        <w:rPr>
          <w:rFonts w:ascii="Times New Roman" w:hAnsi="Times New Roman"/>
          <w:color w:val="000000"/>
          <w:sz w:val="24"/>
          <w:szCs w:val="24"/>
        </w:rPr>
        <w:t xml:space="preserve">детализации решений, содержащихся в Проектной документации и Задании на проектирование.</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sz w:val="24"/>
          <w:szCs w:val="24"/>
        </w:rPr>
        <w:t xml:space="preserve">1.38</w:t>
      </w:r>
      <w:r>
        <w:rPr>
          <w:rFonts w:ascii="Times New Roman" w:hAnsi="Times New Roman"/>
          <w:sz w:val="24"/>
          <w:szCs w:val="24"/>
        </w:rPr>
        <w:t xml:space="preserve">. </w:t>
      </w:r>
      <w:r>
        <w:rPr>
          <w:rFonts w:ascii="Times New Roman" w:hAnsi="Times New Roman"/>
          <w:b/>
          <w:bCs/>
          <w:sz w:val="24"/>
          <w:szCs w:val="24"/>
        </w:rPr>
        <w:t xml:space="preserve">Строительный</w:t>
      </w:r>
      <w:r>
        <w:rPr>
          <w:rFonts w:ascii="Times New Roman" w:hAnsi="Times New Roman" w:cs="Arial"/>
          <w:b/>
          <w:color w:val="000000"/>
          <w:sz w:val="24"/>
          <w:szCs w:val="24"/>
        </w:rPr>
        <w:t xml:space="preserve"> контроль</w:t>
      </w:r>
      <w:r>
        <w:rPr>
          <w:rFonts w:ascii="Times New Roman" w:hAnsi="Times New Roman" w:cs="Arial"/>
          <w:color w:val="000000"/>
          <w:sz w:val="24"/>
          <w:szCs w:val="24"/>
        </w:rPr>
        <w:t xml:space="preserve"> - к</w:t>
      </w:r>
      <w:r>
        <w:rPr>
          <w:rFonts w:ascii="Times New Roman" w:hAnsi="Times New Roman" w:cs="Arial"/>
          <w:sz w:val="24"/>
          <w:szCs w:val="24"/>
        </w:rPr>
        <w:t xml:space="preserve">омплекс мероприятий, проводимых в процессе строи</w:t>
      </w:r>
      <w:r>
        <w:rPr>
          <w:rFonts w:ascii="Times New Roman" w:hAnsi="Times New Roman" w:cs="Arial"/>
          <w:sz w:val="24"/>
          <w:szCs w:val="24"/>
        </w:rPr>
        <w:t xml:space="preserve">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r>
        <w:rPr>
          <w:rFonts w:ascii="Times New Roman" w:hAnsi="Times New Roman"/>
          <w:sz w:val="24"/>
          <w:szCs w:val="24"/>
        </w:rPr>
        <w:t xml:space="preserve">требованиям технических регламентов в целях обеспечения безопасности зданий и сооружений в порядке, установленном статьей 53 Градостроительного кодекса.</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1.39</w:t>
      </w:r>
      <w:r>
        <w:rPr>
          <w:rFonts w:ascii="Times New Roman" w:hAnsi="Times New Roman"/>
          <w:color w:val="000000"/>
          <w:sz w:val="24"/>
          <w:szCs w:val="24"/>
        </w:rPr>
        <w:t xml:space="preserve">.</w:t>
      </w:r>
      <w:r>
        <w:rPr>
          <w:rFonts w:ascii="Times New Roman" w:hAnsi="Times New Roman"/>
          <w:b/>
          <w:color w:val="000000"/>
          <w:sz w:val="24"/>
          <w:szCs w:val="24"/>
        </w:rPr>
        <w:t xml:space="preserve"> Скрытые работы - </w:t>
      </w:r>
      <w:r>
        <w:rPr>
          <w:rFonts w:ascii="Times New Roman" w:hAnsi="Times New Roman"/>
          <w:color w:val="000000"/>
          <w:sz w:val="24"/>
          <w:szCs w:val="24"/>
        </w:rPr>
        <w:t xml:space="preserve">работы, скрываемые последующими работами и/или конструкциями, качество и точност</w:t>
      </w:r>
      <w:r>
        <w:rPr>
          <w:rFonts w:ascii="Times New Roman" w:hAnsi="Times New Roman"/>
          <w:color w:val="000000"/>
          <w:sz w:val="24"/>
          <w:szCs w:val="24"/>
        </w:rPr>
        <w:t xml:space="preserve">ь которых, </w:t>
      </w:r>
      <w:r>
        <w:rPr>
          <w:rFonts w:ascii="Times New Roman" w:hAnsi="Times New Roman"/>
          <w:sz w:val="24"/>
          <w:szCs w:val="24"/>
        </w:rPr>
        <w:t xml:space="preserve">в соответствии с положениями, в том числе рекомендуемыми, «</w:t>
      </w:r>
      <w:r>
        <w:rPr>
          <w:rFonts w:ascii="Times New Roman" w:hAnsi="Times New Roman"/>
          <w:color w:val="000000"/>
          <w:sz w:val="24"/>
          <w:szCs w:val="24"/>
        </w:rPr>
        <w:t xml:space="preserve">н</w:t>
      </w:r>
      <w:r>
        <w:rPr>
          <w:rFonts w:ascii="Times New Roman" w:hAnsi="Times New Roman"/>
          <w:sz w:val="24"/>
          <w:szCs w:val="24"/>
        </w:rPr>
        <w:t xml:space="preserve">ормативных актов в области проектирования и строительства», </w:t>
      </w:r>
      <w:r>
        <w:rPr>
          <w:rFonts w:ascii="Times New Roman" w:hAnsi="Times New Roman"/>
          <w:color w:val="000000"/>
          <w:sz w:val="24"/>
          <w:szCs w:val="24"/>
        </w:rPr>
        <w:t xml:space="preserve">невозможно определить после выполнения последующих строительно-монтажных работ </w:t>
      </w:r>
      <w:r>
        <w:rPr>
          <w:rFonts w:ascii="Times New Roman" w:hAnsi="Times New Roman"/>
          <w:sz w:val="24"/>
          <w:szCs w:val="24"/>
        </w:rPr>
        <w:t xml:space="preserve">без их нарушения и предъявляемые к осмотру и п</w:t>
      </w:r>
      <w:r>
        <w:rPr>
          <w:rFonts w:ascii="Times New Roman" w:hAnsi="Times New Roman"/>
          <w:sz w:val="24"/>
          <w:szCs w:val="24"/>
        </w:rPr>
        <w:t xml:space="preserve">риемке до их закрытия в ходе последующих работ</w:t>
      </w:r>
      <w:r>
        <w:rPr>
          <w:rFonts w:ascii="Times New Roman" w:hAnsi="Times New Roman"/>
          <w:color w:val="000000"/>
          <w:sz w:val="24"/>
          <w:szCs w:val="24"/>
        </w:rPr>
        <w:t xml:space="preserve"> и монтажа конструкций.</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1.40</w:t>
      </w:r>
      <w:r>
        <w:rPr>
          <w:rFonts w:ascii="Times New Roman" w:hAnsi="Times New Roman"/>
          <w:color w:val="000000"/>
          <w:sz w:val="24"/>
          <w:szCs w:val="24"/>
        </w:rPr>
        <w:t xml:space="preserve">.</w:t>
      </w:r>
      <w:r>
        <w:rPr>
          <w:rFonts w:ascii="Times New Roman" w:hAnsi="Times New Roman"/>
          <w:b/>
          <w:color w:val="000000"/>
          <w:sz w:val="24"/>
          <w:szCs w:val="24"/>
        </w:rPr>
        <w:t xml:space="preserve"> «Специализированные организации» - </w:t>
      </w:r>
      <w:r>
        <w:rPr>
          <w:rFonts w:ascii="Times New Roman" w:hAnsi="Times New Roman"/>
          <w:color w:val="000000"/>
          <w:sz w:val="24"/>
          <w:szCs w:val="24"/>
        </w:rPr>
        <w:t xml:space="preserve">организации, в том числе инспектирующие органы, органы государственного регулирования и надзора, компетентные государственные органы, органы мест</w:t>
      </w:r>
      <w:r>
        <w:rPr>
          <w:rFonts w:ascii="Times New Roman" w:hAnsi="Times New Roman"/>
          <w:color w:val="000000"/>
          <w:sz w:val="24"/>
          <w:szCs w:val="24"/>
        </w:rPr>
        <w:t xml:space="preserve">ного самоуправления, о</w:t>
      </w:r>
      <w:r>
        <w:rPr>
          <w:rFonts w:ascii="Times New Roman" w:hAnsi="Times New Roman"/>
          <w:sz w:val="24"/>
          <w:szCs w:val="24"/>
        </w:rPr>
        <w:t xml:space="preserve">рганизации обладающие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имеющие право на осуществление данн</w:t>
      </w:r>
      <w:r>
        <w:rPr>
          <w:rFonts w:ascii="Times New Roman" w:hAnsi="Times New Roman"/>
          <w:sz w:val="24"/>
          <w:szCs w:val="24"/>
        </w:rPr>
        <w:t xml:space="preserve">ого вида деятельности в </w:t>
      </w:r>
      <w:r>
        <w:rPr>
          <w:rFonts w:ascii="Times New Roman" w:hAnsi="Times New Roman"/>
          <w:sz w:val="24"/>
          <w:szCs w:val="24"/>
        </w:rPr>
        <w:t xml:space="preserve">т.ч</w:t>
      </w:r>
      <w:r>
        <w:rPr>
          <w:rFonts w:ascii="Times New Roman" w:hAnsi="Times New Roman"/>
          <w:sz w:val="24"/>
          <w:szCs w:val="24"/>
        </w:rPr>
        <w:t xml:space="preserve">. на основе договора с Заказчиком на оказание услуг по строительному контролю,</w:t>
      </w:r>
      <w:r>
        <w:rPr>
          <w:rFonts w:ascii="Times New Roman" w:hAnsi="Times New Roman"/>
          <w:color w:val="000000"/>
          <w:sz w:val="24"/>
          <w:szCs w:val="24"/>
        </w:rPr>
        <w:t xml:space="preserve"> а также иные организации и инстанции, уполномоченные на проведение контроля за ходом выполнения строительно-монтажных и пуско-наладочных работ, а такж</w:t>
      </w:r>
      <w:r>
        <w:rPr>
          <w:rFonts w:ascii="Times New Roman" w:hAnsi="Times New Roman"/>
          <w:color w:val="000000"/>
          <w:sz w:val="24"/>
          <w:szCs w:val="24"/>
        </w:rPr>
        <w:t xml:space="preserve">е на проведение согласований, подготовку заключений по результатам выполненных проектно-изыскательских работ в случае и порядке, установленных «нормативными актами в области проектирования и строительства». </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1.41</w:t>
      </w:r>
      <w:r>
        <w:rPr>
          <w:rFonts w:ascii="Times New Roman" w:hAnsi="Times New Roman"/>
          <w:color w:val="000000"/>
          <w:sz w:val="24"/>
          <w:szCs w:val="24"/>
        </w:rPr>
        <w:t xml:space="preserve">.</w:t>
      </w:r>
      <w:r>
        <w:rPr>
          <w:rFonts w:ascii="Times New Roman" w:hAnsi="Times New Roman"/>
          <w:b/>
          <w:color w:val="000000"/>
          <w:sz w:val="24"/>
          <w:szCs w:val="24"/>
        </w:rPr>
        <w:t xml:space="preserve"> Строительная площадка - </w:t>
      </w:r>
      <w:r>
        <w:rPr>
          <w:rFonts w:ascii="Times New Roman" w:hAnsi="Times New Roman"/>
          <w:color w:val="000000"/>
          <w:sz w:val="24"/>
          <w:szCs w:val="24"/>
        </w:rPr>
        <w:t xml:space="preserve">передаваемый Заказ</w:t>
      </w:r>
      <w:r>
        <w:rPr>
          <w:rFonts w:ascii="Times New Roman" w:hAnsi="Times New Roman"/>
          <w:color w:val="000000"/>
          <w:sz w:val="24"/>
          <w:szCs w:val="24"/>
        </w:rPr>
        <w:t xml:space="preserve">чиком Подрядчику, на условиях Договора, на период и для выполнения работ по Договору земельный участок.</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b/>
          <w:color w:val="000000"/>
          <w:sz w:val="24"/>
          <w:szCs w:val="24"/>
        </w:rPr>
      </w:pPr>
      <w:r>
        <w:rPr>
          <w:rFonts w:ascii="Times New Roman" w:hAnsi="Times New Roman"/>
          <w:b/>
          <w:sz w:val="24"/>
          <w:szCs w:val="24"/>
        </w:rPr>
        <w:t xml:space="preserve">1.</w:t>
      </w:r>
      <w:r>
        <w:rPr>
          <w:rFonts w:ascii="Times New Roman" w:hAnsi="Times New Roman"/>
          <w:b/>
          <w:color w:val="000000"/>
          <w:sz w:val="24"/>
          <w:szCs w:val="24"/>
        </w:rPr>
        <w:t xml:space="preserve">42</w:t>
      </w:r>
      <w:r>
        <w:rPr>
          <w:rFonts w:ascii="Times New Roman" w:hAnsi="Times New Roman"/>
          <w:color w:val="000000"/>
          <w:sz w:val="24"/>
          <w:szCs w:val="24"/>
        </w:rPr>
        <w:t xml:space="preserve">. </w:t>
      </w:r>
      <w:r>
        <w:rPr>
          <w:rFonts w:ascii="Times New Roman" w:hAnsi="Times New Roman"/>
          <w:b/>
          <w:sz w:val="24"/>
          <w:szCs w:val="24"/>
        </w:rPr>
        <w:t xml:space="preserve">Субподрядчик</w:t>
      </w:r>
      <w:r>
        <w:rPr>
          <w:rFonts w:ascii="Times New Roman" w:hAnsi="Times New Roman"/>
          <w:sz w:val="24"/>
          <w:szCs w:val="24"/>
        </w:rPr>
        <w:t xml:space="preserve"> - любое лицо, привлекаемое непосредственно Подрядчиком</w:t>
      </w:r>
      <w:r>
        <w:rPr>
          <w:rFonts w:ascii="Times New Roman" w:hAnsi="Times New Roman"/>
          <w:strike/>
          <w:sz w:val="24"/>
          <w:szCs w:val="24"/>
        </w:rPr>
        <w:t xml:space="preserve"> </w:t>
      </w:r>
      <w:r>
        <w:rPr>
          <w:rFonts w:ascii="Times New Roman" w:hAnsi="Times New Roman"/>
          <w:sz w:val="24"/>
          <w:szCs w:val="24"/>
        </w:rPr>
        <w:t xml:space="preserve">для выполнения работ, услуг, поставок и иных обязательств по настоящему Догово</w:t>
      </w:r>
      <w:r>
        <w:rPr>
          <w:rFonts w:ascii="Times New Roman" w:hAnsi="Times New Roman"/>
          <w:sz w:val="24"/>
          <w:szCs w:val="24"/>
        </w:rPr>
        <w:t xml:space="preserve">ру.</w:t>
      </w:r>
      <w:r>
        <w:rPr>
          <w:rFonts w:ascii="Times New Roman" w:hAnsi="Times New Roman"/>
          <w:b/>
          <w:color w:val="000000"/>
          <w:sz w:val="24"/>
          <w:szCs w:val="24"/>
        </w:rPr>
        <w:t xml:space="preserve"> </w:t>
      </w:r>
      <w:r>
        <w:rPr>
          <w:rFonts w:ascii="Times New Roman" w:hAnsi="Times New Roman"/>
          <w:b/>
          <w:color w:val="000000"/>
          <w:sz w:val="24"/>
          <w:szCs w:val="24"/>
        </w:rPr>
      </w:r>
      <w:r>
        <w:rPr>
          <w:rFonts w:ascii="Times New Roman" w:hAnsi="Times New Roman"/>
          <w:b/>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1.43. Цена Договора - </w:t>
      </w:r>
      <w:r>
        <w:rPr>
          <w:rFonts w:ascii="Times New Roman" w:hAnsi="Times New Roman"/>
          <w:color w:val="000000"/>
          <w:sz w:val="24"/>
          <w:szCs w:val="24"/>
        </w:rPr>
        <w:t xml:space="preserve">денежная сумма, которая выплачивается Заказчиком </w:t>
      </w:r>
      <w:r>
        <w:rPr>
          <w:rFonts w:ascii="Times New Roman" w:hAnsi="Times New Roman"/>
          <w:color w:val="000000"/>
          <w:sz w:val="24"/>
          <w:szCs w:val="24"/>
        </w:rPr>
        <w:t xml:space="preserve">Подрядчику за полное и надлежащее выполнение всех обязательств в размере и порядке, определенных Договором.</w:t>
      </w:r>
      <w:r>
        <w:rPr>
          <w:rFonts w:ascii="Times New Roman" w:hAnsi="Times New Roman"/>
          <w:color w:val="000000"/>
          <w:sz w:val="24"/>
          <w:szCs w:val="24"/>
        </w:rPr>
      </w:r>
      <w:r>
        <w:rPr>
          <w:rFonts w:ascii="Times New Roman" w:hAnsi="Times New Roman"/>
          <w:color w:val="000000"/>
          <w:sz w:val="24"/>
          <w:szCs w:val="24"/>
        </w:rPr>
      </w:r>
    </w:p>
    <w:p>
      <w:pPr>
        <w:pStyle w:val="1469"/>
        <w:ind w:left="0" w:firstLine="709"/>
        <w:jc w:val="both"/>
        <w:spacing w:after="0"/>
        <w:rPr>
          <w:rFonts w:ascii="Times New Roman" w:hAnsi="Times New Roman"/>
          <w:color w:val="000000"/>
          <w:sz w:val="24"/>
          <w:szCs w:val="24"/>
        </w:rPr>
      </w:pPr>
      <w:r>
        <w:rPr>
          <w:rFonts w:ascii="Times New Roman" w:hAnsi="Times New Roman"/>
          <w:b/>
          <w:color w:val="000000"/>
          <w:sz w:val="24"/>
          <w:szCs w:val="24"/>
        </w:rPr>
        <w:t xml:space="preserve">1.44</w:t>
      </w:r>
      <w:r>
        <w:rPr>
          <w:rFonts w:ascii="Times New Roman" w:hAnsi="Times New Roman"/>
          <w:color w:val="000000"/>
          <w:sz w:val="24"/>
          <w:szCs w:val="24"/>
        </w:rPr>
        <w:t xml:space="preserve">. </w:t>
      </w:r>
      <w:r>
        <w:rPr>
          <w:rFonts w:ascii="Times New Roman" w:hAnsi="Times New Roman"/>
          <w:b/>
          <w:color w:val="000000"/>
          <w:sz w:val="24"/>
          <w:szCs w:val="24"/>
        </w:rPr>
        <w:t xml:space="preserve">Архитектурно-строительное проектирование</w:t>
      </w:r>
      <w:r>
        <w:rPr>
          <w:rFonts w:ascii="Times New Roman" w:hAnsi="Times New Roman"/>
          <w:color w:val="000000"/>
          <w:sz w:val="24"/>
          <w:szCs w:val="24"/>
        </w:rPr>
        <w:t xml:space="preserve"> - осуществление подготовк</w:t>
      </w:r>
      <w:r>
        <w:rPr>
          <w:rFonts w:ascii="Times New Roman" w:hAnsi="Times New Roman"/>
          <w:color w:val="000000"/>
          <w:sz w:val="24"/>
          <w:szCs w:val="24"/>
        </w:rPr>
        <w:t xml:space="preserve">и проектной документации, рабочей документации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земельного участка, а также раздела проектной док</w:t>
      </w:r>
      <w:r>
        <w:rPr>
          <w:rFonts w:ascii="Times New Roman" w:hAnsi="Times New Roman"/>
          <w:color w:val="000000"/>
          <w:sz w:val="24"/>
          <w:szCs w:val="24"/>
        </w:rPr>
        <w:t xml:space="preserve">ументации «Смета на капитальный ремонт объекта капитального строительства» при проведении капитального ремонта объекта капитального строительства в случаях, предусмотренных частью 12.2 Градостроительного кодекса.</w:t>
      </w:r>
      <w:r>
        <w:rPr>
          <w:rFonts w:ascii="Times New Roman" w:hAnsi="Times New Roman"/>
          <w:color w:val="000000"/>
          <w:sz w:val="24"/>
          <w:szCs w:val="24"/>
        </w:rPr>
      </w:r>
      <w:r>
        <w:rPr>
          <w:rFonts w:ascii="Times New Roman" w:hAnsi="Times New Roman"/>
          <w:color w:val="000000"/>
          <w:sz w:val="24"/>
          <w:szCs w:val="24"/>
        </w:rPr>
      </w:r>
    </w:p>
    <w:p>
      <w:pPr>
        <w:ind w:firstLine="709"/>
        <w:jc w:val="both"/>
        <w:rPr>
          <w:rFonts w:ascii="Times New Roman" w:hAnsi="Times New Roman" w:cs="Times New Roman"/>
          <w:sz w:val="24"/>
          <w:szCs w:val="24"/>
        </w:rPr>
      </w:pPr>
      <w:r>
        <w:rPr>
          <w:rFonts w:ascii="Times New Roman" w:hAnsi="Times New Roman"/>
          <w:b/>
          <w:sz w:val="24"/>
          <w:szCs w:val="24"/>
        </w:rPr>
        <w:t xml:space="preserve">1.45.</w:t>
      </w:r>
      <w:r>
        <w:rPr>
          <w:rFonts w:ascii="Times New Roman" w:hAnsi="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b/>
          <w:sz w:val="24"/>
          <w:szCs w:val="24"/>
        </w:rPr>
        <w:t xml:space="preserve">Входной контроль</w:t>
      </w:r>
      <w:r>
        <w:rPr>
          <w:rFonts w:ascii="Times New Roman" w:hAnsi="Times New Roman" w:cs="Times New Roman"/>
          <w:sz w:val="24"/>
          <w:szCs w:val="24"/>
        </w:rPr>
        <w:t xml:space="preserve">» - регламентированная ОРД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процедура проверки поставляемого на объект строительства оборудования, материалов и систем (далее - оборудование), контроля их соответствия заявленным характеристикам и предъявляемым техническим требованиям, включаю</w:t>
      </w:r>
      <w:r>
        <w:rPr>
          <w:rFonts w:ascii="Times New Roman" w:hAnsi="Times New Roman" w:cs="Times New Roman"/>
          <w:sz w:val="24"/>
          <w:szCs w:val="24"/>
        </w:rPr>
        <w:t xml:space="preserve">щая оценку соответствия функциональных показателей предлагаемого к использованию на объектах Заказчика оборудования требованиям стандартов, организационно-распорядительных документов, дополнительным требованиям электросетевого комплекса Российской Федераци</w:t>
      </w:r>
      <w:r>
        <w:rPr>
          <w:rFonts w:ascii="Times New Roman" w:hAnsi="Times New Roman" w:cs="Times New Roman"/>
          <w:sz w:val="24"/>
          <w:szCs w:val="24"/>
        </w:rPr>
        <w:t xml:space="preserve">и, а также условиям применения и возможности его использования на объектах Заказчика.. </w:t>
      </w:r>
      <w:r>
        <w:rPr>
          <w:rFonts w:ascii="Times New Roman" w:hAnsi="Times New Roman" w:cs="Times New Roman"/>
          <w:sz w:val="24"/>
          <w:szCs w:val="24"/>
        </w:rPr>
      </w:r>
      <w:r>
        <w:rPr>
          <w:rFonts w:ascii="Times New Roman" w:hAnsi="Times New Roman" w:cs="Times New Roman"/>
          <w:sz w:val="24"/>
          <w:szCs w:val="24"/>
        </w:rPr>
      </w:r>
    </w:p>
    <w:p>
      <w:pPr>
        <w:pStyle w:val="1710"/>
        <w:ind w:firstLine="709"/>
        <w:jc w:val="both"/>
        <w:spacing w:before="0" w:beforeAutospacing="0" w:after="0" w:afterAutospacing="0"/>
        <w:widowControl w:val="off"/>
      </w:pPr>
      <w:r>
        <w:rPr>
          <w:b/>
        </w:rPr>
        <w:t xml:space="preserve">1.46.</w:t>
      </w:r>
      <w:r>
        <w:t xml:space="preserve"> </w:t>
      </w:r>
      <w:r>
        <w:rPr>
          <w:b/>
        </w:rPr>
        <w:t xml:space="preserve">«Акт Входного контроля»</w:t>
      </w:r>
      <w:r>
        <w:t xml:space="preserve"> - </w:t>
      </w:r>
      <w:r>
        <w:rPr>
          <w:color w:val="000000"/>
        </w:rPr>
        <w:t xml:space="preserve">документ, подтверждающий либо </w:t>
      </w:r>
      <w:r>
        <w:rPr>
          <w:color w:val="000000"/>
        </w:rPr>
        <w:br/>
        <w:t xml:space="preserve"> не подтверждающий соответствие показателей оборудования, материалов и систем техническим характеристикам</w:t>
      </w:r>
      <w:r>
        <w:rPr>
          <w:color w:val="000000"/>
        </w:rPr>
        <w:t xml:space="preserve">, требованиям рабочей документации и Нормативным актам</w:t>
      </w:r>
      <w:r>
        <w:rPr>
          <w:color w:val="000000"/>
        </w:rPr>
        <w:br/>
        <w:t xml:space="preserve"> в области проектирования и строительства, возможность применения проверенного оборудования, материалов и систем на объектах Заказчика и определяющий область его применения, составляется по форме согла</w:t>
      </w:r>
      <w:r>
        <w:rPr>
          <w:color w:val="000000"/>
        </w:rPr>
        <w:t xml:space="preserve">сно приложению 17 к настоящему Договору.</w:t>
      </w:r>
      <w:r/>
    </w:p>
    <w:p>
      <w:pPr>
        <w:pStyle w:val="1469"/>
        <w:ind w:left="0" w:firstLine="709"/>
        <w:jc w:val="both"/>
        <w:spacing w:after="0"/>
        <w:rPr>
          <w:rFonts w:ascii="Times New Roman" w:hAnsi="Times New Roman"/>
          <w:sz w:val="24"/>
          <w:szCs w:val="24"/>
        </w:rPr>
      </w:pPr>
      <w:r>
        <w:rPr>
          <w:rFonts w:ascii="Times New Roman" w:hAnsi="Times New Roman"/>
          <w:color w:val="000000"/>
          <w:sz w:val="24"/>
          <w:szCs w:val="24"/>
        </w:rPr>
        <w:t xml:space="preserve">Оформление Акта входного контроля предусмотрено для оборудования, материалов и систем, подлежащих аттестации в ПАО «</w:t>
      </w:r>
      <w:r>
        <w:rPr>
          <w:rFonts w:ascii="Times New Roman" w:hAnsi="Times New Roman"/>
          <w:color w:val="000000"/>
          <w:sz w:val="24"/>
          <w:szCs w:val="24"/>
        </w:rPr>
        <w:t xml:space="preserve">Россети</w:t>
      </w:r>
      <w:r>
        <w:rPr>
          <w:rFonts w:ascii="Times New Roman" w:hAnsi="Times New Roman"/>
          <w:color w:val="000000"/>
          <w:sz w:val="24"/>
          <w:szCs w:val="24"/>
        </w:rPr>
        <w:t xml:space="preserve">» и перечисленных в Перечне оборудования (приложение 57 к настоящему Договору)</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1.47.</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Федера</w:t>
      </w:r>
      <w:r>
        <w:rPr>
          <w:rFonts w:ascii="Times New Roman" w:hAnsi="Times New Roman" w:cs="Times New Roman"/>
          <w:b/>
          <w:bCs/>
          <w:color w:val="000000"/>
          <w:sz w:val="24"/>
          <w:szCs w:val="24"/>
        </w:rPr>
        <w:t xml:space="preserve">льная государственная информационная система ценообразования</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в строительстве</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(ФГИС ЦС)»</w:t>
      </w:r>
      <w:r>
        <w:rPr>
          <w:rFonts w:ascii="Times New Roman" w:hAnsi="Times New Roman" w:cs="Times New Roman"/>
          <w:color w:val="000000"/>
          <w:sz w:val="24"/>
          <w:szCs w:val="24"/>
        </w:rPr>
        <w:t xml:space="preserve"> - государственная информационная система, функционирующая на основе программных, технических средств и информационных технологий, обеспечивающих сбор, обработку, хранен</w:t>
      </w:r>
      <w:r>
        <w:rPr>
          <w:rFonts w:ascii="Times New Roman" w:hAnsi="Times New Roman" w:cs="Times New Roman"/>
          <w:color w:val="000000"/>
          <w:sz w:val="24"/>
          <w:szCs w:val="24"/>
        </w:rPr>
        <w:t xml:space="preserve">ие, размещение и использование информации, необходимой для определения сметной стоимости строительства.</w:t>
      </w:r>
      <w:r>
        <w:rPr>
          <w:rFonts w:ascii="Times New Roman" w:hAnsi="Times New Roman" w:cs="Times New Roman"/>
          <w:sz w:val="24"/>
          <w:szCs w:val="24"/>
        </w:rPr>
      </w:r>
      <w:r>
        <w:rPr>
          <w:rFonts w:ascii="Times New Roman" w:hAnsi="Times New Roman" w:cs="Times New Roman"/>
          <w:sz w:val="24"/>
          <w:szCs w:val="24"/>
        </w:rPr>
      </w:r>
    </w:p>
    <w:p>
      <w:pPr>
        <w:pStyle w:val="1469"/>
        <w:ind w:left="0" w:firstLine="709"/>
        <w:jc w:val="both"/>
        <w:spacing w:after="0"/>
        <w:rPr>
          <w:rFonts w:ascii="Times New Roman" w:hAnsi="Times New Roman"/>
          <w:sz w:val="24"/>
          <w:szCs w:val="24"/>
        </w:rPr>
      </w:pPr>
      <w:r>
        <w:rPr>
          <w:rFonts w:ascii="Times New Roman" w:hAnsi="Times New Roman"/>
          <w:b/>
          <w:bCs/>
          <w:color w:val="000000"/>
          <w:sz w:val="24"/>
          <w:szCs w:val="24"/>
        </w:rPr>
        <w:t xml:space="preserve">1.48. «Базисно-индексный метод (БИМ)»</w:t>
      </w:r>
      <w:r>
        <w:rPr>
          <w:rFonts w:ascii="Times New Roman" w:hAnsi="Times New Roman"/>
          <w:b/>
          <w:bCs/>
          <w:i/>
          <w:iCs/>
          <w:color w:val="000000"/>
          <w:sz w:val="24"/>
          <w:szCs w:val="24"/>
        </w:rPr>
        <w:t xml:space="preserve"> </w:t>
      </w:r>
      <w:r>
        <w:rPr>
          <w:rFonts w:ascii="Times New Roman" w:hAnsi="Times New Roman"/>
          <w:color w:val="000000"/>
          <w:sz w:val="24"/>
          <w:szCs w:val="24"/>
        </w:rPr>
        <w:t xml:space="preserve">способ определения сметной стоимости строительства, основанный на применении к сметной стоимости строительства, оп</w:t>
      </w:r>
      <w:r>
        <w:rPr>
          <w:rFonts w:ascii="Times New Roman" w:hAnsi="Times New Roman"/>
          <w:color w:val="000000"/>
          <w:sz w:val="24"/>
          <w:szCs w:val="24"/>
        </w:rPr>
        <w:t xml:space="preserve">ределенной с использованием единичных расценок и их отдельных составляющих, сведения о которых включены в ФРСН, разработанных в базисном уровне цен, соответствующих индексов изменения сметной стоимости, а также иной информации, используемой для определения</w:t>
      </w:r>
      <w:r>
        <w:rPr>
          <w:rFonts w:ascii="Times New Roman" w:hAnsi="Times New Roman"/>
          <w:color w:val="000000"/>
          <w:sz w:val="24"/>
          <w:szCs w:val="24"/>
        </w:rPr>
        <w:t xml:space="preserve"> сметной стоимости строительства, размещенной в ФГИС ЦС.</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b/>
          <w:i/>
          <w:color w:val="000000"/>
          <w:sz w:val="24"/>
          <w:szCs w:val="24"/>
        </w:rPr>
      </w:pPr>
      <w:r>
        <w:rPr>
          <w:rFonts w:ascii="Times New Roman" w:hAnsi="Times New Roman"/>
          <w:b/>
          <w:color w:val="000000"/>
          <w:sz w:val="24"/>
          <w:szCs w:val="24"/>
        </w:rPr>
        <w:t xml:space="preserve"> </w:t>
      </w:r>
      <w:r>
        <w:rPr>
          <w:rFonts w:ascii="Times New Roman" w:hAnsi="Times New Roman"/>
          <w:b/>
          <w:i/>
          <w:color w:val="000000"/>
          <w:sz w:val="24"/>
          <w:szCs w:val="24"/>
        </w:rPr>
      </w:r>
      <w:r>
        <w:rPr>
          <w:rFonts w:ascii="Times New Roman" w:hAnsi="Times New Roman"/>
          <w:b/>
          <w:i/>
          <w:color w:val="000000"/>
          <w:sz w:val="24"/>
          <w:szCs w:val="24"/>
        </w:rPr>
      </w:r>
    </w:p>
    <w:p>
      <w:pPr>
        <w:pStyle w:val="1279"/>
        <w:ind w:firstLine="709"/>
        <w:jc w:val="both"/>
        <w:spacing w:after="0" w:line="240" w:lineRule="auto"/>
        <w:widowControl w:val="off"/>
        <w:rPr>
          <w:rFonts w:ascii="Times New Roman" w:hAnsi="Times New Roman" w:cs="Times New Roman"/>
          <w:b/>
          <w:bCs/>
          <w:sz w:val="24"/>
          <w:szCs w:val="24"/>
          <w:lang w:val="ru-RU"/>
        </w:rPr>
      </w:pPr>
      <w:r>
        <w:rPr>
          <w:rFonts w:ascii="Times New Roman" w:hAnsi="Times New Roman" w:cs="Times New Roman"/>
          <w:b/>
          <w:color w:val="000000"/>
          <w:sz w:val="24"/>
          <w:szCs w:val="24"/>
          <w:lang w:val="ru-RU" w:eastAsia="ru-RU"/>
        </w:rPr>
        <w:t xml:space="preserve">Статья 2. </w:t>
      </w:r>
      <w:r>
        <w:rPr>
          <w:rFonts w:ascii="Times New Roman" w:hAnsi="Times New Roman" w:cs="Times New Roman"/>
          <w:b/>
          <w:bCs/>
          <w:sz w:val="24"/>
          <w:szCs w:val="24"/>
          <w:lang w:val="ru-RU"/>
        </w:rPr>
        <w:t xml:space="preserve">Цели и предмет договора.</w:t>
      </w:r>
      <w:r>
        <w:rPr>
          <w:rFonts w:ascii="Times New Roman" w:hAnsi="Times New Roman" w:cs="Times New Roman"/>
          <w:b/>
          <w:bCs/>
          <w:sz w:val="24"/>
          <w:szCs w:val="24"/>
          <w:lang w:val="ru-RU"/>
        </w:rPr>
      </w:r>
      <w:r>
        <w:rPr>
          <w:rFonts w:ascii="Times New Roman" w:hAnsi="Times New Roman" w:cs="Times New Roman"/>
          <w:b/>
          <w:bCs/>
          <w:sz w:val="24"/>
          <w:szCs w:val="24"/>
          <w:lang w:val="ru-RU"/>
        </w:rPr>
      </w:r>
    </w:p>
    <w:p>
      <w:pPr>
        <w:rPr>
          <w:lang w:eastAsia="en-US"/>
        </w:rPr>
      </w:pPr>
      <w:r>
        <w:rPr>
          <w:lang w:eastAsia="en-US"/>
        </w:rPr>
      </w:r>
      <w:r>
        <w:rPr>
          <w:lang w:eastAsia="en-US"/>
        </w:rPr>
      </w:r>
      <w:r>
        <w:rPr>
          <w:lang w:eastAsia="en-US"/>
        </w:rPr>
      </w:r>
    </w:p>
    <w:p>
      <w:pPr>
        <w:pStyle w:val="1467"/>
        <w:numPr>
          <w:ilvl w:val="1"/>
          <w:numId w:val="1"/>
        </w:numPr>
        <w:contextualSpacing/>
        <w:ind w:left="0" w:firstLine="709"/>
        <w:jc w:val="both"/>
        <w:shd w:val="clear" w:color="auto" w:fill="ffffff"/>
        <w:widowControl w:val="off"/>
        <w:tabs>
          <w:tab w:val="left" w:pos="1418" w:leader="none"/>
        </w:tabs>
        <w:rPr>
          <w:bCs/>
        </w:rPr>
      </w:pPr>
      <w:r>
        <w:t xml:space="preserve">По настоящему Договору Подрядчик обязуется выполнить работы </w:t>
      </w:r>
      <w:r>
        <w:rPr>
          <w:bCs/>
        </w:rPr>
        <w:t xml:space="preserve">необходимые и достаточные для реализации инвестиционного проекта (объекта строительства) в соответствии с главой 6 Градостроительного кодекса Российской Федерации, в том числе по:</w:t>
      </w:r>
      <w:r>
        <w:rPr>
          <w:bCs/>
        </w:rPr>
      </w:r>
      <w:r>
        <w:rPr>
          <w:bCs/>
        </w:rPr>
      </w:r>
    </w:p>
    <w:p>
      <w:pPr>
        <w:ind w:firstLine="709"/>
        <w:jc w:val="both"/>
        <w:widowControl/>
        <w:rPr>
          <w:rFonts w:ascii="Times New Roman" w:hAnsi="Times New Roman" w:cs="Times New Roman"/>
          <w:bCs/>
          <w:sz w:val="24"/>
          <w:szCs w:val="24"/>
        </w:rPr>
      </w:pPr>
      <w:r>
        <w:rPr>
          <w:rFonts w:ascii="Times New Roman" w:hAnsi="Times New Roman" w:cs="Times New Roman"/>
          <w:bCs/>
          <w:sz w:val="24"/>
          <w:szCs w:val="24"/>
        </w:rPr>
        <w:t xml:space="preserve">- разработке Рабочей документации;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widowControl/>
        <w:rPr>
          <w:rFonts w:ascii="Times New Roman" w:hAnsi="Times New Roman" w:cs="Times New Roman"/>
          <w:bCs/>
          <w:sz w:val="24"/>
          <w:szCs w:val="24"/>
        </w:rPr>
      </w:pPr>
      <w:r>
        <w:rPr>
          <w:rFonts w:ascii="Times New Roman" w:hAnsi="Times New Roman" w:cs="Times New Roman"/>
          <w:bCs/>
          <w:sz w:val="24"/>
          <w:szCs w:val="24"/>
        </w:rPr>
        <w:t xml:space="preserve">- выполнению демонтажных работ;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widowControl/>
        <w:rPr>
          <w:rFonts w:ascii="Times New Roman" w:hAnsi="Times New Roman" w:cs="Times New Roman"/>
          <w:bCs/>
          <w:iCs/>
          <w:sz w:val="24"/>
          <w:szCs w:val="24"/>
        </w:rPr>
      </w:pPr>
      <w:r>
        <w:rPr>
          <w:rFonts w:ascii="Times New Roman" w:hAnsi="Times New Roman" w:cs="Times New Roman"/>
          <w:b/>
          <w:bCs/>
          <w:sz w:val="24"/>
          <w:szCs w:val="24"/>
        </w:rPr>
        <w:t xml:space="preserve">- </w:t>
      </w:r>
      <w:r>
        <w:rPr>
          <w:rFonts w:ascii="Times New Roman" w:hAnsi="Times New Roman" w:cs="Times New Roman"/>
          <w:bCs/>
          <w:iCs/>
          <w:sz w:val="24"/>
          <w:szCs w:val="24"/>
        </w:rPr>
        <w:t xml:space="preserve">выполне</w:t>
      </w:r>
      <w:r>
        <w:rPr>
          <w:rFonts w:ascii="Times New Roman" w:hAnsi="Times New Roman" w:cs="Times New Roman"/>
          <w:bCs/>
          <w:iCs/>
          <w:sz w:val="24"/>
          <w:szCs w:val="24"/>
        </w:rPr>
        <w:t xml:space="preserve">нию строительно-монтажных работ;</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widowControl/>
        <w:rPr>
          <w:rFonts w:ascii="Times New Roman" w:hAnsi="Times New Roman" w:cs="Times New Roman"/>
          <w:bCs/>
          <w:iCs/>
          <w:sz w:val="24"/>
          <w:szCs w:val="24"/>
        </w:rPr>
      </w:pPr>
      <w:r>
        <w:rPr>
          <w:rFonts w:ascii="Times New Roman" w:hAnsi="Times New Roman" w:cs="Times New Roman"/>
          <w:bCs/>
          <w:iCs/>
          <w:sz w:val="24"/>
          <w:szCs w:val="24"/>
        </w:rPr>
        <w:t xml:space="preserve">- выполнению пусконаладочных работ;</w:t>
      </w:r>
      <w:r>
        <w:rPr>
          <w:rFonts w:ascii="Times New Roman" w:hAnsi="Times New Roman" w:cs="Times New Roman"/>
          <w:bCs/>
          <w:iCs/>
          <w:sz w:val="24"/>
          <w:szCs w:val="24"/>
        </w:rPr>
      </w:r>
      <w:r>
        <w:rPr>
          <w:rFonts w:ascii="Times New Roman" w:hAnsi="Times New Roman" w:cs="Times New Roman"/>
          <w:bCs/>
          <w:iCs/>
          <w:sz w:val="24"/>
          <w:szCs w:val="24"/>
        </w:rPr>
      </w:r>
    </w:p>
    <w:p>
      <w:pPr>
        <w:ind w:left="709"/>
        <w:jc w:val="both"/>
        <w:widowControl/>
        <w:rPr>
          <w:rFonts w:ascii="Times New Roman" w:hAnsi="Times New Roman" w:cs="Times New Roman"/>
          <w:bCs/>
          <w:sz w:val="24"/>
          <w:szCs w:val="24"/>
        </w:rPr>
      </w:pPr>
      <w:r>
        <w:rPr>
          <w:rFonts w:ascii="Times New Roman" w:hAnsi="Times New Roman" w:cs="Times New Roman"/>
          <w:bCs/>
          <w:sz w:val="24"/>
          <w:szCs w:val="24"/>
        </w:rPr>
        <w:t xml:space="preserve">- выполнению работ по аттестации АИИСКУЭ, метрологическому обеспечению АИИСКУЭ;</w:t>
      </w:r>
      <w:r>
        <w:rPr>
          <w:rFonts w:ascii="Times New Roman" w:hAnsi="Times New Roman" w:cs="Times New Roman"/>
          <w:bCs/>
          <w:sz w:val="24"/>
          <w:szCs w:val="24"/>
        </w:rPr>
      </w:r>
      <w:r>
        <w:rPr>
          <w:rFonts w:ascii="Times New Roman" w:hAnsi="Times New Roman" w:cs="Times New Roman"/>
          <w:bCs/>
          <w:sz w:val="24"/>
          <w:szCs w:val="24"/>
        </w:rPr>
      </w:r>
    </w:p>
    <w:p>
      <w:pPr>
        <w:ind w:left="709"/>
        <w:jc w:val="both"/>
        <w:widowControl/>
        <w:rPr>
          <w:rFonts w:ascii="Times New Roman" w:hAnsi="Times New Roman" w:cs="Times New Roman"/>
          <w:bCs/>
          <w:sz w:val="24"/>
          <w:szCs w:val="24"/>
        </w:rPr>
      </w:pPr>
      <w:r>
        <w:rPr>
          <w:rFonts w:ascii="Times New Roman" w:hAnsi="Times New Roman" w:cs="Times New Roman"/>
          <w:bCs/>
          <w:sz w:val="24"/>
          <w:szCs w:val="24"/>
        </w:rPr>
        <w:t xml:space="preserve">- выполнению работ по технической инвентаризации;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widowControl/>
        <w:rPr>
          <w:rFonts w:ascii="Times New Roman" w:hAnsi="Times New Roman" w:cs="Times New Roman"/>
          <w:bCs/>
          <w:sz w:val="24"/>
          <w:szCs w:val="24"/>
        </w:rPr>
      </w:pPr>
      <w:r>
        <w:rPr>
          <w:rFonts w:ascii="Times New Roman" w:hAnsi="Times New Roman" w:cs="Times New Roman"/>
          <w:bCs/>
          <w:sz w:val="24"/>
          <w:szCs w:val="24"/>
        </w:rPr>
        <w:t xml:space="preserve">- осуществлению Авторского надзора;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widowControl/>
        <w:rPr>
          <w:rFonts w:ascii="Times New Roman" w:hAnsi="Times New Roman" w:cs="Times New Roman"/>
          <w:bCs/>
          <w:sz w:val="24"/>
          <w:szCs w:val="24"/>
        </w:rPr>
      </w:pPr>
      <w:r>
        <w:rPr>
          <w:rFonts w:ascii="Times New Roman" w:hAnsi="Times New Roman" w:cs="Times New Roman"/>
          <w:bCs/>
          <w:sz w:val="24"/>
          <w:szCs w:val="24"/>
        </w:rPr>
        <w:t xml:space="preserve">- а также комплектаци</w:t>
      </w:r>
      <w:r>
        <w:rPr>
          <w:rFonts w:ascii="Times New Roman" w:hAnsi="Times New Roman" w:cs="Times New Roman"/>
          <w:bCs/>
          <w:sz w:val="24"/>
          <w:szCs w:val="24"/>
        </w:rPr>
        <w:t xml:space="preserve">я Объекта материалами, оборудованием, запасными частями к оборудованию, поставка на Объект материалов, оборудования, запасных частей к оборудованию в соответствии с Проектной и Рабочей документацией, Спецификацией оборудования, материалов, подлежащих перед</w:t>
      </w:r>
      <w:r>
        <w:rPr>
          <w:rFonts w:ascii="Times New Roman" w:hAnsi="Times New Roman" w:cs="Times New Roman"/>
          <w:bCs/>
          <w:sz w:val="24"/>
          <w:szCs w:val="24"/>
        </w:rPr>
        <w:t xml:space="preserve">аче Заказчику в составе выполненных работ (Приложение 29 к Договору) и передать Заказчику законченный реконструкцией Объект, в отношении которого подписан Акт ввода в эксплуатацию законченного строительством объекта приемочной комиссией, а Заказчик обязует</w:t>
      </w:r>
      <w:r>
        <w:rPr>
          <w:rFonts w:ascii="Times New Roman" w:hAnsi="Times New Roman" w:cs="Times New Roman"/>
          <w:bCs/>
          <w:sz w:val="24"/>
          <w:szCs w:val="24"/>
        </w:rPr>
        <w:t xml:space="preserve">ся принять результат работ и уплатить обусловленную цену в порядке, предусмотренном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2.2. Результатом выполненных работ по Договору является реализованный инвестиционный проект, в отношении которого подписан </w:t>
      </w:r>
      <w:r>
        <w:rPr>
          <w:rFonts w:ascii="Times New Roman" w:hAnsi="Times New Roman" w:cs="Times New Roman"/>
          <w:bCs/>
          <w:sz w:val="24"/>
          <w:szCs w:val="24"/>
        </w:rPr>
        <w:t xml:space="preserve">Акт ввода в эксплуатацию законченного </w:t>
      </w:r>
      <w:r>
        <w:rPr>
          <w:rFonts w:ascii="Times New Roman" w:hAnsi="Times New Roman" w:cs="Times New Roman"/>
          <w:bCs/>
          <w:sz w:val="24"/>
          <w:szCs w:val="24"/>
        </w:rPr>
        <w:t xml:space="preserve">строительством объекта приемочной комиссией</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bCs/>
          <w:sz w:val="24"/>
          <w:szCs w:val="24"/>
        </w:rPr>
      </w:pPr>
      <w:r>
        <w:rPr>
          <w:rFonts w:ascii="Times New Roman" w:hAnsi="Times New Roman" w:cs="Times New Roman"/>
          <w:bCs/>
          <w:sz w:val="24"/>
          <w:szCs w:val="24"/>
        </w:rPr>
        <w:t xml:space="preserve">Результатом работ по архитектурно-строительному проектированию, реконструкции объектов капитального строительства в соответствии с главой 6 Градостроительного кодекса Российской Федерации является реализованный </w:t>
      </w:r>
      <w:r>
        <w:rPr>
          <w:rFonts w:ascii="Times New Roman" w:hAnsi="Times New Roman" w:cs="Times New Roman"/>
          <w:bCs/>
          <w:sz w:val="24"/>
          <w:szCs w:val="24"/>
        </w:rPr>
        <w:t xml:space="preserve">инвестиционный проект, в отношении которого подписан Акт ввода в эксплуатацию законченного строительством объекта приемочной комиссией.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widowControl/>
        <w:rPr>
          <w:rFonts w:ascii="Times New Roman" w:hAnsi="Times New Roman" w:cs="Times New Roman"/>
          <w:b/>
          <w:sz w:val="24"/>
          <w:szCs w:val="24"/>
        </w:rPr>
      </w:pPr>
      <w:r>
        <w:rPr>
          <w:rFonts w:ascii="Times New Roman" w:hAnsi="Times New Roman"/>
          <w:sz w:val="24"/>
          <w:szCs w:val="24"/>
        </w:rPr>
        <w:t xml:space="preserve">Результатом авторского надзора </w:t>
      </w:r>
      <w:r>
        <w:rPr>
          <w:rFonts w:ascii="Times New Roman" w:hAnsi="Times New Roman" w:cs="Times New Roman"/>
          <w:sz w:val="24"/>
          <w:szCs w:val="24"/>
        </w:rPr>
        <w:t xml:space="preserve">(если законодательством предусмотрен</w:t>
      </w:r>
      <w:r>
        <w:rPr>
          <w:rFonts w:ascii="Times New Roman" w:hAnsi="Times New Roman" w:cs="Times New Roman"/>
          <w:b/>
          <w:sz w:val="24"/>
          <w:szCs w:val="24"/>
        </w:rPr>
        <w:t xml:space="preserve"> </w:t>
      </w:r>
      <w:r>
        <w:rPr>
          <w:rStyle w:val="1625"/>
          <w:rFonts w:ascii="Times New Roman" w:hAnsi="Times New Roman"/>
          <w:b w:val="0"/>
          <w:sz w:val="24"/>
          <w:szCs w:val="24"/>
        </w:rPr>
        <w:t xml:space="preserve">обязательный авторский надзор проектной организации) </w:t>
      </w:r>
      <w:r>
        <w:rPr>
          <w:rFonts w:ascii="Times New Roman" w:hAnsi="Times New Roman"/>
          <w:sz w:val="24"/>
          <w:szCs w:val="24"/>
        </w:rPr>
        <w:t xml:space="preserve">является журнал, оформленный Подрядчиком в соответствии с СП 246.1325800.2016, утвержденных Приказом Минстроя России от 19.02.2016 № 98/</w:t>
      </w:r>
      <w:r>
        <w:rPr>
          <w:rFonts w:ascii="Times New Roman" w:hAnsi="Times New Roman"/>
          <w:sz w:val="24"/>
          <w:szCs w:val="24"/>
        </w:rPr>
        <w:t xml:space="preserve">пр</w:t>
      </w:r>
      <w:r>
        <w:rPr>
          <w:rFonts w:ascii="Times New Roman" w:hAnsi="Times New Roman"/>
          <w:sz w:val="24"/>
          <w:szCs w:val="24"/>
        </w:rPr>
        <w:t xml:space="preserve">, и стандартом ГОСТ Р 2.105-2019 и Акт сдачи-приемки работ по авт</w:t>
      </w:r>
      <w:r>
        <w:rPr>
          <w:rFonts w:ascii="Times New Roman" w:hAnsi="Times New Roman"/>
          <w:sz w:val="24"/>
          <w:szCs w:val="24"/>
        </w:rPr>
        <w:t xml:space="preserve">орскому надзору. </w:t>
      </w:r>
      <w:r>
        <w:rPr>
          <w:rFonts w:ascii="Times New Roman" w:hAnsi="Times New Roman" w:cs="Times New Roman"/>
          <w:b/>
          <w:sz w:val="24"/>
          <w:szCs w:val="24"/>
        </w:rPr>
      </w:r>
      <w:r>
        <w:rPr>
          <w:rFonts w:ascii="Times New Roman" w:hAnsi="Times New Roman" w:cs="Times New Roman"/>
          <w:b/>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sz w:val="24"/>
          <w:szCs w:val="24"/>
        </w:rPr>
        <w:t xml:space="preserve">Работы, предусмотренные настоящим Договором, осуществляются в объеме согласно Сводной таблице стоимости (Приложение 1 к настоящему Договору) и в сроки согласно </w:t>
      </w:r>
      <w:r>
        <w:rPr>
          <w:rFonts w:ascii="Times New Roman" w:hAnsi="Times New Roman" w:cs="Times New Roman"/>
          <w:sz w:val="24"/>
          <w:szCs w:val="24"/>
        </w:rPr>
        <w:t xml:space="preserve">Графику выполнения работ, поставок и объемов финансирования (Приложение 2</w:t>
      </w:r>
      <w:r>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b/>
          <w:bCs/>
          <w:sz w:val="24"/>
          <w:szCs w:val="24"/>
        </w:rPr>
      </w:pPr>
      <w:r>
        <w:rPr>
          <w:rFonts w:ascii="Times New Roman" w:hAnsi="Times New Roman"/>
          <w:b/>
          <w:bCs/>
          <w:sz w:val="24"/>
          <w:szCs w:val="24"/>
        </w:rPr>
        <w:t xml:space="preserve">Статья 3. Сроки выполнения Работ и поставок.</w:t>
      </w:r>
      <w:r>
        <w:rPr>
          <w:rFonts w:ascii="Times New Roman" w:hAnsi="Times New Roman"/>
          <w:b/>
          <w:bCs/>
          <w:sz w:val="24"/>
          <w:szCs w:val="24"/>
        </w:rPr>
      </w:r>
      <w:r>
        <w:rPr>
          <w:rFonts w:ascii="Times New Roman" w:hAnsi="Times New Roman"/>
          <w:b/>
          <w:bCs/>
          <w:sz w:val="24"/>
          <w:szCs w:val="24"/>
        </w:rPr>
      </w:r>
    </w:p>
    <w:p>
      <w:pPr>
        <w:ind w:firstLine="709"/>
        <w:jc w:val="both"/>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ind w:firstLine="709"/>
        <w:jc w:val="both"/>
        <w:shd w:val="clear" w:color="auto" w:fill="ffffff"/>
        <w:tabs>
          <w:tab w:val="left" w:pos="1080" w:leader="none"/>
        </w:tabs>
        <w:rPr>
          <w:rFonts w:ascii="Times New Roman" w:hAnsi="Times New Roman"/>
          <w:sz w:val="24"/>
          <w:szCs w:val="24"/>
        </w:rPr>
      </w:pPr>
      <w:r>
        <w:rPr>
          <w:rFonts w:ascii="Times New Roman" w:hAnsi="Times New Roman"/>
          <w:sz w:val="24"/>
          <w:szCs w:val="24"/>
        </w:rPr>
        <w:t xml:space="preserve">3.1. Подрядчик приступает к выполнению обязательств с даты подписания настоящего Договора. Датой подписания считается дата, указанная на титульном листе настоящего Договора.</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1300" w:leader="none"/>
        </w:tabs>
        <w:rPr>
          <w:rFonts w:ascii="Times New Roman" w:hAnsi="Times New Roman"/>
          <w:sz w:val="24"/>
          <w:szCs w:val="24"/>
        </w:rPr>
      </w:pPr>
      <w:r>
        <w:rPr>
          <w:rFonts w:ascii="Times New Roman" w:hAnsi="Times New Roman"/>
          <w:sz w:val="24"/>
          <w:szCs w:val="24"/>
        </w:rPr>
        <w:t xml:space="preserve">3.2.</w:t>
      </w:r>
      <w:r>
        <w:rPr>
          <w:rFonts w:ascii="Times New Roman" w:hAnsi="Times New Roman"/>
          <w:sz w:val="24"/>
          <w:szCs w:val="24"/>
        </w:rPr>
        <w:tab/>
      </w:r>
      <w:r>
        <w:rPr>
          <w:rFonts w:ascii="Times New Roman" w:hAnsi="Times New Roman"/>
          <w:sz w:val="24"/>
          <w:szCs w:val="24"/>
        </w:rPr>
        <w:t xml:space="preserve">Выполнение Работ осуществляется в соответствии с Графиком выполнения работ,</w:t>
      </w:r>
      <w:r>
        <w:rPr>
          <w:rFonts w:ascii="Times New Roman" w:hAnsi="Times New Roman" w:cs="Times New Roman"/>
          <w:sz w:val="24"/>
          <w:szCs w:val="24"/>
        </w:rPr>
        <w:t xml:space="preserve"> поставок и объемов финансирования</w:t>
      </w:r>
      <w:r>
        <w:rPr>
          <w:rFonts w:ascii="Times New Roman" w:hAnsi="Times New Roman"/>
          <w:sz w:val="24"/>
          <w:szCs w:val="24"/>
        </w:rPr>
        <w:t xml:space="preserve"> (Приложение 2 к настоящему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1440" w:leader="none"/>
        </w:tabs>
        <w:rPr>
          <w:rFonts w:ascii="Times New Roman" w:hAnsi="Times New Roman"/>
          <w:sz w:val="24"/>
          <w:szCs w:val="24"/>
        </w:rPr>
      </w:pPr>
      <w:r>
        <w:rPr>
          <w:rFonts w:ascii="Times New Roman" w:hAnsi="Times New Roman"/>
          <w:sz w:val="24"/>
          <w:szCs w:val="24"/>
        </w:rPr>
        <w:t xml:space="preserve">3.3. Работы должны быть завершены в полном объеме, указанном в Графике выполнения Работ,</w:t>
      </w:r>
      <w:r>
        <w:rPr>
          <w:rFonts w:ascii="Times New Roman" w:hAnsi="Times New Roman" w:cs="Times New Roman"/>
          <w:sz w:val="24"/>
          <w:szCs w:val="24"/>
        </w:rPr>
        <w:t xml:space="preserve"> поставок и объемов </w:t>
      </w:r>
      <w:r>
        <w:rPr>
          <w:rFonts w:ascii="Times New Roman" w:hAnsi="Times New Roman" w:cs="Times New Roman"/>
          <w:sz w:val="24"/>
          <w:szCs w:val="24"/>
        </w:rPr>
        <w:t xml:space="preserve">финансирования</w:t>
      </w:r>
      <w:r>
        <w:rPr>
          <w:rFonts w:ascii="Times New Roman" w:hAnsi="Times New Roman"/>
          <w:sz w:val="24"/>
          <w:szCs w:val="24"/>
        </w:rPr>
        <w:t xml:space="preserve"> (Приложение 2 к настоящему Договору), к дате подписания Акта рабочей комиссии о готовности Объекта для предъявления приемочной комиссии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1440" w:leader="none"/>
        </w:tabs>
        <w:rPr>
          <w:rFonts w:ascii="Times New Roman" w:hAnsi="Times New Roman"/>
          <w:sz w:val="24"/>
          <w:szCs w:val="24"/>
        </w:rPr>
      </w:pPr>
      <w:r>
        <w:rPr>
          <w:rFonts w:ascii="Times New Roman" w:hAnsi="Times New Roman"/>
          <w:sz w:val="24"/>
          <w:szCs w:val="24"/>
        </w:rPr>
        <w:t xml:space="preserve">Подрядчик обязан передать результат Работ по Акту ввода в эксплуатацию </w:t>
      </w:r>
      <w:r>
        <w:rPr>
          <w:rFonts w:ascii="Times New Roman" w:hAnsi="Times New Roman"/>
          <w:sz w:val="24"/>
          <w:szCs w:val="24"/>
        </w:rPr>
        <w:t xml:space="preserve">законченного строительством объекта приемочной комиссией, не позднее </w:t>
      </w:r>
      <w:r>
        <w:rPr>
          <w:rFonts w:ascii="Times New Roman" w:hAnsi="Times New Roman"/>
          <w:b/>
          <w:sz w:val="24"/>
          <w:szCs w:val="24"/>
        </w:rPr>
        <w:t xml:space="preserve">«30» ноября 2025 г.</w:t>
      </w:r>
      <w:r>
        <w:rPr>
          <w:rFonts w:ascii="Times New Roman" w:hAnsi="Times New Roman"/>
          <w:sz w:val="24"/>
          <w:szCs w:val="24"/>
        </w:rPr>
        <w:t xml:space="preserve"> при условии отсутствия замечаний Заказчика к качеству и объему Работ.</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3.4. Сроки поставки оборудования, материалов, запасных частей к оборудованию указываются в </w:t>
      </w:r>
      <w:r>
        <w:rPr>
          <w:rFonts w:ascii="Times New Roman" w:hAnsi="Times New Roman" w:cs="Times New Roman"/>
          <w:iCs/>
          <w:color w:val="000000"/>
          <w:sz w:val="24"/>
          <w:szCs w:val="24"/>
        </w:rPr>
        <w:t xml:space="preserve">Графике </w:t>
      </w:r>
      <w:r>
        <w:rPr>
          <w:rFonts w:ascii="Times New Roman" w:hAnsi="Times New Roman" w:cs="Times New Roman"/>
          <w:color w:val="000000"/>
          <w:sz w:val="24"/>
          <w:szCs w:val="24"/>
        </w:rPr>
        <w:t xml:space="preserve">выполнения работ, поставок и объемов финансирования</w:t>
      </w:r>
      <w:r>
        <w:rPr>
          <w:rFonts w:ascii="Times New Roman" w:hAnsi="Times New Roman" w:cs="Times New Roman"/>
          <w:iCs/>
          <w:color w:val="000000"/>
          <w:sz w:val="24"/>
          <w:szCs w:val="24"/>
        </w:rPr>
        <w:t xml:space="preserve"> (Приложение 2 к Договору), </w:t>
      </w:r>
      <w:r>
        <w:rPr>
          <w:rFonts w:ascii="Times New Roman" w:hAnsi="Times New Roman" w:cs="Times New Roman"/>
          <w:color w:val="000000"/>
          <w:sz w:val="24"/>
          <w:szCs w:val="24"/>
        </w:rPr>
        <w:t xml:space="preserve">а также в Спецификации оборудования, материалов, запасных частей к оборудованию, приобретаемых и поставляемых для выполнения работ (Приложение 29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widowControl/>
        <w:rPr>
          <w:rFonts w:ascii="Times New Roman" w:hAnsi="Times New Roman" w:cs="Times New Roman"/>
          <w:b/>
          <w:sz w:val="24"/>
          <w:szCs w:val="24"/>
        </w:rPr>
      </w:pPr>
      <w:r>
        <w:rPr>
          <w:rFonts w:ascii="Times New Roman" w:hAnsi="Times New Roman" w:cs="Times New Roman"/>
          <w:sz w:val="24"/>
          <w:szCs w:val="24"/>
        </w:rPr>
        <w:t xml:space="preserve">3.5. Прове</w:t>
      </w:r>
      <w:r>
        <w:rPr>
          <w:rFonts w:ascii="Times New Roman" w:hAnsi="Times New Roman" w:cs="Times New Roman"/>
          <w:sz w:val="24"/>
          <w:szCs w:val="24"/>
        </w:rPr>
        <w:t xml:space="preserve">дения авторского надзора (в случаях, если законодательством предусмотрен</w:t>
      </w:r>
      <w:r>
        <w:rPr>
          <w:rFonts w:ascii="Times New Roman" w:hAnsi="Times New Roman" w:cs="Times New Roman"/>
          <w:b/>
          <w:sz w:val="24"/>
          <w:szCs w:val="24"/>
        </w:rPr>
        <w:t xml:space="preserve"> </w:t>
      </w:r>
      <w:r>
        <w:rPr>
          <w:rStyle w:val="1625"/>
          <w:rFonts w:ascii="Times New Roman" w:hAnsi="Times New Roman"/>
          <w:b w:val="0"/>
          <w:sz w:val="24"/>
          <w:szCs w:val="24"/>
        </w:rPr>
        <w:t xml:space="preserve">обязательный авторский надзор проектной организации)</w:t>
      </w:r>
      <w:r>
        <w:rPr>
          <w:rFonts w:ascii="Times New Roman" w:hAnsi="Times New Roman" w:cs="Times New Roman"/>
          <w:b/>
          <w:sz w:val="24"/>
          <w:szCs w:val="24"/>
        </w:rPr>
        <w:t xml:space="preserve"> </w:t>
      </w:r>
      <w:r>
        <w:rPr>
          <w:rFonts w:ascii="Times New Roman" w:hAnsi="Times New Roman" w:cs="Times New Roman"/>
          <w:sz w:val="24"/>
          <w:szCs w:val="24"/>
        </w:rPr>
        <w:t xml:space="preserve">осуществляется в течение всего периода реализации инвестиционного проекта, установленного в Графике выполнения работ, поставок и о</w:t>
      </w:r>
      <w:r>
        <w:rPr>
          <w:rFonts w:ascii="Times New Roman" w:hAnsi="Times New Roman" w:cs="Times New Roman"/>
          <w:sz w:val="24"/>
          <w:szCs w:val="24"/>
        </w:rPr>
        <w:t xml:space="preserve">бъемов финансирования (Приложение 2 к настоящему Договору) в соответствии с Графиком проведения работ по авторскому надзору (приложение 35 к настоящему Договору) и подлежит корректировке в соответствии с Календарно-сетевым графиком.</w:t>
      </w: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279"/>
        <w:ind w:firstLine="720"/>
        <w:jc w:val="both"/>
        <w:spacing w:after="0" w:line="240" w:lineRule="auto"/>
        <w:widowControl w:val="off"/>
        <w:rPr>
          <w:rFonts w:ascii="Times New Roman" w:hAnsi="Times New Roman" w:cs="Times New Roman"/>
          <w:b/>
          <w:sz w:val="24"/>
          <w:szCs w:val="24"/>
          <w:lang w:val="ru-RU" w:eastAsia="ru-RU"/>
        </w:rPr>
      </w:pPr>
      <w:r>
        <w:rPr>
          <w:rFonts w:ascii="Times New Roman" w:hAnsi="Times New Roman" w:cs="Times New Roman"/>
          <w:b/>
          <w:sz w:val="24"/>
          <w:szCs w:val="24"/>
          <w:lang w:val="ru-RU" w:eastAsia="ru-RU"/>
        </w:rPr>
        <w:t xml:space="preserve">Статья 4. Цена Договор</w:t>
      </w:r>
      <w:r>
        <w:rPr>
          <w:rFonts w:ascii="Times New Roman" w:hAnsi="Times New Roman" w:cs="Times New Roman"/>
          <w:b/>
          <w:sz w:val="24"/>
          <w:szCs w:val="24"/>
          <w:lang w:val="ru-RU" w:eastAsia="ru-RU"/>
        </w:rPr>
        <w:t xml:space="preserve">а</w:t>
      </w:r>
      <w:r>
        <w:rPr>
          <w:rFonts w:ascii="Times New Roman" w:hAnsi="Times New Roman" w:cs="Times New Roman"/>
          <w:b/>
          <w:sz w:val="24"/>
          <w:szCs w:val="24"/>
          <w:lang w:val="ru-RU" w:eastAsia="ru-RU"/>
        </w:rPr>
      </w:r>
      <w:r>
        <w:rPr>
          <w:rFonts w:ascii="Times New Roman" w:hAnsi="Times New Roman" w:cs="Times New Roman"/>
          <w:b/>
          <w:sz w:val="24"/>
          <w:szCs w:val="24"/>
          <w:lang w:val="ru-RU" w:eastAsia="ru-RU"/>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20" w:firstLine="689"/>
        <w:jc w:val="both"/>
        <w:keepNext/>
        <w:shd w:val="clear" w:color="ffffff" w:fill="ffffff"/>
        <w:widowControl/>
        <w:rPr>
          <w:rFonts w:ascii="Times New Roman" w:hAnsi="Times New Roman" w:cs="Times New Roman"/>
          <w:sz w:val="24"/>
          <w:szCs w:val="24"/>
        </w:rPr>
      </w:pPr>
      <w:r>
        <w:rPr>
          <w:rFonts w:ascii="Times New Roman" w:hAnsi="Times New Roman" w:cs="Times New Roman"/>
          <w:sz w:val="24"/>
          <w:szCs w:val="24"/>
        </w:rPr>
        <w:t xml:space="preserve">4.1. Цена Договора, указанная в Сводной таблице стоимости Договора (приложение 1 к Договору), не является твердой и не является приблизительной, предел цены Договора составляет не более ____________ (______) рублей 00 коп., кроме того НДС ______ (______</w:t>
      </w:r>
      <w:r>
        <w:rPr>
          <w:rFonts w:ascii="Times New Roman" w:hAnsi="Times New Roman" w:cs="Times New Roman"/>
          <w:sz w:val="24"/>
          <w:szCs w:val="24"/>
        </w:rPr>
        <w:t xml:space="preserve">) рублей 00 коп., а всего с учетом НДС составляет не более ____________ (______________) рублей 00 коп.</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ffffff" w:fill="ffffff"/>
        <w:rPr>
          <w:rFonts w:ascii="Times New Roman" w:hAnsi="Times New Roman" w:cs="Times New Roman"/>
          <w:sz w:val="24"/>
          <w:szCs w:val="24"/>
        </w:rPr>
      </w:pPr>
      <w:r>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материалов, оборудования, запа</w:t>
      </w:r>
      <w:r>
        <w:rPr>
          <w:rFonts w:ascii="Times New Roman" w:hAnsi="Times New Roman" w:cs="Times New Roman"/>
          <w:sz w:val="24"/>
          <w:szCs w:val="24"/>
        </w:rPr>
        <w:t xml:space="preserve">сных частей </w:t>
      </w:r>
      <w:r>
        <w:rPr>
          <w:rFonts w:ascii="Times New Roman" w:hAnsi="Times New Roman" w:cs="Times New Roman"/>
          <w:sz w:val="24"/>
          <w:szCs w:val="24"/>
        </w:rPr>
        <w:br/>
        <w:t xml:space="preserve">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w:t>
      </w:r>
      <w:r>
        <w:rPr>
          <w:rFonts w:ascii="Times New Roman" w:hAnsi="Times New Roman" w:cs="Times New Roman"/>
          <w:sz w:val="24"/>
          <w:szCs w:val="24"/>
        </w:rPr>
        <w:t xml:space="preserve">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ffffff" w:fill="ffffff"/>
        <w:rPr>
          <w:rFonts w:ascii="Times New Roman" w:hAnsi="Times New Roman" w:cs="Times New Roman"/>
          <w:bCs/>
          <w:sz w:val="24"/>
          <w:szCs w:val="24"/>
        </w:rPr>
      </w:pPr>
      <w:r>
        <w:rPr>
          <w:rFonts w:ascii="Times New Roman" w:hAnsi="Times New Roman" w:cs="Times New Roman"/>
          <w:sz w:val="24"/>
          <w:szCs w:val="24"/>
        </w:rPr>
        <w:t xml:space="preserve">4.2. </w:t>
      </w:r>
      <w:r>
        <w:rPr>
          <w:rFonts w:ascii="Times New Roman" w:hAnsi="Times New Roman" w:cs="Times New Roman"/>
          <w:bCs/>
          <w:sz w:val="24"/>
          <w:szCs w:val="24"/>
        </w:rPr>
        <w:t xml:space="preserve">Фактическая стоимость работ определяется Сторон</w:t>
      </w:r>
      <w:r>
        <w:rPr>
          <w:rFonts w:ascii="Times New Roman" w:hAnsi="Times New Roman" w:cs="Times New Roman"/>
          <w:bCs/>
          <w:sz w:val="24"/>
          <w:szCs w:val="24"/>
        </w:rPr>
        <w:t xml:space="preserve">ами на основании: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ffffff" w:fill="ffffff"/>
        <w:rPr>
          <w:rFonts w:ascii="Times New Roman" w:hAnsi="Times New Roman" w:cs="Times New Roman"/>
          <w:bCs/>
          <w:sz w:val="24"/>
          <w:szCs w:val="24"/>
        </w:rPr>
      </w:pPr>
      <w:r>
        <w:rPr>
          <w:rFonts w:ascii="Times New Roman" w:hAnsi="Times New Roman" w:cs="Times New Roman"/>
          <w:bCs/>
          <w:sz w:val="24"/>
          <w:szCs w:val="24"/>
        </w:rPr>
        <w:t xml:space="preserve">4.2.1. Смет на проектно-изыскательские работы и разработку Рабочей документации, составленных в соответствии с Методикой определения сметной стоимости строительства, реконструкции, капитального ремонта, сноса объектов капитального строите</w:t>
      </w:r>
      <w:r>
        <w:rPr>
          <w:rFonts w:ascii="Times New Roman" w:hAnsi="Times New Roman" w:cs="Times New Roman"/>
          <w:bCs/>
          <w:sz w:val="24"/>
          <w:szCs w:val="24"/>
        </w:rPr>
        <w:t xml:space="preserve">льства, работ </w:t>
      </w:r>
      <w:r>
        <w:rPr>
          <w:rFonts w:ascii="Times New Roman" w:hAnsi="Times New Roman" w:cs="Times New Roman"/>
          <w:bCs/>
          <w:sz w:val="24"/>
          <w:szCs w:val="24"/>
        </w:rPr>
        <w:br/>
        <w:t xml:space="preserve">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w:t>
      </w:r>
      <w:r>
        <w:rPr>
          <w:rFonts w:ascii="Times New Roman" w:hAnsi="Times New Roman" w:cs="Times New Roman"/>
          <w:bCs/>
          <w:sz w:val="24"/>
          <w:szCs w:val="24"/>
        </w:rPr>
        <w:t xml:space="preserve">ции (далее - Минстрой России) от 04.08.2020 № 421/</w:t>
      </w:r>
      <w:r>
        <w:rPr>
          <w:rFonts w:ascii="Times New Roman" w:hAnsi="Times New Roman" w:cs="Times New Roman"/>
          <w:bCs/>
          <w:sz w:val="24"/>
          <w:szCs w:val="24"/>
        </w:rPr>
        <w:t xml:space="preserve">пр</w:t>
      </w:r>
      <w:r>
        <w:rPr>
          <w:rFonts w:ascii="Times New Roman" w:hAnsi="Times New Roman" w:cs="Times New Roman"/>
          <w:bCs/>
          <w:sz w:val="24"/>
          <w:szCs w:val="24"/>
        </w:rPr>
        <w:t xml:space="preserve"> (далее - Методика № 421/</w:t>
      </w:r>
      <w:r>
        <w:rPr>
          <w:rFonts w:ascii="Times New Roman" w:hAnsi="Times New Roman" w:cs="Times New Roman"/>
          <w:bCs/>
          <w:sz w:val="24"/>
          <w:szCs w:val="24"/>
        </w:rPr>
        <w:t xml:space="preserve">пр</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ffffff" w:fill="ffffff"/>
        <w:rPr>
          <w:rFonts w:ascii="Times New Roman" w:hAnsi="Times New Roman" w:cs="Times New Roman"/>
          <w:bCs/>
          <w:sz w:val="24"/>
          <w:szCs w:val="24"/>
        </w:rPr>
      </w:pPr>
      <w:r>
        <w:rPr>
          <w:rFonts w:ascii="Times New Roman" w:hAnsi="Times New Roman" w:cs="Times New Roman"/>
          <w:bCs/>
          <w:sz w:val="24"/>
          <w:szCs w:val="24"/>
        </w:rPr>
        <w:t xml:space="preserve">4.2.2. Локальных смет к Рабочей документации, согласованных Заказчиком, составленных в соответствии с Методикой № 421/</w:t>
      </w:r>
      <w:r>
        <w:rPr>
          <w:rFonts w:ascii="Times New Roman" w:hAnsi="Times New Roman" w:cs="Times New Roman"/>
          <w:bCs/>
          <w:sz w:val="24"/>
          <w:szCs w:val="24"/>
        </w:rPr>
        <w:t xml:space="preserve">пр</w:t>
      </w:r>
      <w:r>
        <w:rPr>
          <w:rFonts w:ascii="Times New Roman" w:hAnsi="Times New Roman" w:cs="Times New Roman"/>
          <w:bCs/>
          <w:sz w:val="24"/>
          <w:szCs w:val="24"/>
        </w:rPr>
        <w:t xml:space="preserve">, в разрезе локальных сметных расчетов без превышения </w:t>
      </w:r>
      <w:r>
        <w:rPr>
          <w:rFonts w:ascii="Times New Roman" w:hAnsi="Times New Roman" w:cs="Times New Roman"/>
          <w:bCs/>
          <w:sz w:val="24"/>
          <w:szCs w:val="24"/>
        </w:rPr>
        <w:t xml:space="preserve">лимитов объектных сметных расчетов по статьям затрат (строительно-монтажные работ, оборудование, прочие работы и затраты) в составе сметной части утвержденной проектной документации, при этом стоимость по локальным сметам к Рабочей документации в базисном </w:t>
      </w:r>
      <w:r>
        <w:rPr>
          <w:rFonts w:ascii="Times New Roman" w:hAnsi="Times New Roman" w:cs="Times New Roman"/>
          <w:bCs/>
          <w:sz w:val="24"/>
          <w:szCs w:val="24"/>
        </w:rPr>
        <w:t xml:space="preserve">уровне цен не должна превышать стоимость работ в базисном уровне цен объектных сметных расчетов по статьям затрат (строительно-монтажные работ, оборудование, прочие работы и затраты) в составе сметной части утвержденной проектной документации.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trike/>
          <w:sz w:val="24"/>
          <w:szCs w:val="24"/>
        </w:rPr>
      </w:pPr>
      <w:r>
        <w:rPr>
          <w:rFonts w:ascii="Times New Roman" w:hAnsi="Times New Roman" w:cs="Times New Roman"/>
          <w:bCs/>
          <w:sz w:val="24"/>
          <w:szCs w:val="24"/>
        </w:rPr>
        <w:t xml:space="preserve">4.2.3. </w:t>
      </w:r>
      <w:r>
        <w:rPr>
          <w:rFonts w:ascii="Times New Roman" w:hAnsi="Times New Roman" w:cs="Times New Roman"/>
          <w:sz w:val="24"/>
          <w:szCs w:val="24"/>
        </w:rPr>
        <w:t xml:space="preserve">Расчетов на прочие работы и затраты, включаемых в сметную стоимость строительства в соответствии с данными ПОС</w:t>
      </w:r>
      <w:r>
        <w:rPr>
          <w:rFonts w:ascii="Times New Roman" w:hAnsi="Times New Roman" w:cs="Times New Roman"/>
          <w:iCs/>
          <w:sz w:val="24"/>
          <w:szCs w:val="24"/>
        </w:rPr>
        <w:t xml:space="preserve"> с учетом требований к определению стоимости Методики № 421/пр. (а при отсутствии таковых по наиболее экономичному варианту, определенному на осно</w:t>
      </w:r>
      <w:r>
        <w:rPr>
          <w:rFonts w:ascii="Times New Roman" w:hAnsi="Times New Roman" w:cs="Times New Roman"/>
          <w:iCs/>
          <w:sz w:val="24"/>
          <w:szCs w:val="24"/>
        </w:rPr>
        <w:t xml:space="preserve">вании сбора информации о текущих ценах)</w:t>
      </w:r>
      <w:r>
        <w:rPr>
          <w:rFonts w:ascii="Times New Roman" w:hAnsi="Times New Roman" w:cs="Times New Roman"/>
          <w:sz w:val="24"/>
          <w:szCs w:val="24"/>
        </w:rPr>
        <w:t xml:space="preserve">. В случае определения стоимости на основании информации о текущих ценах, Подрядчик обязан представить заверенные надлежащим образом копии документов, подтверждающие соответствующие затраты (копии платежных документов, договоров).</w:t>
      </w:r>
      <w:r>
        <w:rPr>
          <w:rFonts w:ascii="Times New Roman" w:hAnsi="Times New Roman" w:cs="Times New Roman"/>
          <w:strike/>
          <w:sz w:val="24"/>
          <w:szCs w:val="24"/>
        </w:rPr>
      </w:r>
      <w:r>
        <w:rPr>
          <w:rFonts w:ascii="Times New Roman" w:hAnsi="Times New Roman" w:cs="Times New Roman"/>
          <w:strike/>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4.2.4. Для определения фа</w:t>
      </w:r>
      <w:r>
        <w:rPr>
          <w:rFonts w:ascii="Times New Roman" w:hAnsi="Times New Roman" w:cs="Times New Roman"/>
          <w:sz w:val="24"/>
          <w:szCs w:val="24"/>
        </w:rPr>
        <w:t xml:space="preserve">ктической стоимости строительно-монтажных работ </w:t>
      </w:r>
      <w:r>
        <w:rPr>
          <w:rFonts w:ascii="Times New Roman" w:hAnsi="Times New Roman" w:cs="Times New Roman"/>
          <w:sz w:val="24"/>
          <w:szCs w:val="24"/>
        </w:rPr>
        <w:br/>
        <w:t xml:space="preserve">в текущих ценах для объектов капитального строительства используются индексы изменения сметной стоимости, ежеквартально публикуемые и рекомендуемые </w:t>
      </w:r>
      <w:r>
        <w:rPr>
          <w:rFonts w:ascii="Times New Roman" w:hAnsi="Times New Roman" w:cs="Times New Roman"/>
          <w:sz w:val="24"/>
          <w:szCs w:val="24"/>
        </w:rPr>
        <w:br/>
        <w:t xml:space="preserve">к применению Минстроем России по субъектам Российской Феде</w:t>
      </w:r>
      <w:r>
        <w:rPr>
          <w:rFonts w:ascii="Times New Roman" w:hAnsi="Times New Roman" w:cs="Times New Roman"/>
          <w:sz w:val="24"/>
          <w:szCs w:val="24"/>
        </w:rPr>
        <w:t xml:space="preserve">рации по объектам: воздушные и кабельные линии, подстанции либо рекомендуемые органами исполнительной власти соответствующих субъектов Российской Федерации, с применением их по статьям затрат/без применения их по статьям затрат, а в случае отсутствия таких</w:t>
      </w:r>
      <w:r>
        <w:rPr>
          <w:rFonts w:ascii="Times New Roman" w:hAnsi="Times New Roman" w:cs="Times New Roman"/>
          <w:sz w:val="24"/>
          <w:szCs w:val="24"/>
        </w:rPr>
        <w:t xml:space="preserve"> - индексы пересчета, ежеквартально публикуемые и рекомендуемые к применению Минстроем России по субъектам Российской Федерации, действующие на дату выполнения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4.2.5. Для определения фактической стоимости пуско-наладочных работ в текущих ценах испол</w:t>
      </w:r>
      <w:r>
        <w:rPr>
          <w:rFonts w:ascii="Times New Roman" w:hAnsi="Times New Roman" w:cs="Times New Roman"/>
          <w:sz w:val="24"/>
          <w:szCs w:val="24"/>
        </w:rPr>
        <w:t xml:space="preserve">ьзуются индексы изменения сметной стоимости, ежеквартально публикуемые и рекомендуемые к применению Минстроем России либо органами исполнительной власти соответствующих субъектов Российской Федерации для пусконаладочных работ, действующих на дату выполнени</w:t>
      </w:r>
      <w:r>
        <w:rPr>
          <w:rFonts w:ascii="Times New Roman" w:hAnsi="Times New Roman" w:cs="Times New Roman"/>
          <w:sz w:val="24"/>
          <w:szCs w:val="24"/>
        </w:rPr>
        <w:t xml:space="preserve">я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Pr>
          <w:rFonts w:ascii="Times New Roman" w:hAnsi="Times New Roman" w:cs="Times New Roman"/>
          <w:bCs/>
          <w:sz w:val="24"/>
          <w:szCs w:val="24"/>
        </w:rPr>
        <w:t xml:space="preserve">Стоимость материалов определяется в соответствии с Методикой № 421/</w:t>
      </w:r>
      <w:r>
        <w:rPr>
          <w:rFonts w:ascii="Times New Roman" w:hAnsi="Times New Roman" w:cs="Times New Roman"/>
          <w:bCs/>
          <w:sz w:val="24"/>
          <w:szCs w:val="24"/>
        </w:rPr>
        <w:t xml:space="preserve">пр</w:t>
      </w:r>
      <w:r>
        <w:rPr>
          <w:rFonts w:ascii="Times New Roman" w:hAnsi="Times New Roman" w:cs="Times New Roman"/>
          <w:bCs/>
          <w:sz w:val="24"/>
          <w:szCs w:val="24"/>
        </w:rPr>
        <w:t xml:space="preserve">, </w:t>
      </w:r>
      <w:r>
        <w:rPr>
          <w:rFonts w:ascii="Times New Roman" w:hAnsi="Times New Roman" w:cs="Times New Roman"/>
          <w:bCs/>
          <w:sz w:val="24"/>
          <w:szCs w:val="24"/>
        </w:rPr>
        <w:br/>
        <w:t xml:space="preserve">в базисном уровне цен по сборникам сметных цен на материалы, изделия и конструкции </w:t>
      </w:r>
      <w:r>
        <w:rPr>
          <w:rFonts w:ascii="Times New Roman" w:hAnsi="Times New Roman" w:cs="Times New Roman"/>
          <w:bCs/>
          <w:sz w:val="24"/>
          <w:szCs w:val="24"/>
        </w:rPr>
        <w:t xml:space="preserve">ФССЦ, ТССЦ.</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4.3.1. В исключительных случаях, при отсутствии данного материала в номенкл</w:t>
      </w:r>
      <w:r>
        <w:rPr>
          <w:rFonts w:ascii="Times New Roman" w:hAnsi="Times New Roman" w:cs="Times New Roman"/>
          <w:bCs/>
          <w:sz w:val="24"/>
          <w:szCs w:val="24"/>
        </w:rPr>
        <w:t xml:space="preserve">атуре сборников допускается определять затраты в текущем уровне цен на основании информации о текущей стоимости материалов, изделий и конструкций, представленной Подрядчиком (проектировщиком) в составе проектно-сметной документации, утвержденной Заказчиком</w:t>
      </w:r>
      <w:r>
        <w:rPr>
          <w:rFonts w:ascii="Times New Roman" w:hAnsi="Times New Roman" w:cs="Times New Roman"/>
          <w:bCs/>
          <w:sz w:val="24"/>
          <w:szCs w:val="24"/>
        </w:rPr>
        <w:t xml:space="preserve">, документами, подтверждающими их фактическую стоимость (счет с платежным поручением, счет-фактура от поставщика (завода-изготовителя), товарная/товарно-транспортная накладная), но не выше стоимости аналогичного материального ресурса такого материала, указ</w:t>
      </w:r>
      <w:r>
        <w:rPr>
          <w:rFonts w:ascii="Times New Roman" w:hAnsi="Times New Roman" w:cs="Times New Roman"/>
          <w:bCs/>
          <w:sz w:val="24"/>
          <w:szCs w:val="24"/>
        </w:rPr>
        <w:t xml:space="preserve">ываемой в региональных аналитических изданиях, публикующих информацию о средних сметных ценах на основные строительные ресурсы.</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i/>
          <w:sz w:val="24"/>
          <w:szCs w:val="24"/>
        </w:rPr>
      </w:pPr>
      <w:r>
        <w:rPr>
          <w:rFonts w:ascii="Times New Roman" w:hAnsi="Times New Roman" w:cs="Times New Roman"/>
          <w:bCs/>
          <w:sz w:val="24"/>
          <w:szCs w:val="24"/>
        </w:rPr>
        <w:t xml:space="preserve">4.3.1.1. Пересчет стоимости материалов из текущего уровня цен в базисный уровень цен по состоянию на 01.01.2000 осуществляется с</w:t>
      </w:r>
      <w:r>
        <w:rPr>
          <w:rFonts w:ascii="Times New Roman" w:hAnsi="Times New Roman" w:cs="Times New Roman"/>
          <w:bCs/>
          <w:sz w:val="24"/>
          <w:szCs w:val="24"/>
        </w:rPr>
        <w:t xml:space="preserve"> использованием того же индекса, который будет применяться для пересчета данного материала из базисного уровня цен в текущий.</w:t>
      </w:r>
      <w:r>
        <w:rPr>
          <w:rFonts w:ascii="Times New Roman" w:hAnsi="Times New Roman" w:cs="Times New Roman"/>
          <w:b/>
          <w:i/>
          <w:sz w:val="24"/>
          <w:szCs w:val="24"/>
        </w:rPr>
      </w:r>
      <w:r>
        <w:rPr>
          <w:rFonts w:ascii="Times New Roman" w:hAnsi="Times New Roman" w:cs="Times New Roman"/>
          <w:b/>
          <w:i/>
          <w:sz w:val="24"/>
          <w:szCs w:val="24"/>
        </w:rPr>
      </w:r>
    </w:p>
    <w:p>
      <w:pPr>
        <w:ind w:firstLine="709"/>
        <w:jc w:val="both"/>
        <w:rPr>
          <w:rFonts w:ascii="Times New Roman" w:hAnsi="Times New Roman" w:cs="Times New Roman"/>
          <w:b/>
          <w:i/>
          <w:sz w:val="24"/>
          <w:szCs w:val="24"/>
        </w:rPr>
      </w:pPr>
      <w:r>
        <w:rPr>
          <w:rFonts w:ascii="Times New Roman" w:hAnsi="Times New Roman" w:cs="Times New Roman"/>
          <w:bCs/>
          <w:sz w:val="24"/>
          <w:szCs w:val="24"/>
        </w:rPr>
        <w:t xml:space="preserve">4.3.1.2. Базисная стоимость материалов, принятых на основании документов, подтверждающих фактическую стоимость, не должна превышат</w:t>
      </w:r>
      <w:r>
        <w:rPr>
          <w:rFonts w:ascii="Times New Roman" w:hAnsi="Times New Roman" w:cs="Times New Roman"/>
          <w:bCs/>
          <w:sz w:val="24"/>
          <w:szCs w:val="24"/>
        </w:rPr>
        <w:t xml:space="preserve">ь стоимость в базисном уровне цен, предусмотренную сметной документацией в составе Проектной документации, имеющей положительное заключение по итогам соответствующих экспертиз </w:t>
      </w:r>
      <w:r>
        <w:rPr>
          <w:rFonts w:ascii="Times New Roman" w:hAnsi="Times New Roman" w:cs="Times New Roman"/>
          <w:bCs/>
          <w:sz w:val="24"/>
          <w:szCs w:val="24"/>
        </w:rPr>
        <w:br/>
        <w:t xml:space="preserve">в «Организации по проведению экспертизы».</w:t>
      </w:r>
      <w:r>
        <w:rPr>
          <w:rFonts w:ascii="Times New Roman" w:hAnsi="Times New Roman" w:cs="Times New Roman"/>
          <w:b/>
          <w:i/>
          <w:sz w:val="24"/>
          <w:szCs w:val="24"/>
        </w:rPr>
      </w:r>
      <w:r>
        <w:rPr>
          <w:rFonts w:ascii="Times New Roman" w:hAnsi="Times New Roman" w:cs="Times New Roman"/>
          <w:b/>
          <w:i/>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4.3.2. Стоимость материалов, поставку</w:t>
      </w:r>
      <w:r>
        <w:rPr>
          <w:rFonts w:ascii="Times New Roman" w:hAnsi="Times New Roman" w:cs="Times New Roman"/>
          <w:bCs/>
          <w:sz w:val="24"/>
          <w:szCs w:val="24"/>
        </w:rPr>
        <w:t xml:space="preserve"> которых в соответствии с условиями Договора обеспечивает Подрядчик, за исключением материалов, включенных в Спецификацию материалов, оборудования, запасных частей к оборудованию, подлежащих передаче Заказчику по Товарной накладной ТОРГ-12, учитывается в с</w:t>
      </w:r>
      <w:r>
        <w:rPr>
          <w:rFonts w:ascii="Times New Roman" w:hAnsi="Times New Roman" w:cs="Times New Roman"/>
          <w:bCs/>
          <w:sz w:val="24"/>
          <w:szCs w:val="24"/>
        </w:rPr>
        <w:t xml:space="preserve">тоимости выполненных строительно-монтажных работ.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4.4. </w:t>
      </w:r>
      <w:r>
        <w:rPr>
          <w:rFonts w:ascii="Times New Roman" w:hAnsi="Times New Roman" w:cs="Times New Roman"/>
          <w:spacing w:val="-2"/>
          <w:sz w:val="24"/>
          <w:szCs w:val="24"/>
        </w:rPr>
        <w:t xml:space="preserve">Затраты на подготовку </w:t>
      </w:r>
      <w:r>
        <w:rPr>
          <w:rFonts w:ascii="Times New Roman" w:hAnsi="Times New Roman"/>
          <w:sz w:val="24"/>
          <w:szCs w:val="24"/>
        </w:rPr>
        <w:t xml:space="preserve">заключений кадастрового инженера на </w:t>
      </w:r>
      <w:r>
        <w:rPr>
          <w:rFonts w:ascii="Times New Roman" w:hAnsi="Times New Roman" w:cs="Times New Roman"/>
          <w:spacing w:val="-2"/>
          <w:sz w:val="24"/>
          <w:szCs w:val="24"/>
        </w:rPr>
        <w:t xml:space="preserve">возводимые объекты </w:t>
      </w:r>
      <w:r>
        <w:rPr>
          <w:rFonts w:ascii="Times New Roman" w:hAnsi="Times New Roman"/>
          <w:sz w:val="24"/>
          <w:szCs w:val="24"/>
        </w:rPr>
        <w:t xml:space="preserve">движимого имущества </w:t>
      </w:r>
      <w:r>
        <w:rPr>
          <w:rFonts w:ascii="Times New Roman" w:hAnsi="Times New Roman" w:cs="Times New Roman"/>
          <w:spacing w:val="-2"/>
          <w:sz w:val="24"/>
          <w:szCs w:val="24"/>
        </w:rPr>
        <w:t xml:space="preserve">определяются на основании заключенных договоров по фактическим расходам при предъявлении Подрядчиком одн</w:t>
      </w:r>
      <w:r>
        <w:rPr>
          <w:rFonts w:ascii="Times New Roman" w:hAnsi="Times New Roman" w:cs="Times New Roman"/>
          <w:spacing w:val="-2"/>
          <w:sz w:val="24"/>
          <w:szCs w:val="24"/>
        </w:rPr>
        <w:t xml:space="preserve">овременно с Актом сдачи-приемки прочих работ копий документов, подтверждающих затраты (копии платежных документов, договоров) и предварительно согласованные Заказчиком.</w:t>
      </w:r>
      <w:r>
        <w:rPr>
          <w:rFonts w:ascii="Times New Roman" w:hAnsi="Times New Roman" w:cs="Times New Roman"/>
          <w:spacing w:val="-2"/>
          <w:sz w:val="24"/>
          <w:szCs w:val="24"/>
        </w:rPr>
      </w:r>
      <w:r>
        <w:rPr>
          <w:rFonts w:ascii="Times New Roman" w:hAnsi="Times New Roman" w:cs="Times New Roman"/>
          <w:spacing w:val="-2"/>
          <w:sz w:val="24"/>
          <w:szCs w:val="24"/>
        </w:rPr>
      </w:r>
    </w:p>
    <w:p>
      <w:pPr>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4.5. Фактическая стоимость поставляемого оборудования определяется </w:t>
      </w:r>
      <w:r>
        <w:rPr>
          <w:rFonts w:ascii="Times New Roman" w:hAnsi="Times New Roman" w:cs="Times New Roman"/>
          <w:spacing w:val="-2"/>
          <w:sz w:val="24"/>
          <w:szCs w:val="24"/>
        </w:rPr>
        <w:br/>
        <w:t xml:space="preserve">в соответствии с По</w:t>
      </w:r>
      <w:r>
        <w:rPr>
          <w:rFonts w:ascii="Times New Roman" w:hAnsi="Times New Roman" w:cs="Times New Roman"/>
          <w:spacing w:val="-2"/>
          <w:sz w:val="24"/>
          <w:szCs w:val="24"/>
        </w:rPr>
        <w:t xml:space="preserve">рядком формирования фактической стоимости поставляемого оборудования (приложение 33 к настоящему Договору).</w:t>
      </w:r>
      <w:r>
        <w:rPr>
          <w:rFonts w:ascii="Times New Roman" w:hAnsi="Times New Roman" w:cs="Times New Roman"/>
          <w:spacing w:val="-2"/>
          <w:sz w:val="24"/>
          <w:szCs w:val="24"/>
        </w:rPr>
      </w:r>
      <w:r>
        <w:rPr>
          <w:rFonts w:ascii="Times New Roman" w:hAnsi="Times New Roman" w:cs="Times New Roman"/>
          <w:spacing w:val="-2"/>
          <w:sz w:val="24"/>
          <w:szCs w:val="24"/>
        </w:rPr>
      </w:r>
    </w:p>
    <w:p>
      <w:pPr>
        <w:ind w:firstLine="709"/>
        <w:jc w:val="both"/>
        <w:rPr>
          <w:rFonts w:ascii="Times New Roman" w:hAnsi="Times New Roman" w:cs="Times New Roman"/>
          <w:sz w:val="24"/>
          <w:szCs w:val="24"/>
        </w:rPr>
      </w:pPr>
      <w:r>
        <w:rPr>
          <w:rFonts w:ascii="Times New Roman" w:hAnsi="Times New Roman" w:cs="Times New Roman"/>
          <w:spacing w:val="-2"/>
          <w:sz w:val="24"/>
          <w:szCs w:val="24"/>
        </w:rPr>
        <w:t xml:space="preserve">4.6. После получения положительного заключения Организации по проведению экспертизы по сметной части Проектной документации Подрядчик в течение 30 д</w:t>
      </w:r>
      <w:r>
        <w:rPr>
          <w:rFonts w:ascii="Times New Roman" w:hAnsi="Times New Roman" w:cs="Times New Roman"/>
          <w:spacing w:val="-2"/>
          <w:sz w:val="24"/>
          <w:szCs w:val="24"/>
        </w:rPr>
        <w:t xml:space="preserve">ней с даты получения соответствующего положительного заключения обязан провести анализ объемов и стоимости выполненных работ, поставленных материалов, оборудования на предмет их соответствия Проектной документации, получившей положительное заключение, </w:t>
      </w:r>
      <w:r>
        <w:rPr>
          <w:rFonts w:ascii="Times New Roman" w:hAnsi="Times New Roman" w:cs="Times New Roman"/>
          <w:spacing w:val="-2"/>
          <w:sz w:val="24"/>
          <w:szCs w:val="24"/>
        </w:rPr>
        <w:br/>
      </w:r>
      <w:r>
        <w:rPr>
          <w:rFonts w:ascii="Times New Roman" w:hAnsi="Times New Roman" w:cs="Times New Roman"/>
          <w:sz w:val="24"/>
          <w:szCs w:val="24"/>
        </w:rPr>
        <w:t xml:space="preserve">и з</w:t>
      </w:r>
      <w:r>
        <w:rPr>
          <w:rFonts w:ascii="Times New Roman" w:hAnsi="Times New Roman" w:cs="Times New Roman"/>
          <w:sz w:val="24"/>
          <w:szCs w:val="24"/>
        </w:rPr>
        <w:t xml:space="preserve">аключенному Договору. По результатам данного анализа Подрядчик обязан:</w:t>
      </w:r>
      <w:r>
        <w:rPr>
          <w:rFonts w:ascii="Times New Roman" w:hAnsi="Times New Roman" w:cs="Times New Roman"/>
          <w:sz w:val="24"/>
          <w:szCs w:val="24"/>
        </w:rPr>
      </w:r>
      <w:r>
        <w:rPr>
          <w:rFonts w:ascii="Times New Roman" w:hAnsi="Times New Roman" w:cs="Times New Roman"/>
          <w:sz w:val="24"/>
          <w:szCs w:val="24"/>
        </w:rPr>
      </w:r>
    </w:p>
    <w:p>
      <w:pPr>
        <w:ind w:firstLine="708"/>
        <w:jc w:val="both"/>
        <w:rPr>
          <w:rFonts w:ascii="Times New Roman" w:hAnsi="Times New Roman" w:cs="Times New Roman"/>
          <w:sz w:val="24"/>
          <w:szCs w:val="24"/>
        </w:rPr>
      </w:pPr>
      <w:r>
        <w:rPr>
          <w:rFonts w:ascii="Times New Roman" w:hAnsi="Times New Roman" w:cs="Times New Roman"/>
          <w:sz w:val="24"/>
          <w:szCs w:val="24"/>
        </w:rPr>
        <w:t xml:space="preserve">4.6.1. При необходимости откорректировать объектные и локальные сметы к Рабочей документации в соответствии с требованиями подпункта 4.2.2 настоящего Договора.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4.6.2. При необходимости</w:t>
      </w:r>
      <w:r>
        <w:rPr>
          <w:rFonts w:ascii="Times New Roman" w:hAnsi="Times New Roman" w:cs="Times New Roman"/>
          <w:sz w:val="24"/>
          <w:szCs w:val="24"/>
        </w:rPr>
        <w:t xml:space="preserve"> откорректировать стоимость смет на разработку Рабочей документации.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4.6.3. При необходимости откорректировать все приложения к Договору </w:t>
      </w:r>
      <w:r>
        <w:rPr>
          <w:rFonts w:ascii="Times New Roman" w:hAnsi="Times New Roman" w:cs="Times New Roman"/>
          <w:sz w:val="24"/>
          <w:szCs w:val="24"/>
        </w:rPr>
        <w:br/>
        <w:t xml:space="preserve">для подписания дополнительного соглашения, с учетом положений ОРД Общества.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4.6.4. При необходимости провести корректи</w:t>
      </w:r>
      <w:r>
        <w:rPr>
          <w:rFonts w:ascii="Times New Roman" w:hAnsi="Times New Roman" w:cs="Times New Roman"/>
          <w:sz w:val="24"/>
          <w:szCs w:val="24"/>
        </w:rPr>
        <w:t xml:space="preserve">ровку ранее принятых работ и услуг </w:t>
      </w:r>
      <w:r>
        <w:rPr>
          <w:rFonts w:ascii="Times New Roman" w:hAnsi="Times New Roman" w:cs="Times New Roman"/>
          <w:sz w:val="24"/>
          <w:szCs w:val="24"/>
        </w:rPr>
        <w:br/>
        <w:t xml:space="preserve">(по Актам о приемке выполненных работ (по форме КС-2) и Справкам о стоимости выполненных работ и затрат (по форме КС-3), по Актам сдачи-приемки прочих работ, Актам сдачи-приемки выполненных проектно-изыскательских работ)</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 xml:space="preserve">с рабочей документацией, а также прошедшей экспертизу проектной документацией.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sz w:val="24"/>
          <w:szCs w:val="24"/>
        </w:rPr>
        <w:t xml:space="preserve">4.6.5. При необходимости внести изменения в ранее утвержденную </w:t>
      </w:r>
      <w:r>
        <w:rPr>
          <w:rFonts w:ascii="Times New Roman" w:hAnsi="Times New Roman" w:cs="Times New Roman"/>
          <w:bCs/>
          <w:sz w:val="24"/>
          <w:szCs w:val="24"/>
        </w:rPr>
        <w:t xml:space="preserve">документацию </w:t>
      </w:r>
      <w:r>
        <w:rPr>
          <w:rFonts w:ascii="Times New Roman" w:hAnsi="Times New Roman" w:cs="Times New Roman"/>
          <w:bCs/>
          <w:sz w:val="24"/>
          <w:szCs w:val="24"/>
        </w:rPr>
        <w:br/>
        <w:t xml:space="preserve">по планировке территории и межеванию территории.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pacing w:val="-2"/>
          <w:sz w:val="24"/>
          <w:szCs w:val="24"/>
        </w:rPr>
      </w:pPr>
      <w:r>
        <w:rPr>
          <w:rFonts w:ascii="Times New Roman" w:hAnsi="Times New Roman" w:cs="Times New Roman"/>
          <w:bCs/>
          <w:sz w:val="24"/>
          <w:szCs w:val="24"/>
        </w:rPr>
        <w:t xml:space="preserve">4.7. </w:t>
      </w:r>
      <w:r>
        <w:rPr>
          <w:rFonts w:ascii="Times New Roman" w:hAnsi="Times New Roman" w:cs="Times New Roman"/>
          <w:bCs/>
          <w:spacing w:val="-2"/>
          <w:sz w:val="24"/>
          <w:szCs w:val="24"/>
        </w:rPr>
        <w:t xml:space="preserve">При необходимости провести ко</w:t>
      </w:r>
      <w:r>
        <w:rPr>
          <w:rFonts w:ascii="Times New Roman" w:hAnsi="Times New Roman" w:cs="Times New Roman"/>
          <w:bCs/>
          <w:spacing w:val="-2"/>
          <w:sz w:val="24"/>
          <w:szCs w:val="24"/>
        </w:rPr>
        <w:t xml:space="preserve">рректировку ранее принятых по Актам о приемке выполненных работ (по форме КС-2), Справкам о стоимости выполненных работ и затрат </w:t>
      </w:r>
      <w:r>
        <w:rPr>
          <w:rFonts w:ascii="Times New Roman" w:hAnsi="Times New Roman" w:cs="Times New Roman"/>
          <w:bCs/>
          <w:spacing w:val="-2"/>
          <w:sz w:val="24"/>
          <w:szCs w:val="24"/>
        </w:rPr>
        <w:br/>
        <w:t xml:space="preserve">(по форме КС-3), Актам сдачи-приемки прочих работ, Актам сдачи-приемки выполненных проектно-изыскательских работ и передаче пр</w:t>
      </w:r>
      <w:r>
        <w:rPr>
          <w:rFonts w:ascii="Times New Roman" w:hAnsi="Times New Roman" w:cs="Times New Roman"/>
          <w:bCs/>
          <w:spacing w:val="-2"/>
          <w:sz w:val="24"/>
          <w:szCs w:val="24"/>
        </w:rPr>
        <w:t xml:space="preserve">ав, работ и услуг:</w:t>
      </w:r>
      <w:r>
        <w:rPr>
          <w:rFonts w:ascii="Times New Roman" w:hAnsi="Times New Roman" w:cs="Times New Roman"/>
          <w:bCs/>
          <w:spacing w:val="-2"/>
          <w:sz w:val="24"/>
          <w:szCs w:val="24"/>
        </w:rPr>
      </w:r>
      <w:r>
        <w:rPr>
          <w:rFonts w:ascii="Times New Roman" w:hAnsi="Times New Roman" w:cs="Times New Roman"/>
          <w:bCs/>
          <w:spacing w:val="-2"/>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при уменьшении цены и (или) количества товаров (работ, услуг, имущественных прав);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при увеличении цены и (или) количества товаров (работ, услуг, имущественных прав);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при одновременном увеличении и уменьшении цены и (или) количества товаров (работ, услуг, имущественных прав)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Стороны подписывают соответствующее соглашение об изменении стоимости работ, услуг, имущественных прав.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4.8. Поименованные в пунктах 4.6 и 4.7 До</w:t>
      </w:r>
      <w:r>
        <w:rPr>
          <w:rFonts w:ascii="Times New Roman" w:hAnsi="Times New Roman" w:cs="Times New Roman"/>
          <w:sz w:val="24"/>
          <w:szCs w:val="24"/>
        </w:rPr>
        <w:t xml:space="preserve">говора корректировки производятся: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по форме Акта о приемке выполненных работ (корректировочного) (приложение 40.1 к настоящему Договору), Справке (корректировочной) о стоимости выполненных работ и затрат (Приложение 40.3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путем с</w:t>
      </w:r>
      <w:r>
        <w:rPr>
          <w:rFonts w:ascii="Times New Roman" w:hAnsi="Times New Roman" w:cs="Times New Roman"/>
          <w:sz w:val="24"/>
          <w:szCs w:val="24"/>
        </w:rPr>
        <w:t xml:space="preserve">оставления корректировочных Акта сдачи-приемки прочих работ, Акта сдачи-приемки выполненных проектно-изыскательских работ и передаче прав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 предоставлением корректировочного счета-фактуры в течение 5 (Пяти) календарных дней после подписания Сторонами соотв</w:t>
      </w:r>
      <w:r>
        <w:rPr>
          <w:rFonts w:ascii="Times New Roman" w:hAnsi="Times New Roman" w:cs="Times New Roman"/>
          <w:sz w:val="24"/>
          <w:szCs w:val="24"/>
        </w:rPr>
        <w:t xml:space="preserve">етствующего корректировочного первичного документа.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4.9. При нарушении Подрядчиком начального, конечного и промежуточного сроков выполнения работ, установленных в Графике выполнения работ, поставок и объемов финансирования (приложение 2 к настоящему Догово</w:t>
      </w:r>
      <w:r>
        <w:rPr>
          <w:rFonts w:ascii="Times New Roman" w:hAnsi="Times New Roman" w:cs="Times New Roman"/>
          <w:sz w:val="24"/>
          <w:szCs w:val="24"/>
        </w:rPr>
        <w:t xml:space="preserve">ру), фактическая стоимость выполненных работ определяется на ту дату, когда работы должны были быть выполнены </w:t>
      </w:r>
      <w:r>
        <w:rPr>
          <w:rFonts w:ascii="Times New Roman" w:hAnsi="Times New Roman" w:cs="Times New Roman"/>
          <w:sz w:val="24"/>
          <w:szCs w:val="24"/>
        </w:rPr>
        <w:br/>
        <w:t xml:space="preserve">в соответствии с Графиком выполнения работ, поставок и объемов финансирования (приложение 2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 w:val="left" w:pos="9370" w:leader="underscore"/>
        </w:tabs>
        <w:rPr>
          <w:rFonts w:ascii="Times New Roman" w:hAnsi="Times New Roman" w:cs="Times New Roman"/>
          <w:sz w:val="24"/>
          <w:szCs w:val="24"/>
        </w:rPr>
      </w:pPr>
      <w:r>
        <w:rPr>
          <w:rFonts w:ascii="Times New Roman" w:hAnsi="Times New Roman" w:cs="Times New Roman"/>
          <w:sz w:val="24"/>
          <w:szCs w:val="24"/>
        </w:rPr>
        <w:t xml:space="preserve">4.10. В цену Договора не включается резерв средств на непредвиденные расходы.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pacing w:val="-2"/>
          <w:sz w:val="24"/>
          <w:szCs w:val="24"/>
        </w:rPr>
      </w:pPr>
      <w:r>
        <w:rPr>
          <w:rFonts w:ascii="Times New Roman" w:hAnsi="Times New Roman" w:cs="Times New Roman"/>
          <w:bCs/>
          <w:sz w:val="24"/>
          <w:szCs w:val="24"/>
        </w:rPr>
        <w:t xml:space="preserve">4.11. </w:t>
      </w:r>
      <w:r>
        <w:rPr>
          <w:rFonts w:ascii="Times New Roman" w:hAnsi="Times New Roman" w:cs="Times New Roman"/>
          <w:bCs/>
          <w:spacing w:val="-2"/>
          <w:sz w:val="24"/>
          <w:szCs w:val="24"/>
        </w:rPr>
        <w:t xml:space="preserve">Подрядчик не вправе требовать от Заказчика увеличения цены Договора в случае выполнения им дополнительных проектно-изыскательских работ, вызванных внесением Заказчиком изме</w:t>
      </w:r>
      <w:r>
        <w:rPr>
          <w:rFonts w:ascii="Times New Roman" w:hAnsi="Times New Roman" w:cs="Times New Roman"/>
          <w:bCs/>
          <w:spacing w:val="-2"/>
          <w:sz w:val="24"/>
          <w:szCs w:val="24"/>
        </w:rPr>
        <w:t xml:space="preserve">нений в Задание на проектирование и (или) исходные данные, а также </w:t>
      </w:r>
      <w:r>
        <w:rPr>
          <w:rFonts w:ascii="Times New Roman" w:hAnsi="Times New Roman" w:cs="Times New Roman"/>
          <w:bCs/>
          <w:spacing w:val="-2"/>
          <w:sz w:val="24"/>
          <w:szCs w:val="24"/>
        </w:rPr>
        <w:br/>
        <w:t xml:space="preserve">в случае выполнения дополнительных строительно-монтажных и пусконаладочных работ (как по собственной инициативе Подрядчика, так и в соответствии с указаниями Заказчика), если такие дополни</w:t>
      </w:r>
      <w:r>
        <w:rPr>
          <w:rFonts w:ascii="Times New Roman" w:hAnsi="Times New Roman" w:cs="Times New Roman"/>
          <w:bCs/>
          <w:spacing w:val="-2"/>
          <w:sz w:val="24"/>
          <w:szCs w:val="24"/>
        </w:rPr>
        <w:t xml:space="preserve">тельные работы по стоимости не превышают 10% (десять процентов) </w:t>
      </w:r>
      <w:r>
        <w:rPr>
          <w:rFonts w:ascii="Times New Roman" w:hAnsi="Times New Roman" w:cs="Times New Roman"/>
          <w:bCs/>
          <w:spacing w:val="-2"/>
          <w:sz w:val="24"/>
          <w:szCs w:val="24"/>
        </w:rPr>
        <w:br/>
        <w:t xml:space="preserve">от цены Договора.</w:t>
      </w:r>
      <w:r>
        <w:rPr>
          <w:rFonts w:ascii="Times New Roman" w:hAnsi="Times New Roman" w:cs="Times New Roman"/>
          <w:spacing w:val="-2"/>
          <w:sz w:val="24"/>
          <w:szCs w:val="24"/>
        </w:rPr>
      </w:r>
      <w:r>
        <w:rPr>
          <w:rFonts w:ascii="Times New Roman" w:hAnsi="Times New Roman" w:cs="Times New Roman"/>
          <w:spacing w:val="-2"/>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57"/>
        <w:ind w:left="0" w:firstLine="709"/>
        <w:jc w:val="both"/>
        <w:spacing w:after="0" w:line="240" w:lineRule="auto"/>
        <w:widowControl w:val="off"/>
        <w:tabs>
          <w:tab w:val="left" w:pos="993" w:leader="none"/>
        </w:tabs>
        <w:rPr>
          <w:b/>
          <w:i/>
          <w:sz w:val="24"/>
          <w:szCs w:val="24"/>
        </w:rPr>
      </w:pPr>
      <w:r>
        <w:rPr>
          <w:b/>
          <w:sz w:val="24"/>
          <w:szCs w:val="24"/>
        </w:rPr>
        <w:t xml:space="preserve">Статья 5. Порядок и условия платежей</w:t>
      </w:r>
      <w:r>
        <w:rPr>
          <w:rStyle w:val="1482"/>
          <w:b/>
          <w:sz w:val="24"/>
          <w:szCs w:val="24"/>
        </w:rPr>
        <w:footnoteReference w:id="2"/>
      </w:r>
      <w:r>
        <w:rPr>
          <w:b/>
          <w:i/>
          <w:sz w:val="24"/>
          <w:szCs w:val="24"/>
        </w:rPr>
        <w:t xml:space="preserve"> </w:t>
      </w:r>
      <w:r>
        <w:rPr>
          <w:b/>
          <w:i/>
          <w:sz w:val="24"/>
          <w:szCs w:val="24"/>
        </w:rPr>
      </w:r>
      <w:r>
        <w:rPr>
          <w:b/>
          <w:i/>
          <w:sz w:val="24"/>
          <w:szCs w:val="24"/>
        </w:rPr>
      </w:r>
    </w:p>
    <w:p>
      <w:pPr>
        <w:pStyle w:val="1457"/>
        <w:ind w:left="0" w:firstLine="709"/>
        <w:jc w:val="both"/>
        <w:spacing w:after="0" w:line="240" w:lineRule="auto"/>
        <w:widowControl w:val="off"/>
        <w:tabs>
          <w:tab w:val="left" w:pos="993" w:leader="none"/>
        </w:tabs>
        <w:rPr>
          <w:b/>
          <w:i/>
          <w:sz w:val="24"/>
          <w:szCs w:val="24"/>
        </w:rPr>
      </w:pPr>
      <w:r>
        <w:rPr>
          <w:b/>
          <w:i/>
          <w:sz w:val="24"/>
          <w:szCs w:val="24"/>
        </w:rPr>
      </w:r>
      <w:r>
        <w:rPr>
          <w:b/>
          <w:i/>
          <w:sz w:val="24"/>
          <w:szCs w:val="24"/>
        </w:rPr>
      </w:r>
      <w:r>
        <w:rPr>
          <w:b/>
          <w:i/>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5.1. Авансовые платежи и текущие платежи осуществляются Заказчиком в следующем порядке:</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5.1.1. </w:t>
      </w:r>
      <w:r>
        <w:rPr>
          <w:rFonts w:ascii="Times New Roman" w:hAnsi="Times New Roman"/>
          <w:b/>
          <w:sz w:val="24"/>
          <w:szCs w:val="24"/>
        </w:rPr>
        <w:t xml:space="preserve">Авансовые платежи</w:t>
      </w:r>
      <w:r>
        <w:rPr>
          <w:rFonts w:ascii="Times New Roman" w:hAnsi="Times New Roman"/>
          <w:sz w:val="24"/>
          <w:szCs w:val="24"/>
        </w:rPr>
        <w:t xml:space="preserve"> осуществляются Зака</w:t>
      </w:r>
      <w:r>
        <w:rPr>
          <w:rFonts w:ascii="Times New Roman" w:hAnsi="Times New Roman"/>
          <w:sz w:val="24"/>
          <w:szCs w:val="24"/>
        </w:rPr>
        <w:t xml:space="preserve">зчиком на основании выставленного Подрядчиком счета в размере не более </w:t>
      </w:r>
      <w:r>
        <w:rPr>
          <w:rFonts w:ascii="Times New Roman" w:hAnsi="Times New Roman"/>
          <w:i/>
          <w:iCs/>
          <w:sz w:val="24"/>
          <w:szCs w:val="24"/>
        </w:rPr>
        <w:t xml:space="preserve">30% (тридцати процентов)*</w:t>
      </w:r>
      <w:r>
        <w:rPr>
          <w:rFonts w:ascii="Times New Roman" w:hAnsi="Times New Roman"/>
          <w:sz w:val="24"/>
          <w:szCs w:val="24"/>
        </w:rPr>
        <w:t xml:space="preserve"> от стоимости соответствующих работ/услуг/материалов/оборудования, указанной в сводной таблице стоимости Договора (приложение 1 к настоящему Договору), в течени</w:t>
      </w:r>
      <w:r>
        <w:rPr>
          <w:rFonts w:ascii="Times New Roman" w:hAnsi="Times New Roman"/>
          <w:sz w:val="24"/>
          <w:szCs w:val="24"/>
        </w:rPr>
        <w:t xml:space="preserve">е 30 (тридцати) календарных дней с даты предоставления последнего из следующих документов:</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а) договора страхования, заключенного в соответствии с условиями ст. 20 Договора;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б) обеспечения возврата авансовых платежей и обеспечения надлежащего исполнения обязательств по Договору в виде независимой гарантии (обеспечительного платежа) в соответствии с условиями ст. 24 настоящего Договора.</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5.1.2. </w:t>
      </w:r>
      <w:r>
        <w:rPr>
          <w:rFonts w:ascii="Times New Roman" w:hAnsi="Times New Roman" w:cs="Times New Roman"/>
          <w:b/>
          <w:sz w:val="24"/>
          <w:szCs w:val="24"/>
        </w:rPr>
        <w:t xml:space="preserve">Текущие платежи</w:t>
      </w:r>
      <w:r>
        <w:rPr>
          <w:rFonts w:ascii="Times New Roman" w:hAnsi="Times New Roman" w:cs="Times New Roman"/>
          <w:sz w:val="24"/>
          <w:szCs w:val="24"/>
        </w:rPr>
        <w:t xml:space="preserve"> осуществляются Зак</w:t>
      </w:r>
      <w:r>
        <w:rPr>
          <w:rFonts w:ascii="Times New Roman" w:hAnsi="Times New Roman" w:cs="Times New Roman"/>
          <w:sz w:val="24"/>
          <w:szCs w:val="24"/>
        </w:rPr>
        <w:t xml:space="preserve">азчиком на основании выставленного Подрядчиком счета в размере стоимости соответствующих работ/услуг/материалов/ оборудования, определенном в сводной таблице стоимости Договора (приложение 1 к настоящему Договору) и указанном в документах, подтверждающих о</w:t>
      </w:r>
      <w:r>
        <w:rPr>
          <w:rFonts w:ascii="Times New Roman" w:hAnsi="Times New Roman" w:cs="Times New Roman"/>
          <w:sz w:val="24"/>
          <w:szCs w:val="24"/>
        </w:rPr>
        <w:t xml:space="preserve">бъем и стоимость выполненных Подрядчиком работ/услуг/поставленных материалов и оборудования, уменьшенном пропорционально доли фактически осуществленных авансовых платежей, </w:t>
      </w:r>
      <w:r>
        <w:rPr>
          <w:rFonts w:ascii="Times New Roman" w:hAnsi="Times New Roman" w:cs="Times New Roman"/>
          <w:sz w:val="24"/>
          <w:szCs w:val="24"/>
        </w:rPr>
        <w:t xml:space="preserve">предусмотренных п. 5.1.1 настоящего Договора, по соответствующему виду работ/услуг/м</w:t>
      </w:r>
      <w:r>
        <w:rPr>
          <w:rFonts w:ascii="Times New Roman" w:hAnsi="Times New Roman" w:cs="Times New Roman"/>
          <w:sz w:val="24"/>
          <w:szCs w:val="24"/>
        </w:rPr>
        <w:t xml:space="preserve">атериалов/оборудования в течение: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- 7 (семи) рабочих дней</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со дня подписания (получения*) последнего из следующих документов: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а) документа, подтверждающего объем и стоимость выполненных Подрядчиком работ/услуг/поставленных материалов и оборудования: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ра</w:t>
      </w:r>
      <w:r>
        <w:rPr>
          <w:rFonts w:ascii="Times New Roman" w:hAnsi="Times New Roman" w:cs="Times New Roman"/>
          <w:sz w:val="24"/>
          <w:szCs w:val="24"/>
        </w:rPr>
        <w:t xml:space="preserve">зработке Рабочей документации - Акта сдачи-приемки Результатов выполненных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демонтажным, строительно-монтажным работам, пуско-наладочным работам - Акта о приемке выполненных работ и Справки о стоимости выполненных работ и затрат (по унифицирован</w:t>
      </w:r>
      <w:r>
        <w:rPr>
          <w:rFonts w:ascii="Times New Roman" w:hAnsi="Times New Roman" w:cs="Times New Roman"/>
          <w:sz w:val="24"/>
          <w:szCs w:val="24"/>
        </w:rPr>
        <w:t xml:space="preserve">ным формам КС-2, КС-3);</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оборудованию, передаваемому Заказчику на основании товарной накладной (унифицированная форма ТОРГ-12) - товарной накладной (унифицированная форма ТОРГ-12);</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оборудованию, передаваемому Заказчику на основании Акта приемки вы</w:t>
      </w:r>
      <w:r>
        <w:rPr>
          <w:rFonts w:ascii="Times New Roman" w:hAnsi="Times New Roman" w:cs="Times New Roman"/>
          <w:sz w:val="24"/>
          <w:szCs w:val="24"/>
        </w:rPr>
        <w:t xml:space="preserve">полненных работ - Акта о приемке выполненных работ и Справки о стоимости выполненных работ и затрат (по унифицированным формам КС-2, КС-3);</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запасным частям, не входящим в комплект оборудования - товарной накладной (унифицированная форма ТОРГ-12);</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авторскому надзору - Акта сдачи-приемки работ по авторскому надзору на основании подписанного Акта ввода в эксплуатацию </w:t>
      </w:r>
      <w:r>
        <w:rPr>
          <w:rFonts w:ascii="Times New Roman" w:hAnsi="Times New Roman" w:cs="Times New Roman"/>
          <w:bCs/>
          <w:sz w:val="24"/>
          <w:szCs w:val="24"/>
        </w:rPr>
        <w:t xml:space="preserve">законченного строительством объекта приемочной комиссией</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по прочим затратам - Акта сдачи-приемки прочих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б) договора стр</w:t>
      </w:r>
      <w:r>
        <w:rPr>
          <w:rFonts w:ascii="Times New Roman" w:hAnsi="Times New Roman" w:cs="Times New Roman"/>
          <w:sz w:val="24"/>
          <w:szCs w:val="24"/>
        </w:rPr>
        <w:t xml:space="preserve">ахования, заключенного в соответствии с условиями ст. 20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обеспечения обязательств в соответствии с условиями ст. 24 настоящего Договора.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b/>
          <w:i/>
          <w:sz w:val="24"/>
          <w:szCs w:val="24"/>
        </w:rPr>
      </w:pPr>
      <w:r>
        <w:rPr>
          <w:rFonts w:ascii="Times New Roman" w:hAnsi="Times New Roman" w:cs="Times New Roman"/>
          <w:b/>
          <w:i/>
          <w:sz w:val="24"/>
          <w:szCs w:val="24"/>
        </w:rPr>
        <w:t xml:space="preserve">*Для договора страхования и обеспечения обязательств </w:t>
      </w:r>
      <w:r>
        <w:rPr>
          <w:rFonts w:ascii="Times New Roman" w:hAnsi="Times New Roman" w:cs="Times New Roman"/>
          <w:b/>
          <w:i/>
          <w:sz w:val="24"/>
          <w:szCs w:val="24"/>
        </w:rPr>
      </w:r>
      <w:r>
        <w:rPr>
          <w:rFonts w:ascii="Times New Roman" w:hAnsi="Times New Roman" w:cs="Times New Roman"/>
          <w:b/>
          <w:i/>
          <w:sz w:val="24"/>
          <w:szCs w:val="24"/>
        </w:rPr>
      </w:r>
    </w:p>
    <w:p>
      <w:pPr>
        <w:ind w:firstLine="709"/>
        <w:jc w:val="both"/>
        <w:tabs>
          <w:tab w:val="left" w:pos="1134" w:leader="none"/>
        </w:tabs>
        <w:rPr>
          <w:rFonts w:ascii="Times New Roman" w:hAnsi="Times New Roman" w:cs="Times New Roman"/>
          <w:b/>
          <w:i/>
          <w:sz w:val="24"/>
          <w:szCs w:val="24"/>
        </w:rPr>
      </w:pPr>
      <w:r>
        <w:rPr>
          <w:rFonts w:ascii="Times New Roman" w:hAnsi="Times New Roman" w:cs="Times New Roman"/>
          <w:b/>
          <w:i/>
          <w:sz w:val="24"/>
          <w:szCs w:val="24"/>
        </w:rPr>
        <w:t xml:space="preserve">Примечание: в договорах с субъектами МСП</w:t>
      </w:r>
      <w:r>
        <w:rPr>
          <w:rFonts w:ascii="Times New Roman" w:hAnsi="Times New Roman" w:cs="Times New Roman"/>
          <w:b/>
          <w:i/>
          <w:sz w:val="24"/>
          <w:szCs w:val="24"/>
        </w:rPr>
        <w:t xml:space="preserve"> срок оплаты должен соответствовать ограничениям, установленным постановлением Правительства Российской Федерации от 11.12.2014 № 1352.</w:t>
      </w:r>
      <w:r>
        <w:rPr>
          <w:rFonts w:ascii="Times New Roman" w:hAnsi="Times New Roman" w:cs="Times New Roman"/>
          <w:b/>
          <w:i/>
          <w:sz w:val="24"/>
          <w:szCs w:val="24"/>
        </w:rPr>
      </w:r>
      <w:r>
        <w:rPr>
          <w:rFonts w:ascii="Times New Roman" w:hAnsi="Times New Roman" w:cs="Times New Roman"/>
          <w:b/>
          <w:i/>
          <w:sz w:val="24"/>
          <w:szCs w:val="24"/>
        </w:rPr>
      </w:r>
    </w:p>
    <w:p>
      <w:pPr>
        <w:ind w:firstLine="709"/>
        <w:jc w:val="both"/>
        <w:rPr>
          <w:rFonts w:ascii="Times New Roman" w:hAnsi="Times New Roman"/>
          <w:sz w:val="24"/>
          <w:szCs w:val="24"/>
        </w:rPr>
      </w:pPr>
      <w:r>
        <w:rPr>
          <w:rFonts w:ascii="Times New Roman" w:hAnsi="Times New Roman"/>
          <w:sz w:val="24"/>
          <w:szCs w:val="24"/>
        </w:rPr>
        <w:t xml:space="preserve">5.1.3. Подрядчик обязан использовать авансовый платеж путем целевого расходования сумм авансовых платежей на приобретени</w:t>
      </w:r>
      <w:r>
        <w:rPr>
          <w:rFonts w:ascii="Times New Roman" w:hAnsi="Times New Roman"/>
          <w:sz w:val="24"/>
          <w:szCs w:val="24"/>
        </w:rPr>
        <w:t xml:space="preserve">е оборудования, запасных частей к оборудованию, материалов, а также на выполнение работ. Нецелевое использование авансовых платежей Подрядчиком запрещено.</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Подрядчик не позднее 5 (пяти) рабочих дней после получения запроса Заказчика обязан предоставить все </w:t>
      </w:r>
      <w:r>
        <w:rPr>
          <w:rFonts w:ascii="Times New Roman" w:hAnsi="Times New Roman"/>
          <w:sz w:val="24"/>
          <w:szCs w:val="24"/>
        </w:rPr>
        <w:t xml:space="preserve">необходимые документы, подтверждающие использование авансового платежа в соответствии с его целевым назначением, в том числе: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«Отчет об использовании авансовых платежей», составленный по форме Приложения </w:t>
      </w:r>
      <w:bookmarkStart w:id="0" w:name="_GoBack"/>
      <w:r>
        <w:rPr>
          <w:rFonts w:ascii="Times New Roman" w:hAnsi="Times New Roman"/>
          <w:sz w:val="24"/>
          <w:szCs w:val="24"/>
        </w:rPr>
        <w:t xml:space="preserve">47</w:t>
      </w:r>
      <w:bookmarkEnd w:id="0"/>
      <w:r>
        <w:rPr>
          <w:rFonts w:ascii="Times New Roman" w:hAnsi="Times New Roman"/>
          <w:sz w:val="24"/>
          <w:szCs w:val="24"/>
        </w:rPr>
        <w:t xml:space="preserve"> к Договору (актуализированный на дату запроса)</w:t>
      </w:r>
      <w:r>
        <w:rPr>
          <w:rFonts w:ascii="Times New Roman" w:hAnsi="Times New Roman"/>
          <w:sz w:val="24"/>
          <w:szCs w:val="24"/>
        </w:rPr>
        <w:t xml:space="preserve">,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копии договоров, заключенных </w:t>
      </w:r>
      <w:r>
        <w:rPr>
          <w:rFonts w:ascii="Times New Roman" w:hAnsi="Times New Roman"/>
          <w:sz w:val="24"/>
          <w:szCs w:val="24"/>
        </w:rPr>
        <w:t xml:space="preserve">Подрядчиком, Субподрядчиками, а также иными третьими лицами, привлеченными для выполнения Работ по Договору на поставку материалов, оборудования и запасных частей к нему (в </w:t>
      </w:r>
      <w:r>
        <w:rPr>
          <w:rFonts w:ascii="Times New Roman" w:hAnsi="Times New Roman"/>
          <w:sz w:val="24"/>
          <w:szCs w:val="24"/>
        </w:rPr>
        <w:t xml:space="preserve">т.ч</w:t>
      </w:r>
      <w:r>
        <w:rPr>
          <w:rFonts w:ascii="Times New Roman" w:hAnsi="Times New Roman"/>
          <w:sz w:val="24"/>
          <w:szCs w:val="24"/>
        </w:rPr>
        <w:t xml:space="preserve">. с заводами-изготовителями), на выполнение работ, услуг и иных обязательств по </w:t>
      </w:r>
      <w:r>
        <w:rPr>
          <w:rFonts w:ascii="Times New Roman" w:hAnsi="Times New Roman"/>
          <w:sz w:val="24"/>
          <w:szCs w:val="24"/>
        </w:rPr>
        <w:t xml:space="preserve">настоящему Договору;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счета на оплату материалов, оборудования и запасных частей к нему и на перечисление авансовых платежей, на выполнение работ, выставленные Подрядчику Субподрядчиками, а также иными третьими лицами, привлеченными для выполнения Работ </w:t>
      </w:r>
      <w:r>
        <w:rPr>
          <w:rFonts w:ascii="Times New Roman" w:hAnsi="Times New Roman"/>
          <w:sz w:val="24"/>
          <w:szCs w:val="24"/>
        </w:rPr>
        <w:t xml:space="preserve">по Договору;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платежные поручения на оплату материалов и оборудования, запасных частей к оборудованию (при необходимости - платежные поручения на оплату заводам-изготовителям) и на перечисление авансовых платежей, на выполнение работ;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товарно-транспор</w:t>
      </w:r>
      <w:r>
        <w:rPr>
          <w:rFonts w:ascii="Times New Roman" w:hAnsi="Times New Roman"/>
          <w:sz w:val="24"/>
          <w:szCs w:val="24"/>
        </w:rPr>
        <w:t xml:space="preserve">тные накладные и/или транспортные накладные, подтверждающие </w:t>
      </w:r>
      <w:r>
        <w:rPr>
          <w:rFonts w:ascii="Times New Roman" w:hAnsi="Times New Roman"/>
          <w:sz w:val="24"/>
          <w:szCs w:val="24"/>
        </w:rPr>
        <w:t xml:space="preserve">получение материалов, оборудования и запасных частей к нему, в том числе указанные документы от заводов-изготовителей, официальных дилеров и иных поставщиков;</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справки по форме КС-3, акты по форм</w:t>
      </w:r>
      <w:r>
        <w:rPr>
          <w:rFonts w:ascii="Times New Roman" w:hAnsi="Times New Roman"/>
          <w:sz w:val="24"/>
          <w:szCs w:val="24"/>
        </w:rPr>
        <w:t xml:space="preserve">е КС-2, подтверждающие выполнение работ, оказание услуг по договорам, заключенным Подрядчиком, Субподрядчиками, а также третьими лицами, привлеченными для выполнения Работ по Договору;</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«Отчет о поставке Материалов и оборудования», актуализированный на да</w:t>
      </w:r>
      <w:r>
        <w:rPr>
          <w:rFonts w:ascii="Times New Roman" w:hAnsi="Times New Roman"/>
          <w:sz w:val="24"/>
          <w:szCs w:val="24"/>
        </w:rPr>
        <w:t xml:space="preserve">ту запроса и составленный по форме Приложения 13 к Договору.</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 «Схему договорных отношений», составленную по форме Приложения 15 к Договору.</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cs="Times New Roman"/>
          <w:bCs/>
          <w:sz w:val="24"/>
          <w:szCs w:val="24"/>
        </w:rPr>
      </w:pPr>
      <w:r>
        <w:rPr>
          <w:rFonts w:ascii="Times New Roman" w:hAnsi="Times New Roman"/>
          <w:sz w:val="24"/>
          <w:szCs w:val="24"/>
        </w:rPr>
        <w:t xml:space="preserve">Фактические авансовые платежи погашаются путем их удержания из сумм, подлежащих оплате по Договору </w:t>
      </w:r>
      <w:r>
        <w:rPr>
          <w:rFonts w:ascii="Times New Roman" w:hAnsi="Times New Roman" w:cs="Times New Roman"/>
          <w:bCs/>
          <w:sz w:val="24"/>
          <w:szCs w:val="24"/>
        </w:rPr>
        <w:t xml:space="preserve">(по «Актам о приемке выполненных работ» и «Справкам о стоимости выполненных работ и затрат», «Актам сдачи-приемки выполненных проектно-изыскательских работ и передаче прав», «Актам сдачи-приемки Рабочей документации», </w:t>
      </w:r>
      <w:r>
        <w:rPr>
          <w:rFonts w:ascii="Times New Roman" w:hAnsi="Times New Roman" w:cs="Times New Roman"/>
          <w:sz w:val="24"/>
          <w:szCs w:val="24"/>
        </w:rPr>
        <w:t xml:space="preserve">«Акту сдачи-приемки работ по авторском</w:t>
      </w:r>
      <w:r>
        <w:rPr>
          <w:rFonts w:ascii="Times New Roman" w:hAnsi="Times New Roman" w:cs="Times New Roman"/>
          <w:sz w:val="24"/>
          <w:szCs w:val="24"/>
        </w:rPr>
        <w:t xml:space="preserve">у надзору», </w:t>
      </w:r>
      <w:r>
        <w:rPr>
          <w:rFonts w:ascii="Times New Roman" w:hAnsi="Times New Roman" w:cs="Times New Roman"/>
          <w:bCs/>
          <w:sz w:val="24"/>
          <w:szCs w:val="24"/>
        </w:rPr>
        <w:t xml:space="preserve">Актам сдачи-приёмки прочих работ), поставленного оборудования (по «Акту о приёмке выполненных работ», запасных частей к</w:t>
      </w:r>
      <w:r>
        <w:rPr>
          <w:rFonts w:ascii="Times New Roman" w:hAnsi="Times New Roman" w:cs="Times New Roman"/>
          <w:bCs/>
          <w:sz w:val="24"/>
          <w:szCs w:val="24"/>
          <w:highlight w:val="yellow"/>
        </w:rPr>
        <w:t xml:space="preserve"> </w:t>
      </w:r>
      <w:r>
        <w:rPr>
          <w:rFonts w:ascii="Times New Roman" w:hAnsi="Times New Roman" w:cs="Times New Roman"/>
          <w:bCs/>
          <w:sz w:val="24"/>
          <w:szCs w:val="24"/>
        </w:rPr>
        <w:t xml:space="preserve">оборудованию (по товарной накладной унифицированной формы ТОРГ-12)., пропорционально отношению суммы фактического авансового</w:t>
      </w:r>
      <w:r>
        <w:rPr>
          <w:rFonts w:ascii="Times New Roman" w:hAnsi="Times New Roman" w:cs="Times New Roman"/>
          <w:bCs/>
          <w:sz w:val="24"/>
          <w:szCs w:val="24"/>
        </w:rPr>
        <w:t xml:space="preserve"> платежа по соответствующему виду работ/оборудования/запасных частей к общей стоимости таких работ/оборудования/запасных частей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sz w:val="24"/>
          <w:szCs w:val="24"/>
        </w:rPr>
      </w:pPr>
      <w:r>
        <w:rPr>
          <w:rFonts w:ascii="Times New Roman" w:hAnsi="Times New Roman" w:cs="Times New Roman"/>
          <w:bCs/>
          <w:sz w:val="24"/>
          <w:szCs w:val="24"/>
        </w:rPr>
        <w:t xml:space="preserve">По соглашению Сторон непогашенный аванс может быть зачтен в ином порядке из сумм, подлежащих оплате по </w:t>
      </w:r>
      <w:r>
        <w:rPr>
          <w:rFonts w:ascii="Times New Roman" w:hAnsi="Times New Roman"/>
          <w:bCs/>
          <w:sz w:val="24"/>
          <w:szCs w:val="24"/>
        </w:rPr>
        <w:t xml:space="preserve">«Актам о при</w:t>
      </w:r>
      <w:r>
        <w:rPr>
          <w:rFonts w:ascii="Times New Roman" w:hAnsi="Times New Roman"/>
          <w:bCs/>
          <w:sz w:val="24"/>
          <w:szCs w:val="24"/>
        </w:rPr>
        <w:t xml:space="preserve">емке выполненных работ» и «Справкам о стоимости выполненных работ и затрат», «Актам сдачи-приемки выполненных проектно-изыскательских работ и передаче прав», «Актам сдачи-приемки Рабочей документации», Актам сдачи-приёмки прочих работ, товарной накладной п</w:t>
      </w:r>
      <w:r>
        <w:rPr>
          <w:rFonts w:ascii="Times New Roman" w:hAnsi="Times New Roman"/>
          <w:bCs/>
          <w:sz w:val="24"/>
          <w:szCs w:val="24"/>
        </w:rPr>
        <w:t xml:space="preserve">о форме ТОРГ-12</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5.1.4.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w:t>
      </w:r>
      <w:r>
        <w:rPr>
          <w:rFonts w:ascii="Times New Roman" w:hAnsi="Times New Roman"/>
          <w:sz w:val="24"/>
          <w:szCs w:val="24"/>
        </w:rPr>
        <w:t xml:space="preserve">работ и затрат, Актов рабочей комиссии о готовности Объекта для предъявления приемочной комиссии, Акта ввода в эксплуатацию</w:t>
      </w:r>
      <w:r>
        <w:rPr>
          <w:rFonts w:ascii="Times New Roman" w:hAnsi="Times New Roman"/>
          <w:bCs/>
          <w:sz w:val="24"/>
          <w:szCs w:val="24"/>
        </w:rPr>
        <w:t xml:space="preserve"> законченного строительством объекта приемочной комиссией</w:t>
      </w:r>
      <w:r>
        <w:rPr>
          <w:rFonts w:ascii="Times New Roman" w:hAnsi="Times New Roman"/>
          <w:sz w:val="24"/>
          <w:szCs w:val="24"/>
        </w:rPr>
        <w:t xml:space="preserve">, Соглашения об обеспечительном платеже (приложение 46 к настоящему Договору</w:t>
      </w:r>
      <w:r>
        <w:rPr>
          <w:rFonts w:ascii="Times New Roman" w:hAnsi="Times New Roman"/>
          <w:sz w:val="24"/>
          <w:szCs w:val="24"/>
        </w:rPr>
        <w:t xml:space="preserve">) до полного погашения авансовых платежей.</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5.1.5. В случае нарушения Подрядчиком своих обязательств, предусмотренных пунктом 24.11 настоящего Договора, непогашенная часть аванса должна быть возвращена Заказчику в течение 20 (двадцати) банковских дней с дат</w:t>
      </w:r>
      <w:r>
        <w:rPr>
          <w:rFonts w:ascii="Times New Roman" w:hAnsi="Times New Roman"/>
          <w:sz w:val="24"/>
          <w:szCs w:val="24"/>
        </w:rPr>
        <w:t xml:space="preserve">ы, когда Подрядчик узнал или должен был узнать об отзыве или приостановлении лицензии гаранта на банковскую деятельность.</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5.2. Расчеты по Договору осуществляются платежными поручениями путем перечисления денежных средств в рублях на расчетный счет Подрядчи</w:t>
      </w:r>
      <w:r>
        <w:rPr>
          <w:rFonts w:ascii="Times New Roman" w:hAnsi="Times New Roman"/>
          <w:sz w:val="24"/>
          <w:szCs w:val="24"/>
        </w:rPr>
        <w:t xml:space="preserve">ка, указанный в Договоре.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Датой оплаты считается дата списания денежных средств с расчетного счета Заказчика.</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Все платежи осуществляются при условии наличия действующего договора страхования, предоставленного Подрядчиком в соответствии с условиями ст. 20</w:t>
      </w:r>
      <w:r>
        <w:rPr>
          <w:rFonts w:ascii="Times New Roman" w:hAnsi="Times New Roman"/>
          <w:sz w:val="24"/>
          <w:szCs w:val="24"/>
        </w:rPr>
        <w:t xml:space="preserve"> Договора и выполнения Подрядчиком условий Договора по надлежащему обеспечению обязательств, предусмотренных ст. 24 Договора.</w:t>
      </w:r>
      <w:r>
        <w:rPr>
          <w:rFonts w:ascii="Times New Roman" w:hAnsi="Times New Roman"/>
          <w:sz w:val="24"/>
          <w:szCs w:val="24"/>
        </w:rPr>
      </w:r>
      <w:r>
        <w:rPr>
          <w:rFonts w:ascii="Times New Roman" w:hAnsi="Times New Roman"/>
          <w:sz w:val="24"/>
          <w:szCs w:val="24"/>
        </w:rPr>
      </w:r>
    </w:p>
    <w:p>
      <w:pPr>
        <w:ind w:firstLine="709"/>
        <w:jc w:val="both"/>
        <w:tabs>
          <w:tab w:val="left" w:pos="709" w:leader="none"/>
        </w:tabs>
        <w:rPr>
          <w:rFonts w:ascii="Times New Roman" w:hAnsi="Times New Roman"/>
          <w:sz w:val="24"/>
          <w:szCs w:val="24"/>
        </w:rPr>
      </w:pPr>
      <w:r>
        <w:rPr>
          <w:rFonts w:ascii="Times New Roman" w:hAnsi="Times New Roman"/>
          <w:sz w:val="24"/>
          <w:szCs w:val="24"/>
        </w:rPr>
        <w:t xml:space="preserve">5.3. В случае нарушения Подрядчиком обязательств, предусмотренных п. </w:t>
      </w:r>
      <w:r>
        <w:rPr>
          <w:rFonts w:ascii="Times New Roman" w:hAnsi="Times New Roman" w:cs="Times New Roman"/>
          <w:bCs/>
          <w:sz w:val="24"/>
          <w:szCs w:val="24"/>
        </w:rPr>
        <w:t xml:space="preserve">5.1.3</w:t>
      </w:r>
      <w:r>
        <w:rPr>
          <w:rFonts w:ascii="Times New Roman" w:hAnsi="Times New Roman" w:cs="Times New Roman"/>
          <w:bCs/>
          <w:i/>
          <w:sz w:val="24"/>
          <w:szCs w:val="24"/>
        </w:rPr>
        <w:t xml:space="preserve"> </w:t>
      </w:r>
      <w:r>
        <w:rPr>
          <w:rFonts w:ascii="Times New Roman" w:hAnsi="Times New Roman"/>
          <w:sz w:val="24"/>
          <w:szCs w:val="24"/>
        </w:rPr>
        <w:t xml:space="preserve">настоящего Договора о целевом использовании аванса, Зак</w:t>
      </w:r>
      <w:r>
        <w:rPr>
          <w:rFonts w:ascii="Times New Roman" w:hAnsi="Times New Roman"/>
          <w:sz w:val="24"/>
          <w:szCs w:val="24"/>
        </w:rPr>
        <w:t xml:space="preserve">азчик вправе предъявить требование по независимой гарантии либо списать обеспечительный платеж и расторгнуть договор в одностороннем порядке.</w:t>
      </w:r>
      <w:r>
        <w:rPr>
          <w:rFonts w:ascii="Times New Roman" w:hAnsi="Times New Roman"/>
          <w:sz w:val="24"/>
          <w:szCs w:val="24"/>
        </w:rPr>
      </w:r>
      <w:r>
        <w:rPr>
          <w:rFonts w:ascii="Times New Roman" w:hAnsi="Times New Roman"/>
          <w:sz w:val="24"/>
          <w:szCs w:val="24"/>
        </w:rPr>
      </w:r>
    </w:p>
    <w:p>
      <w:pPr>
        <w:ind w:firstLine="709"/>
        <w:jc w:val="both"/>
        <w:tabs>
          <w:tab w:val="left" w:pos="709" w:leader="none"/>
        </w:tabs>
        <w:rPr>
          <w:rFonts w:ascii="Times New Roman" w:hAnsi="Times New Roman"/>
          <w:sz w:val="24"/>
          <w:szCs w:val="24"/>
        </w:rPr>
      </w:pPr>
      <w:r>
        <w:rPr>
          <w:rFonts w:ascii="Times New Roman" w:hAnsi="Times New Roman"/>
          <w:sz w:val="24"/>
          <w:szCs w:val="24"/>
        </w:rPr>
        <w:t xml:space="preserve">5.4. В случае прекращения Договора до подписания «Акта ввода в эксплуатацию </w:t>
      </w:r>
      <w:r>
        <w:rPr>
          <w:rFonts w:ascii="Times New Roman" w:hAnsi="Times New Roman"/>
          <w:bCs/>
          <w:sz w:val="24"/>
          <w:szCs w:val="24"/>
        </w:rPr>
        <w:t xml:space="preserve">законченного строительством объекта пр</w:t>
      </w:r>
      <w:r>
        <w:rPr>
          <w:rFonts w:ascii="Times New Roman" w:hAnsi="Times New Roman"/>
          <w:bCs/>
          <w:sz w:val="24"/>
          <w:szCs w:val="24"/>
        </w:rPr>
        <w:t xml:space="preserve">иемочной комиссией</w:t>
      </w:r>
      <w:r>
        <w:rPr>
          <w:rFonts w:ascii="Times New Roman" w:hAnsi="Times New Roman"/>
          <w:sz w:val="24"/>
          <w:szCs w:val="24"/>
        </w:rPr>
        <w:t xml:space="preserve">», непогашенный авансовый платеж подлежит возврату Подрядчиком Заказчику в течение 10 (десяти) дней со дня получения Подрядчиком от Заказчика соответствующего уведомления.</w:t>
      </w:r>
      <w:r>
        <w:rPr>
          <w:rFonts w:ascii="Times New Roman" w:hAnsi="Times New Roman"/>
          <w:sz w:val="24"/>
          <w:szCs w:val="24"/>
        </w:rPr>
      </w:r>
      <w:r>
        <w:rPr>
          <w:rFonts w:ascii="Times New Roman" w:hAnsi="Times New Roman"/>
          <w:sz w:val="24"/>
          <w:szCs w:val="24"/>
        </w:rPr>
      </w:r>
    </w:p>
    <w:p>
      <w:pPr>
        <w:ind w:firstLine="709"/>
        <w:jc w:val="both"/>
        <w:tabs>
          <w:tab w:val="left" w:pos="709" w:leader="none"/>
        </w:tabs>
        <w:rPr>
          <w:rFonts w:ascii="Times New Roman" w:hAnsi="Times New Roman"/>
          <w:sz w:val="24"/>
          <w:szCs w:val="24"/>
        </w:rPr>
      </w:pPr>
      <w:r>
        <w:rPr>
          <w:rFonts w:ascii="Times New Roman" w:hAnsi="Times New Roman"/>
          <w:sz w:val="24"/>
          <w:szCs w:val="24"/>
        </w:rPr>
        <w:t xml:space="preserve">Подрядчик также обязан без прекращения Договора осуществить возврат Заказчику </w:t>
      </w:r>
      <w:r>
        <w:rPr>
          <w:rFonts w:ascii="Times New Roman" w:hAnsi="Times New Roman"/>
          <w:sz w:val="24"/>
          <w:szCs w:val="24"/>
        </w:rPr>
        <w:t xml:space="preserve">непогашенных авансовых платежей в течение 5 (пяти) рабочих дней после получения соответствующего письменного уведомления Заказчика в соответствии с подпунктом 7.15.6 Договора.</w:t>
      </w:r>
      <w:r>
        <w:rPr>
          <w:rFonts w:ascii="Times New Roman" w:hAnsi="Times New Roman"/>
          <w:sz w:val="24"/>
          <w:szCs w:val="24"/>
        </w:rPr>
      </w:r>
      <w:r>
        <w:rPr>
          <w:rFonts w:ascii="Times New Roman" w:hAnsi="Times New Roman"/>
          <w:sz w:val="24"/>
          <w:szCs w:val="24"/>
        </w:rPr>
      </w:r>
    </w:p>
    <w:p>
      <w:pPr>
        <w:ind w:firstLine="709"/>
        <w:jc w:val="both"/>
        <w:tabs>
          <w:tab w:val="left" w:pos="1195"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t xml:space="preserve">5.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w:t>
      </w:r>
      <w:r>
        <w:rPr>
          <w:rFonts w:ascii="Times New Roman" w:hAnsi="Times New Roman"/>
          <w:sz w:val="24"/>
          <w:szCs w:val="24"/>
        </w:rPr>
        <w:t xml:space="preserve">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 исходя и</w:t>
      </w:r>
      <w:r>
        <w:rPr>
          <w:rFonts w:ascii="Times New Roman" w:hAnsi="Times New Roman"/>
          <w:sz w:val="24"/>
          <w:szCs w:val="24"/>
        </w:rPr>
        <w:t xml:space="preserve">з допущенных нарушений, в том числе осуществлять оплату по Договору после подписания Сторонами Акта ввода в эксплуатацию</w:t>
      </w:r>
      <w:r>
        <w:rPr>
          <w:rFonts w:ascii="Times New Roman" w:hAnsi="Times New Roman"/>
          <w:bCs/>
          <w:sz w:val="24"/>
          <w:szCs w:val="24"/>
        </w:rPr>
        <w:t xml:space="preserve"> законченного строительством объекта приемочной комиссией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1195" w:leader="none"/>
        </w:tabs>
        <w:rPr>
          <w:rFonts w:ascii="Times New Roman" w:hAnsi="Times New Roman"/>
          <w:sz w:val="24"/>
          <w:szCs w:val="24"/>
        </w:rPr>
      </w:pPr>
      <w:r>
        <w:rPr>
          <w:rFonts w:ascii="Times New Roman" w:hAnsi="Times New Roman"/>
          <w:sz w:val="24"/>
          <w:szCs w:val="24"/>
        </w:rPr>
        <w:t xml:space="preserve">В таком случае ответственность Заказчика, предусмотренная п. 21 настоящего До</w:t>
      </w:r>
      <w:r>
        <w:rPr>
          <w:rFonts w:ascii="Times New Roman" w:hAnsi="Times New Roman"/>
          <w:sz w:val="24"/>
          <w:szCs w:val="24"/>
        </w:rPr>
        <w:t xml:space="preserve">говора, не наступает. </w:t>
      </w:r>
      <w:r>
        <w:rPr>
          <w:rFonts w:ascii="Times New Roman" w:hAnsi="Times New Roman"/>
          <w:sz w:val="24"/>
          <w:szCs w:val="24"/>
        </w:rPr>
      </w:r>
      <w:r>
        <w:rPr>
          <w:rFonts w:ascii="Times New Roman" w:hAnsi="Times New Roman"/>
          <w:sz w:val="24"/>
          <w:szCs w:val="24"/>
        </w:rPr>
      </w:r>
    </w:p>
    <w:p>
      <w:pPr>
        <w:ind w:firstLine="709"/>
        <w:jc w:val="both"/>
        <w:tabs>
          <w:tab w:val="left" w:pos="1195" w:leader="none"/>
        </w:tabs>
        <w:rPr>
          <w:rFonts w:ascii="Times New Roman" w:hAnsi="Times New Roman"/>
          <w:sz w:val="24"/>
          <w:szCs w:val="24"/>
        </w:rPr>
      </w:pPr>
      <w:r>
        <w:rPr>
          <w:rFonts w:ascii="Times New Roman" w:hAnsi="Times New Roman"/>
          <w:sz w:val="24"/>
          <w:szCs w:val="24"/>
        </w:rPr>
        <w:t xml:space="preserve">5.6. В случае нарушения Подрядчиком своих обязательств, предусмотренных ст. 24 настоящего Договора, ст. 20 настоящего Договора Заказчик, приостанавливает предусмотренные ст. 5 настоящего Договора платежи в пользу Подрядчика до момент</w:t>
      </w:r>
      <w:r>
        <w:rPr>
          <w:rFonts w:ascii="Times New Roman" w:hAnsi="Times New Roman"/>
          <w:sz w:val="24"/>
          <w:szCs w:val="24"/>
        </w:rPr>
        <w:t xml:space="preserve">а предоставления Подрядчиком надлежащего обеспечения исполнения обязательств по Договору и/или договора страхования, предусмотренные ст. 24 и ст. 20 настоящего Договора и на период в 10 (десять) рабочих дней с момента такого предоставления. </w:t>
      </w:r>
      <w:r>
        <w:rPr>
          <w:rFonts w:ascii="Times New Roman" w:hAnsi="Times New Roman"/>
          <w:sz w:val="24"/>
          <w:szCs w:val="24"/>
        </w:rPr>
      </w:r>
      <w:r>
        <w:rPr>
          <w:rFonts w:ascii="Times New Roman" w:hAnsi="Times New Roman"/>
          <w:sz w:val="24"/>
          <w:szCs w:val="24"/>
        </w:rPr>
      </w:r>
    </w:p>
    <w:p>
      <w:pPr>
        <w:ind w:firstLine="709"/>
        <w:jc w:val="both"/>
        <w:tabs>
          <w:tab w:val="left" w:pos="1195" w:leader="none"/>
        </w:tabs>
        <w:rPr>
          <w:rFonts w:ascii="Times New Roman" w:hAnsi="Times New Roman"/>
          <w:sz w:val="24"/>
          <w:szCs w:val="24"/>
        </w:rPr>
      </w:pPr>
      <w:r>
        <w:rPr>
          <w:rFonts w:ascii="Times New Roman" w:hAnsi="Times New Roman"/>
          <w:sz w:val="24"/>
          <w:szCs w:val="24"/>
        </w:rPr>
        <w:t xml:space="preserve">В случае приос</w:t>
      </w:r>
      <w:r>
        <w:rPr>
          <w:rFonts w:ascii="Times New Roman" w:hAnsi="Times New Roman"/>
          <w:sz w:val="24"/>
          <w:szCs w:val="24"/>
        </w:rPr>
        <w:t xml:space="preserve">тановления платежей, пени, предусмотренные п. 21 настоящего Договора, Заказчику за период приостановки платежей в соответствии с настоящим пунктом не начисляются.</w:t>
      </w:r>
      <w:r>
        <w:rPr>
          <w:rFonts w:ascii="Times New Roman" w:hAnsi="Times New Roman"/>
          <w:sz w:val="24"/>
          <w:szCs w:val="24"/>
        </w:rPr>
      </w:r>
      <w:r>
        <w:rPr>
          <w:rFonts w:ascii="Times New Roman" w:hAnsi="Times New Roman"/>
          <w:sz w:val="24"/>
          <w:szCs w:val="24"/>
        </w:rPr>
      </w:r>
    </w:p>
    <w:p>
      <w:pPr>
        <w:ind w:firstLine="709"/>
        <w:jc w:val="both"/>
        <w:tabs>
          <w:tab w:val="left" w:pos="1134" w:leader="none"/>
        </w:tabs>
        <w:rPr>
          <w:rFonts w:ascii="Times New Roman" w:hAnsi="Times New Roman" w:cs="Times New Roman"/>
          <w:b/>
          <w:i/>
          <w:sz w:val="24"/>
          <w:szCs w:val="24"/>
        </w:rPr>
      </w:pPr>
      <w:r>
        <w:rPr>
          <w:rFonts w:ascii="Times New Roman" w:hAnsi="Times New Roman" w:cs="Times New Roman"/>
          <w:b/>
          <w:i/>
          <w:sz w:val="24"/>
          <w:szCs w:val="24"/>
        </w:rPr>
        <w:t xml:space="preserve">Примечание: в договорах с субъектами МСП срок оплаты должен соответствовать ограничениям, уст</w:t>
      </w:r>
      <w:r>
        <w:rPr>
          <w:rFonts w:ascii="Times New Roman" w:hAnsi="Times New Roman" w:cs="Times New Roman"/>
          <w:b/>
          <w:i/>
          <w:sz w:val="24"/>
          <w:szCs w:val="24"/>
        </w:rPr>
        <w:t xml:space="preserve">ановленным постановлением Правительства Российской Федерации от 11.12.2014 № 1352.</w:t>
      </w:r>
      <w:r>
        <w:rPr>
          <w:rFonts w:ascii="Times New Roman" w:hAnsi="Times New Roman" w:cs="Times New Roman"/>
          <w:b/>
          <w:i/>
          <w:sz w:val="24"/>
          <w:szCs w:val="24"/>
        </w:rPr>
      </w:r>
      <w:r>
        <w:rPr>
          <w:rFonts w:ascii="Times New Roman" w:hAnsi="Times New Roman" w:cs="Times New Roman"/>
          <w:b/>
          <w:i/>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5.7.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5.8. Стороны ежеквартально производят сверку расчетов и сумм зачета аванса по Д</w:t>
      </w:r>
      <w:r>
        <w:rPr>
          <w:rFonts w:ascii="Times New Roman" w:hAnsi="Times New Roman" w:cs="Times New Roman"/>
          <w:sz w:val="24"/>
          <w:szCs w:val="24"/>
        </w:rPr>
        <w:t xml:space="preserve">оговору. Подрядчик не позднее 20 (Двадцатого) числа месяца, следующего за последним месяцем квартала*, а также после подписания «Акта ввода в эксплуатацию</w:t>
      </w:r>
      <w:r>
        <w:rPr>
          <w:rFonts w:ascii="Times New Roman" w:hAnsi="Times New Roman" w:cs="Times New Roman"/>
          <w:bCs/>
          <w:sz w:val="24"/>
          <w:szCs w:val="24"/>
        </w:rPr>
        <w:t xml:space="preserve"> законченного строительством объекта приемочной комиссией</w:t>
      </w:r>
      <w:r>
        <w:rPr>
          <w:rFonts w:ascii="Times New Roman" w:hAnsi="Times New Roman" w:cs="Times New Roman"/>
          <w:sz w:val="24"/>
          <w:szCs w:val="24"/>
        </w:rPr>
        <w:t xml:space="preserve">» направляет Заказчику «Акт сверки расчетов» </w:t>
      </w:r>
      <w:r>
        <w:rPr>
          <w:rFonts w:ascii="Times New Roman" w:hAnsi="Times New Roman" w:cs="Times New Roman"/>
          <w:sz w:val="24"/>
          <w:szCs w:val="24"/>
        </w:rPr>
        <w:t xml:space="preserve">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11 к Договору. Заказчик не позднее 10 (Десяти) дней с даты получения «Акта сверки расчето</w:t>
      </w:r>
      <w:r>
        <w:rPr>
          <w:rFonts w:ascii="Times New Roman" w:hAnsi="Times New Roman" w:cs="Times New Roman"/>
          <w:sz w:val="24"/>
          <w:szCs w:val="24"/>
        </w:rPr>
        <w:t xml:space="preserve">в», при отсутствии возражений, подписывает его, и второй экземпляр возвращает Подрядчику.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5.9.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w:t>
      </w:r>
      <w:r>
        <w:rPr>
          <w:rFonts w:ascii="Times New Roman" w:hAnsi="Times New Roman" w:cs="Times New Roman"/>
          <w:sz w:val="24"/>
          <w:szCs w:val="24"/>
        </w:rPr>
        <w:t xml:space="preserve">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w:t>
      </w:r>
      <w:r>
        <w:rPr>
          <w:rFonts w:ascii="Times New Roman" w:hAnsi="Times New Roman" w:cs="Times New Roman"/>
          <w:sz w:val="24"/>
          <w:szCs w:val="24"/>
        </w:rPr>
        <w:t xml:space="preserve">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w:t>
      </w:r>
      <w:r>
        <w:rPr>
          <w:rFonts w:ascii="Times New Roman" w:hAnsi="Times New Roman" w:cs="Times New Roman"/>
          <w:sz w:val="24"/>
          <w:szCs w:val="24"/>
        </w:rPr>
        <w:t xml:space="preserve">/или отклонений. При этом Подрядчик не вправе требовать от Заказчика уплаты штрафных санкций, предусмотренных п. 21.1 настоящего Договора.</w:t>
      </w:r>
      <w:r>
        <w:rPr>
          <w:rFonts w:ascii="Times New Roman" w:hAnsi="Times New Roman" w:cs="Times New Roman"/>
          <w:sz w:val="24"/>
          <w:szCs w:val="24"/>
        </w:rPr>
      </w:r>
      <w:r>
        <w:rPr>
          <w:rFonts w:ascii="Times New Roman" w:hAnsi="Times New Roman" w:cs="Times New Roman"/>
          <w:sz w:val="24"/>
          <w:szCs w:val="24"/>
        </w:rPr>
      </w:r>
    </w:p>
    <w:p>
      <w:pPr>
        <w:rPr>
          <w:sz w:val="24"/>
          <w:szCs w:val="24"/>
        </w:rPr>
      </w:pPr>
      <w:r>
        <w:rPr>
          <w:sz w:val="24"/>
          <w:szCs w:val="24"/>
        </w:rPr>
      </w:r>
      <w:r>
        <w:rPr>
          <w:sz w:val="24"/>
          <w:szCs w:val="24"/>
        </w:rPr>
      </w:r>
      <w:r>
        <w:rPr>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53"/>
        <w:ind w:firstLine="709"/>
        <w:spacing w:before="0" w:after="0" w:line="240" w:lineRule="auto"/>
        <w:widowControl w:val="off"/>
        <w:rPr>
          <w:rFonts w:ascii="Times New Roman" w:hAnsi="Times New Roman"/>
          <w:b/>
          <w:color w:val="000000"/>
          <w:sz w:val="24"/>
          <w:szCs w:val="24"/>
        </w:rPr>
      </w:pPr>
      <w:r>
        <w:rPr>
          <w:rFonts w:ascii="Times New Roman" w:hAnsi="Times New Roman"/>
          <w:b/>
          <w:color w:val="000000"/>
          <w:sz w:val="24"/>
          <w:szCs w:val="24"/>
        </w:rPr>
        <w:t xml:space="preserve">РАЗДЕЛ </w:t>
      </w:r>
      <w:r>
        <w:rPr>
          <w:rFonts w:ascii="Times New Roman" w:hAnsi="Times New Roman"/>
          <w:b/>
          <w:color w:val="000000"/>
          <w:sz w:val="24"/>
          <w:szCs w:val="24"/>
          <w:lang w:val="en-US"/>
        </w:rPr>
        <w:t xml:space="preserve">II</w:t>
      </w:r>
      <w:r>
        <w:rPr>
          <w:rFonts w:ascii="Times New Roman" w:hAnsi="Times New Roman"/>
          <w:b/>
          <w:color w:val="000000"/>
          <w:sz w:val="24"/>
          <w:szCs w:val="24"/>
        </w:rPr>
        <w:t xml:space="preserve">. ОБЩИЕ ОБЯЗАТЕЛЬСТВА СТОРОН</w:t>
      </w:r>
      <w:r>
        <w:rPr>
          <w:rFonts w:ascii="Times New Roman" w:hAnsi="Times New Roman"/>
          <w:b/>
          <w:color w:val="000000"/>
          <w:sz w:val="24"/>
          <w:szCs w:val="24"/>
        </w:rPr>
      </w:r>
      <w:r>
        <w:rPr>
          <w:rFonts w:ascii="Times New Roman" w:hAnsi="Times New Roman"/>
          <w:b/>
          <w:color w:val="000000"/>
          <w:sz w:val="24"/>
          <w:szCs w:val="24"/>
        </w:rPr>
      </w:r>
    </w:p>
    <w:p>
      <w:pPr>
        <w:pStyle w:val="1453"/>
        <w:ind w:firstLine="709"/>
        <w:spacing w:before="0" w:after="0" w:line="240" w:lineRule="auto"/>
        <w:widowControl w:val="off"/>
        <w:rPr>
          <w:rFonts w:ascii="Times New Roman" w:hAnsi="Times New Roman"/>
          <w:b/>
          <w:color w:val="000000"/>
          <w:sz w:val="24"/>
          <w:szCs w:val="24"/>
        </w:rPr>
      </w:pPr>
      <w:r>
        <w:rPr>
          <w:rFonts w:ascii="Times New Roman" w:hAnsi="Times New Roman"/>
          <w:b/>
          <w:color w:val="000000"/>
          <w:sz w:val="24"/>
          <w:szCs w:val="24"/>
        </w:rPr>
      </w:r>
      <w:r>
        <w:rPr>
          <w:rFonts w:ascii="Times New Roman" w:hAnsi="Times New Roman"/>
          <w:b/>
          <w:color w:val="000000"/>
          <w:sz w:val="24"/>
          <w:szCs w:val="24"/>
        </w:rPr>
      </w:r>
      <w:r>
        <w:rPr>
          <w:rFonts w:ascii="Times New Roman" w:hAnsi="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6. Обязательства Подрядчика</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По Договору Подрядчик обязуется:</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6.1. В течение 5 (пяти) рабочих дней после заключения Договора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w:t>
      </w:r>
      <w:r>
        <w:rPr>
          <w:rFonts w:ascii="Times New Roman" w:hAnsi="Times New Roman" w:cs="Times New Roman"/>
          <w:sz w:val="24"/>
          <w:szCs w:val="24"/>
        </w:rPr>
        <w:t xml:space="preserve"> Договором отчетных материалов, о чем направить Заказчику официальное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w:t>
      </w:r>
      <w:r>
        <w:rPr>
          <w:rFonts w:ascii="Times New Roman" w:hAnsi="Times New Roman" w:cs="Times New Roman"/>
          <w:sz w:val="24"/>
          <w:szCs w:val="24"/>
        </w:rPr>
        <w:t xml:space="preserve">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  В течение 20 (двадцати) дней после заключения Договора предо</w:t>
      </w:r>
      <w:r>
        <w:rPr>
          <w:rFonts w:ascii="Times New Roman" w:hAnsi="Times New Roman" w:cs="Times New Roman"/>
          <w:sz w:val="24"/>
          <w:szCs w:val="24"/>
        </w:rPr>
        <w:t xml:space="preserve">ставить Заказчику </w:t>
      </w:r>
      <w:r>
        <w:rPr>
          <w:rFonts w:ascii="Times New Roman" w:hAnsi="Times New Roman" w:cs="Times New Roman"/>
          <w:sz w:val="24"/>
          <w:szCs w:val="24"/>
          <w:u w:val="single"/>
        </w:rPr>
        <w:t xml:space="preserve">детализированный Календарно-сетевой график </w:t>
      </w:r>
      <w:r>
        <w:rPr>
          <w:rFonts w:ascii="Times New Roman" w:hAnsi="Times New Roman" w:cs="Times New Roman"/>
          <w:sz w:val="24"/>
          <w:szCs w:val="24"/>
        </w:rPr>
        <w:t xml:space="preserve">(далее - Календарно-сетевой график).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6.2.1. Календарно-сетевой график должен и включать в себя: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6.2.1.1. Структуру декомпозиции Работ и параметры Работ Календарно-сетевого графика второго уровня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6.2.1.2. Структуру декомпозиции Работ и параметры Работ Календарно-сетевого графика третьего уровня (</w:t>
      </w:r>
      <w:r>
        <w:rPr>
          <w:rFonts w:ascii="Times New Roman" w:hAnsi="Times New Roman" w:cs="Times New Roman"/>
          <w:sz w:val="24"/>
          <w:szCs w:val="24"/>
        </w:rPr>
        <w:t xml:space="preserve">пообъектная</w:t>
      </w:r>
      <w:r>
        <w:rPr>
          <w:rFonts w:ascii="Times New Roman" w:hAnsi="Times New Roman" w:cs="Times New Roman"/>
          <w:sz w:val="24"/>
          <w:szCs w:val="24"/>
        </w:rPr>
        <w:t xml:space="preserve"> детализация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6.2.1.3. Диаграмму </w:t>
      </w:r>
      <w:r>
        <w:rPr>
          <w:rFonts w:ascii="Times New Roman" w:hAnsi="Times New Roman" w:cs="Times New Roman"/>
          <w:sz w:val="24"/>
          <w:szCs w:val="24"/>
        </w:rPr>
        <w:t xml:space="preserve">Ганта</w:t>
      </w:r>
      <w:r>
        <w:rPr>
          <w:rFonts w:ascii="Times New Roman" w:hAnsi="Times New Roman" w:cs="Times New Roman"/>
          <w:sz w:val="24"/>
          <w:szCs w:val="24"/>
        </w:rPr>
        <w:t xml:space="preserve"> с указанием критического пути.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6.3. Календарно-сетевой график должен содержать следующие параметры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длительность (календарные дни);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физический объем;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стоимость (в базовых и текущих ценах);</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ресурсы (человеческие и материальные);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процент освоения по физическим объемам (с е</w:t>
      </w:r>
      <w:r>
        <w:rPr>
          <w:rFonts w:ascii="Times New Roman" w:hAnsi="Times New Roman" w:cs="Times New Roman"/>
          <w:sz w:val="24"/>
          <w:szCs w:val="24"/>
        </w:rPr>
        <w:t xml:space="preserve">женедельной актуализацией);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процент освоения по базовым ценам (с ежемесячной актуализацией);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перечень электросетевого оборудования, запланированного к отключению в период выполнения строительно-монтажных и пусконаладочных работ по Договору, а также сро</w:t>
      </w:r>
      <w:r>
        <w:rPr>
          <w:rFonts w:ascii="Times New Roman" w:hAnsi="Times New Roman" w:cs="Times New Roman"/>
          <w:sz w:val="24"/>
          <w:szCs w:val="24"/>
        </w:rPr>
        <w:t xml:space="preserve">ки отключения данного оборудования.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i/>
          <w:sz w:val="24"/>
          <w:szCs w:val="24"/>
        </w:rPr>
      </w:pPr>
      <w:r>
        <w:rPr>
          <w:rFonts w:ascii="Times New Roman" w:hAnsi="Times New Roman" w:cs="Times New Roman"/>
          <w:i/>
          <w:sz w:val="24"/>
          <w:szCs w:val="24"/>
        </w:rPr>
        <w:t xml:space="preserve">Информационный обмен между Заказчиком и Подрядчиком осуществляется в строгом соответствии с Требованиями, закрепленными в организационно-распорядительных документах ПАО «</w:t>
      </w:r>
      <w:r>
        <w:rPr>
          <w:rFonts w:ascii="Times New Roman" w:hAnsi="Times New Roman" w:cs="Times New Roman"/>
          <w:i/>
          <w:sz w:val="24"/>
          <w:szCs w:val="24"/>
        </w:rPr>
        <w:t xml:space="preserve">Россети</w:t>
      </w:r>
      <w:r>
        <w:rPr>
          <w:rFonts w:ascii="Times New Roman" w:hAnsi="Times New Roman" w:cs="Times New Roman"/>
          <w:i/>
          <w:sz w:val="24"/>
          <w:szCs w:val="24"/>
        </w:rPr>
        <w:t xml:space="preserve">» (Приказ ОАО «ФСК ЕЭС» от 14.12.2011 № 76</w:t>
      </w:r>
      <w:r>
        <w:rPr>
          <w:rFonts w:ascii="Times New Roman" w:hAnsi="Times New Roman" w:cs="Times New Roman"/>
          <w:i/>
          <w:sz w:val="24"/>
          <w:szCs w:val="24"/>
        </w:rPr>
        <w:t xml:space="preserve">8, Приказ ОАО «ФСК ЕЭС» от 20.06.2012 № 348).</w:t>
      </w:r>
      <w:r>
        <w:rPr>
          <w:rFonts w:ascii="Times New Roman" w:hAnsi="Times New Roman" w:cs="Times New Roman"/>
          <w:i/>
          <w:sz w:val="24"/>
          <w:szCs w:val="24"/>
        </w:rPr>
      </w:r>
      <w:r>
        <w:rPr>
          <w:rFonts w:ascii="Times New Roman" w:hAnsi="Times New Roman" w:cs="Times New Roman"/>
          <w:i/>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6.4. Еженедельно, а также в течение 3 (трех) дней после получения запроса Заказчика представлять Заказчику отчет о ходе выполнения Работ по Календарно-сетевому графику, рассчитанный на дату представления</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0" w:leader="none"/>
        </w:tabs>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6.5. </w:t>
      </w:r>
      <w:r>
        <w:rPr>
          <w:rFonts w:ascii="Times New Roman" w:hAnsi="Times New Roman" w:cs="Times New Roman"/>
          <w:iCs/>
          <w:color w:val="000000"/>
          <w:sz w:val="24"/>
          <w:szCs w:val="24"/>
        </w:rPr>
        <w:t xml:space="preserve">При выполнении работ по Договору руководствоваться </w:t>
      </w:r>
      <w:r>
        <w:rPr>
          <w:rFonts w:ascii="Times New Roman" w:hAnsi="Times New Roman" w:cs="Times New Roman"/>
          <w:color w:val="000000"/>
          <w:sz w:val="24"/>
          <w:szCs w:val="24"/>
        </w:rPr>
        <w:t xml:space="preserve">н</w:t>
      </w:r>
      <w:r>
        <w:rPr>
          <w:rFonts w:ascii="Times New Roman" w:hAnsi="Times New Roman" w:cs="Times New Roman"/>
          <w:sz w:val="24"/>
          <w:szCs w:val="24"/>
        </w:rPr>
        <w:t xml:space="preserve">ормативными актами в области проектирования и строительства. </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6.6. При производстве работ не нарушать права третьих лиц, связанные с использованием любых патентов, торговых марок, авторских прав и иных об</w:t>
      </w:r>
      <w:r>
        <w:rPr>
          <w:rFonts w:ascii="Times New Roman" w:hAnsi="Times New Roman" w:cs="Times New Roman"/>
          <w:color w:val="000000"/>
          <w:sz w:val="24"/>
          <w:szCs w:val="24"/>
        </w:rPr>
        <w:t xml:space="preserve">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 Обеспечить разработку Рабочей документации в соответствии с Проектной документацией.</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51"/>
        <w:ind w:firstLine="709"/>
        <w:jc w:val="both"/>
        <w:spacing w:after="0"/>
        <w:rPr>
          <w:rFonts w:ascii="Times New Roman" w:hAnsi="Times New Roman"/>
          <w:sz w:val="24"/>
          <w:szCs w:val="24"/>
        </w:rPr>
      </w:pPr>
      <w:r>
        <w:rPr>
          <w:rFonts w:ascii="Times New Roman" w:hAnsi="Times New Roman" w:cs="Times New Roman"/>
          <w:color w:val="000000"/>
          <w:sz w:val="24"/>
          <w:szCs w:val="24"/>
        </w:rPr>
        <w:t xml:space="preserve">6.7</w:t>
      </w:r>
      <w:r>
        <w:rPr>
          <w:rFonts w:ascii="Times New Roman" w:hAnsi="Times New Roman" w:cs="Times New Roman"/>
          <w:color w:val="000000"/>
          <w:sz w:val="24"/>
          <w:szCs w:val="24"/>
        </w:rPr>
        <w:t xml:space="preserve">.1.</w:t>
      </w:r>
      <w:r>
        <w:rPr>
          <w:rFonts w:ascii="Times New Roman" w:hAnsi="Times New Roman"/>
          <w:sz w:val="24"/>
          <w:szCs w:val="24"/>
        </w:rPr>
        <w:t xml:space="preserve"> Обеспечить соответствие Рабочей документации полученной от Заказчика документации, а также требованиям «нормативных актов в области проектирования и строительства».</w:t>
      </w:r>
      <w:r>
        <w:rPr>
          <w:rFonts w:ascii="Times New Roman" w:hAnsi="Times New Roman"/>
          <w:sz w:val="24"/>
          <w:szCs w:val="24"/>
        </w:rPr>
      </w:r>
      <w:r>
        <w:rPr>
          <w:rFonts w:ascii="Times New Roman" w:hAnsi="Times New Roman"/>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6.7.2. Выполнить Рабочую документацию в метрической системе на русском языке.</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6.7.3. Самостоятельно в случае необходимости по согласованию с Заказчиком либо по требованию Заказчика провести сбор дополнительных исходных данных, необходимых для выполнения работ по разработке Рабочей документации, в том числе с выездом на Объект.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6.7.4</w:t>
      </w:r>
      <w:r>
        <w:rPr>
          <w:rFonts w:ascii="Times New Roman" w:hAnsi="Times New Roman" w:cs="Times New Roman"/>
          <w:color w:val="000000"/>
          <w:sz w:val="24"/>
          <w:szCs w:val="24"/>
        </w:rPr>
        <w:t xml:space="preserve">. В период выполнения Работ по настоящему Договору предварительно согласовывать с Заказчиком/иными согласующими организациями Рабочую  документацию, направляя ее заблаговременно, с учетом сроков согласования, установленных локальными </w:t>
      </w:r>
      <w:r>
        <w:rPr>
          <w:rFonts w:ascii="Times New Roman" w:hAnsi="Times New Roman" w:cs="Times New Roman"/>
          <w:color w:val="000000"/>
          <w:sz w:val="24"/>
          <w:szCs w:val="24"/>
        </w:rPr>
        <w:t xml:space="preserve">нормативными актами со</w:t>
      </w:r>
      <w:r>
        <w:rPr>
          <w:rFonts w:ascii="Times New Roman" w:hAnsi="Times New Roman" w:cs="Times New Roman"/>
          <w:color w:val="000000"/>
          <w:sz w:val="24"/>
          <w:szCs w:val="24"/>
        </w:rPr>
        <w:t xml:space="preserve">гласующих организаций. Локальные нормативные акты и информация  о сроках согласования предоставляется Подрядчику по запросу.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sz w:val="24"/>
          <w:szCs w:val="24"/>
          <w:lang w:eastAsia="en-US"/>
        </w:rPr>
        <w:t xml:space="preserve">В случаях и в порядке, установленных «нормативными актами в области проектирования и строительства», самостоятельно согласовать соо</w:t>
      </w:r>
      <w:r>
        <w:rPr>
          <w:rFonts w:ascii="Times New Roman" w:hAnsi="Times New Roman" w:cs="Times New Roman"/>
          <w:sz w:val="24"/>
          <w:szCs w:val="24"/>
          <w:lang w:eastAsia="en-US"/>
        </w:rPr>
        <w:t xml:space="preserve">тветствующий результат выполненных проектно-изыскательских работ со «Специализированными организациями». При необходимости Подрядчик может привлечь Заказчика для оказания содействия Подрядчику в согласовании соответствующего результата выполненных проектно</w:t>
      </w:r>
      <w:r>
        <w:rPr>
          <w:rFonts w:ascii="Times New Roman" w:hAnsi="Times New Roman" w:cs="Times New Roman"/>
          <w:sz w:val="24"/>
          <w:szCs w:val="24"/>
          <w:lang w:eastAsia="en-US"/>
        </w:rPr>
        <w:t xml:space="preserve">-изыскательских работ со «Специализированными организациями».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6.7.5. Не продавать и/или не передавать разработанную Рабочую документацию или  ее отдельную часть никакой третьей стороне без письменного разрешения Заказчика.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6.7.6. Участвовать в делах по искам третьих лиц к Заказчику, связанным с исполнением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6.7.7. Вносить изменения и дополнения в Рабочую документацию по замечаниям Заказчика и (или) «Специализированных организаций» в течение 5 (пяти) рабочих дней пос</w:t>
      </w:r>
      <w:r>
        <w:rPr>
          <w:rFonts w:ascii="Times New Roman" w:hAnsi="Times New Roman" w:cs="Times New Roman"/>
          <w:color w:val="000000"/>
          <w:sz w:val="24"/>
          <w:szCs w:val="24"/>
        </w:rPr>
        <w:t xml:space="preserve">ле их получения, если иные сроки не согласованы Сторонами в письменном виде. В случае, если Договором и (или) «нормативными актами в области проектирования и строительства» предусмотрены различные сроки для внесения Подрядчиком изменений в документацию, ра</w:t>
      </w:r>
      <w:r>
        <w:rPr>
          <w:rFonts w:ascii="Times New Roman" w:hAnsi="Times New Roman" w:cs="Times New Roman"/>
          <w:color w:val="000000"/>
          <w:sz w:val="24"/>
          <w:szCs w:val="24"/>
        </w:rPr>
        <w:t xml:space="preserve">зработанную по Договору, Подрядчик обязан вносить изменения в такую документацию в наиболее короткий из всех предусмотренных этими документами сроков.</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Подрядчик исправляет или заново выполняет Рабочую документацию по замечаниям Заказчика и(или) «Специализи</w:t>
      </w:r>
      <w:r>
        <w:rPr>
          <w:rFonts w:ascii="Times New Roman" w:hAnsi="Times New Roman" w:cs="Times New Roman"/>
          <w:color w:val="000000"/>
          <w:sz w:val="24"/>
          <w:szCs w:val="24"/>
        </w:rPr>
        <w:t xml:space="preserve">рованных организаций», при этом не нарушая даты завершения работ по разработке Рабочей документации и не предъявляя каких-либо требований к Заказчику по оплате таких работ.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6.7.8.  Осуществлять авторский надзор за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реконструкцией Объекта</w:t>
      </w:r>
      <w:r>
        <w:rPr>
          <w:rFonts w:ascii="Times New Roman" w:hAnsi="Times New Roman" w:cs="Times New Roman"/>
          <w:i/>
          <w:color w:val="000000"/>
          <w:sz w:val="24"/>
          <w:szCs w:val="24"/>
        </w:rPr>
        <w:t xml:space="preserve">,</w:t>
      </w:r>
      <w:r>
        <w:rPr>
          <w:rFonts w:ascii="Times New Roman" w:hAnsi="Times New Roman" w:cs="Times New Roman"/>
          <w:color w:val="000000"/>
          <w:sz w:val="24"/>
          <w:szCs w:val="24"/>
        </w:rPr>
        <w:t xml:space="preserve"> в течение всего пе</w:t>
      </w:r>
      <w:r>
        <w:rPr>
          <w:rFonts w:ascii="Times New Roman" w:hAnsi="Times New Roman" w:cs="Times New Roman"/>
          <w:color w:val="000000"/>
          <w:sz w:val="24"/>
          <w:szCs w:val="24"/>
        </w:rPr>
        <w:t xml:space="preserve">риода реконструкции Объекта и ввода Объекта в эксплуатацию, предусмотренного Графиком выполнения работ по авторскому надзору (Приложение 35) в соответствии с действующими нормативными правовыми актами Российской Федерации.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 xml:space="preserve">В случае отклонения в процессе с</w:t>
      </w:r>
      <w:r>
        <w:rPr>
          <w:rFonts w:ascii="Times New Roman" w:hAnsi="Times New Roman" w:cs="Times New Roman"/>
          <w:i/>
          <w:color w:val="000000"/>
          <w:sz w:val="24"/>
          <w:szCs w:val="24"/>
        </w:rPr>
        <w:t xml:space="preserve">троительства от проектных решений обеспечить в рамках авторского надзора предоставление письменного заключения о причинах данных отклонений, необходимости корректировке разделов проектной документации и повторного прохождения экспертизы.</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6.7.9. Представить</w:t>
      </w:r>
      <w:r>
        <w:rPr>
          <w:rFonts w:ascii="Times New Roman" w:hAnsi="Times New Roman" w:cs="Times New Roman"/>
          <w:color w:val="000000"/>
          <w:sz w:val="24"/>
          <w:szCs w:val="24"/>
        </w:rPr>
        <w:t xml:space="preserve"> Заказчику в составе разработанной Рабочей документации спецификации (опросные листы и т.д.) на оборудование.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6.7.10. До окончания выполнения работ по разработке Рабочей документации по Договору оперативно информировать Заказчика об изменениях «нормативны</w:t>
      </w:r>
      <w:r>
        <w:rPr>
          <w:rFonts w:ascii="Times New Roman" w:hAnsi="Times New Roman" w:cs="Times New Roman"/>
          <w:color w:val="000000"/>
          <w:sz w:val="24"/>
          <w:szCs w:val="24"/>
        </w:rPr>
        <w:t xml:space="preserve">х актов в области проектирования и строительства», из-за которых может возникнуть необходимость внесения изменений в результат выполненных работ по разработке Рабочей документации.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num" w:pos="1260" w:leader="none"/>
          <w:tab w:val="num" w:pos="1620" w:leader="none"/>
        </w:tabs>
        <w:rPr>
          <w:rFonts w:ascii="Times New Roman" w:hAnsi="Times New Roman" w:cs="Times New Roman"/>
          <w:color w:val="000000"/>
          <w:sz w:val="24"/>
          <w:szCs w:val="24"/>
        </w:rPr>
      </w:pPr>
      <w:r>
        <w:rPr>
          <w:rFonts w:ascii="Times New Roman" w:hAnsi="Times New Roman" w:cs="Times New Roman"/>
          <w:iCs/>
          <w:sz w:val="24"/>
          <w:szCs w:val="24"/>
        </w:rPr>
        <w:t xml:space="preserve">6.7.11. Перед началом строительно-монтажных работ на основании доверенности</w:t>
      </w:r>
      <w:r>
        <w:rPr>
          <w:rFonts w:ascii="Times New Roman" w:hAnsi="Times New Roman" w:cs="Times New Roman"/>
          <w:iCs/>
          <w:sz w:val="24"/>
          <w:szCs w:val="24"/>
        </w:rPr>
        <w:t xml:space="preserve">, выданной Заказчиком, получить в уполномоченных органах государственной власти разрешение на строительство, также иные необходимые разрешения и согласования, необходимые для выполнения работ по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6.8. Не позднее 60 (шестидесяти) рабочих дней до на</w:t>
      </w:r>
      <w:r>
        <w:rPr>
          <w:rFonts w:ascii="Times New Roman" w:hAnsi="Times New Roman" w:cs="Times New Roman"/>
          <w:color w:val="000000"/>
          <w:sz w:val="24"/>
          <w:szCs w:val="24"/>
        </w:rPr>
        <w:t xml:space="preserve">чала производства </w:t>
      </w:r>
      <w:r>
        <w:rPr>
          <w:rFonts w:ascii="Times New Roman" w:hAnsi="Times New Roman" w:cs="Times New Roman"/>
          <w:iCs/>
          <w:color w:val="000000"/>
          <w:sz w:val="24"/>
          <w:szCs w:val="24"/>
        </w:rPr>
        <w:t xml:space="preserve">строительно-монтажных</w:t>
      </w:r>
      <w:r>
        <w:rPr>
          <w:rFonts w:ascii="Times New Roman" w:hAnsi="Times New Roman" w:cs="Times New Roman"/>
          <w:color w:val="000000"/>
          <w:sz w:val="24"/>
          <w:szCs w:val="24"/>
        </w:rPr>
        <w:t xml:space="preserve"> работ на Объекте разработать и предоставить на согласование Заказчику детальный </w:t>
      </w:r>
      <w:r>
        <w:rPr>
          <w:rFonts w:ascii="Times New Roman" w:hAnsi="Times New Roman" w:cs="Times New Roman"/>
          <w:iCs/>
          <w:color w:val="000000"/>
          <w:sz w:val="24"/>
          <w:szCs w:val="24"/>
        </w:rPr>
        <w:t xml:space="preserve">Проект производства работ (далее - ППР) с указанием очередности и сроков их выполнения. ППР должен быть разработан согласно требованиям </w:t>
      </w:r>
      <w:r>
        <w:rPr>
          <w:rFonts w:ascii="Times New Roman" w:hAnsi="Times New Roman" w:cs="Times New Roman"/>
          <w:color w:val="000000"/>
          <w:sz w:val="24"/>
          <w:szCs w:val="24"/>
        </w:rPr>
        <w:t xml:space="preserve">«нормативных актов в области проектирования и строительства».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tabs>
          <w:tab w:val="left" w:pos="117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6.9. Не позднее, чем за 30 (тридцать) календарных дней до начала строительно-монтажных работ на объекте, Подрядчик обязан направить Заказчику письменное уведомление о возможности начала проверки</w:t>
      </w:r>
      <w:r>
        <w:rPr>
          <w:rFonts w:ascii="Times New Roman" w:hAnsi="Times New Roman" w:cs="Times New Roman"/>
          <w:color w:val="000000"/>
          <w:sz w:val="24"/>
          <w:szCs w:val="24"/>
        </w:rPr>
        <w:t xml:space="preserve"> готовности к выполнению строительно-монтажных работ, а также до фактического начала работ получить положительное заключение Заказчика о готовности Подрядчика к проведению работ на отдельные этапы либо на весь комплекс этапов строительства, предусмотренных</w:t>
      </w:r>
      <w:r>
        <w:rPr>
          <w:rFonts w:ascii="Times New Roman" w:hAnsi="Times New Roman" w:cs="Times New Roman"/>
          <w:color w:val="000000"/>
          <w:sz w:val="24"/>
          <w:szCs w:val="24"/>
        </w:rPr>
        <w:t xml:space="preserve"> проектной документацией и графиком выполнения работ, поставок и объемов финансирования в соответствии с Порядком проверки готовности подрядной организации к выполнению строительно-</w:t>
      </w:r>
      <w:r>
        <w:rPr>
          <w:rFonts w:ascii="Times New Roman" w:hAnsi="Times New Roman" w:cs="Times New Roman"/>
          <w:color w:val="000000"/>
          <w:sz w:val="24"/>
          <w:szCs w:val="24"/>
        </w:rPr>
        <w:t xml:space="preserve">монтажных работ на объектах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(Приложение 37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tabs>
          <w:tab w:val="left" w:pos="117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6.9.1</w:t>
      </w:r>
      <w:r>
        <w:rPr>
          <w:rFonts w:ascii="Times New Roman" w:hAnsi="Times New Roman" w:cs="Times New Roman"/>
          <w:color w:val="000000"/>
          <w:sz w:val="24"/>
          <w:szCs w:val="24"/>
        </w:rPr>
        <w:t xml:space="preserve">. В случае привлечения с согласия Заказчика Субподрядчиков для выполнения Работ по настоящему Договору, не позднее 15 (пятнадцати) рабочих дней до начала работ Субподрядчика на объекте Подрядчик обязан организовать процедуру проверки Заказчиком готовности </w:t>
      </w:r>
      <w:r>
        <w:rPr>
          <w:rFonts w:ascii="Times New Roman" w:hAnsi="Times New Roman" w:cs="Times New Roman"/>
          <w:color w:val="000000"/>
          <w:sz w:val="24"/>
          <w:szCs w:val="24"/>
        </w:rPr>
        <w:t xml:space="preserve">Субподрядчика к выполнению строительно-монтажных работ в соответствии с Порядком проверки готовности подрядной организации к выполнению строительно-монтажных работ на объектах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(Приложение 37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tabs>
          <w:tab w:val="left" w:pos="117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6.10. </w:t>
      </w:r>
      <w:r>
        <w:rPr>
          <w:rFonts w:ascii="Times New Roman" w:hAnsi="Times New Roman" w:cs="Times New Roman"/>
          <w:sz w:val="24"/>
          <w:szCs w:val="24"/>
        </w:rPr>
        <w:t xml:space="preserve">Выполнить все строительно-монтаж</w:t>
      </w:r>
      <w:r>
        <w:rPr>
          <w:rFonts w:ascii="Times New Roman" w:hAnsi="Times New Roman" w:cs="Times New Roman"/>
          <w:sz w:val="24"/>
          <w:szCs w:val="24"/>
        </w:rPr>
        <w:t xml:space="preserve">ные и пусконаладочные работы, а также обеспечить комплектацию Объекта оборудованием, прошедшим Входной контроль, в соответствии с Проектной и Рабочей документацией, в объеме и сроки, предусмотренные Сводной таблицей стоимости Договора (Приложение 1 к насто</w:t>
      </w:r>
      <w:r>
        <w:rPr>
          <w:rFonts w:ascii="Times New Roman" w:hAnsi="Times New Roman" w:cs="Times New Roman"/>
          <w:sz w:val="24"/>
          <w:szCs w:val="24"/>
        </w:rPr>
        <w:t xml:space="preserve">ящему Договору), Графиком выполнения работ, поставок и объемов финансирования (Приложение 2 к настоящему Договору), перечнем оборудования, подлежащего Входному контролю.</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tabs>
          <w:tab w:val="left" w:pos="1176" w:leader="none"/>
        </w:tabs>
        <w:rPr>
          <w:rFonts w:ascii="Times New Roman" w:hAnsi="Times New Roman" w:cs="Times New Roman"/>
          <w:color w:val="000000"/>
          <w:sz w:val="24"/>
          <w:szCs w:val="24"/>
        </w:rPr>
      </w:pPr>
      <w:r>
        <w:rPr>
          <w:rFonts w:ascii="Times New Roman" w:hAnsi="Times New Roman" w:cs="Times New Roman"/>
          <w:iCs/>
          <w:color w:val="000000"/>
          <w:sz w:val="24"/>
          <w:szCs w:val="24"/>
        </w:rPr>
        <w:t xml:space="preserve">6.11. </w:t>
      </w:r>
      <w:r>
        <w:rPr>
          <w:rFonts w:ascii="Times New Roman" w:hAnsi="Times New Roman" w:cs="Times New Roman"/>
          <w:color w:val="000000"/>
          <w:sz w:val="24"/>
          <w:szCs w:val="24"/>
        </w:rPr>
        <w:t xml:space="preserve">Обеспечить надлежащее хранение материалов и оборудования, поставленных на строит</w:t>
      </w:r>
      <w:r>
        <w:rPr>
          <w:rFonts w:ascii="Times New Roman" w:hAnsi="Times New Roman" w:cs="Times New Roman"/>
          <w:color w:val="000000"/>
          <w:sz w:val="24"/>
          <w:szCs w:val="24"/>
        </w:rPr>
        <w:t xml:space="preserve">ельную площадку для целей выполнения работ по Договору (в том числе полученных от Заказчика в качестве давальческих материалов).</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709" w:leader="none"/>
        </w:tabs>
        <w:rPr>
          <w:rFonts w:ascii="Times New Roman" w:hAnsi="Times New Roman"/>
          <w:color w:val="000000"/>
          <w:sz w:val="24"/>
          <w:szCs w:val="24"/>
        </w:rPr>
      </w:pPr>
      <w:r>
        <w:rPr>
          <w:rFonts w:ascii="Times New Roman" w:hAnsi="Times New Roman"/>
          <w:color w:val="000000"/>
          <w:sz w:val="24"/>
          <w:szCs w:val="24"/>
        </w:rPr>
        <w:t xml:space="preserve">6.12. Обеспечить согласование с Заказчиком Субподрядчиков, привлекаемых для выполнения Работ по настоящему Договору в порядке, </w:t>
      </w:r>
      <w:r>
        <w:rPr>
          <w:rFonts w:ascii="Times New Roman" w:hAnsi="Times New Roman"/>
          <w:color w:val="000000"/>
          <w:sz w:val="24"/>
          <w:szCs w:val="24"/>
        </w:rPr>
        <w:t xml:space="preserve">указанном в настоящем пункте и </w:t>
      </w:r>
      <w:r>
        <w:rPr>
          <w:rFonts w:ascii="Times New Roman" w:hAnsi="Times New Roman"/>
          <w:color w:val="000000"/>
          <w:sz w:val="24"/>
          <w:szCs w:val="24"/>
        </w:rPr>
        <w:br/>
        <w:t xml:space="preserve">п. 6.13 настоящего Договора. </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Для согласования Заказчиком возможности привлечения Субподрядчика и организации для выполнения Работ по настоящему Договору представить Заказчику информацию о наличии у Субподрядчика соответству</w:t>
      </w:r>
      <w:r>
        <w:rPr>
          <w:rFonts w:ascii="Times New Roman" w:hAnsi="Times New Roman" w:cs="Times New Roman"/>
          <w:sz w:val="24"/>
          <w:szCs w:val="24"/>
        </w:rPr>
        <w:t xml:space="preserve">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w:t>
      </w:r>
      <w:r>
        <w:rPr>
          <w:rFonts w:ascii="Times New Roman" w:hAnsi="Times New Roman" w:cs="Times New Roman"/>
          <w:sz w:val="24"/>
          <w:szCs w:val="24"/>
        </w:rPr>
        <w:t xml:space="preserve">порядке, а также в отношении Субподрядчиков представить надлежащим образом заверенную копию Соглашения о раскрытии информации, заключенного Субподрядчиком (Приложение 32 к Договору), в том числе информацию о составе участников, включая бенефициаров (в том </w:t>
      </w:r>
      <w:r>
        <w:rPr>
          <w:rFonts w:ascii="Times New Roman" w:hAnsi="Times New Roman" w:cs="Times New Roman"/>
          <w:sz w:val="24"/>
          <w:szCs w:val="24"/>
        </w:rPr>
        <w:t xml:space="preserve">числе конечных), а также о составе исполнительных органов Субподрядчика по форме Приложения 30 к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6.12.1. По требованию Заказчика представлять информацию о третьих лицах, не являющихся Субподрядчиками и привлекаемых для выполнения более 1 % работ по Договору, в том числе о наличии соответствующих ресурсов, необходимых для выполнения Работ (строительной</w:t>
      </w:r>
      <w:r>
        <w:rPr>
          <w:rFonts w:ascii="Times New Roman" w:hAnsi="Times New Roman" w:cs="Times New Roman"/>
          <w:sz w:val="24"/>
          <w:szCs w:val="24"/>
        </w:rPr>
        <w:t xml:space="preserve">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6.13. В случае привлечения с согласия Заказчика Субп</w:t>
      </w:r>
      <w:r>
        <w:rPr>
          <w:rFonts w:ascii="Times New Roman" w:hAnsi="Times New Roman" w:cs="Times New Roman"/>
          <w:sz w:val="24"/>
          <w:szCs w:val="24"/>
        </w:rPr>
        <w:t xml:space="preserve">одрядчика и третьих лиц для выполнения Работ по настоящему Договору согласовать с Заказчиком условия договоров (п. 6.12 Договора) с Субподрядчиком и третьим лицом, а также не позднее 10 (десяти) дней с даты заключения договоров предоставить Заказчику их на</w:t>
      </w:r>
      <w:r>
        <w:rPr>
          <w:rFonts w:ascii="Times New Roman" w:hAnsi="Times New Roman" w:cs="Times New Roman"/>
          <w:sz w:val="24"/>
          <w:szCs w:val="24"/>
        </w:rPr>
        <w:t xml:space="preserve">длежащим образом заверенные копии с приложением документа, подтверждающего полномочия данного лица.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При этом Подрядчик обязан обеспечить наличие в договорах, заключаемых соответствующими Субподрядчиками и третьими лицами: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 условий, позволяющих Подрядчику</w:t>
      </w:r>
      <w:r>
        <w:rPr>
          <w:rFonts w:ascii="Times New Roman" w:hAnsi="Times New Roman" w:cs="Times New Roman"/>
          <w:sz w:val="24"/>
          <w:szCs w:val="24"/>
        </w:rPr>
        <w:t xml:space="preserve"> раскрывать Заказчику информацию о цене указанных договоров, в том числе при поставке импортных материалов, оборудования и запасных частей к оборудованию, предусмотреть обязанность Субподрядчика представить первичные документы, содержащие информацию о цене</w:t>
      </w:r>
      <w:r>
        <w:rPr>
          <w:rFonts w:ascii="Times New Roman" w:hAnsi="Times New Roman" w:cs="Times New Roman"/>
          <w:sz w:val="24"/>
          <w:szCs w:val="24"/>
        </w:rPr>
        <w:t xml:space="preserve"> поставки импортных материалов, оборудования и запасных частей к оборудованию, в том числе нотариально заверенную копию таможенной декларации;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 условий, обязывающих Субподрядчика согласовывать с Подрядчиком оценочную организацию, привлекаемую Субподрядчиком для заключения договоров на проведение оценки;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 условий, обязывающих Подрядчика производить оплаты Субподрядчику, являющемуся субъектом мал</w:t>
      </w:r>
      <w:r>
        <w:rPr>
          <w:rFonts w:ascii="Times New Roman" w:hAnsi="Times New Roman" w:cs="Times New Roman"/>
          <w:sz w:val="24"/>
          <w:szCs w:val="24"/>
        </w:rPr>
        <w:t xml:space="preserve">ого и среднего предпринимательства в соответствии с </w:t>
      </w:r>
      <w:r>
        <w:rPr>
          <w:rFonts w:ascii="Times New Roman" w:hAnsi="Times New Roman" w:cs="Times New Roman"/>
          <w:sz w:val="24"/>
          <w:szCs w:val="24"/>
        </w:rPr>
        <w:t xml:space="preserve">критериями, установленными Федеральным законом от 24.07.2007 № 209-ФЗ «О развитии малого и среднего предпринимательства в Российской Федерации», за поставленный товар (выполненные работы, оказанные услуги</w:t>
      </w:r>
      <w:r>
        <w:rPr>
          <w:rFonts w:ascii="Times New Roman" w:hAnsi="Times New Roman" w:cs="Times New Roman"/>
          <w:sz w:val="24"/>
          <w:szCs w:val="24"/>
        </w:rPr>
        <w:t xml:space="preserve">) не позднее 7 рабочих дней с момента подписания Заказчиком соответствующего Акта о приемке выполненных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 иные обязательства Субподрядчика, необходимые для выполнения Подрядчиком обязательств по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Ежемесячно, не позднее 10 числа к</w:t>
      </w:r>
      <w:r>
        <w:rPr>
          <w:rFonts w:ascii="Times New Roman" w:hAnsi="Times New Roman" w:cs="Times New Roman"/>
          <w:sz w:val="24"/>
          <w:szCs w:val="24"/>
        </w:rPr>
        <w:t xml:space="preserve">аждого месяца, Подрядчик представляет Заказчику Справку о движении денежных средств (по форме Приложения 5 к Договору) по всем договорам, заключенным Субподрядчиками и привлеченными для выполнения Работ по Договору иными третьими лицами.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 w:val="left" w:pos="3060" w:leader="none"/>
          <w:tab w:val="left" w:pos="9370" w:leader="underscore"/>
        </w:tabs>
        <w:rPr>
          <w:rFonts w:ascii="Times New Roman" w:hAnsi="Times New Roman" w:cs="Times New Roman"/>
          <w:color w:val="000000"/>
          <w:sz w:val="24"/>
          <w:szCs w:val="24"/>
        </w:rPr>
      </w:pPr>
      <w:r>
        <w:rPr>
          <w:rFonts w:ascii="Times New Roman" w:hAnsi="Times New Roman" w:cs="Times New Roman"/>
          <w:sz w:val="24"/>
          <w:szCs w:val="24"/>
        </w:rPr>
        <w:t xml:space="preserve">6.14. Нести ответс</w:t>
      </w:r>
      <w:r>
        <w:rPr>
          <w:rFonts w:ascii="Times New Roman" w:hAnsi="Times New Roman" w:cs="Times New Roman"/>
          <w:sz w:val="24"/>
          <w:szCs w:val="24"/>
        </w:rPr>
        <w:t xml:space="preserve">твенность перед Заказчиком за ненадлежащее выполнение Работ по Договору третьими лицами, привлекаемыми как непосредственно Подрядчиком (Субподрядчики), так и любыми иными привлеченными третьими лицами, за координацию их деятельности, за соблюдение ими «нор</w:t>
      </w:r>
      <w:r>
        <w:rPr>
          <w:rFonts w:ascii="Times New Roman" w:hAnsi="Times New Roman" w:cs="Times New Roman"/>
          <w:sz w:val="24"/>
          <w:szCs w:val="24"/>
        </w:rPr>
        <w:t xml:space="preserve">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 и (или) не получившими положительного заключения о готовнос</w:t>
      </w:r>
      <w:r>
        <w:rPr>
          <w:rFonts w:ascii="Times New Roman" w:hAnsi="Times New Roman" w:cs="Times New Roman"/>
          <w:sz w:val="24"/>
          <w:szCs w:val="24"/>
        </w:rPr>
        <w:t xml:space="preserve">ти подрядчика (субподрядчика) к проведению работ по строительству, реконструкции и техническому перевооружению на объектах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6.15. В период выполнения строительно-монтажных и пусконаладочных работ ежемесячно, в срок до 25 (двадцать пятого) чис</w:t>
      </w:r>
      <w:r>
        <w:rPr>
          <w:rFonts w:ascii="Times New Roman" w:hAnsi="Times New Roman" w:cs="Times New Roman"/>
          <w:color w:val="000000"/>
          <w:sz w:val="24"/>
          <w:szCs w:val="24"/>
        </w:rPr>
        <w:t xml:space="preserve">ла текущего месяца, разрабатывать и согласовывать с Заказчиком </w:t>
      </w:r>
      <w:r>
        <w:rPr>
          <w:rFonts w:ascii="Times New Roman" w:hAnsi="Times New Roman" w:cs="Times New Roman"/>
          <w:color w:val="000000"/>
          <w:sz w:val="24"/>
          <w:szCs w:val="24"/>
        </w:rPr>
        <w:t xml:space="preserve">месячно</w:t>
      </w:r>
      <w:r>
        <w:rPr>
          <w:rFonts w:ascii="Times New Roman" w:hAnsi="Times New Roman" w:cs="Times New Roman"/>
          <w:color w:val="000000"/>
          <w:sz w:val="24"/>
          <w:szCs w:val="24"/>
        </w:rPr>
        <w:t xml:space="preserve">-суточные графики выполнения работ на следующий месяц, составленные по форме, согласованной Сторонами в Приложении 6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6.16. Предоставлять Заказчику: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rPr>
      </w:pPr>
      <w:r>
        <w:rPr>
          <w:rFonts w:ascii="Times New Roman" w:hAnsi="Times New Roman" w:cs="Times New Roman"/>
          <w:color w:val="000000"/>
          <w:sz w:val="24"/>
        </w:rPr>
        <w:t xml:space="preserve">6.16.1 ежесуточную информа</w:t>
      </w:r>
      <w:r>
        <w:rPr>
          <w:rFonts w:ascii="Times New Roman" w:hAnsi="Times New Roman" w:cs="Times New Roman"/>
          <w:color w:val="000000"/>
          <w:sz w:val="24"/>
        </w:rPr>
        <w:t xml:space="preserve">цию о ходе выполнения строительно-монтажных и пусконаладочных работ в соответствии с </w:t>
      </w:r>
      <w:r>
        <w:rPr>
          <w:rFonts w:ascii="Times New Roman" w:hAnsi="Times New Roman" w:cs="Times New Roman"/>
          <w:color w:val="000000"/>
          <w:sz w:val="24"/>
        </w:rPr>
        <w:t xml:space="preserve">месячно</w:t>
      </w:r>
      <w:r>
        <w:rPr>
          <w:rFonts w:ascii="Times New Roman" w:hAnsi="Times New Roman" w:cs="Times New Roman"/>
          <w:color w:val="000000"/>
          <w:sz w:val="24"/>
        </w:rPr>
        <w:t xml:space="preserve">-суточным графиком, составленным по форме Приложения 6 к Договору, на бумажном носителе и в электронном формате;</w:t>
      </w:r>
      <w:r>
        <w:rPr>
          <w:rFonts w:ascii="Times New Roman" w:hAnsi="Times New Roman" w:cs="Times New Roman"/>
          <w:color w:val="000000"/>
          <w:sz w:val="24"/>
        </w:rPr>
      </w:r>
      <w:r>
        <w:rPr>
          <w:rFonts w:ascii="Times New Roman" w:hAnsi="Times New Roman" w:cs="Times New Roman"/>
          <w:color w:val="000000"/>
          <w:sz w:val="24"/>
        </w:rPr>
      </w:r>
    </w:p>
    <w:p>
      <w:pPr>
        <w:ind w:firstLine="709"/>
        <w:jc w:val="both"/>
        <w:rPr>
          <w:rFonts w:ascii="Times New Roman" w:hAnsi="Times New Roman" w:cs="Times New Roman"/>
          <w:sz w:val="26"/>
          <w:szCs w:val="26"/>
        </w:rPr>
      </w:pPr>
      <w:r>
        <w:rPr>
          <w:rFonts w:ascii="Times New Roman" w:hAnsi="Times New Roman" w:cs="Times New Roman"/>
          <w:color w:val="000000"/>
          <w:sz w:val="24"/>
        </w:rPr>
        <w:t xml:space="preserve">6.16.2 </w:t>
      </w:r>
      <w:r>
        <w:rPr>
          <w:rFonts w:ascii="Times New Roman" w:hAnsi="Times New Roman" w:cs="Times New Roman"/>
          <w:color w:val="000000"/>
          <w:sz w:val="24"/>
          <w:szCs w:val="24"/>
        </w:rPr>
        <w:t xml:space="preserve">еженедельную информацию о ходе обеспечения в</w:t>
      </w:r>
      <w:r>
        <w:rPr>
          <w:rFonts w:ascii="Times New Roman" w:hAnsi="Times New Roman" w:cs="Times New Roman"/>
          <w:color w:val="000000"/>
          <w:sz w:val="24"/>
          <w:szCs w:val="24"/>
        </w:rPr>
        <w:t xml:space="preserve">ыполнения работ материалами и оборудованием в виде «Отчета о поставке материалов и оборудования» в электронном виде (файл формата </w:t>
      </w:r>
      <w:r>
        <w:rPr>
          <w:rFonts w:ascii="Times New Roman" w:hAnsi="Times New Roman" w:cs="Times New Roman"/>
          <w:color w:val="000000"/>
          <w:sz w:val="24"/>
          <w:szCs w:val="24"/>
        </w:rPr>
        <w:t xml:space="preserve">Excel</w:t>
      </w:r>
      <w:r>
        <w:rPr>
          <w:rFonts w:ascii="Times New Roman" w:hAnsi="Times New Roman" w:cs="Times New Roman"/>
          <w:color w:val="000000"/>
          <w:sz w:val="24"/>
          <w:szCs w:val="24"/>
        </w:rPr>
        <w:t xml:space="preserve">), составленного по форме, согласованной Сторонами в Приложении 13 к Договору и в порядке, предусмотренном Приложением 14</w:t>
      </w:r>
      <w:r>
        <w:rPr>
          <w:rFonts w:ascii="Times New Roman" w:hAnsi="Times New Roman" w:cs="Times New Roman"/>
          <w:color w:val="000000"/>
          <w:sz w:val="24"/>
          <w:szCs w:val="24"/>
        </w:rPr>
        <w:t xml:space="preserve"> к Договору</w:t>
      </w:r>
      <w:r>
        <w:rPr>
          <w:rFonts w:ascii="Times New Roman" w:hAnsi="Times New Roman" w:cs="Times New Roman"/>
          <w:sz w:val="26"/>
          <w:szCs w:val="26"/>
        </w:rPr>
        <w:t xml:space="preserve">;</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rPr>
        <w:t xml:space="preserve">6.16.3 </w:t>
      </w:r>
      <w:r>
        <w:rPr>
          <w:rFonts w:ascii="Times New Roman" w:hAnsi="Times New Roman" w:cs="Times New Roman"/>
          <w:color w:val="000000"/>
          <w:sz w:val="24"/>
          <w:szCs w:val="24"/>
        </w:rPr>
        <w:t xml:space="preserve">дополнительные данные о ходе работ по письменному запросу Заказчика, в том числе о наличии на Объекте технических и людских ресурсов, материалов и оборудования;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32"/>
          <w:szCs w:val="24"/>
        </w:rPr>
      </w:pPr>
      <w:r>
        <w:rPr>
          <w:rFonts w:ascii="Times New Roman" w:hAnsi="Times New Roman" w:cs="Times New Roman"/>
          <w:color w:val="000000"/>
          <w:sz w:val="24"/>
        </w:rPr>
        <w:t xml:space="preserve">6.16.4 </w:t>
      </w:r>
      <w:r>
        <w:rPr>
          <w:rFonts w:ascii="Times New Roman" w:hAnsi="Times New Roman" w:cs="Times New Roman"/>
          <w:color w:val="000000"/>
          <w:sz w:val="24"/>
          <w:szCs w:val="24"/>
        </w:rPr>
        <w:t xml:space="preserve">сведения о своем финансовом состоянии в сроки, указанные Заказчиком</w:t>
      </w:r>
      <w:r>
        <w:rPr>
          <w:rFonts w:ascii="Times New Roman" w:hAnsi="Times New Roman" w:cs="Times New Roman"/>
          <w:color w:val="000000"/>
          <w:sz w:val="24"/>
          <w:szCs w:val="24"/>
        </w:rPr>
        <w:t xml:space="preserve">: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r>
        <w:rPr>
          <w:rFonts w:ascii="Times New Roman" w:hAnsi="Times New Roman" w:cs="Times New Roman"/>
          <w:color w:val="000000"/>
          <w:sz w:val="32"/>
          <w:szCs w:val="24"/>
        </w:rPr>
        <w:t xml:space="preserve"> </w:t>
      </w:r>
      <w:r>
        <w:rPr>
          <w:rFonts w:ascii="Times New Roman" w:hAnsi="Times New Roman" w:cs="Times New Roman"/>
          <w:color w:val="000000"/>
          <w:sz w:val="32"/>
          <w:szCs w:val="24"/>
        </w:rPr>
      </w:r>
      <w:r>
        <w:rPr>
          <w:rFonts w:ascii="Times New Roman" w:hAnsi="Times New Roman" w:cs="Times New Roman"/>
          <w:color w:val="000000"/>
          <w:sz w:val="32"/>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rPr>
        <w:t xml:space="preserve">6.16.5 </w:t>
      </w:r>
      <w:r>
        <w:rPr>
          <w:rFonts w:ascii="Times New Roman" w:hAnsi="Times New Roman" w:cs="Times New Roman"/>
          <w:color w:val="000000"/>
          <w:sz w:val="24"/>
          <w:szCs w:val="24"/>
        </w:rPr>
        <w:t xml:space="preserve">сведения об изменении с</w:t>
      </w:r>
      <w:r>
        <w:rPr>
          <w:rFonts w:ascii="Times New Roman" w:hAnsi="Times New Roman" w:cs="Times New Roman"/>
          <w:color w:val="000000"/>
          <w:sz w:val="24"/>
          <w:szCs w:val="24"/>
        </w:rPr>
        <w:t xml:space="preserve">остава лиц, которые владеют 20 и более процентами голосующих акций (долей, паев) Подрядчика, об изменении состава лиц, входящих в органы управления Подрядчика, о реорганизации, об изменении организационно-правовой формы Подрядчика за 30 (тридцать) дней до </w:t>
      </w:r>
      <w:r>
        <w:rPr>
          <w:rFonts w:ascii="Times New Roman" w:hAnsi="Times New Roman" w:cs="Times New Roman"/>
          <w:color w:val="000000"/>
          <w:sz w:val="24"/>
          <w:szCs w:val="24"/>
        </w:rPr>
        <w:t xml:space="preserve">планируемой даты совершения соответствующего события (юридического факта);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rPr>
        <w:t xml:space="preserve">6.16.6 </w:t>
      </w:r>
      <w:r>
        <w:rPr>
          <w:rFonts w:ascii="Times New Roman" w:hAnsi="Times New Roman" w:cs="Times New Roman"/>
          <w:color w:val="000000"/>
          <w:sz w:val="24"/>
          <w:szCs w:val="24"/>
        </w:rPr>
        <w:t xml:space="preserve">сведения об отклонениях от закрепленных в Приложении 2 «Положения о закупках товаров, работ, услуг для нужд ПАО «ФСК ЕЭС», размещенном на официальном сайте Заказчика (далее -</w:t>
      </w:r>
      <w:r>
        <w:rPr>
          <w:rFonts w:ascii="Times New Roman" w:hAnsi="Times New Roman" w:cs="Times New Roman"/>
          <w:color w:val="000000"/>
          <w:sz w:val="24"/>
          <w:szCs w:val="24"/>
        </w:rPr>
        <w:t xml:space="preserve"> организационно-распорядительный документ Заказчика), критериев показателей устойчивости деятельности Подрядчика - не позднее 3 (трех) дней с даты возникновения соответствующих отклонений;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sz w:val="24"/>
          <w:szCs w:val="24"/>
        </w:rPr>
      </w:pPr>
      <w:r>
        <w:rPr>
          <w:rFonts w:ascii="Times New Roman" w:hAnsi="Times New Roman" w:cs="Times New Roman"/>
          <w:color w:val="000000"/>
          <w:sz w:val="24"/>
        </w:rPr>
        <w:t xml:space="preserve">6.16.7 </w:t>
      </w:r>
      <w:r>
        <w:rPr>
          <w:rFonts w:ascii="Times New Roman" w:hAnsi="Times New Roman" w:cs="Times New Roman"/>
          <w:sz w:val="24"/>
          <w:szCs w:val="24"/>
        </w:rPr>
        <w:t xml:space="preserve">Информацию </w:t>
      </w:r>
      <w:r>
        <w:rPr>
          <w:rFonts w:ascii="Times New Roman" w:hAnsi="Times New Roman"/>
          <w:sz w:val="24"/>
          <w:szCs w:val="24"/>
        </w:rPr>
        <w:t xml:space="preserve">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w:t>
      </w:r>
      <w:r>
        <w:rPr>
          <w:rFonts w:ascii="Times New Roman" w:hAnsi="Times New Roman"/>
          <w:sz w:val="24"/>
          <w:szCs w:val="24"/>
        </w:rPr>
        <w:t xml:space="preserve">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w:t>
      </w:r>
      <w:r>
        <w:rPr>
          <w:rFonts w:ascii="Times New Roman" w:hAnsi="Times New Roman"/>
          <w:sz w:val="24"/>
          <w:szCs w:val="24"/>
        </w:rPr>
        <w:t xml:space="preserve">пиями подтверждающих документов) представляется в </w:t>
      </w:r>
      <w:r>
        <w:rPr>
          <w:rFonts w:ascii="Times New Roman" w:hAnsi="Times New Roman"/>
          <w:sz w:val="24"/>
          <w:szCs w:val="24"/>
        </w:rPr>
        <w:t xml:space="preserve">ПАО «</w:t>
      </w:r>
      <w:r>
        <w:rPr>
          <w:rFonts w:ascii="Times New Roman" w:hAnsi="Times New Roman"/>
          <w:sz w:val="24"/>
          <w:szCs w:val="24"/>
        </w:rPr>
        <w:t xml:space="preserve">Россети</w:t>
      </w:r>
      <w:r>
        <w:rPr>
          <w:rFonts w:ascii="Times New Roman" w:hAnsi="Times New Roman"/>
          <w:sz w:val="24"/>
          <w:szCs w:val="24"/>
        </w:rPr>
        <w:t xml:space="preserve">» по форме, указанной в Приложении 30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w:t>
      </w:r>
      <w:r>
        <w:rPr>
          <w:rFonts w:ascii="Times New Roman" w:hAnsi="Times New Roman"/>
          <w:sz w:val="24"/>
          <w:szCs w:val="24"/>
        </w:rPr>
        <w:t xml:space="preserve"> получения.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cs="Times New Roman"/>
          <w:sz w:val="24"/>
          <w:szCs w:val="24"/>
        </w:rPr>
      </w:pPr>
      <w:r>
        <w:rPr>
          <w:rFonts w:ascii="Times New Roman" w:hAnsi="Times New Roman"/>
          <w:sz w:val="24"/>
          <w:szCs w:val="24"/>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w:t>
      </w:r>
      <w:r>
        <w:rPr>
          <w:rFonts w:ascii="Times New Roman" w:hAnsi="Times New Roman"/>
          <w:sz w:val="24"/>
          <w:szCs w:val="24"/>
        </w:rPr>
        <w:t xml:space="preserve">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30.1 к настоящему Договору</w:t>
      </w:r>
      <w:r>
        <w:rPr>
          <w:rFonts w:ascii="Times New Roman" w:hAnsi="Times New Roman" w:cs="Times New Roman"/>
          <w:color w:val="000000"/>
          <w:spacing w:val="-4"/>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color w:val="000000"/>
          <w:sz w:val="32"/>
          <w:szCs w:val="24"/>
        </w:rPr>
      </w:pPr>
      <w:r>
        <w:rPr>
          <w:rFonts w:ascii="Times New Roman" w:hAnsi="Times New Roman" w:cs="Times New Roman"/>
          <w:color w:val="000000"/>
          <w:sz w:val="24"/>
        </w:rPr>
        <w:t xml:space="preserve">6.16.8 </w:t>
      </w:r>
      <w:r>
        <w:rPr>
          <w:rFonts w:ascii="Times New Roman" w:hAnsi="Times New Roman" w:cs="Times New Roman"/>
          <w:sz w:val="24"/>
          <w:szCs w:val="24"/>
        </w:rPr>
        <w:t xml:space="preserve">Не позднее чем за один </w:t>
      </w:r>
      <w:r>
        <w:rPr>
          <w:rFonts w:ascii="Times New Roman" w:hAnsi="Times New Roman" w:cs="Times New Roman"/>
          <w:sz w:val="24"/>
          <w:szCs w:val="24"/>
        </w:rPr>
        <w:t xml:space="preserve">рабочий день до заключения Договора Подрядчик, являющейся в соответствии с требованиями Градостроительного кодекса Российской Федерации членом саморегулируемой организации, обязан представить Заказчику:</w:t>
      </w:r>
      <w:r>
        <w:rPr>
          <w:rFonts w:ascii="Times New Roman" w:hAnsi="Times New Roman" w:cs="Times New Roman"/>
          <w:color w:val="000000"/>
          <w:sz w:val="32"/>
          <w:szCs w:val="24"/>
        </w:rPr>
      </w:r>
      <w:r>
        <w:rPr>
          <w:rFonts w:ascii="Times New Roman" w:hAnsi="Times New Roman" w:cs="Times New Roman"/>
          <w:color w:val="000000"/>
          <w:sz w:val="32"/>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выписку из реестра членов саморегулируемых организа</w:t>
      </w:r>
      <w:r>
        <w:rPr>
          <w:rFonts w:ascii="Times New Roman" w:hAnsi="Times New Roman" w:cs="Times New Roman"/>
          <w:sz w:val="24"/>
          <w:szCs w:val="24"/>
        </w:rPr>
        <w:t xml:space="preserve">ций (далее - СРО) членом которой он является;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выписку из Единого федерального реестра сведений о фактах деятельности юридических лиц, включающую сведения о членстве в саморегулируемой организации;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документы СРО, членом которой является Подрядчик, а им</w:t>
      </w:r>
      <w:r>
        <w:rPr>
          <w:rFonts w:ascii="Times New Roman" w:hAnsi="Times New Roman" w:cs="Times New Roman"/>
          <w:sz w:val="24"/>
          <w:szCs w:val="24"/>
        </w:rPr>
        <w:t xml:space="preserve">енно:</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положение о Компенсационном фонде возмещения вреда;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положение о Компенсационном фонде обеспечения договорных обязательств;</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документы о страхов</w:t>
      </w:r>
      <w:r>
        <w:rPr>
          <w:rFonts w:ascii="Times New Roman" w:hAnsi="Times New Roman" w:cs="Times New Roman"/>
          <w:sz w:val="24"/>
          <w:szCs w:val="24"/>
        </w:rPr>
        <w:t xml:space="preserve">ании членами СРО риска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об условиях такого страхования (при наличии);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 документы о страховании риска ответственности за нарушение членами СРО условий договора подряда на выполнение инженерных изысканий, подготовку проектной документации, договора строительства, реконструкции, капитальных ремонтов объектов капитального стро</w:t>
      </w:r>
      <w:r>
        <w:rPr>
          <w:rFonts w:ascii="Times New Roman" w:hAnsi="Times New Roman" w:cs="Times New Roman"/>
          <w:sz w:val="24"/>
          <w:szCs w:val="24"/>
        </w:rPr>
        <w:t xml:space="preserve">ительства, а также условия такого страхования (при наличии);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договор страхования риска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w:t>
      </w:r>
      <w:r>
        <w:rPr>
          <w:rFonts w:ascii="Times New Roman" w:hAnsi="Times New Roman" w:cs="Times New Roman"/>
          <w:sz w:val="24"/>
          <w:szCs w:val="24"/>
        </w:rPr>
        <w:t xml:space="preserve">ьного строительства (при наличии);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 договор страхования риска ответственности за неисполнение или ненадлежащее исполнение обязательств по договору (при наличии);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560" w:leader="none"/>
        </w:tabs>
        <w:rPr>
          <w:rFonts w:ascii="Times New Roman" w:hAnsi="Times New Roman" w:cs="Times New Roman"/>
          <w:sz w:val="28"/>
          <w:szCs w:val="28"/>
        </w:rPr>
      </w:pPr>
      <w:r>
        <w:rPr>
          <w:rFonts w:ascii="Times New Roman" w:hAnsi="Times New Roman" w:cs="Times New Roman"/>
          <w:sz w:val="24"/>
          <w:szCs w:val="24"/>
        </w:rPr>
        <w:t xml:space="preserve">- документы, подтверждающие внесение взносов в размерах, установленных в СРО, членом которой </w:t>
      </w:r>
      <w:r>
        <w:rPr>
          <w:rFonts w:ascii="Times New Roman" w:hAnsi="Times New Roman" w:cs="Times New Roman"/>
          <w:sz w:val="24"/>
          <w:szCs w:val="24"/>
        </w:rPr>
        <w:t xml:space="preserve">является Подрядчик, в Компенсационный фонд возмещения вреда, в Компенсационный фонд обеспечения договорных обязательств</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ind w:firstLine="709"/>
        <w:jc w:val="both"/>
        <w:tabs>
          <w:tab w:val="left" w:pos="1560" w:leader="none"/>
        </w:tabs>
        <w:rPr>
          <w:rFonts w:ascii="Times New Roman" w:hAnsi="Times New Roman" w:cs="Times New Roman"/>
          <w:sz w:val="28"/>
          <w:szCs w:val="28"/>
        </w:rPr>
      </w:pPr>
      <w:r>
        <w:rPr>
          <w:rFonts w:ascii="Times New Roman" w:hAnsi="Times New Roman" w:cs="Times New Roman"/>
          <w:color w:val="000000"/>
          <w:sz w:val="24"/>
        </w:rPr>
        <w:t xml:space="preserve">6.16.9 </w:t>
      </w:r>
      <w:r>
        <w:rPr>
          <w:rFonts w:ascii="Times New Roman" w:hAnsi="Times New Roman" w:cs="Times New Roman"/>
          <w:sz w:val="24"/>
          <w:szCs w:val="24"/>
        </w:rPr>
        <w:t xml:space="preserve">По письменному запросу документы, подтверждающие допуск оборудования к применению (Заключения аттестационной комиссии ПАО «</w:t>
      </w:r>
      <w:r>
        <w:rPr>
          <w:rFonts w:ascii="Times New Roman" w:hAnsi="Times New Roman" w:cs="Times New Roman"/>
          <w:sz w:val="24"/>
          <w:szCs w:val="24"/>
        </w:rPr>
        <w:t xml:space="preserve">Россе</w:t>
      </w:r>
      <w:r>
        <w:rPr>
          <w:rFonts w:ascii="Times New Roman" w:hAnsi="Times New Roman" w:cs="Times New Roman"/>
          <w:sz w:val="24"/>
          <w:szCs w:val="24"/>
        </w:rPr>
        <w:t xml:space="preserve">ти</w:t>
      </w:r>
      <w:r>
        <w:rPr>
          <w:rFonts w:ascii="Times New Roman" w:hAnsi="Times New Roman" w:cs="Times New Roman"/>
          <w:sz w:val="24"/>
          <w:szCs w:val="24"/>
        </w:rPr>
        <w:t xml:space="preserve">» или протокола Комиссии о допуске оборудования). </w:t>
      </w:r>
      <w:r>
        <w:rPr>
          <w:rFonts w:ascii="Times New Roman" w:hAnsi="Times New Roman" w:cs="Times New Roman"/>
          <w:sz w:val="28"/>
          <w:szCs w:val="28"/>
        </w:rPr>
      </w:r>
      <w:r>
        <w:rPr>
          <w:rFonts w:ascii="Times New Roman" w:hAnsi="Times New Roman" w:cs="Times New Roman"/>
          <w:sz w:val="28"/>
          <w:szCs w:val="28"/>
        </w:rPr>
      </w:r>
    </w:p>
    <w:p>
      <w:pPr>
        <w:ind w:firstLine="709"/>
        <w:jc w:val="both"/>
        <w:tabs>
          <w:tab w:val="left" w:pos="1560" w:leader="none"/>
        </w:tabs>
        <w:rPr>
          <w:rFonts w:ascii="Times New Roman" w:hAnsi="Times New Roman" w:cs="Times New Roman"/>
          <w:sz w:val="24"/>
          <w:szCs w:val="24"/>
        </w:rPr>
      </w:pPr>
      <w:r>
        <w:rPr>
          <w:rFonts w:ascii="Times New Roman" w:hAnsi="Times New Roman" w:cs="Times New Roman"/>
          <w:sz w:val="24"/>
          <w:szCs w:val="24"/>
        </w:rPr>
        <w:t xml:space="preserve">6.17. В случае утраты актуальности документов (в том числе, но не ограничиваясь, внесение изменений в представленные документы, смена СРО, ликвидация СРО, исключение Подрядчика из членства в СРО и др.), </w:t>
      </w:r>
      <w:r>
        <w:rPr>
          <w:rFonts w:ascii="Times New Roman" w:hAnsi="Times New Roman" w:cs="Times New Roman"/>
          <w:sz w:val="24"/>
          <w:szCs w:val="24"/>
        </w:rPr>
        <w:t xml:space="preserve">представленных в соответствии с п. 6.16.8 настоящего Договора (в том числе в период действия гарантийного срока, предусмотренного настоящим Договором), Подрядчик обязан представить актуальные документы в течение 10 рабочих дней с даты возникновения соответ</w:t>
      </w:r>
      <w:r>
        <w:rPr>
          <w:rFonts w:ascii="Times New Roman" w:hAnsi="Times New Roman" w:cs="Times New Roman"/>
          <w:sz w:val="24"/>
          <w:szCs w:val="24"/>
        </w:rPr>
        <w:t xml:space="preserve">ствующих обстоятельств, по перечню, установленному п. 6.16.8.</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pacing w:val="-4"/>
          <w:sz w:val="24"/>
          <w:szCs w:val="24"/>
        </w:rPr>
      </w:pPr>
      <w:r>
        <w:rPr>
          <w:rFonts w:ascii="Times New Roman" w:hAnsi="Times New Roman" w:cs="Times New Roman"/>
          <w:color w:val="000000"/>
          <w:sz w:val="24"/>
          <w:szCs w:val="24"/>
        </w:rPr>
        <w:t xml:space="preserve">6.18. </w:t>
      </w:r>
      <w:r>
        <w:rPr>
          <w:rFonts w:ascii="Times New Roman" w:hAnsi="Times New Roman" w:cs="Times New Roman"/>
          <w:color w:val="000000"/>
          <w:spacing w:val="-4"/>
          <w:sz w:val="24"/>
          <w:szCs w:val="24"/>
        </w:rPr>
        <w:t xml:space="preserve">Обеспечить содержание и уборку строительной площадки и прилегающей к ней территории в соответствии с требованиями «</w:t>
      </w:r>
      <w:r>
        <w:rPr>
          <w:rFonts w:ascii="Times New Roman" w:hAnsi="Times New Roman" w:cs="Times New Roman"/>
          <w:color w:val="000000"/>
          <w:sz w:val="24"/>
          <w:szCs w:val="24"/>
        </w:rPr>
        <w:t xml:space="preserve">н</w:t>
      </w:r>
      <w:r>
        <w:rPr>
          <w:rFonts w:ascii="Times New Roman" w:hAnsi="Times New Roman" w:cs="Times New Roman"/>
          <w:sz w:val="24"/>
          <w:szCs w:val="24"/>
        </w:rPr>
        <w:t xml:space="preserve">ормативных актов в области проектирования и строительства»</w:t>
      </w:r>
      <w:r>
        <w:rPr>
          <w:rFonts w:ascii="Times New Roman" w:hAnsi="Times New Roman" w:cs="Times New Roman"/>
          <w:color w:val="000000"/>
          <w:spacing w:val="-4"/>
          <w:sz w:val="24"/>
          <w:szCs w:val="24"/>
        </w:rPr>
        <w:t xml:space="preserve">.</w:t>
      </w:r>
      <w:r>
        <w:rPr>
          <w:rFonts w:ascii="Times New Roman" w:hAnsi="Times New Roman" w:cs="Times New Roman"/>
          <w:color w:val="000000"/>
          <w:spacing w:val="-4"/>
          <w:sz w:val="24"/>
          <w:szCs w:val="24"/>
        </w:rPr>
      </w:r>
      <w:r>
        <w:rPr>
          <w:rFonts w:ascii="Times New Roman" w:hAnsi="Times New Roman" w:cs="Times New Roman"/>
          <w:color w:val="000000"/>
          <w:spacing w:val="-4"/>
          <w:sz w:val="24"/>
          <w:szCs w:val="24"/>
        </w:rPr>
      </w:r>
    </w:p>
    <w:p>
      <w:pPr>
        <w:ind w:firstLine="709"/>
        <w:jc w:val="both"/>
        <w:shd w:val="clear" w:color="auto" w:fill="ffffff"/>
        <w:tabs>
          <w:tab w:val="num" w:pos="1440" w:leader="none"/>
        </w:tabs>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6.19. </w:t>
      </w:r>
      <w:r>
        <w:rPr>
          <w:rFonts w:ascii="Times New Roman" w:hAnsi="Times New Roman" w:cs="Times New Roman"/>
          <w:spacing w:val="-4"/>
          <w:sz w:val="24"/>
          <w:szCs w:val="24"/>
        </w:rPr>
        <w:t xml:space="preserve">Осуществлять охрану Объекта в течение срока выполнения Работ по настоящему Договору: </w:t>
      </w:r>
      <w:r>
        <w:rPr>
          <w:rStyle w:val="1484"/>
          <w:rFonts w:cs="Times New Roman"/>
          <w:szCs w:val="24"/>
        </w:rPr>
        <w:t xml:space="preserve">с момента начала выполнения Подрядчиком подготовительных, строительно-монтажных работ по Договору (в соответствии с Графиком </w:t>
      </w:r>
      <w:r>
        <w:rPr>
          <w:rFonts w:ascii="Times New Roman" w:hAnsi="Times New Roman" w:cs="Times New Roman"/>
          <w:sz w:val="24"/>
          <w:szCs w:val="24"/>
        </w:rPr>
        <w:t xml:space="preserve">выполнения работ, услуг и поставок</w:t>
      </w:r>
      <w:r>
        <w:rPr>
          <w:rStyle w:val="1484"/>
          <w:rFonts w:cs="Times New Roman"/>
          <w:szCs w:val="24"/>
        </w:rPr>
        <w:t xml:space="preserve">) и/или подп</w:t>
      </w:r>
      <w:r>
        <w:rPr>
          <w:rStyle w:val="1484"/>
          <w:rFonts w:cs="Times New Roman"/>
          <w:szCs w:val="24"/>
        </w:rPr>
        <w:t xml:space="preserve">исания Акта приема-передачи строительной площадки </w:t>
      </w:r>
      <w:r>
        <w:rPr>
          <w:rFonts w:ascii="Times New Roman" w:hAnsi="Times New Roman" w:cs="Times New Roman"/>
          <w:spacing w:val="-4"/>
          <w:sz w:val="24"/>
          <w:szCs w:val="24"/>
        </w:rPr>
        <w:t xml:space="preserve">до даты подписания Акта ввода в эксплуатацию охрану Объекта (мест выполнения работ), строительной площадки и находящихся на ней материалов, оборудования и запасных частей к нему, </w:t>
      </w:r>
      <w:r>
        <w:rPr>
          <w:rFonts w:ascii="Times New Roman" w:hAnsi="Times New Roman" w:cs="Times New Roman"/>
          <w:spacing w:val="-4"/>
          <w:sz w:val="24"/>
          <w:szCs w:val="24"/>
        </w:rPr>
        <w:t xml:space="preserve">используемых при осуществле</w:t>
      </w:r>
      <w:r>
        <w:rPr>
          <w:rFonts w:ascii="Times New Roman" w:hAnsi="Times New Roman" w:cs="Times New Roman"/>
          <w:spacing w:val="-4"/>
          <w:sz w:val="24"/>
          <w:szCs w:val="24"/>
        </w:rPr>
        <w:t xml:space="preserve">нии Работ, своими силами и за свой счет в соответствии с Требованиями к организации охраны, пропускного и </w:t>
      </w:r>
      <w:r>
        <w:rPr>
          <w:rFonts w:ascii="Times New Roman" w:hAnsi="Times New Roman" w:cs="Times New Roman"/>
          <w:spacing w:val="-4"/>
          <w:sz w:val="24"/>
          <w:szCs w:val="24"/>
        </w:rPr>
        <w:t xml:space="preserve">внутриобъектового</w:t>
      </w:r>
      <w:r>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31 к н</w:t>
      </w:r>
      <w:r>
        <w:rPr>
          <w:rFonts w:ascii="Times New Roman" w:hAnsi="Times New Roman" w:cs="Times New Roman"/>
          <w:spacing w:val="-4"/>
          <w:sz w:val="24"/>
          <w:szCs w:val="24"/>
        </w:rPr>
        <w:t xml:space="preserve">астоящему Договору</w:t>
      </w:r>
      <w:r>
        <w:rPr>
          <w:rFonts w:ascii="Times New Roman" w:hAnsi="Times New Roman" w:cs="Times New Roman"/>
          <w:iCs/>
          <w:color w:val="000000"/>
          <w:sz w:val="24"/>
          <w:szCs w:val="24"/>
        </w:rPr>
        <w:t xml:space="preserve">.</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ind w:firstLine="709"/>
        <w:jc w:val="both"/>
        <w:shd w:val="clear" w:color="auto" w:fill="ffffff"/>
        <w:tabs>
          <w:tab w:val="num" w:pos="1440" w:leader="none"/>
        </w:tabs>
        <w:rPr>
          <w:rFonts w:ascii="Times New Roman" w:hAnsi="Times New Roman" w:cs="Times New Roman"/>
          <w:spacing w:val="-4"/>
          <w:sz w:val="24"/>
          <w:szCs w:val="24"/>
        </w:rPr>
      </w:pPr>
      <w:r>
        <w:rPr>
          <w:rFonts w:ascii="Times New Roman" w:hAnsi="Times New Roman" w:cs="Times New Roman"/>
          <w:spacing w:val="-4"/>
          <w:sz w:val="24"/>
          <w:szCs w:val="24"/>
        </w:rPr>
        <w:t xml:space="preserve">В 20-дневный срок с момента начала выполнения строительно-монтажных работ и выхода на Строительную площадку направить Заказчику заключенный с охранной организацией договор на охрану Объекта.</w:t>
      </w:r>
      <w:r>
        <w:rPr>
          <w:rFonts w:ascii="Times New Roman" w:hAnsi="Times New Roman" w:cs="Times New Roman"/>
          <w:spacing w:val="-4"/>
          <w:sz w:val="24"/>
          <w:szCs w:val="24"/>
        </w:rPr>
      </w:r>
      <w:r>
        <w:rPr>
          <w:rFonts w:ascii="Times New Roman" w:hAnsi="Times New Roman" w:cs="Times New Roman"/>
          <w:spacing w:val="-4"/>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6.20. В случае если проектом организации стро</w:t>
      </w:r>
      <w:r>
        <w:rPr>
          <w:rFonts w:ascii="Times New Roman" w:hAnsi="Times New Roman" w:cs="Times New Roman"/>
          <w:sz w:val="24"/>
          <w:szCs w:val="24"/>
        </w:rPr>
        <w:t xml:space="preserve">ительства предусмотрено возведение временных титульных зданий и сооружений, сводный сметный расчет должен предусматривать соответствующие затраты.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установили следующий порядок расчетов за временные здания и сооружения: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по норме затрат на строител</w:t>
      </w:r>
      <w:r>
        <w:rPr>
          <w:rFonts w:ascii="Times New Roman" w:hAnsi="Times New Roman" w:cs="Times New Roman"/>
          <w:sz w:val="24"/>
          <w:szCs w:val="24"/>
        </w:rPr>
        <w:t xml:space="preserve">ьство временных зданий и сооружений, в соответствии с Методикой определения затрат на строительство зданий и сооружений по приказу Минстроя от 19.06.2020 № 332/</w:t>
      </w:r>
      <w:r>
        <w:rPr>
          <w:rFonts w:ascii="Times New Roman" w:hAnsi="Times New Roman" w:cs="Times New Roman"/>
          <w:sz w:val="24"/>
          <w:szCs w:val="24"/>
        </w:rPr>
        <w:t xml:space="preserve">пр</w:t>
      </w:r>
      <w:r>
        <w:rPr>
          <w:rFonts w:ascii="Times New Roman" w:hAnsi="Times New Roman" w:cs="Times New Roman"/>
          <w:sz w:val="24"/>
          <w:szCs w:val="24"/>
        </w:rPr>
        <w:t xml:space="preserve">, в соответствии с утвержденным проектом.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 момента начала строительства временных зданий и со</w:t>
      </w:r>
      <w:r>
        <w:rPr>
          <w:rFonts w:ascii="Times New Roman" w:hAnsi="Times New Roman" w:cs="Times New Roman"/>
          <w:sz w:val="24"/>
          <w:szCs w:val="24"/>
        </w:rPr>
        <w:t xml:space="preserve">оружений и до их завершения Подрядчик должен вести отдельный общий журнал учета работ по форме КС-6 по возведению временных зданий и сооружений.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Расчеты между заказчиком и подрядчиком производятся за фактические работы и понесенные затраты, относящиеся к т</w:t>
      </w:r>
      <w:r>
        <w:rPr>
          <w:rFonts w:ascii="Times New Roman" w:hAnsi="Times New Roman" w:cs="Times New Roman"/>
          <w:sz w:val="24"/>
          <w:szCs w:val="24"/>
        </w:rPr>
        <w:t xml:space="preserve">итульным временным зданиям и сооружениям, которые отражены в общем журнале работ, в соответствии с титульным перечнем временных зданий и сооружений, предусмотренным проектом.</w:t>
      </w:r>
      <w:r>
        <w:rPr>
          <w:rFonts w:ascii="Times New Roman" w:hAnsi="Times New Roman" w:cs="Times New Roman"/>
          <w:sz w:val="24"/>
          <w:szCs w:val="24"/>
        </w:rPr>
      </w:r>
      <w:r>
        <w:rPr>
          <w:rFonts w:ascii="Times New Roman" w:hAnsi="Times New Roman" w:cs="Times New Roman"/>
          <w:sz w:val="24"/>
          <w:szCs w:val="24"/>
        </w:rPr>
      </w:r>
    </w:p>
    <w:p>
      <w:pPr>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возведения объекта временных зданий и сооружений (за исключением временн</w:t>
      </w:r>
      <w:r>
        <w:rPr>
          <w:rFonts w:ascii="Times New Roman" w:hAnsi="Times New Roman" w:cs="Times New Roman"/>
          <w:sz w:val="24"/>
          <w:szCs w:val="24"/>
        </w:rPr>
        <w:t xml:space="preserve">ых автомобильных дорог, подъездных путей и архитектурно оформленных заборов):</w:t>
      </w:r>
      <w:r>
        <w:rPr>
          <w:rFonts w:ascii="Times New Roman" w:hAnsi="Times New Roman" w:cs="Times New Roman"/>
          <w:sz w:val="24"/>
          <w:szCs w:val="24"/>
        </w:rPr>
      </w:r>
      <w:r>
        <w:rPr>
          <w:rFonts w:ascii="Times New Roman" w:hAnsi="Times New Roman" w:cs="Times New Roman"/>
          <w:sz w:val="24"/>
          <w:szCs w:val="24"/>
        </w:rPr>
      </w:r>
    </w:p>
    <w:p>
      <w:pPr>
        <w:ind w:firstLine="708"/>
        <w:jc w:val="both"/>
        <w:rPr>
          <w:rFonts w:ascii="Times New Roman" w:hAnsi="Times New Roman" w:cs="Times New Roman"/>
          <w:sz w:val="24"/>
          <w:szCs w:val="24"/>
        </w:rPr>
      </w:pPr>
      <w:r>
        <w:rPr>
          <w:rFonts w:ascii="Times New Roman" w:hAnsi="Times New Roman" w:cs="Times New Roman"/>
          <w:sz w:val="24"/>
          <w:szCs w:val="24"/>
        </w:rPr>
        <w:t xml:space="preserve">- Подрядчик обязан обеспечить ввод в эксплуатацию таких объектов после окончания их строительства и пер</w:t>
      </w:r>
      <w:r>
        <w:rPr>
          <w:rFonts w:ascii="Times New Roman" w:hAnsi="Times New Roman" w:cs="Times New Roman"/>
          <w:sz w:val="24"/>
          <w:szCs w:val="24"/>
        </w:rPr>
        <w:t xml:space="preserve">едать по акту приема-передачи Заказчику с приложением сметы на сооружение  такого объекта, а также не позднее 10 (десяти) дней с даты подписания указанного акта заключить с Заказчиком договор аренды соответствующих временных титульных  зданий и сооружений.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num" w:pos="1440" w:leader="none"/>
        </w:tabs>
        <w:rPr>
          <w:rFonts w:ascii="Times New Roman" w:hAnsi="Times New Roman" w:cs="Times New Roman"/>
          <w:color w:val="000000"/>
          <w:sz w:val="24"/>
          <w:szCs w:val="24"/>
        </w:rPr>
      </w:pPr>
      <w:r>
        <w:rPr>
          <w:rFonts w:ascii="Times New Roman" w:hAnsi="Times New Roman" w:cs="Times New Roman"/>
          <w:sz w:val="24"/>
          <w:szCs w:val="24"/>
        </w:rPr>
        <w:t xml:space="preserve">Оформить разрешение на использование земельных участков для размещения временных сооружений, включая временный поселок строителей. Документы оформляются на имя Подрядчика.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6.21. Обеспечить на территориях временных бытовых городков и в местах складировани</w:t>
      </w:r>
      <w:r>
        <w:rPr>
          <w:rFonts w:ascii="Times New Roman" w:hAnsi="Times New Roman" w:cs="Times New Roman"/>
          <w:color w:val="000000"/>
          <w:sz w:val="24"/>
          <w:szCs w:val="24"/>
        </w:rPr>
        <w:t xml:space="preserve">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6.22. Устранить за свой счет </w:t>
      </w:r>
      <w:r>
        <w:rPr>
          <w:rFonts w:ascii="Times New Roman" w:hAnsi="Times New Roman" w:cs="Times New Roman"/>
          <w:color w:val="000000"/>
          <w:sz w:val="24"/>
          <w:szCs w:val="24"/>
        </w:rPr>
        <w:t xml:space="preserve">выявленные Заказчиком и(или) организацией, привлеченной Заказчиком, и(или) «Специализированными организациями» нарушения или отклонения в строительно-монтажных работах от Проектной и Рабочей документации, «н</w:t>
      </w:r>
      <w:r>
        <w:rPr>
          <w:rFonts w:ascii="Times New Roman" w:hAnsi="Times New Roman" w:cs="Times New Roman"/>
          <w:sz w:val="24"/>
          <w:szCs w:val="24"/>
        </w:rPr>
        <w:t xml:space="preserve">ормативных актов в области проектирования и строи</w:t>
      </w:r>
      <w:r>
        <w:rPr>
          <w:rFonts w:ascii="Times New Roman" w:hAnsi="Times New Roman" w:cs="Times New Roman"/>
          <w:sz w:val="24"/>
          <w:szCs w:val="24"/>
        </w:rPr>
        <w:t xml:space="preserve">тельства»,</w:t>
      </w:r>
      <w:r>
        <w:rPr>
          <w:rFonts w:ascii="Times New Roman" w:hAnsi="Times New Roman" w:cs="Times New Roman"/>
          <w:b/>
          <w:sz w:val="24"/>
          <w:szCs w:val="24"/>
        </w:rPr>
        <w:t xml:space="preserve"> </w:t>
      </w:r>
      <w:r>
        <w:rPr>
          <w:rFonts w:ascii="Times New Roman" w:hAnsi="Times New Roman" w:cs="Times New Roman"/>
          <w:color w:val="000000"/>
          <w:sz w:val="24"/>
          <w:szCs w:val="24"/>
        </w:rPr>
        <w:t xml:space="preserve">при этом не нарушая сроки завершения соответствующих работ.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1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Устранение нарушений или отклонений в строительно-монтажных работах от Проектной и Рабочей документации, «н</w:t>
      </w:r>
      <w:r>
        <w:rPr>
          <w:rFonts w:ascii="Times New Roman" w:hAnsi="Times New Roman" w:cs="Times New Roman"/>
          <w:sz w:val="24"/>
          <w:szCs w:val="24"/>
        </w:rPr>
        <w:t xml:space="preserve">ормативных актов в области проектирования и строительства» должно быть произведено </w:t>
      </w:r>
      <w:r>
        <w:rPr>
          <w:rFonts w:ascii="Times New Roman" w:hAnsi="Times New Roman" w:cs="Times New Roman"/>
          <w:color w:val="000000"/>
          <w:sz w:val="24"/>
          <w:szCs w:val="24"/>
        </w:rPr>
        <w:t xml:space="preserve">не позднее 15 (пятнадцати) дней с момента получения Подрядчиком соответствующего указания или в иные сроки, указанные Заказчиком, но в любом случае не позднее срока окончани</w:t>
      </w:r>
      <w:r>
        <w:rPr>
          <w:rFonts w:ascii="Times New Roman" w:hAnsi="Times New Roman" w:cs="Times New Roman"/>
          <w:color w:val="000000"/>
          <w:sz w:val="24"/>
          <w:szCs w:val="24"/>
        </w:rPr>
        <w:t xml:space="preserve">я работ по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1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w:t>
      </w:r>
      <w:r>
        <w:rPr>
          <w:rFonts w:ascii="Times New Roman" w:hAnsi="Times New Roman" w:cs="Times New Roman"/>
          <w:color w:val="000000"/>
          <w:sz w:val="24"/>
          <w:szCs w:val="24"/>
        </w:rPr>
        <w:t xml:space="preserve">неустранения</w:t>
      </w:r>
      <w:r>
        <w:rPr>
          <w:rFonts w:ascii="Times New Roman" w:hAnsi="Times New Roman" w:cs="Times New Roman"/>
          <w:color w:val="000000"/>
          <w:sz w:val="24"/>
          <w:szCs w:val="24"/>
        </w:rPr>
        <w:t xml:space="preserve"> Подрядчик обязан компенсировать в течение 5 дней с даты предъявления затраты   Заказчика, которые он понес на самостоятельное устранение (либо с привлечением третьих лиц) нарушений или отклонений.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709" w:leader="none"/>
        </w:tabs>
        <w:rPr>
          <w:rFonts w:ascii="Times New Roman" w:hAnsi="Times New Roman" w:cs="Times New Roman"/>
          <w:color w:val="000000"/>
          <w:sz w:val="24"/>
          <w:szCs w:val="24"/>
        </w:rPr>
      </w:pPr>
      <w:r>
        <w:rPr>
          <w:rFonts w:ascii="Times New Roman" w:hAnsi="Times New Roman" w:cs="Times New Roman"/>
          <w:sz w:val="24"/>
          <w:szCs w:val="24"/>
        </w:rPr>
        <w:t xml:space="preserve">6.22.1. Обеспечи</w:t>
      </w:r>
      <w:r>
        <w:rPr>
          <w:rFonts w:ascii="Times New Roman" w:hAnsi="Times New Roman" w:cs="Times New Roman"/>
          <w:sz w:val="24"/>
          <w:szCs w:val="24"/>
        </w:rPr>
        <w:t xml:space="preserve">ть полное соответствие выполняемых Работ требованиям Проектной документации, утвержденной Заказчиком 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w:t>
      </w:r>
      <w:r>
        <w:rPr>
          <w:rFonts w:ascii="Times New Roman" w:hAnsi="Times New Roman" w:cs="Times New Roman"/>
          <w:sz w:val="24"/>
          <w:szCs w:val="24"/>
        </w:rPr>
        <w:t xml:space="preserve">рственным стандартам и иным документам, включая, но не ограничиваясь, нормам и правилам в области противопожарной безопасности, охраны </w:t>
      </w:r>
      <w:r>
        <w:rPr>
          <w:rFonts w:ascii="Times New Roman" w:hAnsi="Times New Roman" w:cs="Times New Roman"/>
          <w:sz w:val="24"/>
          <w:szCs w:val="24"/>
        </w:rPr>
        <w:t xml:space="preserve">окружающей среды, промышленной безопасности, технике безопасности, экологической и санитарной безопасности, требованиям з</w:t>
      </w:r>
      <w:r>
        <w:rPr>
          <w:rFonts w:ascii="Times New Roman" w:hAnsi="Times New Roman" w:cs="Times New Roman"/>
          <w:sz w:val="24"/>
          <w:szCs w:val="24"/>
        </w:rPr>
        <w:t xml:space="preserve">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w:t>
      </w:r>
      <w:r>
        <w:rPr>
          <w:rFonts w:ascii="Times New Roman" w:hAnsi="Times New Roman" w:cs="Times New Roman"/>
          <w:sz w:val="24"/>
          <w:szCs w:val="24"/>
        </w:rPr>
        <w:t xml:space="preserve">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представленными Заказчиком до начала производства Работ и</w:t>
      </w:r>
      <w:r>
        <w:rPr>
          <w:rFonts w:ascii="Times New Roman" w:hAnsi="Times New Roman" w:cs="Times New Roman"/>
          <w:sz w:val="24"/>
          <w:szCs w:val="24"/>
        </w:rPr>
        <w:t xml:space="preserve">/или размещенными на официальном сайте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55"/>
        <w:ind w:firstLine="709"/>
        <w:jc w:val="both"/>
        <w:rPr>
          <w:iCs/>
          <w:color w:val="000000"/>
          <w:sz w:val="24"/>
          <w:szCs w:val="24"/>
        </w:rPr>
      </w:pPr>
      <w:r>
        <w:rPr>
          <w:color w:val="000000"/>
          <w:sz w:val="24"/>
          <w:szCs w:val="24"/>
        </w:rPr>
        <w:t xml:space="preserve">6.23. В течение 30 (тридцати) календарных дней после подписания Акта ввода в эксплуатацию законченного строительством объекта приемочной комиссией Подрядчик обязуется </w:t>
      </w:r>
      <w:r>
        <w:rPr>
          <w:iCs/>
          <w:color w:val="000000"/>
          <w:sz w:val="24"/>
          <w:szCs w:val="24"/>
        </w:rPr>
        <w:t xml:space="preserve">получить в уполномоченных органах г</w:t>
      </w:r>
      <w:r>
        <w:rPr>
          <w:iCs/>
          <w:color w:val="000000"/>
          <w:sz w:val="24"/>
          <w:szCs w:val="24"/>
        </w:rPr>
        <w:t xml:space="preserve">осударственной власти на основании доверенности, выданной Заказчиком, разрешение на ввод Объекта в эксплуатацию в порядке, предусмотренном законодательством Российской Федерации,</w:t>
      </w:r>
      <w:r>
        <w:rPr>
          <w:sz w:val="24"/>
          <w:szCs w:val="24"/>
        </w:rPr>
        <w:t xml:space="preserve"> </w:t>
      </w:r>
      <w:r>
        <w:rPr>
          <w:iCs/>
          <w:color w:val="000000"/>
          <w:sz w:val="24"/>
          <w:szCs w:val="24"/>
        </w:rPr>
        <w:t xml:space="preserve">предварительно согласовав с Заказчиком документацию, необходимую для получени</w:t>
      </w:r>
      <w:r>
        <w:rPr>
          <w:iCs/>
          <w:color w:val="000000"/>
          <w:sz w:val="24"/>
          <w:szCs w:val="24"/>
        </w:rPr>
        <w:t xml:space="preserve">я разрешения на ввод Объекта в эксплуатацию. Подрядчик обязан самостоятельно подготовить необходимую документацию и принимать участие при получении сопутствующих документов, необходимых для получения разрешения на ввод Объекта в эксплуатацию в уполномоченн</w:t>
      </w:r>
      <w:r>
        <w:rPr>
          <w:iCs/>
          <w:color w:val="000000"/>
          <w:sz w:val="24"/>
          <w:szCs w:val="24"/>
        </w:rPr>
        <w:t xml:space="preserve">ых органах.</w:t>
      </w:r>
      <w:r>
        <w:rPr>
          <w:iCs/>
          <w:color w:val="000000"/>
          <w:sz w:val="24"/>
          <w:szCs w:val="24"/>
        </w:rPr>
      </w:r>
      <w:r>
        <w:rPr>
          <w:iCs/>
          <w:color w:val="000000"/>
          <w:sz w:val="24"/>
          <w:szCs w:val="24"/>
        </w:rPr>
      </w:r>
    </w:p>
    <w:p>
      <w:pPr>
        <w:ind w:firstLine="709"/>
        <w:jc w:val="both"/>
        <w:shd w:val="clear" w:color="auto" w:fill="ffffff"/>
        <w:tabs>
          <w:tab w:val="num" w:pos="1440" w:leader="none"/>
        </w:tabs>
        <w:rPr>
          <w:rFonts w:ascii="Times New Roman" w:hAnsi="Times New Roman" w:cs="Times New Roman"/>
          <w:iCs/>
          <w:color w:val="000000"/>
          <w:sz w:val="24"/>
          <w:szCs w:val="24"/>
        </w:rPr>
      </w:pPr>
      <w:r>
        <w:rPr>
          <w:rFonts w:ascii="Times New Roman" w:hAnsi="Times New Roman" w:cs="Times New Roman"/>
          <w:color w:val="000000"/>
          <w:sz w:val="24"/>
          <w:szCs w:val="24"/>
        </w:rPr>
        <w:t xml:space="preserve">6.24. Вывезти в течение 20 (двадцати) календарных дней со дня подписания «</w:t>
      </w:r>
      <w:r>
        <w:rPr>
          <w:rFonts w:ascii="Times New Roman" w:hAnsi="Times New Roman" w:cs="Times New Roman"/>
          <w:bCs/>
          <w:color w:val="000000"/>
          <w:sz w:val="24"/>
          <w:szCs w:val="24"/>
        </w:rPr>
        <w:t xml:space="preserve">Акта рабочей комиссии о готовности Объекта для предъявления приемочной комиссии»</w:t>
      </w:r>
      <w:r>
        <w:rPr>
          <w:rFonts w:ascii="Times New Roman" w:hAnsi="Times New Roman" w:cs="Times New Roman"/>
          <w:color w:val="000000"/>
          <w:sz w:val="24"/>
          <w:szCs w:val="24"/>
        </w:rPr>
        <w:t xml:space="preserve"> за пределы строительной площадки свои машины, оборудование, материалы и другое имущество.</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ind w:firstLine="709"/>
        <w:jc w:val="both"/>
        <w:shd w:val="clear" w:color="auto" w:fill="ffffff"/>
        <w:tabs>
          <w:tab w:val="num" w:pos="1440" w:leader="none"/>
        </w:tabs>
        <w:rPr>
          <w:rFonts w:ascii="Times New Roman" w:hAnsi="Times New Roman" w:cs="Times New Roman"/>
          <w:b/>
          <w:sz w:val="24"/>
          <w:szCs w:val="24"/>
        </w:rPr>
      </w:pPr>
      <w:r>
        <w:rPr>
          <w:rFonts w:ascii="Times New Roman" w:hAnsi="Times New Roman" w:cs="Times New Roman"/>
          <w:color w:val="000000"/>
          <w:sz w:val="24"/>
          <w:szCs w:val="24"/>
        </w:rPr>
        <w:t xml:space="preserve">6.25. Обеспечить хранение исполнительной документации и передать Заказчику до подписания «</w:t>
      </w:r>
      <w:r>
        <w:rPr>
          <w:rFonts w:ascii="Times New Roman" w:hAnsi="Times New Roman" w:cs="Times New Roman"/>
          <w:bCs/>
          <w:color w:val="000000"/>
          <w:sz w:val="24"/>
          <w:szCs w:val="24"/>
        </w:rPr>
        <w:t xml:space="preserve">Акта </w:t>
      </w:r>
      <w:r>
        <w:rPr>
          <w:rFonts w:ascii="Times New Roman" w:hAnsi="Times New Roman" w:cs="Times New Roman"/>
          <w:color w:val="000000"/>
          <w:sz w:val="24"/>
          <w:szCs w:val="24"/>
        </w:rPr>
        <w:t xml:space="preserve">ввода в эксплуатацию законченного строительством объекта приемочной комиссией» полный комплект исполнительной документации (на бумажном и электронном носителе) </w:t>
      </w:r>
      <w:r>
        <w:rPr>
          <w:rFonts w:ascii="Times New Roman" w:hAnsi="Times New Roman" w:cs="Times New Roman"/>
          <w:color w:val="000000"/>
          <w:sz w:val="24"/>
          <w:szCs w:val="24"/>
        </w:rPr>
        <w:t xml:space="preserve">по </w:t>
      </w:r>
      <w:r>
        <w:rPr>
          <w:rFonts w:ascii="Times New Roman" w:hAnsi="Times New Roman" w:cs="Times New Roman"/>
          <w:sz w:val="24"/>
          <w:szCs w:val="24"/>
        </w:rPr>
        <w:t xml:space="preserve">акту приема-передачи приема - сдаточной документации по Объекту</w:t>
      </w:r>
      <w:r>
        <w:rPr>
          <w:rFonts w:ascii="Times New Roman" w:hAnsi="Times New Roman" w:cs="Times New Roman"/>
          <w:color w:val="000000"/>
          <w:sz w:val="24"/>
          <w:szCs w:val="24"/>
        </w:rPr>
        <w:t xml:space="preserve">, подписываемому Сторонами, </w:t>
      </w:r>
      <w:r>
        <w:rPr>
          <w:rFonts w:ascii="Times New Roman" w:hAnsi="Times New Roman" w:cs="Times New Roman"/>
          <w:sz w:val="24"/>
          <w:szCs w:val="24"/>
        </w:rPr>
        <w:t xml:space="preserve">с оформлением </w:t>
      </w:r>
      <w:r>
        <w:rPr>
          <w:rFonts w:ascii="Times New Roman" w:hAnsi="Times New Roman" w:cs="Times New Roman"/>
          <w:b/>
          <w:sz w:val="24"/>
          <w:szCs w:val="24"/>
        </w:rPr>
        <w:t xml:space="preserve">«</w:t>
      </w:r>
      <w:r>
        <w:rPr>
          <w:rFonts w:ascii="Times New Roman" w:hAnsi="Times New Roman" w:cs="Times New Roman"/>
          <w:sz w:val="24"/>
          <w:szCs w:val="24"/>
        </w:rPr>
        <w:t xml:space="preserve">Реестра приемо-сдаточной документации» и </w:t>
      </w:r>
      <w:r>
        <w:rPr>
          <w:rFonts w:ascii="Times New Roman" w:hAnsi="Times New Roman" w:cs="Times New Roman"/>
          <w:b/>
          <w:sz w:val="24"/>
          <w:szCs w:val="24"/>
        </w:rPr>
        <w:t xml:space="preserve">«</w:t>
      </w:r>
      <w:r>
        <w:rPr>
          <w:rFonts w:ascii="Times New Roman" w:hAnsi="Times New Roman" w:cs="Times New Roman"/>
          <w:sz w:val="24"/>
          <w:szCs w:val="24"/>
        </w:rPr>
        <w:t xml:space="preserve">Сводной ведомости томов и книг </w:t>
      </w:r>
      <w:r>
        <w:rPr>
          <w:rFonts w:ascii="Times New Roman" w:hAnsi="Times New Roman" w:cs="Times New Roman"/>
          <w:sz w:val="24"/>
          <w:szCs w:val="24"/>
        </w:rPr>
        <w:t xml:space="preserve">приемо</w:t>
      </w:r>
      <w:r>
        <w:rPr>
          <w:rFonts w:ascii="Times New Roman" w:hAnsi="Times New Roman" w:cs="Times New Roman"/>
          <w:sz w:val="24"/>
          <w:szCs w:val="24"/>
        </w:rPr>
        <w:t xml:space="preserve"> - сдаточной документации по Объекту».</w:t>
      </w: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ind w:firstLine="709"/>
        <w:jc w:val="both"/>
        <w:shd w:val="clear" w:color="auto" w:fill="ffffff"/>
        <w:tabs>
          <w:tab w:val="num"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6.26. На условиях, предусмот</w:t>
      </w:r>
      <w:r>
        <w:rPr>
          <w:rFonts w:ascii="Times New Roman" w:hAnsi="Times New Roman" w:cs="Times New Roman"/>
          <w:color w:val="000000"/>
          <w:sz w:val="24"/>
          <w:szCs w:val="24"/>
        </w:rPr>
        <w:t xml:space="preserve">ренных ст. 20 Договора, заключить договор комбинированного страхования строительно-монтажных рисков и ответственности (в том числе причинения вреда третьим лицам) при проведении работ на Объекте.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6.27. Незамедлительно известить Заказчика и до получения от</w:t>
      </w:r>
      <w:r>
        <w:rPr>
          <w:rFonts w:ascii="Times New Roman" w:hAnsi="Times New Roman" w:cs="Times New Roman"/>
          <w:color w:val="000000"/>
          <w:sz w:val="24"/>
          <w:szCs w:val="24"/>
        </w:rPr>
        <w:t xml:space="preserve"> него указаний приостановить работы при обнаружении: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2"/>
        </w:numPr>
        <w:ind w:left="0" w:firstLine="709"/>
        <w:jc w:val="both"/>
        <w:shd w:val="clear" w:color="auto" w:fill="ffffff"/>
        <w:tabs>
          <w:tab w:val="left" w:pos="1080" w:leader="none"/>
          <w:tab w:val="clear"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возможности неблагоприятных для Заказчика последствий выполнения его указаний о способе выполнения работы;</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2"/>
        </w:numPr>
        <w:ind w:left="0" w:firstLine="709"/>
        <w:jc w:val="both"/>
        <w:shd w:val="clear" w:color="auto" w:fill="ffffff"/>
        <w:tabs>
          <w:tab w:val="left" w:pos="10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иных независящих от Подрядчика обстоятельств, угрожающих годности или прочности результатов выполняемой работы;</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2"/>
        </w:numPr>
        <w:ind w:left="0" w:firstLine="709"/>
        <w:jc w:val="both"/>
        <w:shd w:val="clear" w:color="auto" w:fill="ffffff"/>
        <w:tabs>
          <w:tab w:val="left" w:pos="1080" w:leader="none"/>
          <w:tab w:val="clear"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иных обстоятельств, способных повлечь за собой изменение сроков или стоимости выполняемых работ.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этом Подрядчик при наступлении вышеуказанны</w:t>
      </w:r>
      <w:r>
        <w:rPr>
          <w:rFonts w:ascii="Times New Roman" w:hAnsi="Times New Roman" w:cs="Times New Roman"/>
          <w:color w:val="000000"/>
          <w:sz w:val="24"/>
          <w:szCs w:val="24"/>
        </w:rPr>
        <w:t xml:space="preserve">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w:t>
      </w:r>
      <w:r>
        <w:rPr>
          <w:rFonts w:ascii="Times New Roman" w:hAnsi="Times New Roman" w:cs="Times New Roman"/>
          <w:color w:val="000000"/>
          <w:sz w:val="24"/>
          <w:szCs w:val="24"/>
        </w:rPr>
        <w:t xml:space="preserve">на Объекте лиц.</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6.28. 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свои обязательства</w:t>
      </w:r>
      <w:r>
        <w:rPr>
          <w:rFonts w:ascii="Times New Roman" w:hAnsi="Times New Roman" w:cs="Times New Roman"/>
          <w:color w:val="000000"/>
          <w:sz w:val="24"/>
          <w:szCs w:val="24"/>
        </w:rPr>
        <w:t xml:space="preserve"> по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6.29. Нести ответственность за прием на работу, перевозку, размещение, питание персонала и соблюдение иных требований, установленных законодательством Российской Федерации.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rPr>
          <w:rFonts w:ascii="Times New Roman" w:hAnsi="Times New Roman" w:cs="Times New Roman"/>
          <w:sz w:val="24"/>
          <w:szCs w:val="24"/>
        </w:rPr>
      </w:pPr>
      <w:r>
        <w:rPr>
          <w:rFonts w:ascii="Times New Roman" w:hAnsi="Times New Roman" w:cs="Times New Roman"/>
          <w:color w:val="000000"/>
          <w:sz w:val="24"/>
          <w:szCs w:val="24"/>
        </w:rPr>
        <w:t xml:space="preserve">6.30. </w:t>
      </w:r>
      <w:r>
        <w:rPr>
          <w:rFonts w:ascii="Times New Roman" w:hAnsi="Times New Roman" w:cs="Times New Roman"/>
          <w:sz w:val="24"/>
          <w:szCs w:val="24"/>
        </w:rPr>
        <w:t xml:space="preserve">В случае необходимости выполнения демонтажных работ на Объекте обеспечивать сохранность материалов и оборудования, принадлежащих Заказчику, полученных в результате демонтажных работ. Обеспечить их возврат Заказчику по Акту </w:t>
      </w:r>
      <w:r>
        <w:rPr>
          <w:rFonts w:ascii="Times New Roman" w:hAnsi="Times New Roman" w:cs="Times New Roman"/>
          <w:sz w:val="24"/>
          <w:szCs w:val="24"/>
        </w:rPr>
        <w:t xml:space="preserve">сдачи-приемки оборудования (имуще</w:t>
      </w:r>
      <w:r>
        <w:rPr>
          <w:rFonts w:ascii="Times New Roman" w:hAnsi="Times New Roman" w:cs="Times New Roman"/>
          <w:sz w:val="24"/>
          <w:szCs w:val="24"/>
        </w:rPr>
        <w:t xml:space="preserve">ства) из ремонта (демонтажа) (Приложение 44 к Договору).</w:t>
      </w:r>
      <w:r>
        <w:rPr>
          <w:rFonts w:ascii="Times New Roman" w:hAnsi="Times New Roman" w:cs="Times New Roman"/>
          <w:sz w:val="24"/>
          <w:szCs w:val="24"/>
        </w:rPr>
      </w:r>
      <w:r>
        <w:rPr>
          <w:rFonts w:ascii="Times New Roman" w:hAnsi="Times New Roman" w:cs="Times New Roman"/>
          <w:sz w:val="24"/>
          <w:szCs w:val="24"/>
        </w:rPr>
      </w:r>
    </w:p>
    <w:p>
      <w:pPr>
        <w:pStyle w:val="1464"/>
        <w:jc w:val="both"/>
        <w:rPr>
          <w:rFonts w:ascii="Times New Roman" w:hAnsi="Times New Roman" w:cs="Times New Roman"/>
          <w:iCs/>
          <w:color w:val="000000"/>
          <w:sz w:val="24"/>
          <w:szCs w:val="24"/>
        </w:rPr>
      </w:pPr>
      <w:r>
        <w:rPr>
          <w:rFonts w:ascii="Times New Roman" w:hAnsi="Times New Roman" w:cs="Times New Roman"/>
          <w:color w:val="000000"/>
          <w:sz w:val="24"/>
          <w:szCs w:val="24"/>
        </w:rPr>
        <w:t xml:space="preserve">6.31. К</w:t>
      </w:r>
      <w:r>
        <w:rPr>
          <w:rFonts w:ascii="Times New Roman" w:hAnsi="Times New Roman" w:cs="Times New Roman"/>
          <w:iCs/>
          <w:color w:val="000000"/>
          <w:sz w:val="24"/>
          <w:szCs w:val="24"/>
        </w:rPr>
        <w:t xml:space="preserve"> моменту формирования «Актов о приемке выполненных работ» и «Справок о стоимости выполненных работ и затрат» обеспечить наличие Рабочей документации, утвержденной Заказчиком по предъявляемым в</w:t>
      </w:r>
      <w:r>
        <w:rPr>
          <w:rFonts w:ascii="Times New Roman" w:hAnsi="Times New Roman" w:cs="Times New Roman"/>
          <w:iCs/>
          <w:color w:val="000000"/>
          <w:sz w:val="24"/>
          <w:szCs w:val="24"/>
        </w:rPr>
        <w:t xml:space="preserve">идам работ, согласно главам Сводной таблицы стоимости Договора (Приложение 1 к Договору).</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pStyle w:val="1464"/>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6.32. В соответствии с требованиями «нормативных актов в области проектирования и строительства» осуществлять строительный контроль и за выполнением работ по Договору</w:t>
      </w:r>
      <w:r>
        <w:rPr>
          <w:rFonts w:ascii="Times New Roman" w:hAnsi="Times New Roman" w:cs="Times New Roman"/>
          <w:iCs/>
          <w:color w:val="000000"/>
          <w:sz w:val="24"/>
          <w:szCs w:val="24"/>
        </w:rPr>
        <w:t xml:space="preserve">.</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pStyle w:val="1464"/>
        <w:jc w:val="both"/>
        <w:rPr>
          <w:rFonts w:ascii="Times New Roman" w:hAnsi="Times New Roman" w:cs="Times New Roman"/>
          <w:sz w:val="24"/>
          <w:szCs w:val="24"/>
        </w:rPr>
      </w:pPr>
      <w:r>
        <w:rPr>
          <w:rFonts w:ascii="Times New Roman" w:hAnsi="Times New Roman" w:cs="Times New Roman"/>
          <w:iCs/>
          <w:color w:val="000000"/>
          <w:sz w:val="24"/>
          <w:szCs w:val="24"/>
        </w:rPr>
        <w:t xml:space="preserve">6.33. </w:t>
      </w:r>
      <w:r>
        <w:rPr>
          <w:rFonts w:ascii="Times New Roman" w:hAnsi="Times New Roman" w:cs="Times New Roman"/>
          <w:sz w:val="24"/>
          <w:szCs w:val="24"/>
        </w:rPr>
        <w:t xml:space="preserve">Выполнить в полном объеме все свои обязательства, предусмотренные в других разделах Договора.</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bCs/>
          <w:sz w:val="24"/>
          <w:szCs w:val="24"/>
        </w:rPr>
        <w:t xml:space="preserve">6.34. </w:t>
      </w:r>
      <w:r>
        <w:rPr>
          <w:rFonts w:ascii="Times New Roman" w:hAnsi="Times New Roman" w:cs="Times New Roman"/>
          <w:sz w:val="24"/>
          <w:szCs w:val="24"/>
        </w:rPr>
        <w:t xml:space="preserve">В целях обеспечения соблюдения требований в области охраны окружающей среды осуществлять следующие действия (включая, но не ограничиваясь):</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6.34.1. </w:t>
      </w:r>
      <w:r>
        <w:rPr>
          <w:rFonts w:ascii="Times New Roman" w:hAnsi="Times New Roman" w:cs="Times New Roman"/>
          <w:sz w:val="24"/>
          <w:szCs w:val="24"/>
        </w:rPr>
        <w:t xml:space="preserve">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w:t>
      </w:r>
      <w:r>
        <w:rPr>
          <w:rFonts w:ascii="Times New Roman" w:hAnsi="Times New Roman" w:cs="Times New Roman"/>
          <w:sz w:val="24"/>
          <w:szCs w:val="24"/>
        </w:rPr>
        <w:t xml:space="preserve">дающие ведение деятельности по учету обращения с отходами, образующимися в ходе выполнения работ.</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6.34.2. В случае необходимости разрабатывать в установленном законодательством Российской Федерации порядке проекты нормативов образования отходов и лимитов н</w:t>
      </w:r>
      <w:r>
        <w:rPr>
          <w:rFonts w:ascii="Times New Roman" w:hAnsi="Times New Roman" w:cs="Times New Roman"/>
          <w:sz w:val="24"/>
          <w:szCs w:val="24"/>
        </w:rPr>
        <w:t xml:space="preserve">а их размещение для соответствующей стадии проекта. По требованию Заказчика предоставлять копии утвержденных нормативов.</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6.34.3. Обеспечивать восстановление природной среды, рекультивацию земель и благоустройство территории по окончании работ. Предоставить</w:t>
      </w:r>
      <w:r>
        <w:rPr>
          <w:rFonts w:ascii="Times New Roman" w:hAnsi="Times New Roman" w:cs="Times New Roman"/>
          <w:sz w:val="24"/>
          <w:szCs w:val="24"/>
        </w:rPr>
        <w:t xml:space="preserve"> Заказчику соответствующие акты приемки работ, подтверждающие выполнение работ по восстановлению природной среды, рекультивации земельных участков, благоустройству территории.</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6.34.4. Обеспечивать обустройство мест накопления отходов, образующихся в ходе в</w:t>
      </w:r>
      <w:r>
        <w:rPr>
          <w:rFonts w:ascii="Times New Roman" w:hAnsi="Times New Roman" w:cs="Times New Roman"/>
          <w:sz w:val="24"/>
          <w:szCs w:val="24"/>
        </w:rPr>
        <w:t xml:space="preserve">ыполнения работ в соответствии с требованиями в области охраны окружающей среды по согласованию с Заказчиком.</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6.34.5. Иметь в необходимом количестве собственные либо арендованные емкости для накопления отходов, образующихся в ходе выполнения работ.</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6.34.6.</w:t>
      </w:r>
      <w:r>
        <w:rPr>
          <w:rFonts w:ascii="Times New Roman" w:hAnsi="Times New Roman" w:cs="Times New Roman"/>
          <w:sz w:val="24"/>
          <w:szCs w:val="24"/>
        </w:rPr>
        <w:t xml:space="preserve"> Обеспечивать хранение демонтированного оборудования или его частей (в том числе черных и цветных металлов), выведенных из эксплуатации в ходе выполнения работ, способом, препятствующим загрязнению окружающей среды.</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6.34.7. Вести учет отходов, образующихся</w:t>
      </w:r>
      <w:r>
        <w:rPr>
          <w:rFonts w:ascii="Times New Roman" w:hAnsi="Times New Roman" w:cs="Times New Roman"/>
          <w:sz w:val="24"/>
          <w:szCs w:val="24"/>
        </w:rPr>
        <w:t xml:space="preserve"> в ходе выполнения работ, в соответствии с действующим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6.34.8. 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w:t>
      </w:r>
      <w:r>
        <w:rPr>
          <w:rFonts w:ascii="Times New Roman" w:hAnsi="Times New Roman" w:cs="Times New Roman"/>
          <w:sz w:val="24"/>
          <w:szCs w:val="24"/>
        </w:rPr>
        <w:t xml:space="preserve">ством Российской Федерации. По требованию Заказчика предоставлять копии платежных поручений.</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6.34.9. Осуществлять обязанности по разработке и представлению в уполномоченные органы требуемой документации и отчетности, установленной для объектов, оказывающих</w:t>
      </w:r>
      <w:r>
        <w:rPr>
          <w:rFonts w:ascii="Times New Roman" w:hAnsi="Times New Roman" w:cs="Times New Roman"/>
          <w:sz w:val="24"/>
          <w:szCs w:val="24"/>
        </w:rPr>
        <w:t xml:space="preserve"> негативное воздействие на окружающую среду, Федеральным законом от 10.01.2002 № 7-ФЗ «Об охране окружающей среды», Федеральным законом от 24.06.1998 № 89-ФЗ «Об отходах производства и потребления», Федеральным законом от 04.05.1999 № 96-ФЗ «Об охране атмо</w:t>
      </w:r>
      <w:r>
        <w:rPr>
          <w:rFonts w:ascii="Times New Roman" w:hAnsi="Times New Roman" w:cs="Times New Roman"/>
          <w:sz w:val="24"/>
          <w:szCs w:val="24"/>
        </w:rPr>
        <w:t xml:space="preserve">сферного воздуха» и другими нормативно-правовыми актами в области природоохранного законодательства.</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исполнение обязательств, предусмотренных настоящим пунктом Договора.</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6.34.10. В срок не позднее 6 месяцев с даты выда</w:t>
      </w:r>
      <w:r>
        <w:rPr>
          <w:rFonts w:ascii="Times New Roman" w:hAnsi="Times New Roman" w:cs="Times New Roman"/>
          <w:sz w:val="24"/>
          <w:szCs w:val="24"/>
        </w:rPr>
        <w:t xml:space="preserve">чи разрешения на строительство (либо в срок не позднее 6 месяцев с даты утверждения проектной документации*) поставить на государственный учет объект, оказывающий негативное воздействие на окружающую среду (объект капитального строительства и (или) другой </w:t>
      </w:r>
      <w:r>
        <w:rPr>
          <w:rFonts w:ascii="Times New Roman" w:hAnsi="Times New Roman" w:cs="Times New Roman"/>
          <w:sz w:val="24"/>
          <w:szCs w:val="24"/>
        </w:rPr>
        <w:t xml:space="preserve">объект, а также их совокупность, </w:t>
      </w:r>
      <w:r>
        <w:rPr>
          <w:rFonts w:ascii="Times New Roman" w:hAnsi="Times New Roman" w:cs="Times New Roman"/>
          <w:sz w:val="24"/>
          <w:szCs w:val="24"/>
        </w:rPr>
        <w:t xml:space="preserve">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в соответствии со статьей 69.2 Федерального закона от 10.01.2002</w:t>
      </w:r>
      <w:r>
        <w:rPr>
          <w:rFonts w:ascii="Times New Roman" w:hAnsi="Times New Roman" w:cs="Times New Roman"/>
          <w:sz w:val="24"/>
          <w:szCs w:val="24"/>
        </w:rPr>
        <w:t xml:space="preserve">            № 7-ФЗ «Об охране окружающей среды».</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Постановка на государственный учет объекта, оказывающего негативное воздействие на окружающую среду, осуществляется согласно требований постановления Правительства Российской Федерации от 07.05.2022 № 830 № </w:t>
      </w:r>
      <w:r>
        <w:rPr>
          <w:rFonts w:ascii="Times New Roman" w:hAnsi="Times New Roman" w:cs="Times New Roman"/>
          <w:sz w:val="24"/>
          <w:szCs w:val="24"/>
        </w:rPr>
        <w:t xml:space="preserve">572 «Об утверждении Правил создания и ведения государственного реестра объектов, оказывающих негативное воздействие на окружающую среду», с учетом критериев, установленных постановлением Правительства Российской Федерации от 31.12.2020 № 2398 «Об утвержден</w:t>
      </w:r>
      <w:r>
        <w:rPr>
          <w:rFonts w:ascii="Times New Roman" w:hAnsi="Times New Roman" w:cs="Times New Roman"/>
          <w:sz w:val="24"/>
          <w:szCs w:val="24"/>
        </w:rPr>
        <w:t xml:space="preserve">ии критериев отнесения объектов, оказывающих негативное воздействие на окружающую среду, к объектам I, II, III и IV категорий.</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Подрядчик не позднее 5 (пяти) рабочих дней после получения запроса Заказчика обязан предоставить все необходимые документы, подтв</w:t>
      </w:r>
      <w:r>
        <w:rPr>
          <w:rFonts w:ascii="Times New Roman" w:hAnsi="Times New Roman" w:cs="Times New Roman"/>
          <w:sz w:val="24"/>
          <w:szCs w:val="24"/>
        </w:rPr>
        <w:t xml:space="preserve">ерждающие исполнение обязательств, предусмотренных настоящим пунктом Договора.</w:t>
      </w:r>
      <w:r>
        <w:rPr>
          <w:rFonts w:ascii="Times New Roman" w:hAnsi="Times New Roman" w:cs="Times New Roman"/>
          <w:sz w:val="24"/>
          <w:szCs w:val="24"/>
        </w:rPr>
      </w:r>
      <w:r>
        <w:rPr>
          <w:rFonts w:ascii="Times New Roman" w:hAnsi="Times New Roman" w:cs="Times New Roman"/>
          <w:sz w:val="24"/>
          <w:szCs w:val="24"/>
        </w:rPr>
      </w:r>
    </w:p>
    <w:p>
      <w:pPr>
        <w:ind w:firstLine="720"/>
        <w:jc w:val="both"/>
        <w:shd w:val="clear" w:color="auto" w:fill="ffffff"/>
        <w:tabs>
          <w:tab w:val="left" w:pos="0" w:leader="none"/>
          <w:tab w:val="left" w:pos="598" w:leader="none"/>
        </w:tabs>
        <w:rPr>
          <w:rFonts w:ascii="Times New Roman" w:hAnsi="Times New Roman" w:cs="Times New Roman"/>
          <w:sz w:val="24"/>
          <w:szCs w:val="24"/>
        </w:rPr>
      </w:pPr>
      <w:r>
        <w:rPr>
          <w:rFonts w:ascii="Times New Roman" w:hAnsi="Times New Roman" w:cs="Times New Roman"/>
          <w:sz w:val="24"/>
          <w:szCs w:val="24"/>
        </w:rPr>
        <w:t xml:space="preserve">6.35. Осуществлять строительно-монтажные работы в строгом соответствии с проектной документацией. В случае изменения проектных решений без получения согласования Заказчика, Подр</w:t>
      </w:r>
      <w:r>
        <w:rPr>
          <w:rFonts w:ascii="Times New Roman" w:hAnsi="Times New Roman" w:cs="Times New Roman"/>
          <w:sz w:val="24"/>
          <w:szCs w:val="24"/>
        </w:rPr>
        <w:t xml:space="preserve">ядчик собственными силами и средствами обеспечивает:</w:t>
      </w:r>
      <w:r>
        <w:rPr>
          <w:rFonts w:ascii="Times New Roman" w:hAnsi="Times New Roman" w:cs="Times New Roman"/>
          <w:sz w:val="24"/>
          <w:szCs w:val="24"/>
        </w:rPr>
      </w:r>
      <w:r>
        <w:rPr>
          <w:rFonts w:ascii="Times New Roman" w:hAnsi="Times New Roman" w:cs="Times New Roman"/>
          <w:sz w:val="24"/>
          <w:szCs w:val="24"/>
        </w:rPr>
      </w:r>
    </w:p>
    <w:p>
      <w:pPr>
        <w:ind w:firstLine="567"/>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 внесение изменений в разрешение на строительство.</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6.36. Обеспечить собственными силами и средствами работу с государственными органами строительного надзора и иными специализированными организациями. П</w:t>
      </w:r>
      <w:r>
        <w:rPr>
          <w:rFonts w:ascii="Times New Roman" w:hAnsi="Times New Roman" w:cs="Times New Roman"/>
          <w:sz w:val="24"/>
          <w:szCs w:val="24"/>
        </w:rPr>
        <w:t xml:space="preserve">о требованию Заказчика участвовать  при проверках государственными органами строительного надзора и иными специализированными организациями, направлять своего представителя с соответствующим полномочиями на составление протокола об административном правона</w:t>
      </w:r>
      <w:r>
        <w:rPr>
          <w:rFonts w:ascii="Times New Roman" w:hAnsi="Times New Roman" w:cs="Times New Roman"/>
          <w:sz w:val="24"/>
          <w:szCs w:val="24"/>
        </w:rPr>
        <w:t xml:space="preserve">рушении,  участие в делах об административных правонарушениях, за свой счет возмещает штрафы, наложенные соответствующими государственными органами строительного надзора и иными </w:t>
      </w:r>
      <w:r>
        <w:rPr>
          <w:rFonts w:ascii="Times New Roman" w:hAnsi="Times New Roman" w:cs="Times New Roman"/>
          <w:sz w:val="24"/>
          <w:szCs w:val="24"/>
        </w:rPr>
        <w:t xml:space="preserve">иными</w:t>
      </w:r>
      <w:r>
        <w:rPr>
          <w:rFonts w:ascii="Times New Roman" w:hAnsi="Times New Roman" w:cs="Times New Roman"/>
          <w:sz w:val="24"/>
          <w:szCs w:val="24"/>
        </w:rPr>
        <w:t xml:space="preserve"> специализированными организациями, в том числе возмещать Заказчику штраф</w:t>
      </w:r>
      <w:r>
        <w:rPr>
          <w:rFonts w:ascii="Times New Roman" w:hAnsi="Times New Roman" w:cs="Times New Roman"/>
          <w:sz w:val="24"/>
          <w:szCs w:val="24"/>
        </w:rPr>
        <w:t xml:space="preserve">ы, наложенные  на Заказчика, должностных лиц Заказчика вследствие нарушений условий настоящего договора, а также возмещать убытки, возникшие в случае нарушений норм законодательства Российской Федерации, технических регламентов, строительных норм и правил,</w:t>
      </w:r>
      <w:r>
        <w:rPr>
          <w:rFonts w:ascii="Times New Roman" w:hAnsi="Times New Roman" w:cs="Times New Roman"/>
          <w:sz w:val="24"/>
          <w:szCs w:val="24"/>
        </w:rPr>
        <w:t xml:space="preserve"> государственных стандартов и иных документов, действующих в области проектирования и строительства, включая, но не ограничиваясь, нормы и правила в области противопожарной безопасности, охраны окружающей среды, промышленной безопасности, по технике безопа</w:t>
      </w:r>
      <w:r>
        <w:rPr>
          <w:rFonts w:ascii="Times New Roman" w:hAnsi="Times New Roman" w:cs="Times New Roman"/>
          <w:sz w:val="24"/>
          <w:szCs w:val="24"/>
        </w:rPr>
        <w:t xml:space="preserve">сности, экологической и санитарной безопасности вследствие действий и/или бездействий Подрядчика и привлеченных им третьих лиц. Указанная ответственность распространяется также на весь персонал, работающий под руководством Подрядчика.</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6.37.</w:t>
      </w:r>
      <w:r>
        <w:rPr>
          <w:rFonts w:ascii="Times New Roman" w:hAnsi="Times New Roman" w:cs="Times New Roman"/>
          <w:sz w:val="28"/>
          <w:szCs w:val="28"/>
        </w:rPr>
        <w:t xml:space="preserve"> </w:t>
      </w:r>
      <w:r>
        <w:rPr>
          <w:rFonts w:ascii="Times New Roman" w:hAnsi="Times New Roman" w:cs="Times New Roman"/>
          <w:color w:val="000000"/>
          <w:sz w:val="24"/>
          <w:szCs w:val="24"/>
        </w:rPr>
        <w:t xml:space="preserve">На основании до</w:t>
      </w:r>
      <w:r>
        <w:rPr>
          <w:rFonts w:ascii="Times New Roman" w:hAnsi="Times New Roman" w:cs="Times New Roman"/>
          <w:color w:val="000000"/>
          <w:sz w:val="24"/>
          <w:szCs w:val="24"/>
        </w:rPr>
        <w:t xml:space="preserve">веренности, выданной Заказчиком представлять интересы Заказчика в надзорных органах, осуществлять взаимодействие с территориальными управлениями </w:t>
      </w:r>
      <w:r>
        <w:rPr>
          <w:rFonts w:ascii="Times New Roman" w:hAnsi="Times New Roman" w:cs="Times New Roman"/>
          <w:color w:val="000000"/>
          <w:sz w:val="24"/>
          <w:szCs w:val="24"/>
        </w:rPr>
        <w:t xml:space="preserve">Ростехнадзора</w:t>
      </w:r>
      <w:r>
        <w:rPr>
          <w:rFonts w:ascii="Times New Roman" w:hAnsi="Times New Roman" w:cs="Times New Roman"/>
          <w:color w:val="000000"/>
          <w:sz w:val="24"/>
          <w:szCs w:val="24"/>
        </w:rPr>
        <w:t xml:space="preserve"> по получению разрешений на допуск в эксплуатацию, направлению извещений (о начале и окончании стр</w:t>
      </w:r>
      <w:r>
        <w:rPr>
          <w:rFonts w:ascii="Times New Roman" w:hAnsi="Times New Roman" w:cs="Times New Roman"/>
          <w:color w:val="000000"/>
          <w:sz w:val="24"/>
          <w:szCs w:val="24"/>
        </w:rPr>
        <w:t xml:space="preserve">оительства, об изменении сроков завершения </w:t>
      </w:r>
      <w:r>
        <w:rPr>
          <w:rFonts w:ascii="Times New Roman" w:hAnsi="Times New Roman" w:cs="Times New Roman"/>
          <w:color w:val="000000"/>
          <w:sz w:val="24"/>
          <w:szCs w:val="24"/>
        </w:rPr>
        <w:t xml:space="preserve">работподлежащих</w:t>
      </w:r>
      <w:r>
        <w:rPr>
          <w:rFonts w:ascii="Times New Roman" w:hAnsi="Times New Roman" w:cs="Times New Roman"/>
          <w:color w:val="000000"/>
          <w:sz w:val="24"/>
          <w:szCs w:val="24"/>
        </w:rPr>
        <w:t xml:space="preserve"> проверке) и получению заключений о соответствии построенного объекта проектной документации.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6.38. Подрядчик обязуется выполнять требования Регламента взаимодействия ПАО «ФСК ЕЭС» с подрядными орга</w:t>
      </w:r>
      <w:r>
        <w:rPr>
          <w:rFonts w:ascii="Times New Roman" w:hAnsi="Times New Roman" w:cs="Times New Roman"/>
          <w:color w:val="000000"/>
          <w:sz w:val="24"/>
          <w:szCs w:val="24"/>
        </w:rPr>
        <w:t xml:space="preserve">низациями, поставщиками оборудования и материалов в условиях установления режима повышенной готовности, введения режима чрезвычайной ситуации», утвержденный приказом ПАО «ФСК ЕЭС» и ПАО «РОССЕТИ» от 07.07.2020г. №227/264 (Приложение №22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6.39. Подрядчик обязуется выполнять требования документов Заказчика, устанавливающих:</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пВыписка</w:t>
      </w:r>
      <w:r>
        <w:rPr>
          <w:rFonts w:ascii="Times New Roman" w:hAnsi="Times New Roman" w:cs="Times New Roman"/>
          <w:color w:val="000000"/>
          <w:sz w:val="24"/>
          <w:szCs w:val="24"/>
        </w:rPr>
        <w:t xml:space="preserve"> из Требований пропускного и </w:t>
      </w:r>
      <w:r>
        <w:rPr>
          <w:rFonts w:ascii="Times New Roman" w:hAnsi="Times New Roman" w:cs="Times New Roman"/>
          <w:color w:val="000000"/>
          <w:sz w:val="24"/>
          <w:szCs w:val="24"/>
        </w:rPr>
        <w:t xml:space="preserve">внутриобъектового</w:t>
      </w:r>
      <w:r>
        <w:rPr>
          <w:rFonts w:ascii="Times New Roman" w:hAnsi="Times New Roman" w:cs="Times New Roman"/>
          <w:color w:val="000000"/>
          <w:sz w:val="24"/>
          <w:szCs w:val="24"/>
        </w:rPr>
        <w:t xml:space="preserve"> режима, утвержденных приказом филиала ПАО «ФСК ЕЭС»- Самарское ПМЭС от 20.05.2020 №170;</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 требования к организаци</w:t>
      </w:r>
      <w:r>
        <w:rPr>
          <w:rFonts w:ascii="Times New Roman" w:hAnsi="Times New Roman" w:cs="Times New Roman"/>
          <w:color w:val="000000"/>
          <w:sz w:val="24"/>
          <w:szCs w:val="24"/>
        </w:rPr>
        <w:t xml:space="preserve">и выполнения работ (оказания услуг) и допуску к работам на объекты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персонала подрядных и других сторонних организаций в </w:t>
      </w:r>
      <w:r>
        <w:rPr>
          <w:rFonts w:ascii="Times New Roman" w:hAnsi="Times New Roman" w:cs="Times New Roman"/>
          <w:color w:val="000000"/>
          <w:sz w:val="24"/>
          <w:szCs w:val="24"/>
        </w:rPr>
        <w:t xml:space="preserve">соответствии с распоряжением ПАО «ФСК ЕЭС» от 13.05.2020 № 261р «Об утверждении Положения об организации выполнения работ </w:t>
      </w:r>
      <w:r>
        <w:rPr>
          <w:rFonts w:ascii="Times New Roman" w:hAnsi="Times New Roman" w:cs="Times New Roman"/>
          <w:color w:val="000000"/>
          <w:sz w:val="24"/>
          <w:szCs w:val="24"/>
        </w:rPr>
        <w:t xml:space="preserve">персоналом подрядных организаций» (Приложение № 22.2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6.40. На период выполнения работ на Объекте обеспечить установку и функционирование системы видеонаблюдения за строительной площадкой с организацией доступа для Заказчика к установленным ви</w:t>
      </w:r>
      <w:r>
        <w:rPr>
          <w:rFonts w:ascii="Times New Roman" w:hAnsi="Times New Roman" w:cs="Times New Roman"/>
          <w:color w:val="000000"/>
          <w:sz w:val="24"/>
          <w:szCs w:val="24"/>
        </w:rPr>
        <w:t xml:space="preserve">деокамерам через сеть Интернет по публичному IP-адресу (или связке IP-адрес: порт) для просмотра видеоизображений и управления камерами, архивированием видеозаписи с возможностью последующего просмотра материала, силами и за счет Подрядчика в порядке и в с</w:t>
      </w:r>
      <w:r>
        <w:rPr>
          <w:rFonts w:ascii="Times New Roman" w:hAnsi="Times New Roman" w:cs="Times New Roman"/>
          <w:color w:val="000000"/>
          <w:sz w:val="24"/>
          <w:szCs w:val="24"/>
        </w:rPr>
        <w:t xml:space="preserve">оответствии с Техническими требованиями к видеонаблюдению на объектах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(приложение 48</w:t>
      </w:r>
      <w:r>
        <w:rPr>
          <w:rFonts w:ascii="Times New Roman" w:hAnsi="Times New Roman" w:cs="Times New Roman"/>
          <w:color w:val="000000"/>
          <w:sz w:val="24"/>
          <w:szCs w:val="24"/>
        </w:rPr>
        <w:t xml:space="preserve"> к Договору). Система видеонаблюдения за строительной площадкой считается установленной только при ее соответствии в полном объеме Техническим требованиям к в</w:t>
      </w:r>
      <w:r>
        <w:rPr>
          <w:rFonts w:ascii="Times New Roman" w:hAnsi="Times New Roman" w:cs="Times New Roman"/>
          <w:color w:val="000000"/>
          <w:sz w:val="24"/>
          <w:szCs w:val="24"/>
        </w:rPr>
        <w:t xml:space="preserve">идеонаблюдению на объектах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(приложение 48</w:t>
      </w:r>
      <w:r>
        <w:rPr>
          <w:rFonts w:ascii="Times New Roman" w:hAnsi="Times New Roman" w:cs="Times New Roman"/>
          <w:color w:val="000000"/>
          <w:sz w:val="24"/>
          <w:szCs w:val="24"/>
        </w:rPr>
        <w:t xml:space="preserve">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6.41. Обеспечить исполнение обязанности, установленной пунктом 6.40 Договора, в срок не позднее 5 (пяти) рабочих дней с момента начала выполнения Подрядчиком подготовительных, строительно</w:t>
      </w:r>
      <w:r>
        <w:rPr>
          <w:rFonts w:ascii="Times New Roman" w:hAnsi="Times New Roman" w:cs="Times New Roman"/>
          <w:color w:val="000000"/>
          <w:sz w:val="24"/>
          <w:szCs w:val="24"/>
        </w:rPr>
        <w:t xml:space="preserve">-монтажных работ по Договору (в соответствии с Графиком выполнения работ, услуг и поставок) и/или подписания Акта приема-передачи строительной площадки до даты.</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6.42. Подрядчик обязуется в случае выхода из строя системы видеонаблюдения за строительной площ</w:t>
      </w:r>
      <w:r>
        <w:rPr>
          <w:rFonts w:ascii="Times New Roman" w:hAnsi="Times New Roman" w:cs="Times New Roman"/>
          <w:color w:val="000000"/>
          <w:sz w:val="24"/>
          <w:szCs w:val="24"/>
        </w:rPr>
        <w:t xml:space="preserve">адкой обеспечить ее восстановление в срок не позднее 5 (пяти) рабочих дней с даты обнаружения неработоспособности системы.</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tabs>
          <w:tab w:val="left" w:pos="709" w:leader="none"/>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7. Обязательства Заказчика</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shd w:val="clear" w:color="auto" w:fill="ffffff"/>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По Договору Заказчик принимает на себя обязательства:</w:t>
      </w:r>
      <w:r>
        <w:rPr>
          <w:rFonts w:ascii="Times New Roman" w:hAnsi="Times New Roman" w:cs="Times New Roman"/>
          <w:color w:val="000000"/>
          <w:spacing w:val="-6"/>
          <w:sz w:val="24"/>
          <w:szCs w:val="24"/>
        </w:rPr>
      </w:r>
      <w:r>
        <w:rPr>
          <w:rFonts w:ascii="Times New Roman" w:hAnsi="Times New Roman" w:cs="Times New Roman"/>
          <w:color w:val="000000"/>
          <w:spacing w:val="-6"/>
          <w:sz w:val="24"/>
          <w:szCs w:val="24"/>
        </w:rPr>
      </w:r>
    </w:p>
    <w:p>
      <w:pPr>
        <w:ind w:firstLine="720"/>
        <w:jc w:val="both"/>
        <w:shd w:val="clear" w:color="auto" w:fill="ffffff"/>
        <w:rPr>
          <w:rFonts w:ascii="Times New Roman" w:hAnsi="Times New Roman" w:cs="Times New Roman"/>
          <w:color w:val="000000"/>
          <w:sz w:val="24"/>
          <w:szCs w:val="24"/>
        </w:rPr>
      </w:pPr>
      <w:r>
        <w:rPr>
          <w:rFonts w:ascii="Times New Roman" w:hAnsi="Times New Roman" w:cs="Times New Roman"/>
          <w:iCs/>
          <w:color w:val="000000"/>
          <w:sz w:val="24"/>
          <w:szCs w:val="24"/>
        </w:rPr>
        <w:t xml:space="preserve">7.1</w:t>
      </w:r>
      <w:r>
        <w:rPr>
          <w:rFonts w:ascii="Times New Roman" w:hAnsi="Times New Roman" w:cs="Times New Roman"/>
          <w:i/>
          <w:iCs/>
          <w:color w:val="000000"/>
          <w:sz w:val="24"/>
          <w:szCs w:val="24"/>
        </w:rPr>
        <w:t xml:space="preserve">.</w:t>
      </w:r>
      <w:r>
        <w:rPr>
          <w:rFonts w:ascii="Times New Roman" w:hAnsi="Times New Roman" w:cs="Times New Roman"/>
          <w:color w:val="000000"/>
          <w:sz w:val="24"/>
          <w:szCs w:val="24"/>
        </w:rPr>
        <w:t xml:space="preserve"> В течение 14 дней с даты подписания Договора передать Подрядчику по «Акту приема-передачи исходных данных», составленному по форме Приложения 18 к Договору, следующие документы, необходимые для производства работ: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sz w:val="24"/>
          <w:szCs w:val="24"/>
        </w:rPr>
        <w:t xml:space="preserve">Проектную документацию.</w:t>
      </w:r>
      <w:r>
        <w:rPr>
          <w:rFonts w:ascii="Times New Roman" w:hAnsi="Times New Roman" w:cs="Times New Roman"/>
          <w:sz w:val="24"/>
          <w:szCs w:val="24"/>
        </w:rPr>
      </w:r>
      <w:r>
        <w:rPr>
          <w:rFonts w:ascii="Times New Roman" w:hAnsi="Times New Roman" w:cs="Times New Roman"/>
          <w:sz w:val="24"/>
          <w:szCs w:val="24"/>
        </w:rPr>
      </w:r>
    </w:p>
    <w:p>
      <w:pPr>
        <w:numPr>
          <w:ilvl w:val="1"/>
          <w:numId w:val="105"/>
        </w:numPr>
        <w:ind w:left="0" w:firstLine="709"/>
        <w:jc w:val="both"/>
        <w:shd w:val="clear" w:color="auto" w:fill="ffffff"/>
        <w:tabs>
          <w:tab w:val="left" w:pos="0" w:leader="none"/>
        </w:tabs>
        <w:rPr>
          <w:rFonts w:ascii="Times New Roman" w:hAnsi="Times New Roman" w:cs="Times New Roman"/>
          <w:bCs/>
          <w:sz w:val="24"/>
          <w:szCs w:val="24"/>
        </w:rPr>
      </w:pPr>
      <w:r>
        <w:rPr>
          <w:rFonts w:ascii="Times New Roman" w:hAnsi="Times New Roman" w:cs="Times New Roman"/>
          <w:bCs/>
          <w:sz w:val="24"/>
          <w:szCs w:val="24"/>
        </w:rPr>
        <w:t xml:space="preserve">Выполнять согласования предлагаемых Подрядчиком в ходе выполнения проектных работ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он долж</w:t>
      </w:r>
      <w:r>
        <w:rPr>
          <w:rFonts w:ascii="Times New Roman" w:hAnsi="Times New Roman" w:cs="Times New Roman"/>
          <w:bCs/>
          <w:sz w:val="24"/>
          <w:szCs w:val="24"/>
        </w:rPr>
        <w:t xml:space="preserve">ен его уведомить в течение 5 (пяти) рабочих дней после получения запроса. Отсутствие уведомления Заказчика в указанный в настоящем пункте срок не свидетельствует о согласовании Заказчиком предложенного Подрядчиком технического решения.</w:t>
      </w:r>
      <w:r>
        <w:rPr>
          <w:rFonts w:ascii="Times New Roman" w:hAnsi="Times New Roman" w:cs="Times New Roman"/>
          <w:bCs/>
          <w:sz w:val="24"/>
          <w:szCs w:val="24"/>
        </w:rPr>
      </w:r>
      <w:r>
        <w:rPr>
          <w:rFonts w:ascii="Times New Roman" w:hAnsi="Times New Roman" w:cs="Times New Roman"/>
          <w:bCs/>
          <w:sz w:val="24"/>
          <w:szCs w:val="24"/>
        </w:rPr>
      </w:r>
    </w:p>
    <w:p>
      <w:pPr>
        <w:numPr>
          <w:ilvl w:val="1"/>
          <w:numId w:val="105"/>
        </w:numPr>
        <w:ind w:left="0" w:firstLine="709"/>
        <w:jc w:val="both"/>
        <w:shd w:val="clear" w:color="auto" w:fill="ffffff"/>
        <w:tabs>
          <w:tab w:val="left" w:pos="0" w:leader="none"/>
        </w:tabs>
        <w:rPr>
          <w:rFonts w:ascii="Times New Roman" w:hAnsi="Times New Roman" w:cs="Times New Roman"/>
          <w:bCs/>
          <w:sz w:val="24"/>
          <w:szCs w:val="24"/>
        </w:rPr>
      </w:pPr>
      <w:r>
        <w:rPr>
          <w:rFonts w:ascii="Times New Roman" w:hAnsi="Times New Roman" w:cs="Times New Roman"/>
          <w:bCs/>
          <w:sz w:val="24"/>
          <w:szCs w:val="24"/>
        </w:rPr>
        <w:t xml:space="preserve">При отсутствии замеч</w:t>
      </w:r>
      <w:r>
        <w:rPr>
          <w:rFonts w:ascii="Times New Roman" w:hAnsi="Times New Roman" w:cs="Times New Roman"/>
          <w:bCs/>
          <w:sz w:val="24"/>
          <w:szCs w:val="24"/>
        </w:rPr>
        <w:t xml:space="preserve">аний к результатам работ подписывать со своей стороны Итоговые акты в течение 15 (пятнадцати)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w:t>
      </w:r>
      <w:r>
        <w:rPr>
          <w:rFonts w:ascii="Times New Roman" w:hAnsi="Times New Roman" w:cs="Times New Roman"/>
          <w:bCs/>
          <w:sz w:val="24"/>
          <w:szCs w:val="24"/>
        </w:rPr>
        <w:t xml:space="preserve">нный отказ от подписания соответствующего акта. </w:t>
      </w:r>
      <w:r>
        <w:rPr>
          <w:rFonts w:ascii="Times New Roman" w:hAnsi="Times New Roman" w:cs="Times New Roman"/>
          <w:bCs/>
          <w:sz w:val="24"/>
          <w:szCs w:val="24"/>
        </w:rPr>
      </w:r>
      <w:r>
        <w:rPr>
          <w:rFonts w:ascii="Times New Roman" w:hAnsi="Times New Roman" w:cs="Times New Roman"/>
          <w:bCs/>
          <w:sz w:val="24"/>
          <w:szCs w:val="24"/>
        </w:rPr>
      </w:r>
    </w:p>
    <w:p>
      <w:pPr>
        <w:numPr>
          <w:ilvl w:val="1"/>
          <w:numId w:val="105"/>
        </w:numPr>
        <w:ind w:left="0" w:firstLine="709"/>
        <w:jc w:val="both"/>
        <w:shd w:val="clear" w:color="auto" w:fill="ffffff"/>
        <w:tabs>
          <w:tab w:val="left" w:pos="126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К началу выполнения строительно-монтажных работ передать Подрядчику по акту приема-передачи, подписываемому Сторонами Объект.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tabs>
          <w:tab w:val="left" w:pos="1260" w:leader="none"/>
        </w:tabs>
        <w:rPr>
          <w:rFonts w:ascii="Times New Roman" w:hAnsi="Times New Roman" w:cs="Times New Roman"/>
          <w:color w:val="000000"/>
          <w:spacing w:val="-8"/>
          <w:sz w:val="24"/>
          <w:szCs w:val="24"/>
        </w:rPr>
      </w:pPr>
      <w:r>
        <w:rPr>
          <w:rFonts w:ascii="Times New Roman" w:hAnsi="Times New Roman" w:cs="Times New Roman"/>
          <w:color w:val="000000"/>
          <w:sz w:val="24"/>
          <w:szCs w:val="24"/>
        </w:rPr>
        <w:t xml:space="preserve">7.5. </w:t>
      </w:r>
      <w:r>
        <w:rPr>
          <w:rFonts w:ascii="Times New Roman" w:hAnsi="Times New Roman" w:cs="Times New Roman"/>
          <w:sz w:val="24"/>
          <w:szCs w:val="24"/>
        </w:rPr>
        <w:t xml:space="preserve">До начала выполнения строительно-монтажных работ согласовать Подрядчику мест</w:t>
      </w:r>
      <w:r>
        <w:rPr>
          <w:rFonts w:ascii="Times New Roman" w:hAnsi="Times New Roman" w:cs="Times New Roman"/>
          <w:sz w:val="24"/>
          <w:szCs w:val="24"/>
        </w:rPr>
        <w:t xml:space="preserve">а для складирования избыточного грунта и строительного мусора, места складирования вырубленной древесины.</w:t>
      </w:r>
      <w:r>
        <w:rPr>
          <w:rFonts w:ascii="Times New Roman" w:hAnsi="Times New Roman" w:cs="Times New Roman"/>
          <w:color w:val="000000"/>
          <w:spacing w:val="-8"/>
          <w:sz w:val="24"/>
          <w:szCs w:val="24"/>
        </w:rPr>
      </w:r>
      <w:r>
        <w:rPr>
          <w:rFonts w:ascii="Times New Roman" w:hAnsi="Times New Roman" w:cs="Times New Roman"/>
          <w:color w:val="000000"/>
          <w:spacing w:val="-8"/>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7.6. Производить приемку и оплату работ, выполненных Подрядчиком, в порядке, предусмотренном Договором.</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709"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7.7. </w:t>
      </w:r>
      <w:r>
        <w:rPr>
          <w:rFonts w:ascii="Times New Roman" w:hAnsi="Times New Roman" w:cs="Times New Roman"/>
          <w:bCs/>
          <w:sz w:val="24"/>
          <w:szCs w:val="24"/>
        </w:rPr>
        <w:t xml:space="preserve">Осуществлять экологический контроль за со</w:t>
      </w:r>
      <w:r>
        <w:rPr>
          <w:rFonts w:ascii="Times New Roman" w:hAnsi="Times New Roman" w:cs="Times New Roman"/>
          <w:bCs/>
          <w:sz w:val="24"/>
          <w:szCs w:val="24"/>
        </w:rPr>
        <w:t xml:space="preserve">блюдением Подрядчиком требований и мероприятий </w:t>
      </w:r>
      <w:r>
        <w:rPr>
          <w:rFonts w:ascii="Times New Roman" w:hAnsi="Times New Roman" w:cs="Times New Roman"/>
          <w:sz w:val="24"/>
          <w:szCs w:val="24"/>
        </w:rPr>
        <w:t xml:space="preserve">по охране окружающей среды.</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709"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7.7.1. Осуществлять проверку готовности Подрядчика (Субподрядчика) к выполнению строительно-монтажных работ на Объекте в соответствии с Порядком проверки готовности подрядной органи</w:t>
      </w:r>
      <w:r>
        <w:rPr>
          <w:rFonts w:ascii="Times New Roman" w:hAnsi="Times New Roman" w:cs="Times New Roman"/>
          <w:color w:val="000000"/>
          <w:sz w:val="24"/>
          <w:szCs w:val="24"/>
        </w:rPr>
        <w:t xml:space="preserve">зации к выполнению строительно-монтажных работ на объектах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(приложение 37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709"/>
        <w:ind w:left="0" w:firstLine="709"/>
        <w:jc w:val="both"/>
        <w:spacing w:after="0"/>
        <w:rPr>
          <w:rFonts w:ascii="Times New Roman" w:hAnsi="Times New Roman"/>
          <w:color w:val="000000"/>
          <w:sz w:val="24"/>
          <w:szCs w:val="24"/>
        </w:rPr>
      </w:pPr>
      <w:r>
        <w:rPr>
          <w:rFonts w:ascii="Times New Roman" w:hAnsi="Times New Roman"/>
          <w:iCs/>
          <w:color w:val="000000"/>
          <w:sz w:val="24"/>
          <w:szCs w:val="24"/>
        </w:rPr>
        <w:t xml:space="preserve">7.8. При необходимости, </w:t>
      </w:r>
      <w:r>
        <w:rPr>
          <w:rFonts w:ascii="Times New Roman" w:hAnsi="Times New Roman"/>
          <w:color w:val="000000"/>
          <w:sz w:val="24"/>
          <w:szCs w:val="24"/>
        </w:rPr>
        <w:t xml:space="preserve">в порядке, установленном Приложением 24 к Договору,</w:t>
      </w:r>
      <w:r>
        <w:rPr>
          <w:rFonts w:ascii="Times New Roman" w:hAnsi="Times New Roman"/>
          <w:iCs/>
          <w:color w:val="000000"/>
          <w:sz w:val="24"/>
          <w:szCs w:val="24"/>
        </w:rPr>
        <w:t xml:space="preserve"> </w:t>
      </w:r>
      <w:r>
        <w:rPr>
          <w:rFonts w:ascii="Times New Roman" w:hAnsi="Times New Roman"/>
          <w:iCs/>
          <w:color w:val="000000"/>
          <w:sz w:val="24"/>
          <w:szCs w:val="24"/>
        </w:rPr>
        <w:t xml:space="preserve">предоставить Подрядчику необходимые давальческие материалы, </w:t>
      </w:r>
      <w:r>
        <w:rPr>
          <w:rFonts w:ascii="Times New Roman" w:hAnsi="Times New Roman"/>
          <w:color w:val="000000"/>
          <w:sz w:val="24"/>
          <w:szCs w:val="24"/>
        </w:rPr>
        <w:t xml:space="preserve">номенклатура и коли</w:t>
      </w:r>
      <w:r>
        <w:rPr>
          <w:rFonts w:ascii="Times New Roman" w:hAnsi="Times New Roman"/>
          <w:color w:val="000000"/>
          <w:sz w:val="24"/>
          <w:szCs w:val="24"/>
        </w:rPr>
        <w:t xml:space="preserve">чество которых определяются Рабочей документацией.</w:t>
      </w:r>
      <w:r>
        <w:rPr>
          <w:rFonts w:ascii="Times New Roman" w:hAnsi="Times New Roman"/>
          <w:color w:val="000000"/>
          <w:sz w:val="24"/>
          <w:szCs w:val="24"/>
        </w:rPr>
      </w:r>
      <w:r>
        <w:rPr>
          <w:rFonts w:ascii="Times New Roman" w:hAnsi="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7.9. Выполнить в полном объеме все свои обязательства, предусмотренные в других разделах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1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7.10. Обеспечивать Подрядчику допуск на д</w:t>
      </w:r>
      <w:r>
        <w:rPr>
          <w:rFonts w:ascii="Times New Roman" w:hAnsi="Times New Roman" w:cs="Times New Roman"/>
          <w:color w:val="000000"/>
          <w:sz w:val="24"/>
          <w:szCs w:val="24"/>
        </w:rPr>
        <w:t xml:space="preserve">ействующие объекты электросетевого хозяйства для производства работ по Договору. Обеспечить необходимые отключения действующих электроустановок на время производства работ в соответствии с согласованным Сторонами и системным оператором графиком отключений.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7.11. При необходимости, в согласованные с Подрядчиком сроки, передать Подрядчику предусмотренные «нормативными актами в области проектирования и строительства» документы, разрешающие вырубку леса под строительство.</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1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7.12. </w:t>
      </w:r>
      <w:r>
        <w:rPr>
          <w:rFonts w:ascii="Times New Roman" w:hAnsi="Times New Roman" w:cs="Times New Roman"/>
          <w:sz w:val="24"/>
          <w:szCs w:val="24"/>
        </w:rPr>
        <w:t xml:space="preserve">В течение 20 (двадцати) рабочих д</w:t>
      </w:r>
      <w:r>
        <w:rPr>
          <w:rFonts w:ascii="Times New Roman" w:hAnsi="Times New Roman" w:cs="Times New Roman"/>
          <w:sz w:val="24"/>
          <w:szCs w:val="24"/>
        </w:rPr>
        <w:t xml:space="preserve">ней после получения от Подрядчика уведомления о привлечении Субподрядчика/проекта договора, заключаемого с Субподрядчиком, согласовать кандидатуру Субподрядчика/заключение указанного договора или дать обоснованный отказ. Отсутствие обоснованного отказа Зак</w:t>
      </w:r>
      <w:r>
        <w:rPr>
          <w:rFonts w:ascii="Times New Roman" w:hAnsi="Times New Roman" w:cs="Times New Roman"/>
          <w:sz w:val="24"/>
          <w:szCs w:val="24"/>
        </w:rPr>
        <w:t xml:space="preserve">азчика в срок, указанный в настоящем пункте, не является согласованием Заказчика</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195" w:leader="none"/>
        </w:tabs>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7.13.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w:t>
      </w:r>
      <w:r>
        <w:rPr>
          <w:rFonts w:ascii="Times New Roman" w:hAnsi="Times New Roman" w:cs="Times New Roman"/>
          <w:iCs/>
          <w:color w:val="000000"/>
          <w:sz w:val="24"/>
          <w:szCs w:val="24"/>
        </w:rPr>
        <w:t xml:space="preserve">менных титульных зданий и сооружений. </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7.14. После получения уведомления Подрядчика, в соответствии с п. 6.27 Договора, дать соответствующие указания Подрядчику в минимально необходимый для оценки ситуации и подготовки инструкций срок.</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 Заказчик имеет право:</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7.15.1. Осуществлять текущий контроль за деятельностью Подрядчика по исполнению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7.15.2. Привлечь Подрядчика к участию в деле по искам, предъявленным к Заказчику третьими лицами, в связи с процессом выполнения Подрядчик</w:t>
      </w:r>
      <w:r>
        <w:rPr>
          <w:rFonts w:ascii="Times New Roman" w:hAnsi="Times New Roman" w:cs="Times New Roman"/>
          <w:bCs/>
          <w:sz w:val="24"/>
          <w:szCs w:val="24"/>
        </w:rPr>
        <w:t xml:space="preserve">ом строительно-монтажных работ по Договору,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7.15.3. При отказе Подря</w:t>
      </w:r>
      <w:r>
        <w:rPr>
          <w:rFonts w:ascii="Times New Roman" w:hAnsi="Times New Roman" w:cs="Times New Roman"/>
          <w:bCs/>
          <w:sz w:val="24"/>
          <w:szCs w:val="24"/>
        </w:rPr>
        <w:t xml:space="preserve">дчика исправить </w:t>
      </w:r>
      <w:r>
        <w:rPr>
          <w:rFonts w:ascii="Times New Roman" w:hAnsi="Times New Roman" w:cs="Times New Roman"/>
          <w:bCs/>
          <w:sz w:val="24"/>
          <w:szCs w:val="24"/>
        </w:rPr>
        <w:t xml:space="preserve">ненадлежаще</w:t>
      </w:r>
      <w:r>
        <w:rPr>
          <w:rFonts w:ascii="Times New Roman" w:hAnsi="Times New Roman" w:cs="Times New Roman"/>
          <w:bCs/>
          <w:sz w:val="24"/>
          <w:szCs w:val="24"/>
        </w:rPr>
        <w:t xml:space="preserve"> выполненные работы либо неполучении Заказчиком письменного ответа Подрядчика в срок, установленный Заказчиком, а также в случае, когда Подрядчик не исправил </w:t>
      </w:r>
      <w:r>
        <w:rPr>
          <w:rFonts w:ascii="Times New Roman" w:hAnsi="Times New Roman" w:cs="Times New Roman"/>
          <w:bCs/>
          <w:sz w:val="24"/>
          <w:szCs w:val="24"/>
        </w:rPr>
        <w:t xml:space="preserve">ненадлежаще</w:t>
      </w:r>
      <w:r>
        <w:rPr>
          <w:rFonts w:ascii="Times New Roman" w:hAnsi="Times New Roman" w:cs="Times New Roman"/>
          <w:bCs/>
          <w:sz w:val="24"/>
          <w:szCs w:val="24"/>
        </w:rPr>
        <w:t xml:space="preserve"> выполненные работы, Заказчик вправе:</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7.15.3.1. Заключить до</w:t>
      </w:r>
      <w:r>
        <w:rPr>
          <w:rFonts w:ascii="Times New Roman" w:hAnsi="Times New Roman" w:cs="Times New Roman"/>
          <w:bCs/>
          <w:sz w:val="24"/>
          <w:szCs w:val="24"/>
        </w:rPr>
        <w:t xml:space="preserve">говор подряда с другим подрядчиком для устранения недостатков в работах. При этом расходы Заказчика на привлечение третьего лица относятся на счет Подрядчика, допустившего недостатки в работах, путем удержания их стоимости из причитающейся Подрядчику по До</w:t>
      </w:r>
      <w:r>
        <w:rPr>
          <w:rFonts w:ascii="Times New Roman" w:hAnsi="Times New Roman" w:cs="Times New Roman"/>
          <w:bCs/>
          <w:sz w:val="24"/>
          <w:szCs w:val="24"/>
        </w:rPr>
        <w:t xml:space="preserve">говору суммы. Подрядчик обязан без предъявления каких-либо требований, по указанию Заказчика, передать ему всю документацию, полученную от Заказчика и(или) разработанную Подрядчиком и оплаченную Заказчиком.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7.15.3.2. Удержать стоимость </w:t>
      </w:r>
      <w:r>
        <w:rPr>
          <w:rFonts w:ascii="Times New Roman" w:hAnsi="Times New Roman" w:cs="Times New Roman"/>
          <w:bCs/>
          <w:sz w:val="24"/>
          <w:szCs w:val="24"/>
        </w:rPr>
        <w:t xml:space="preserve">ненадлежаще</w:t>
      </w:r>
      <w:r>
        <w:rPr>
          <w:rFonts w:ascii="Times New Roman" w:hAnsi="Times New Roman" w:cs="Times New Roman"/>
          <w:bCs/>
          <w:sz w:val="24"/>
          <w:szCs w:val="24"/>
        </w:rPr>
        <w:t xml:space="preserve"> выполнен</w:t>
      </w:r>
      <w:r>
        <w:rPr>
          <w:rFonts w:ascii="Times New Roman" w:hAnsi="Times New Roman" w:cs="Times New Roman"/>
          <w:bCs/>
          <w:sz w:val="24"/>
          <w:szCs w:val="24"/>
        </w:rPr>
        <w:t xml:space="preserve">ных Подрядчиком работ из сумм, подлежащих к оплате Подрядчику.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7.15.4. Распорядиться о приостановке Подрядчиком выполнения каких-либо или всех его обязательств по Договору путем направления письменного уведомления Подрядчику, в котором должна быть указана</w:t>
      </w:r>
      <w:r>
        <w:rPr>
          <w:rFonts w:ascii="Times New Roman" w:hAnsi="Times New Roman" w:cs="Times New Roman"/>
          <w:bCs/>
          <w:sz w:val="24"/>
          <w:szCs w:val="24"/>
        </w:rPr>
        <w:t xml:space="preserve"> дата приостановки работ, а также письменно дать указания о возобновлении приостановленных работ.</w:t>
      </w:r>
      <w:r>
        <w:rPr>
          <w:rFonts w:ascii="Times New Roman" w:hAnsi="Times New Roman" w:cs="Times New Roman"/>
          <w:bCs/>
          <w:sz w:val="24"/>
          <w:szCs w:val="24"/>
        </w:rPr>
      </w:r>
      <w:r>
        <w:rPr>
          <w:rFonts w:ascii="Times New Roman" w:hAnsi="Times New Roman" w:cs="Times New Roman"/>
          <w:bCs/>
          <w:sz w:val="24"/>
          <w:szCs w:val="24"/>
        </w:rPr>
      </w:r>
    </w:p>
    <w:p>
      <w:pPr>
        <w:ind w:firstLine="720"/>
        <w:jc w:val="both"/>
        <w:shd w:val="clear" w:color="auto" w:fill="ffffff"/>
        <w:rPr>
          <w:rFonts w:ascii="Times New Roman" w:hAnsi="Times New Roman" w:cs="Times New Roman"/>
          <w:color w:val="000000"/>
          <w:spacing w:val="-4"/>
          <w:sz w:val="24"/>
          <w:szCs w:val="24"/>
        </w:rPr>
      </w:pPr>
      <w:r>
        <w:rPr>
          <w:rFonts w:ascii="Times New Roman" w:hAnsi="Times New Roman" w:cs="Times New Roman"/>
          <w:bCs/>
          <w:sz w:val="24"/>
          <w:szCs w:val="24"/>
        </w:rPr>
        <w:t xml:space="preserve">7.15.5. </w:t>
      </w:r>
      <w:r>
        <w:rPr>
          <w:rFonts w:ascii="Times New Roman" w:hAnsi="Times New Roman" w:cs="Times New Roman"/>
          <w:color w:val="000000"/>
          <w:spacing w:val="-4"/>
          <w:sz w:val="24"/>
          <w:szCs w:val="24"/>
        </w:rPr>
        <w:t xml:space="preserve">При выявлении, в период выполнения строительно-монтажных и пусконаладочных работ, нарушений «нормативных актов в области проектирования и строительств</w:t>
      </w:r>
      <w:r>
        <w:rPr>
          <w:rFonts w:ascii="Times New Roman" w:hAnsi="Times New Roman" w:cs="Times New Roman"/>
          <w:color w:val="000000"/>
          <w:spacing w:val="-4"/>
          <w:sz w:val="24"/>
          <w:szCs w:val="24"/>
        </w:rPr>
        <w:t xml:space="preserve">а» выдавать Подрядчику письменное распоряжение на устранение нарушений, требовать принятия незамедлительных мер по устранению нарушений. В случае игнорирования распоряжения, грубого нарушения требования «нормативных актов в области проектирования и строите</w:t>
      </w:r>
      <w:r>
        <w:rPr>
          <w:rFonts w:ascii="Times New Roman" w:hAnsi="Times New Roman" w:cs="Times New Roman"/>
          <w:color w:val="000000"/>
          <w:spacing w:val="-4"/>
          <w:sz w:val="24"/>
          <w:szCs w:val="24"/>
        </w:rPr>
        <w:t xml:space="preserve">льства» представитель Заказчика имеет право приостановить производство работ (с фиксацией в общем журнале работ) до устранения выявленных замечаний.</w:t>
      </w:r>
      <w:r>
        <w:rPr>
          <w:rFonts w:ascii="Times New Roman" w:hAnsi="Times New Roman" w:cs="Times New Roman"/>
          <w:color w:val="000000"/>
          <w:spacing w:val="-4"/>
          <w:sz w:val="24"/>
          <w:szCs w:val="24"/>
        </w:rPr>
      </w:r>
      <w:r>
        <w:rPr>
          <w:rFonts w:ascii="Times New Roman" w:hAnsi="Times New Roman" w:cs="Times New Roman"/>
          <w:color w:val="000000"/>
          <w:spacing w:val="-4"/>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7.15.6. Без расторжения Договора предъявить Подрядчику письменное требование </w:t>
      </w:r>
      <w:r>
        <w:rPr>
          <w:rFonts w:ascii="Times New Roman" w:hAnsi="Times New Roman" w:cs="Times New Roman"/>
          <w:bCs/>
          <w:sz w:val="24"/>
          <w:szCs w:val="24"/>
        </w:rPr>
        <w:t xml:space="preserve">возврата авансовых платежей в </w:t>
      </w:r>
      <w:r>
        <w:rPr>
          <w:rFonts w:ascii="Times New Roman" w:hAnsi="Times New Roman" w:cs="Times New Roman"/>
          <w:bCs/>
          <w:sz w:val="24"/>
          <w:szCs w:val="24"/>
        </w:rPr>
        <w:t xml:space="preserve">следующих случаях:</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 нецелевого использования Подрядчиком авансовых платежей (ст. 5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 нарушения Подрядчиком сроков выполнения работ, установленных Графиком </w:t>
      </w:r>
      <w:r>
        <w:rPr>
          <w:rFonts w:ascii="Times New Roman" w:hAnsi="Times New Roman" w:cs="Times New Roman"/>
          <w:color w:val="000000"/>
          <w:sz w:val="24"/>
          <w:szCs w:val="24"/>
        </w:rPr>
        <w:t xml:space="preserve">выполнения работ, поставок и объемов финансирования</w:t>
      </w:r>
      <w:r>
        <w:rPr>
          <w:rFonts w:ascii="Times New Roman" w:hAnsi="Times New Roman" w:cs="Times New Roman"/>
          <w:bCs/>
          <w:sz w:val="24"/>
          <w:szCs w:val="24"/>
        </w:rPr>
        <w:t xml:space="preserve"> (Приложение 2 к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 непредст</w:t>
      </w:r>
      <w:r>
        <w:rPr>
          <w:rFonts w:ascii="Times New Roman" w:hAnsi="Times New Roman" w:cs="Times New Roman"/>
          <w:bCs/>
          <w:sz w:val="24"/>
          <w:szCs w:val="24"/>
        </w:rPr>
        <w:t xml:space="preserve">авления Подрядчиком в сроки, установленные ст. 24 Договора, обеспечения;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bCs/>
          <w:sz w:val="24"/>
          <w:szCs w:val="24"/>
        </w:rPr>
      </w:pPr>
      <w:r>
        <w:rPr>
          <w:rFonts w:ascii="Times New Roman" w:hAnsi="Times New Roman" w:cs="Times New Roman"/>
          <w:bCs/>
          <w:sz w:val="24"/>
          <w:szCs w:val="24"/>
        </w:rPr>
        <w:t xml:space="preserve">- непредставление Подрядчиком в сроки, указанные в п. 20.7 Договора, переоформленного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hd w:val="clear" w:color="auto" w:fill="ffffff"/>
        <w:tabs>
          <w:tab w:val="left" w:pos="1176" w:leader="none"/>
        </w:tabs>
        <w:rPr>
          <w:rFonts w:ascii="Times New Roman" w:hAnsi="Times New Roman" w:cs="Times New Roman"/>
          <w:spacing w:val="-4"/>
          <w:sz w:val="24"/>
          <w:szCs w:val="24"/>
        </w:rPr>
      </w:pPr>
      <w:r>
        <w:rPr>
          <w:rFonts w:ascii="Times New Roman" w:hAnsi="Times New Roman" w:cs="Times New Roman"/>
          <w:sz w:val="24"/>
          <w:szCs w:val="24"/>
        </w:rPr>
        <w:t xml:space="preserve">7.15.7. </w:t>
      </w:r>
      <w:r>
        <w:rPr>
          <w:rFonts w:ascii="Times New Roman" w:hAnsi="Times New Roman" w:cs="Times New Roman"/>
          <w:spacing w:val="-4"/>
          <w:sz w:val="24"/>
          <w:szCs w:val="24"/>
        </w:rPr>
        <w:t xml:space="preserve">Осуществлять проведение проверок (плановых и внеплановых) исполнени</w:t>
      </w:r>
      <w:r>
        <w:rPr>
          <w:rFonts w:ascii="Times New Roman" w:hAnsi="Times New Roman" w:cs="Times New Roman"/>
          <w:spacing w:val="-4"/>
          <w:sz w:val="24"/>
          <w:szCs w:val="24"/>
        </w:rPr>
        <w:t xml:space="preserve">я Подрядчиком Требований к организации охраны (приложение 31 к настоящему Договору).</w:t>
      </w:r>
      <w:r>
        <w:rPr>
          <w:rFonts w:ascii="Times New Roman" w:hAnsi="Times New Roman" w:cs="Times New Roman"/>
          <w:spacing w:val="-4"/>
          <w:sz w:val="24"/>
          <w:szCs w:val="24"/>
        </w:rPr>
      </w:r>
      <w:r>
        <w:rPr>
          <w:rFonts w:ascii="Times New Roman" w:hAnsi="Times New Roman" w:cs="Times New Roman"/>
          <w:spacing w:val="-4"/>
          <w:sz w:val="24"/>
          <w:szCs w:val="24"/>
        </w:rPr>
      </w:r>
    </w:p>
    <w:p>
      <w:pPr>
        <w:ind w:firstLine="709"/>
        <w:jc w:val="both"/>
        <w:shd w:val="clear" w:color="auto" w:fill="ffffff"/>
        <w:tabs>
          <w:tab w:val="left" w:pos="1176" w:leader="none"/>
        </w:tabs>
        <w:rPr>
          <w:rFonts w:ascii="Times New Roman" w:hAnsi="Times New Roman" w:cs="Times New Roman"/>
          <w:b/>
          <w:bCs/>
          <w:i/>
          <w:sz w:val="24"/>
          <w:szCs w:val="24"/>
        </w:rPr>
      </w:pPr>
      <w:r>
        <w:rPr>
          <w:rFonts w:ascii="Times New Roman" w:hAnsi="Times New Roman" w:cs="Times New Roman"/>
          <w:b/>
          <w:bCs/>
          <w:i/>
          <w:sz w:val="24"/>
          <w:szCs w:val="24"/>
        </w:rPr>
      </w:r>
      <w:r>
        <w:rPr>
          <w:rFonts w:ascii="Times New Roman" w:hAnsi="Times New Roman" w:cs="Times New Roman"/>
          <w:b/>
          <w:bCs/>
          <w:i/>
          <w:sz w:val="24"/>
          <w:szCs w:val="24"/>
        </w:rPr>
      </w:r>
      <w:r>
        <w:rPr>
          <w:rFonts w:ascii="Times New Roman" w:hAnsi="Times New Roman" w:cs="Times New Roman"/>
          <w:b/>
          <w:bCs/>
          <w:i/>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РАЗДЕЛ </w:t>
      </w:r>
      <w:r>
        <w:rPr>
          <w:rFonts w:ascii="Times New Roman" w:hAnsi="Times New Roman" w:cs="Times New Roman"/>
          <w:b/>
          <w:color w:val="000000"/>
          <w:sz w:val="24"/>
          <w:szCs w:val="24"/>
          <w:lang w:val="en-US"/>
        </w:rPr>
        <w:t xml:space="preserve">III</w:t>
      </w:r>
      <w:r>
        <w:rPr>
          <w:rFonts w:ascii="Times New Roman" w:hAnsi="Times New Roman" w:cs="Times New Roman"/>
          <w:b/>
          <w:color w:val="000000"/>
          <w:sz w:val="24"/>
          <w:szCs w:val="24"/>
        </w:rPr>
        <w:t xml:space="preserve">. МАТЕРИАЛЫ, ОБОРУДОВАНИЕ</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8. Заводские приемо-сдаточные испытания (ПСИ) оборудования </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620" w:leader="none"/>
        </w:tabs>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8.1. 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rPr>
          <w:rFonts w:ascii="Times New Roman" w:hAnsi="Times New Roman" w:cs="Times New Roman"/>
          <w:sz w:val="24"/>
          <w:szCs w:val="24"/>
        </w:rPr>
      </w:pPr>
      <w:r>
        <w:rPr>
          <w:rFonts w:ascii="Times New Roman" w:hAnsi="Times New Roman" w:cs="Times New Roman"/>
          <w:spacing w:val="-3"/>
          <w:sz w:val="24"/>
          <w:szCs w:val="24"/>
          <w:lang w:eastAsia="ar-SA"/>
        </w:rPr>
        <w:t xml:space="preserve">8.2. </w:t>
      </w:r>
      <w:r>
        <w:rPr>
          <w:rFonts w:ascii="Times New Roman" w:hAnsi="Times New Roman" w:cs="Times New Roman"/>
          <w:sz w:val="24"/>
          <w:szCs w:val="24"/>
        </w:rPr>
        <w:t xml:space="preserve">Подрядчик письменно информирует Заказчика о готовности оборудования к провед</w:t>
      </w:r>
      <w:r>
        <w:rPr>
          <w:rFonts w:ascii="Times New Roman" w:hAnsi="Times New Roman" w:cs="Times New Roman"/>
          <w:sz w:val="24"/>
          <w:szCs w:val="24"/>
        </w:rPr>
        <w:t xml:space="preserve">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w:t>
      </w:r>
      <w:r>
        <w:rPr>
          <w:rFonts w:ascii="Times New Roman" w:hAnsi="Times New Roman" w:cs="Times New Roman"/>
          <w:sz w:val="24"/>
          <w:szCs w:val="24"/>
        </w:rPr>
        <w:t xml:space="preserve">ская документация должны представляться Заказчику на бумажных и электронных носителях.</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w:t>
      </w:r>
      <w:r>
        <w:rPr>
          <w:rFonts w:ascii="Times New Roman" w:hAnsi="Times New Roman" w:cs="Times New Roman"/>
          <w:sz w:val="24"/>
          <w:szCs w:val="24"/>
        </w:rPr>
        <w:t xml:space="preserve">ий акт о разногласиях. Разногласия должны быть устранены Подрядчиком в течение 7 (семи) рабочих дней, о чем делается отметка на акте.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вправе потребовать проведения заводских ПСИ оборудования в присутствии своих представителей.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та</w:t>
      </w:r>
      <w:r>
        <w:rPr>
          <w:rFonts w:ascii="Times New Roman" w:hAnsi="Times New Roman" w:cs="Times New Roman"/>
          <w:sz w:val="24"/>
          <w:szCs w:val="24"/>
        </w:rPr>
        <w:t xml:space="preserve">кого решения Заказчик в течение 10 (десяти) рабочих дней после получения от Подрядчика проект программы и методики ПСИ или протоколов проведенных испытаний (п. 8.4 Договора) сообщает данные своих представителей, которые будут принимать участие в ПСИ. Колич</w:t>
      </w:r>
      <w:r>
        <w:rPr>
          <w:rFonts w:ascii="Times New Roman" w:hAnsi="Times New Roman" w:cs="Times New Roman"/>
          <w:sz w:val="24"/>
          <w:szCs w:val="24"/>
        </w:rPr>
        <w:t xml:space="preserve">ество представителей в любом случае должно быть не менее 5 (пяти) человек.</w:t>
      </w:r>
      <w:r>
        <w:rPr>
          <w:rFonts w:ascii="Times New Roman" w:hAnsi="Times New Roman" w:cs="Times New Roman"/>
          <w:sz w:val="24"/>
          <w:szCs w:val="24"/>
        </w:rPr>
      </w:r>
      <w:r>
        <w:rPr>
          <w:rFonts w:ascii="Times New Roman" w:hAnsi="Times New Roman" w:cs="Times New Roman"/>
          <w:sz w:val="24"/>
          <w:szCs w:val="24"/>
        </w:rPr>
      </w:r>
    </w:p>
    <w:p>
      <w:pPr>
        <w:pStyle w:val="1455"/>
        <w:ind w:firstLine="709"/>
        <w:jc w:val="both"/>
        <w:rPr>
          <w:sz w:val="24"/>
          <w:szCs w:val="24"/>
        </w:rPr>
      </w:pPr>
      <w:r>
        <w:rPr>
          <w:sz w:val="24"/>
          <w:szCs w:val="24"/>
        </w:rPr>
        <w:t xml:space="preserve">При этом, объем испытаний, которые должны быть проведены в присутствии представителей Заказчика, определяется Заказчиком.</w:t>
      </w:r>
      <w:r>
        <w:rPr>
          <w:sz w:val="24"/>
          <w:szCs w:val="24"/>
        </w:rPr>
      </w:r>
      <w:r>
        <w:rPr>
          <w:sz w:val="24"/>
          <w:szCs w:val="24"/>
        </w:rPr>
      </w:r>
    </w:p>
    <w:p>
      <w:pPr>
        <w:pStyle w:val="1503"/>
        <w:ind w:left="0" w:firstLine="709"/>
        <w:jc w:val="both"/>
        <w:rPr>
          <w:color w:val="000000"/>
        </w:rPr>
      </w:pPr>
      <w:r>
        <w:rPr>
          <w:spacing w:val="-3"/>
          <w:lang w:eastAsia="ar-SA"/>
        </w:rPr>
        <w:t xml:space="preserve">8.3. Подрядчик обеспечивает проведение заводских ПСИ оборудования по согласованной с Заказчиком </w:t>
      </w:r>
      <w:r>
        <w:rPr>
          <w:color w:val="000000"/>
        </w:rPr>
        <w:t xml:space="preserve">программе и методике ПСИ.</w:t>
      </w:r>
      <w:r>
        <w:rPr>
          <w:color w:val="000000"/>
        </w:rPr>
      </w:r>
      <w:r>
        <w:rPr>
          <w:color w:val="000000"/>
        </w:rPr>
      </w:r>
    </w:p>
    <w:p>
      <w:pPr>
        <w:pStyle w:val="1503"/>
        <w:ind w:left="0" w:firstLine="709"/>
        <w:jc w:val="both"/>
        <w:rPr>
          <w:spacing w:val="-3"/>
          <w:lang w:eastAsia="ar-SA"/>
        </w:rPr>
      </w:pPr>
      <w:r>
        <w:t xml:space="preserve">8.4. По окончании заводских ПСИ </w:t>
      </w:r>
      <w:r>
        <w:rPr>
          <w:spacing w:val="-3"/>
          <w:lang w:eastAsia="ar-SA"/>
        </w:rPr>
        <w:t xml:space="preserve">Подрядчик предоставляет Заказчику все протоколы испытаний, в </w:t>
      </w:r>
      <w:r>
        <w:rPr>
          <w:spacing w:val="-3"/>
          <w:lang w:eastAsia="ar-SA"/>
        </w:rPr>
        <w:t xml:space="preserve">т.ч</w:t>
      </w:r>
      <w:r>
        <w:rPr>
          <w:spacing w:val="-3"/>
          <w:lang w:eastAsia="ar-SA"/>
        </w:rPr>
        <w:t xml:space="preserve">. осуществленных при изготовлении и на</w:t>
      </w:r>
      <w:r>
        <w:rPr>
          <w:spacing w:val="-3"/>
          <w:lang w:eastAsia="ar-SA"/>
        </w:rPr>
        <w:t xml:space="preserve">стройке оборудования, протоколы его сертификационных испытаний.</w:t>
      </w:r>
      <w:r>
        <w:rPr>
          <w:spacing w:val="-3"/>
          <w:lang w:eastAsia="ar-SA"/>
        </w:rPr>
      </w:r>
      <w:r>
        <w:rPr>
          <w:spacing w:val="-3"/>
          <w:lang w:eastAsia="ar-SA"/>
        </w:rPr>
      </w:r>
    </w:p>
    <w:p>
      <w:pPr>
        <w:pStyle w:val="1455"/>
        <w:ind w:firstLine="709"/>
        <w:jc w:val="both"/>
        <w:rPr>
          <w:sz w:val="24"/>
          <w:szCs w:val="24"/>
        </w:rPr>
      </w:pPr>
      <w:r>
        <w:rPr>
          <w:spacing w:val="-3"/>
          <w:sz w:val="24"/>
          <w:szCs w:val="24"/>
          <w:lang w:eastAsia="ar-SA"/>
        </w:rPr>
        <w:t xml:space="preserve">8.5.</w:t>
      </w:r>
      <w:r>
        <w:rPr>
          <w:sz w:val="24"/>
          <w:szCs w:val="24"/>
        </w:rPr>
        <w:t xml:space="preserve"> По результатам ПСИ и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повторног</w:t>
      </w:r>
      <w:r>
        <w:rPr>
          <w:sz w:val="24"/>
          <w:szCs w:val="24"/>
        </w:rPr>
        <w:t xml:space="preserve">о проведения заводских ПСИ оборудования в присутствии своих представителей</w:t>
      </w:r>
      <w:r>
        <w:rPr>
          <w:spacing w:val="-3"/>
          <w:sz w:val="24"/>
          <w:szCs w:val="24"/>
          <w:lang w:eastAsia="ar-SA"/>
        </w:rPr>
        <w:t xml:space="preserve">.</w:t>
      </w:r>
      <w:r>
        <w:rPr>
          <w:sz w:val="24"/>
          <w:szCs w:val="24"/>
        </w:rPr>
      </w:r>
      <w:r>
        <w:rPr>
          <w:sz w:val="24"/>
          <w:szCs w:val="24"/>
        </w:rPr>
      </w:r>
    </w:p>
    <w:p>
      <w:pPr>
        <w:pStyle w:val="1503"/>
        <w:ind w:left="0" w:firstLine="709"/>
        <w:jc w:val="both"/>
        <w:rPr>
          <w:spacing w:val="-3"/>
          <w:lang w:eastAsia="ar-SA"/>
        </w:rPr>
      </w:pPr>
      <w:r>
        <w:rPr>
          <w:spacing w:val="-3"/>
          <w:lang w:eastAsia="ar-SA"/>
        </w:rPr>
        <w:t xml:space="preserve">В</w:t>
      </w:r>
      <w:r>
        <w:rPr>
          <w:spacing w:val="-4"/>
        </w:rPr>
        <w:t xml:space="preserve"> случае принятия такого решения Заказчик </w:t>
      </w:r>
      <w:r>
        <w:t xml:space="preserve">в течение 10 (десяти) рабочих дней после получения от Подрядчика протоколов проведенных испытаний (п. 8.4 Договора) сообщает данные своих </w:t>
      </w:r>
      <w:r>
        <w:t xml:space="preserve">представителей, которые будут принимать участие в ПСИ. </w:t>
      </w:r>
      <w:r>
        <w:rPr>
          <w:spacing w:val="-3"/>
          <w:lang w:eastAsia="ar-SA"/>
        </w:rPr>
        <w:t xml:space="preserve">Количество представителей </w:t>
      </w:r>
      <w:r>
        <w:rPr>
          <w:spacing w:val="-4"/>
        </w:rPr>
        <w:t xml:space="preserve">в любом случае должно быть не менее 5 (пяти) человек.</w:t>
      </w:r>
      <w:r>
        <w:rPr>
          <w:spacing w:val="-3"/>
          <w:lang w:eastAsia="ar-SA"/>
        </w:rPr>
      </w:r>
      <w:r>
        <w:rPr>
          <w:spacing w:val="-3"/>
          <w:lang w:eastAsia="ar-SA"/>
        </w:rPr>
      </w:r>
    </w:p>
    <w:p>
      <w:pPr>
        <w:pStyle w:val="1503"/>
        <w:ind w:left="0" w:firstLine="709"/>
        <w:jc w:val="both"/>
        <w:rPr>
          <w:spacing w:val="-4"/>
        </w:rPr>
      </w:pPr>
      <w:r>
        <w:rPr>
          <w:spacing w:val="-3"/>
          <w:lang w:eastAsia="ar-SA"/>
        </w:rPr>
        <w:t xml:space="preserve">При этом объем испытаний, которые должны быть проведены в присутствии представителей Заказчика, определяется Заказчиком. </w:t>
      </w:r>
      <w:r>
        <w:rPr>
          <w:spacing w:val="-4"/>
        </w:rPr>
      </w:r>
      <w:r>
        <w:rPr>
          <w:spacing w:val="-4"/>
        </w:rPr>
      </w:r>
    </w:p>
    <w:p>
      <w:pPr>
        <w:pStyle w:val="1503"/>
        <w:ind w:left="0" w:firstLine="709"/>
        <w:jc w:val="both"/>
        <w:rPr>
          <w:spacing w:val="-3"/>
          <w:lang w:eastAsia="ar-SA"/>
        </w:rPr>
      </w:pPr>
      <w:r>
        <w:rPr>
          <w:spacing w:val="-3"/>
          <w:lang w:eastAsia="ar-SA"/>
        </w:rPr>
        <w:t xml:space="preserve">8.6. 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r>
        <w:rPr>
          <w:spacing w:val="-3"/>
          <w:lang w:eastAsia="ar-SA"/>
        </w:rPr>
      </w:r>
      <w:r>
        <w:rPr>
          <w:spacing w:val="-3"/>
          <w:lang w:eastAsia="ar-SA"/>
        </w:rPr>
      </w:r>
    </w:p>
    <w:p>
      <w:pPr>
        <w:pStyle w:val="1455"/>
        <w:ind w:firstLine="709"/>
        <w:jc w:val="both"/>
        <w:rPr>
          <w:sz w:val="24"/>
          <w:szCs w:val="24"/>
        </w:rPr>
      </w:pPr>
      <w:r>
        <w:rPr>
          <w:spacing w:val="-3"/>
          <w:sz w:val="24"/>
          <w:szCs w:val="24"/>
          <w:lang w:eastAsia="ar-SA"/>
        </w:rPr>
        <w:t xml:space="preserve">8.7. Трансферт, проживание в гостинице</w:t>
      </w:r>
      <w:r>
        <w:rPr>
          <w:spacing w:val="-3"/>
          <w:sz w:val="24"/>
          <w:szCs w:val="24"/>
          <w:lang w:eastAsia="ar-SA"/>
        </w:rPr>
        <w:t xml:space="preserve">, медицинская страховка, оформление виз и оплата суточных представителям Заказчика производится Подрядчиком в счет цены Договора. Оплата Заказчиком услуг Подрядчика оформляется путем подписания сторонами «Акта сдачи-приемки прочих работ» с приложением</w:t>
      </w:r>
      <w:r>
        <w:rPr>
          <w:rFonts w:eastAsia="Calibri"/>
          <w:sz w:val="24"/>
          <w:szCs w:val="24"/>
        </w:rPr>
        <w:t xml:space="preserve"> расч</w:t>
      </w:r>
      <w:r>
        <w:rPr>
          <w:rFonts w:eastAsia="Calibri"/>
          <w:sz w:val="24"/>
          <w:szCs w:val="24"/>
        </w:rPr>
        <w:t xml:space="preserve">ета стоимости услуг и подтверждающих документов.</w:t>
      </w:r>
      <w:r>
        <w:rPr>
          <w:sz w:val="24"/>
          <w:szCs w:val="24"/>
        </w:rPr>
      </w:r>
      <w:r>
        <w:rPr>
          <w:sz w:val="24"/>
          <w:szCs w:val="24"/>
        </w:rPr>
      </w:r>
    </w:p>
    <w:p>
      <w:pPr>
        <w:pStyle w:val="1503"/>
        <w:ind w:left="0" w:firstLine="709"/>
        <w:jc w:val="both"/>
        <w:rPr>
          <w:spacing w:val="-3"/>
          <w:lang w:eastAsia="ar-SA"/>
        </w:rPr>
      </w:pPr>
      <w:r>
        <w:rPr>
          <w:spacing w:val="-3"/>
          <w:lang w:eastAsia="ar-SA"/>
        </w:rPr>
        <w:t xml:space="preserve">8.8. Результаты ПСИ с участием представителей Заказчика оформляются соответствующими протоколами.</w:t>
      </w:r>
      <w:r>
        <w:rPr>
          <w:spacing w:val="-3"/>
          <w:lang w:eastAsia="ar-SA"/>
        </w:rPr>
      </w:r>
      <w:r>
        <w:rPr>
          <w:spacing w:val="-3"/>
          <w:lang w:eastAsia="ar-SA"/>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9. Комплектация Объекта материалами и оборудованием </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color w:val="000000"/>
          <w:sz w:val="24"/>
          <w:szCs w:val="24"/>
        </w:rPr>
        <w:t xml:space="preserve">9.1. </w:t>
      </w:r>
      <w:r>
        <w:rPr>
          <w:rFonts w:ascii="Times New Roman" w:hAnsi="Times New Roman" w:cs="Times New Roman"/>
          <w:sz w:val="24"/>
          <w:szCs w:val="24"/>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w:t>
      </w:r>
      <w:r>
        <w:rPr>
          <w:rFonts w:ascii="Times New Roman" w:hAnsi="Times New Roman" w:cs="Times New Roman"/>
          <w:sz w:val="24"/>
          <w:szCs w:val="24"/>
        </w:rPr>
        <w:t xml:space="preserve">жет быть передана Подрядчику Заказчиком (давальческие материалы) в порядке, установленном Приложением 24 к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При комплектации Объекта оборудованием и материалами Подрядчик должен обеспечить наличие программного обеспечения, технической документации</w:t>
      </w:r>
      <w:r>
        <w:rPr>
          <w:rFonts w:ascii="Times New Roman" w:hAnsi="Times New Roman" w:cs="Times New Roman"/>
          <w:sz w:val="24"/>
          <w:szCs w:val="24"/>
        </w:rPr>
        <w:t xml:space="preserve">,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w:t>
      </w:r>
      <w:r>
        <w:rPr>
          <w:rFonts w:ascii="Times New Roman" w:hAnsi="Times New Roman" w:cs="Times New Roman"/>
          <w:sz w:val="24"/>
          <w:szCs w:val="24"/>
        </w:rPr>
        <w:t xml:space="preserve">я и ремонта оборудования и систем.</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Кроме того, Подрядчик обязан в течение 5 (пяти) дней после получения соответствующего требования Заказчика обеспечить прием на заводах - изготовителях оборудования и материалов представителей Заказчика и/или грузополучате</w:t>
      </w:r>
      <w:r>
        <w:rPr>
          <w:rFonts w:ascii="Times New Roman" w:hAnsi="Times New Roman" w:cs="Times New Roman"/>
          <w:sz w:val="24"/>
          <w:szCs w:val="24"/>
        </w:rPr>
        <w:t xml:space="preserve">ля и условия для их работы по проверке производственного процесса и/или качества оборудования и материалов при их производстве и/или отгрузке на заводах - изготовителях.</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Все поставляемые материалы, оборудование и запасные части к нему должны быть ранее не </w:t>
      </w:r>
      <w:r>
        <w:rPr>
          <w:rFonts w:ascii="Times New Roman" w:hAnsi="Times New Roman" w:cs="Times New Roman"/>
          <w:sz w:val="24"/>
          <w:szCs w:val="24"/>
        </w:rPr>
        <w:t xml:space="preserve">использованными и обеспечивать выполнение требований, указанных в настоящей статье Договора.</w:t>
      </w:r>
      <w:r>
        <w:rPr>
          <w:rFonts w:ascii="Times New Roman" w:hAnsi="Times New Roman" w:cs="Times New Roman"/>
          <w:sz w:val="24"/>
          <w:szCs w:val="24"/>
        </w:rPr>
      </w:r>
      <w:r>
        <w:rPr>
          <w:rFonts w:ascii="Times New Roman" w:hAnsi="Times New Roman" w:cs="Times New Roman"/>
          <w:sz w:val="24"/>
          <w:szCs w:val="24"/>
        </w:rPr>
      </w:r>
    </w:p>
    <w:p>
      <w:pPr>
        <w:pStyle w:val="1710"/>
        <w:ind w:firstLine="709"/>
        <w:jc w:val="both"/>
        <w:spacing w:before="0" w:beforeAutospacing="0" w:after="0" w:afterAutospacing="0"/>
        <w:tabs>
          <w:tab w:val="left" w:pos="709" w:leader="none"/>
        </w:tabs>
      </w:pPr>
      <w:r>
        <w:rPr>
          <w:rStyle w:val="1712"/>
          <w:rFonts w:eastAsia="Arial"/>
          <w:color w:val="000000"/>
        </w:rPr>
        <w:t xml:space="preserve">При поступлении на Объект оборудования и материалов Подрядчик должен обеспечить проведение </w:t>
      </w:r>
      <w:r>
        <w:rPr>
          <w:color w:val="000000"/>
        </w:rPr>
        <w:t xml:space="preserve">входного контроля оборудования и материалов в соответствии </w:t>
      </w:r>
      <w:r>
        <w:rPr>
          <w:color w:val="000000"/>
        </w:rPr>
        <w:br/>
        <w:t xml:space="preserve"> с организац</w:t>
      </w:r>
      <w:r>
        <w:rPr>
          <w:color w:val="000000"/>
        </w:rPr>
        <w:t xml:space="preserve">ионно-распорядительным документом ПАО «</w:t>
      </w:r>
      <w:r>
        <w:rPr>
          <w:color w:val="000000"/>
        </w:rPr>
        <w:t xml:space="preserve">Россети</w:t>
      </w:r>
      <w:r>
        <w:rPr>
          <w:color w:val="000000"/>
        </w:rPr>
        <w:t xml:space="preserve">» (приказ от 15.08.2023 </w:t>
      </w:r>
      <w:r>
        <w:rPr>
          <w:color w:val="000000"/>
        </w:rPr>
        <w:br/>
        <w:t xml:space="preserve"> № 348 «Об утверждении Положения по организации и осуществлению входного контроля продукции для строительства и реконструкции объектов электросетевого комплекса </w:t>
      </w:r>
      <w:r>
        <w:rPr>
          <w:color w:val="000000"/>
        </w:rPr>
        <w:br/>
        <w:t xml:space="preserve"> ПАО «</w:t>
      </w:r>
      <w:r>
        <w:rPr>
          <w:color w:val="000000"/>
        </w:rPr>
        <w:t xml:space="preserve">Россети</w:t>
      </w:r>
      <w:r>
        <w:rPr>
          <w:color w:val="000000"/>
        </w:rPr>
        <w:t xml:space="preserve">»), </w:t>
      </w:r>
      <w:r>
        <w:t xml:space="preserve">но не </w:t>
      </w:r>
      <w:r>
        <w:t xml:space="preserve">позднее чем за 3 календарных дня до подписания «Акта осмотра оборудования»</w:t>
      </w:r>
      <w:r>
        <w:rPr>
          <w:color w:val="000000"/>
        </w:rPr>
        <w:t xml:space="preserve">.</w:t>
      </w:r>
      <w:r>
        <w:t xml:space="preserve"> </w:t>
      </w:r>
      <w:r/>
    </w:p>
    <w:p>
      <w:pPr>
        <w:pStyle w:val="1710"/>
        <w:ind w:firstLine="709"/>
        <w:jc w:val="both"/>
        <w:spacing w:before="0" w:beforeAutospacing="0" w:after="0" w:afterAutospacing="0"/>
        <w:tabs>
          <w:tab w:val="left" w:pos="709" w:leader="none"/>
        </w:tabs>
      </w:pPr>
      <w:r>
        <w:t xml:space="preserve">9.1.1.</w:t>
      </w:r>
      <w:r>
        <w:rPr>
          <w:sz w:val="26"/>
          <w:szCs w:val="26"/>
        </w:rPr>
        <w:t xml:space="preserve"> </w:t>
      </w:r>
      <w:r>
        <w:rPr>
          <w:color w:val="000000"/>
        </w:rPr>
        <w:t xml:space="preserve">В случае признания поставленных Подрядчиком оборудования и материалов</w:t>
      </w:r>
      <w:r>
        <w:rPr>
          <w:color w:val="000000"/>
        </w:rPr>
        <w:br/>
        <w:t xml:space="preserve">  не пригодными для использования или отсутствия завершенного входного контроля в срок, установленный </w:t>
      </w:r>
      <w:r>
        <w:rPr>
          <w:color w:val="000000"/>
        </w:rPr>
        <w:t xml:space="preserve">приказом от 15.08.2023 № 348 «Об утверждении Положения по организации и осуществлению входного контроля продукции для строительства и реконструкции объектов электросетевого комплекса ПАО «</w:t>
      </w:r>
      <w:r>
        <w:rPr>
          <w:color w:val="000000"/>
        </w:rPr>
        <w:t xml:space="preserve">Россети</w:t>
      </w:r>
      <w:r>
        <w:rPr>
          <w:color w:val="000000"/>
        </w:rPr>
        <w:t xml:space="preserve">», Подрядчик обязан за свой счет без изменения сроков, указан</w:t>
      </w:r>
      <w:r>
        <w:rPr>
          <w:color w:val="000000"/>
        </w:rPr>
        <w:t xml:space="preserve">ных в Графике выполнения работ, поставок и объемов финансирования (приложение 2 к настоящему Договору), обеспечить поставку оборудования и материалов надлежащего качества с проведением повторного входного контроля </w:t>
      </w:r>
      <w:r>
        <w:rPr>
          <w:color w:val="000000"/>
        </w:rPr>
        <w:br/>
        <w:t xml:space="preserve"> в соответствии с заключением комиссии по</w:t>
      </w:r>
      <w:r>
        <w:rPr>
          <w:color w:val="000000"/>
        </w:rPr>
        <w:t xml:space="preserve"> входному контролю без увеличения цены Договора и согласно Спецификации оборудования, приобретаемого и поставляемого </w:t>
      </w:r>
      <w:r>
        <w:rPr>
          <w:color w:val="000000"/>
        </w:rPr>
        <w:br/>
        <w:t xml:space="preserve"> для выполнения работ (приложение 29 к настоящему Договору).</w:t>
      </w:r>
      <w:r/>
    </w:p>
    <w:p>
      <w:pPr>
        <w:ind w:firstLine="709"/>
        <w:jc w:val="both"/>
        <w:tabs>
          <w:tab w:val="left" w:pos="709"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отсутствия положительной или завершенной процедуры входного контроля</w:t>
      </w:r>
      <w:r>
        <w:rPr>
          <w:rFonts w:ascii="Times New Roman" w:hAnsi="Times New Roman" w:cs="Times New Roman"/>
          <w:color w:val="000000"/>
          <w:sz w:val="24"/>
          <w:szCs w:val="24"/>
        </w:rPr>
        <w:t xml:space="preserve"> Заказчик вправе отказаться от подписания товарной накладной унифицированной формы ТОРГ-12, а также от приемки работ, выполняемых с применением непроверенного оборудования.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color w:val="000000"/>
          <w:sz w:val="24"/>
          <w:szCs w:val="24"/>
        </w:rPr>
        <w:t xml:space="preserve">9.2. </w:t>
      </w:r>
      <w:r>
        <w:rPr>
          <w:rFonts w:ascii="Times New Roman" w:hAnsi="Times New Roman" w:cs="Times New Roman"/>
          <w:sz w:val="24"/>
          <w:szCs w:val="24"/>
        </w:rPr>
        <w:t xml:space="preserve">Комплектация Объекта материалами, оборудованием и запасными частями к оборудо</w:t>
      </w:r>
      <w:r>
        <w:rPr>
          <w:rFonts w:ascii="Times New Roman" w:hAnsi="Times New Roman" w:cs="Times New Roman"/>
          <w:sz w:val="24"/>
          <w:szCs w:val="24"/>
        </w:rPr>
        <w:t xml:space="preserve">ванию осуществляется в соответствии с Проектной и Рабочей документацией в сроки, установленные Графиком выполнения работ, поставок и объемов финансирования (Приложение 2 к Договору), а также Спецификацией оборудования, материалов, запасных частей к оборудо</w:t>
      </w:r>
      <w:r>
        <w:rPr>
          <w:rFonts w:ascii="Times New Roman" w:hAnsi="Times New Roman" w:cs="Times New Roman"/>
          <w:sz w:val="24"/>
          <w:szCs w:val="24"/>
        </w:rPr>
        <w:t xml:space="preserve">ванию, приобретаемых и поставляемых для выполнения работ (Приложение 29 к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w:t>
      </w:r>
      <w:r>
        <w:rPr>
          <w:rFonts w:ascii="Times New Roman" w:hAnsi="Times New Roman" w:cs="Times New Roman"/>
          <w:sz w:val="24"/>
          <w:szCs w:val="24"/>
        </w:rPr>
        <w:t xml:space="preserve">а эксплуатации Объекта.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709" w:leader="none"/>
          <w:tab w:val="num" w:pos="25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9.3. Транспортировка, доставка на строительную площадку м</w:t>
      </w:r>
      <w:r>
        <w:rPr>
          <w:rFonts w:ascii="Times New Roman" w:hAnsi="Times New Roman" w:cs="Times New Roman"/>
          <w:color w:val="000000"/>
          <w:sz w:val="24"/>
          <w:szCs w:val="24"/>
        </w:rPr>
        <w:t xml:space="preserve">атериалов, оборудования и запасных частей к оборудованию, их выгрузка, складирование, хранение обеспечивается Подрядчиком в счет цены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64"/>
        <w:ind w:firstLine="709"/>
        <w:jc w:val="both"/>
        <w:tabs>
          <w:tab w:val="left" w:pos="426" w:leader="none"/>
        </w:tabs>
        <w:rPr>
          <w:rFonts w:ascii="Times New Roman" w:hAnsi="Times New Roman" w:cs="Times New Roman"/>
          <w:sz w:val="24"/>
          <w:szCs w:val="24"/>
        </w:rPr>
      </w:pPr>
      <w:r>
        <w:rPr>
          <w:rFonts w:ascii="Times New Roman" w:hAnsi="Times New Roman" w:cs="Times New Roman"/>
          <w:color w:val="000000"/>
          <w:sz w:val="24"/>
          <w:szCs w:val="24"/>
        </w:rPr>
        <w:t xml:space="preserve">9.4. Подрядчик сообщает Заказчику о доставке на строительную площадку материалов, оборудования и запасных частей</w:t>
      </w:r>
      <w:r>
        <w:rPr>
          <w:rFonts w:ascii="Times New Roman" w:hAnsi="Times New Roman" w:cs="Times New Roman"/>
          <w:color w:val="000000"/>
          <w:sz w:val="24"/>
          <w:szCs w:val="24"/>
        </w:rPr>
        <w:t xml:space="preserve"> к нему. При этом до начала поставки оборудования Подрядчик обязан получить решение </w:t>
      </w:r>
      <w:r>
        <w:rPr>
          <w:rFonts w:ascii="Times New Roman" w:hAnsi="Times New Roman" w:cs="Times New Roman"/>
          <w:sz w:val="24"/>
          <w:szCs w:val="24"/>
        </w:rPr>
        <w:t xml:space="preserve">об отгрузке оборудования, принятое Заказчиком.</w:t>
      </w:r>
      <w:r>
        <w:rPr>
          <w:rFonts w:ascii="Times New Roman" w:hAnsi="Times New Roman" w:cs="Times New Roman"/>
          <w:sz w:val="24"/>
          <w:szCs w:val="24"/>
        </w:rPr>
      </w:r>
      <w:r>
        <w:rPr>
          <w:rFonts w:ascii="Times New Roman" w:hAnsi="Times New Roman" w:cs="Times New Roman"/>
          <w:sz w:val="24"/>
          <w:szCs w:val="24"/>
        </w:rPr>
      </w:r>
    </w:p>
    <w:p>
      <w:pPr>
        <w:pStyle w:val="1464"/>
        <w:ind w:firstLine="709"/>
        <w:jc w:val="both"/>
        <w:tabs>
          <w:tab w:val="left" w:pos="42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9.5. Для осуществления осмотра доставленного оборудования Заказчик назначает своих ответственных представителей и сообщает в </w:t>
      </w:r>
      <w:r>
        <w:rPr>
          <w:rFonts w:ascii="Times New Roman" w:hAnsi="Times New Roman" w:cs="Times New Roman"/>
          <w:color w:val="000000"/>
          <w:sz w:val="24"/>
          <w:szCs w:val="24"/>
        </w:rPr>
        <w:t xml:space="preserve">письменной форме Подрядчику о своих представителях (инспекторах), назначенных для этих целей.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709" w:leader="none"/>
          <w:tab w:val="num" w:pos="25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r>
        <w:rPr>
          <w:rFonts w:ascii="Times New Roman" w:hAnsi="Times New Roman" w:cs="Times New Roman"/>
          <w:color w:val="000000"/>
          <w:sz w:val="24"/>
          <w:szCs w:val="24"/>
        </w:rPr>
        <w:t xml:space="preserve">пп</w:t>
      </w:r>
      <w:r>
        <w:rPr>
          <w:rFonts w:ascii="Times New Roman" w:hAnsi="Times New Roman" w:cs="Times New Roman"/>
          <w:color w:val="000000"/>
          <w:sz w:val="24"/>
          <w:szCs w:val="24"/>
        </w:rPr>
        <w:t xml:space="preserve">. 9.6-9.8 Догов</w:t>
      </w:r>
      <w:r>
        <w:rPr>
          <w:rFonts w:ascii="Times New Roman" w:hAnsi="Times New Roman" w:cs="Times New Roman"/>
          <w:color w:val="000000"/>
          <w:sz w:val="24"/>
          <w:szCs w:val="24"/>
        </w:rPr>
        <w:t xml:space="preserve">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710"/>
        <w:ind w:firstLine="709"/>
        <w:jc w:val="both"/>
        <w:spacing w:before="0" w:beforeAutospacing="0" w:after="0" w:afterAutospacing="0"/>
        <w:shd w:val="clear" w:color="auto" w:fill="ffffff"/>
      </w:pPr>
      <w:r>
        <w:rPr>
          <w:color w:val="000000"/>
        </w:rPr>
        <w:t xml:space="preserve">9.6. Все используемые для выполнения работ по Договору материалы </w:t>
      </w:r>
      <w:r>
        <w:rPr>
          <w:color w:val="000000"/>
        </w:rPr>
        <w:br/>
        <w:t xml:space="preserve"> и оборудование должны соответствовать нормативно-техническим документам и стандартам ОАО РАО «ЕЭС России», ПАО «</w:t>
      </w:r>
      <w:r>
        <w:rPr>
          <w:color w:val="000000"/>
        </w:rPr>
        <w:t xml:space="preserve">Россети</w:t>
      </w:r>
      <w:r>
        <w:rPr>
          <w:color w:val="000000"/>
        </w:rPr>
        <w:t xml:space="preserve">»,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w:t>
      </w:r>
      <w:r>
        <w:rPr>
          <w:color w:val="000000"/>
        </w:rPr>
        <w:t xml:space="preserve">должны быть в наличии у Подрядчика в момент проведения входного контроля для их предъявления комиссии по входному контролю. </w:t>
      </w:r>
      <w:r/>
    </w:p>
    <w:p>
      <w:pPr>
        <w:ind w:firstLine="709"/>
        <w:jc w:val="both"/>
        <w:shd w:val="clear" w:color="auto" w:fill="ffffff"/>
        <w:rPr>
          <w:rFonts w:ascii="Times New Roman" w:hAnsi="Times New Roman" w:cs="Times New Roman"/>
          <w:sz w:val="24"/>
          <w:szCs w:val="24"/>
        </w:rPr>
      </w:pPr>
      <w:r>
        <w:rPr>
          <w:rFonts w:ascii="Times New Roman" w:hAnsi="Times New Roman" w:cs="Times New Roman"/>
          <w:color w:val="000000"/>
          <w:sz w:val="24"/>
          <w:szCs w:val="24"/>
        </w:rPr>
        <w:t xml:space="preserve">В частности, Подрядчик обязан обеспечить на дату поставки допуск к применению </w:t>
      </w:r>
      <w:r>
        <w:rPr>
          <w:rFonts w:ascii="Times New Roman" w:hAnsi="Times New Roman" w:cs="Times New Roman"/>
          <w:color w:val="000000"/>
          <w:sz w:val="24"/>
          <w:szCs w:val="24"/>
        </w:rPr>
        <w:br/>
        <w:t xml:space="preserve"> на объектах ПАО «</w:t>
      </w:r>
      <w:r>
        <w:rPr>
          <w:rFonts w:ascii="Times New Roman" w:hAnsi="Times New Roman" w:cs="Times New Roman"/>
          <w:color w:val="000000"/>
          <w:sz w:val="24"/>
          <w:szCs w:val="24"/>
        </w:rPr>
        <w:t xml:space="preserve">Россети</w:t>
      </w:r>
      <w:r>
        <w:rPr>
          <w:rFonts w:ascii="Times New Roman" w:hAnsi="Times New Roman" w:cs="Times New Roman"/>
          <w:color w:val="000000"/>
          <w:sz w:val="24"/>
          <w:szCs w:val="24"/>
        </w:rPr>
        <w:t xml:space="preserve">» (получение положительно з</w:t>
      </w:r>
      <w:r>
        <w:rPr>
          <w:rFonts w:ascii="Times New Roman" w:hAnsi="Times New Roman" w:cs="Times New Roman"/>
          <w:color w:val="000000"/>
          <w:sz w:val="24"/>
          <w:szCs w:val="24"/>
        </w:rPr>
        <w:t xml:space="preserve">аключения об аттестации, решение КДО) на поставляемые материалы, оборудования и системы, подлежащие проверке качества в соответствии с пунктом 1.37 Договора, в случае отсутствия вышеуказанных документов Заказчик вправе отказаться от подписания товарной нак</w:t>
      </w:r>
      <w:r>
        <w:rPr>
          <w:rFonts w:ascii="Times New Roman" w:hAnsi="Times New Roman" w:cs="Times New Roman"/>
          <w:color w:val="000000"/>
          <w:sz w:val="24"/>
          <w:szCs w:val="24"/>
        </w:rPr>
        <w:t xml:space="preserve">ладной унифицированной формы ТОРГ-12, а также от приемки работ, выполняемых с применением таких материалов </w:t>
      </w:r>
      <w:r>
        <w:rPr>
          <w:rFonts w:ascii="Times New Roman" w:hAnsi="Times New Roman" w:cs="Times New Roman"/>
          <w:color w:val="000000"/>
          <w:sz w:val="24"/>
          <w:szCs w:val="24"/>
        </w:rPr>
        <w:br/>
        <w:t xml:space="preserve"> и оборудования.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1"/>
      </w:pPr>
      <w:r>
        <w:rPr>
          <w:rFonts w:ascii="Times New Roman" w:hAnsi="Times New Roman" w:cs="Times New Roman"/>
          <w:sz w:val="24"/>
          <w:szCs w:val="24"/>
        </w:rPr>
        <w:t xml:space="preserve">В указанном разрешении должен быть указан срок действия применения конкретного типа технического устройства, единичного техническо</w:t>
      </w:r>
      <w:r>
        <w:rPr>
          <w:rFonts w:ascii="Times New Roman" w:hAnsi="Times New Roman" w:cs="Times New Roman"/>
          <w:sz w:val="24"/>
          <w:szCs w:val="24"/>
        </w:rPr>
        <w:t xml:space="preserve">го устройства или партии.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отсутствия вышеуказанных документов, Заказчик вправе отказаться </w:t>
      </w:r>
      <w:r>
        <w:rPr>
          <w:rFonts w:ascii="Times New Roman" w:hAnsi="Times New Roman" w:cs="Times New Roman"/>
          <w:sz w:val="24"/>
          <w:szCs w:val="24"/>
        </w:rPr>
        <w:t xml:space="preserve">от подписания «Акта осмотра оборудования», а также </w:t>
      </w:r>
      <w:r>
        <w:rPr>
          <w:rFonts w:ascii="Times New Roman" w:hAnsi="Times New Roman" w:cs="Times New Roman"/>
          <w:color w:val="000000"/>
          <w:sz w:val="24"/>
          <w:szCs w:val="24"/>
        </w:rPr>
        <w:t xml:space="preserve">от приемки работ, выполняемых с применением таких материалов и оборудования.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Подрядчик обязан предоставит</w:t>
      </w:r>
      <w:r>
        <w:rPr>
          <w:rFonts w:ascii="Times New Roman" w:hAnsi="Times New Roman" w:cs="Times New Roman"/>
          <w:sz w:val="24"/>
          <w:szCs w:val="24"/>
        </w:rPr>
        <w:t xml:space="preserve">ь Заказчику Свидетельство-подтверждение производителя (по форме Приложения 12 к Договору) и документы, подтверждающие стоимость поставляемого оборудования (счета-фактуры, накладные).</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9.7. В случае использования Подрядчиком, Субподрядчиками или иными привле</w:t>
      </w:r>
      <w:r>
        <w:rPr>
          <w:rFonts w:ascii="Times New Roman" w:hAnsi="Times New Roman" w:cs="Times New Roman"/>
          <w:sz w:val="24"/>
          <w:szCs w:val="24"/>
        </w:rPr>
        <w:t xml:space="preserve">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w:t>
      </w:r>
      <w:r>
        <w:rPr>
          <w:rFonts w:ascii="Times New Roman" w:hAnsi="Times New Roman" w:cs="Times New Roman"/>
          <w:sz w:val="24"/>
          <w:szCs w:val="24"/>
        </w:rPr>
        <w:t xml:space="preserve">ов и оборудования. В случае отказа от предоставления или непредставления вышеуказанных документов, Заказчик вправе отказаться от приемки </w:t>
      </w:r>
      <w:r>
        <w:rPr>
          <w:rFonts w:ascii="Times New Roman" w:hAnsi="Times New Roman" w:cs="Times New Roman"/>
          <w:sz w:val="24"/>
          <w:szCs w:val="24"/>
        </w:rPr>
        <w:t xml:space="preserve">Работ, выполняемых с применением таких материалов и оборудования.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sz w:val="24"/>
          <w:szCs w:val="24"/>
        </w:rPr>
      </w:pPr>
      <w:r>
        <w:rPr>
          <w:rFonts w:ascii="Times New Roman" w:hAnsi="Times New Roman" w:cs="Times New Roman"/>
          <w:sz w:val="24"/>
          <w:szCs w:val="24"/>
        </w:rPr>
        <w:t xml:space="preserve">9.8. Оборудование считается переданным Подрядчиком в</w:t>
      </w:r>
      <w:r>
        <w:rPr>
          <w:rFonts w:ascii="Times New Roman" w:hAnsi="Times New Roman" w:cs="Times New Roman"/>
          <w:sz w:val="24"/>
          <w:szCs w:val="24"/>
        </w:rPr>
        <w:t xml:space="preserve"> собственность Заказчику с момента подписания товарной накладной (унифицированная форма ТОРГ-12).</w:t>
      </w:r>
      <w:r>
        <w:rPr>
          <w:rFonts w:ascii="Times New Roman" w:hAnsi="Times New Roman"/>
          <w:sz w:val="24"/>
          <w:szCs w:val="24"/>
        </w:rPr>
      </w:r>
      <w:r>
        <w:rPr>
          <w:rFonts w:ascii="Times New Roman" w:hAnsi="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9.9. В случае выявления недостатков оборудования при осмотре, а также при оформлении Акта выбраковки или завершенной процедуры Входного контроля на момент рас</w:t>
      </w:r>
      <w:r>
        <w:rPr>
          <w:rFonts w:ascii="Times New Roman" w:hAnsi="Times New Roman" w:cs="Times New Roman"/>
          <w:sz w:val="24"/>
          <w:szCs w:val="24"/>
        </w:rPr>
        <w:t xml:space="preserve">смотрения Заказчиком Акта осмотра оборудования, такие недостатки оборудования фиксируются Заказчиком в Акте осмотра оборудования.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Подрядчик обязан устранить выявленные недостатки оборудования и устранить их за свой счет без изменения сроков выполнения соот</w:t>
      </w:r>
      <w:r>
        <w:rPr>
          <w:rFonts w:ascii="Times New Roman" w:hAnsi="Times New Roman" w:cs="Times New Roman"/>
          <w:sz w:val="24"/>
          <w:szCs w:val="24"/>
        </w:rPr>
        <w:t xml:space="preserve">ветствующих работ, указанных в Графике выполнения работ, поставок и объемов финансирования (Приложение 2 к Договору), общего срока окончания работ по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Выявление недостатков поставленного оборудования, а также нарушение требований </w:t>
      </w:r>
      <w:r>
        <w:rPr>
          <w:rFonts w:ascii="Times New Roman" w:hAnsi="Times New Roman" w:cs="Times New Roman"/>
          <w:sz w:val="24"/>
          <w:szCs w:val="24"/>
        </w:rPr>
        <w:t xml:space="preserve">пп</w:t>
      </w:r>
      <w:r>
        <w:rPr>
          <w:rFonts w:ascii="Times New Roman" w:hAnsi="Times New Roman" w:cs="Times New Roman"/>
          <w:sz w:val="24"/>
          <w:szCs w:val="24"/>
        </w:rPr>
        <w:t xml:space="preserve">. 9.1.1, п. 9.6</w:t>
      </w:r>
      <w:r>
        <w:rPr>
          <w:rFonts w:ascii="Times New Roman" w:hAnsi="Times New Roman" w:cs="Times New Roman"/>
          <w:sz w:val="24"/>
          <w:szCs w:val="24"/>
        </w:rPr>
        <w:t xml:space="preserve"> - 9.7 Договора не освобождает Подрядчика от ответственности за нарушение сроков выполнения соответствующих работ, указанных в Графике выполнения работ, поставок и объемов финансирования (Приложение 2 к Договору) и за окончание работ по Договору в целом.</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b/>
          <w:sz w:val="24"/>
          <w:szCs w:val="24"/>
        </w:rPr>
      </w:pPr>
      <w:r>
        <w:rPr>
          <w:rFonts w:ascii="Times New Roman" w:hAnsi="Times New Roman" w:cs="Times New Roman"/>
          <w:sz w:val="24"/>
          <w:szCs w:val="24"/>
        </w:rPr>
        <w:t xml:space="preserve">9</w:t>
      </w:r>
      <w:r>
        <w:rPr>
          <w:rFonts w:ascii="Times New Roman" w:hAnsi="Times New Roman" w:cs="Times New Roman"/>
          <w:sz w:val="24"/>
          <w:szCs w:val="24"/>
        </w:rPr>
        <w:t xml:space="preserve">.10. Риск случайной гибели или повреждения материалов и оборудования, доставленных на </w:t>
      </w:r>
      <w:r>
        <w:rPr>
          <w:rFonts w:ascii="Times New Roman" w:hAnsi="Times New Roman" w:cs="Times New Roman"/>
          <w:sz w:val="24"/>
          <w:szCs w:val="24"/>
        </w:rPr>
        <w:t xml:space="preserve">приобъектный</w:t>
      </w:r>
      <w:r>
        <w:rPr>
          <w:rFonts w:ascii="Times New Roman" w:hAnsi="Times New Roman" w:cs="Times New Roman"/>
          <w:sz w:val="24"/>
          <w:szCs w:val="24"/>
        </w:rPr>
        <w:t xml:space="preserve"> склад, </w:t>
      </w:r>
      <w:r>
        <w:rPr>
          <w:rFonts w:ascii="Times New Roman" w:hAnsi="Times New Roman" w:cs="Times New Roman"/>
          <w:iCs/>
          <w:sz w:val="24"/>
          <w:szCs w:val="24"/>
        </w:rPr>
        <w:t xml:space="preserve">расположенный на территории Объекта,</w:t>
      </w:r>
      <w:r>
        <w:rPr>
          <w:rFonts w:ascii="Times New Roman" w:hAnsi="Times New Roman" w:cs="Times New Roman"/>
          <w:sz w:val="24"/>
          <w:szCs w:val="24"/>
        </w:rPr>
        <w:t xml:space="preserve"> несет Подрядчик до утверждения «</w:t>
      </w:r>
      <w:r>
        <w:rPr>
          <w:rFonts w:ascii="Times New Roman" w:hAnsi="Times New Roman" w:cs="Times New Roman"/>
          <w:bCs/>
          <w:sz w:val="24"/>
          <w:szCs w:val="24"/>
        </w:rPr>
        <w:t xml:space="preserve">Акта </w:t>
      </w:r>
      <w:r>
        <w:rPr>
          <w:rFonts w:ascii="Times New Roman" w:hAnsi="Times New Roman" w:cs="Times New Roman"/>
          <w:sz w:val="24"/>
          <w:szCs w:val="24"/>
        </w:rPr>
        <w:t xml:space="preserve">ввода в эксплуатацию», н</w:t>
      </w:r>
      <w:r>
        <w:rPr>
          <w:rFonts w:ascii="Times New Roman" w:hAnsi="Times New Roman" w:cs="Times New Roman"/>
          <w:sz w:val="24"/>
          <w:szCs w:val="24"/>
        </w:rPr>
        <w:t xml:space="preserve">езависимо от момента перехода права собственности на материалы и оборудование.</w:t>
      </w:r>
      <w:r>
        <w:rPr>
          <w:rFonts w:ascii="Times New Roman" w:hAnsi="Times New Roman" w:cs="Times New Roman"/>
          <w:b/>
          <w:sz w:val="24"/>
          <w:szCs w:val="24"/>
        </w:rPr>
      </w:r>
      <w:r>
        <w:rPr>
          <w:rFonts w:ascii="Times New Roman" w:hAnsi="Times New Roman" w:cs="Times New Roman"/>
          <w:b/>
          <w:sz w:val="24"/>
          <w:szCs w:val="24"/>
        </w:rPr>
      </w:r>
    </w:p>
    <w:p>
      <w:pPr>
        <w:ind w:firstLine="709"/>
        <w:jc w:val="both"/>
        <w:shd w:val="clear" w:color="auto" w:fill="ffffff"/>
        <w:tabs>
          <w:tab w:val="left" w:pos="709" w:leader="none"/>
          <w:tab w:val="num" w:pos="2580" w:leader="none"/>
        </w:tabs>
        <w:rPr>
          <w:rFonts w:ascii="Times New Roman" w:hAnsi="Times New Roman" w:cs="Times New Roman"/>
          <w:sz w:val="24"/>
          <w:szCs w:val="24"/>
        </w:rPr>
      </w:pPr>
      <w:r>
        <w:rPr>
          <w:rFonts w:ascii="Times New Roman" w:hAnsi="Times New Roman" w:cs="Times New Roman"/>
          <w:sz w:val="24"/>
          <w:szCs w:val="24"/>
        </w:rPr>
        <w:t xml:space="preserve">9.11. Оборудование, не требующее монтажа, запасные части, не входящие в комплект оборудования, доставленные на строительную площадку, передаются Подрядчиком в собственность Зака</w:t>
      </w:r>
      <w:r>
        <w:rPr>
          <w:rFonts w:ascii="Times New Roman" w:hAnsi="Times New Roman" w:cs="Times New Roman"/>
          <w:sz w:val="24"/>
          <w:szCs w:val="24"/>
        </w:rPr>
        <w:t xml:space="preserve">зчику по товарной накладной (унифицированная форма ТОРГ-12).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оборудование, не требующее монтажа и</w:t>
      </w:r>
      <w:r>
        <w:rPr>
          <w:rFonts w:ascii="Times New Roman" w:hAnsi="Times New Roman" w:cs="Times New Roman"/>
          <w:sz w:val="24"/>
          <w:szCs w:val="24"/>
        </w:rPr>
        <w:t xml:space="preserve"> запасные части, указанных в </w:t>
      </w:r>
      <w:r>
        <w:rPr>
          <w:rFonts w:ascii="Times New Roman" w:hAnsi="Times New Roman" w:cs="Times New Roman"/>
          <w:sz w:val="24"/>
          <w:szCs w:val="24"/>
        </w:rPr>
        <w:t xml:space="preserve">пп</w:t>
      </w:r>
      <w:r>
        <w:rPr>
          <w:rFonts w:ascii="Times New Roman" w:hAnsi="Times New Roman" w:cs="Times New Roman"/>
          <w:sz w:val="24"/>
          <w:szCs w:val="24"/>
        </w:rPr>
        <w:t xml:space="preserve">. 9.6 и 9.7 Договора.</w:t>
      </w:r>
      <w:r>
        <w:rPr>
          <w:rFonts w:ascii="Times New Roman" w:hAnsi="Times New Roman" w:cs="Times New Roman"/>
          <w:sz w:val="24"/>
          <w:szCs w:val="24"/>
        </w:rPr>
      </w:r>
      <w:r>
        <w:rPr>
          <w:rFonts w:ascii="Times New Roman" w:hAnsi="Times New Roman" w:cs="Times New Roman"/>
          <w:sz w:val="24"/>
          <w:szCs w:val="24"/>
        </w:rPr>
      </w:r>
    </w:p>
    <w:p>
      <w:pPr>
        <w:ind w:right="-44" w:firstLine="709"/>
        <w:jc w:val="both"/>
        <w:rPr>
          <w:rFonts w:ascii="Times New Roman" w:hAnsi="Times New Roman" w:cs="Times New Roman"/>
          <w:sz w:val="24"/>
          <w:szCs w:val="24"/>
        </w:rPr>
      </w:pPr>
      <w:r>
        <w:rPr>
          <w:rFonts w:ascii="Times New Roman" w:hAnsi="Times New Roman" w:cs="Times New Roman"/>
          <w:sz w:val="24"/>
          <w:szCs w:val="24"/>
        </w:rPr>
        <w:t xml:space="preserve">9.12. Материалы и оборудование, поставку и монтаж которых в соответствии с Рабочей документацией обеспечивает Подрядчик, принимаются Заказчиком в составе выполненных строительно-монтажных работ по «Актам</w:t>
      </w:r>
      <w:r>
        <w:rPr>
          <w:rFonts w:ascii="Times New Roman" w:hAnsi="Times New Roman" w:cs="Times New Roman"/>
          <w:sz w:val="24"/>
          <w:szCs w:val="24"/>
        </w:rPr>
        <w:t xml:space="preserve">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w:t>
      </w:r>
      <w:r>
        <w:rPr>
          <w:rFonts w:ascii="Times New Roman" w:hAnsi="Times New Roman" w:cs="Times New Roman"/>
          <w:sz w:val="24"/>
          <w:szCs w:val="24"/>
        </w:rPr>
        <w:t xml:space="preserve">тная накладная). Стоимость оборудования указывается в актах выполненных работ (КС-2), по согласованной сторонами стоимости, в соответствии с Порядком формирования фактической стоимости поставляемого оборудования (Приложение № 33)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9.1</w:t>
      </w:r>
      <w:r>
        <w:rPr>
          <w:rFonts w:ascii="Times New Roman" w:hAnsi="Times New Roman" w:cs="Times New Roman"/>
          <w:sz w:val="24"/>
          <w:szCs w:val="24"/>
        </w:rPr>
        <w:t xml:space="preserve">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РАЗДЕЛ IV. ОРГ</w:t>
      </w:r>
      <w:r>
        <w:rPr>
          <w:rFonts w:ascii="Times New Roman" w:hAnsi="Times New Roman" w:cs="Times New Roman"/>
          <w:b/>
          <w:color w:val="000000"/>
          <w:sz w:val="24"/>
          <w:szCs w:val="24"/>
        </w:rPr>
        <w:t xml:space="preserve">АНИЗАЦИЯ РАБОТ</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Статья 10.</w:t>
      </w:r>
      <w:r>
        <w:rPr>
          <w:rFonts w:ascii="Times New Roman" w:hAnsi="Times New Roman" w:cs="Times New Roman"/>
          <w:sz w:val="24"/>
          <w:szCs w:val="24"/>
        </w:rPr>
        <w:t xml:space="preserve"> </w:t>
      </w:r>
      <w:r>
        <w:rPr>
          <w:rFonts w:ascii="Times New Roman" w:hAnsi="Times New Roman" w:cs="Times New Roman"/>
          <w:b/>
          <w:sz w:val="24"/>
          <w:szCs w:val="24"/>
        </w:rPr>
        <w:t xml:space="preserve">Порядок разработки и приемка Рабочей документации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10.1. Порядок выполнения работ и приемка работ по </w:t>
      </w:r>
      <w:r>
        <w:rPr>
          <w:rFonts w:ascii="Times New Roman" w:hAnsi="Times New Roman"/>
          <w:sz w:val="24"/>
          <w:szCs w:val="24"/>
        </w:rPr>
        <w:t xml:space="preserve">разработке </w:t>
      </w:r>
      <w:r>
        <w:rPr>
          <w:rFonts w:ascii="Times New Roman" w:hAnsi="Times New Roman" w:cs="Times New Roman"/>
          <w:sz w:val="24"/>
          <w:szCs w:val="24"/>
        </w:rPr>
        <w:t xml:space="preserve">Рабочей документации.</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10.1.1. Разработка Рабочей документации (в том числе локальных смет на создание Объекта) осуществляется в сроки, установленные в Графике выполнения работ, поставок и объёмов финансирования (Приложение 2 к Договору).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eastAsia="Calibri" w:cs="Times New Roman"/>
          <w:sz w:val="24"/>
          <w:szCs w:val="24"/>
        </w:rPr>
      </w:pPr>
      <w:r>
        <w:rPr>
          <w:rFonts w:ascii="Times New Roman" w:hAnsi="Times New Roman" w:cs="Times New Roman"/>
          <w:sz w:val="24"/>
          <w:szCs w:val="24"/>
        </w:rPr>
        <w:t xml:space="preserve">10.1.2.</w:t>
      </w:r>
      <w:r>
        <w:rPr>
          <w:rFonts w:ascii="Times New Roman" w:hAnsi="Times New Roman" w:eastAsia="Calibri" w:cs="Times New Roman"/>
          <w:sz w:val="24"/>
          <w:szCs w:val="24"/>
        </w:rPr>
        <w:t xml:space="preserve"> Рабочая документация разрабатыв</w:t>
      </w:r>
      <w:r>
        <w:rPr>
          <w:rFonts w:ascii="Times New Roman" w:hAnsi="Times New Roman" w:eastAsia="Calibri" w:cs="Times New Roman"/>
          <w:sz w:val="24"/>
          <w:szCs w:val="24"/>
        </w:rPr>
        <w:t xml:space="preserve">ается в соответствии с решениями, принятыми в Проектной документации, получившей положительное заключение экспертизы, документацией, переданной Заказчиком (п. 7.1 настоящего Договора), требованиями нормативных актов в области проектирования и строительства</w:t>
      </w:r>
      <w:r>
        <w:rPr>
          <w:rFonts w:ascii="Times New Roman" w:hAnsi="Times New Roman" w:eastAsia="Calibri" w:cs="Times New Roman"/>
          <w:sz w:val="24"/>
          <w:szCs w:val="24"/>
        </w:rPr>
        <w:t xml:space="preserve">, действующими на момент выполнения соответствующих работ в части состава и содержания соответствующих разделов документации.</w:t>
      </w:r>
      <w:r>
        <w:rPr>
          <w:rFonts w:ascii="Times New Roman" w:hAnsi="Times New Roman" w:eastAsia="Calibri" w:cs="Times New Roman"/>
          <w:sz w:val="24"/>
          <w:szCs w:val="24"/>
        </w:rPr>
      </w:r>
      <w:r>
        <w:rPr>
          <w:rFonts w:ascii="Times New Roman" w:hAnsi="Times New Roman" w:eastAsia="Calibri" w:cs="Times New Roman"/>
          <w:sz w:val="24"/>
          <w:szCs w:val="24"/>
        </w:rPr>
      </w:r>
    </w:p>
    <w:p>
      <w:pPr>
        <w:pStyle w:val="1455"/>
        <w:ind w:firstLine="709"/>
        <w:jc w:val="both"/>
        <w:widowControl w:val="off"/>
        <w:rPr>
          <w:rFonts w:eastAsia="Calibri"/>
          <w:sz w:val="24"/>
          <w:szCs w:val="24"/>
        </w:rPr>
      </w:pPr>
      <w:r>
        <w:rPr>
          <w:rFonts w:eastAsia="Calibri"/>
          <w:sz w:val="24"/>
          <w:szCs w:val="24"/>
        </w:rPr>
        <w:t xml:space="preserve">При </w:t>
      </w:r>
      <w:r>
        <w:rPr>
          <w:sz w:val="24"/>
          <w:szCs w:val="24"/>
        </w:rPr>
        <w:t xml:space="preserve">разработке </w:t>
      </w:r>
      <w:r>
        <w:rPr>
          <w:rFonts w:eastAsia="Calibri"/>
          <w:sz w:val="24"/>
          <w:szCs w:val="24"/>
        </w:rPr>
        <w:t xml:space="preserve">Рабочей документации Подрядчик обязан учитывать предоставленную Заказчиком информацию о технических характеристиках</w:t>
      </w:r>
      <w:r>
        <w:rPr>
          <w:rFonts w:eastAsia="Calibri"/>
          <w:sz w:val="24"/>
          <w:szCs w:val="24"/>
        </w:rPr>
        <w:t xml:space="preserve"> имеющегося у Заказчика оборудования, а также самостоятельно запрашивать необходимую для </w:t>
      </w:r>
      <w:r>
        <w:rPr>
          <w:sz w:val="24"/>
          <w:szCs w:val="24"/>
        </w:rPr>
        <w:t xml:space="preserve">разработки </w:t>
      </w:r>
      <w:r>
        <w:rPr>
          <w:rFonts w:eastAsia="Calibri"/>
          <w:sz w:val="24"/>
          <w:szCs w:val="24"/>
        </w:rPr>
        <w:t xml:space="preserve">Рабочей документации информацию по нему у заводов-изготовителей.</w:t>
      </w:r>
      <w:r>
        <w:rPr>
          <w:rFonts w:eastAsia="Calibri"/>
          <w:sz w:val="24"/>
          <w:szCs w:val="24"/>
        </w:rPr>
      </w:r>
      <w:r>
        <w:rPr>
          <w:rFonts w:eastAsia="Calibri"/>
          <w:sz w:val="24"/>
          <w:szCs w:val="24"/>
        </w:rPr>
      </w:r>
    </w:p>
    <w:p>
      <w:pPr>
        <w:pStyle w:val="1455"/>
        <w:ind w:firstLine="709"/>
        <w:jc w:val="both"/>
        <w:widowControl w:val="off"/>
        <w:rPr>
          <w:rFonts w:eastAsia="Calibri"/>
          <w:sz w:val="24"/>
          <w:szCs w:val="24"/>
        </w:rPr>
      </w:pPr>
      <w:r>
        <w:rPr>
          <w:rFonts w:eastAsia="Calibri"/>
          <w:sz w:val="24"/>
          <w:szCs w:val="24"/>
        </w:rPr>
        <w:t xml:space="preserve">10.2. Дата подписания Договора является датой начала работ по разработке Рабочей документац</w:t>
      </w:r>
      <w:r>
        <w:rPr>
          <w:rFonts w:eastAsia="Calibri"/>
          <w:sz w:val="24"/>
          <w:szCs w:val="24"/>
        </w:rPr>
        <w:t xml:space="preserve">ии.</w:t>
      </w:r>
      <w:r>
        <w:rPr>
          <w:rFonts w:eastAsia="Calibri"/>
          <w:sz w:val="24"/>
          <w:szCs w:val="24"/>
        </w:rPr>
      </w:r>
      <w:r>
        <w:rPr>
          <w:rFonts w:eastAsia="Calibri"/>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10.3. Рабочая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 выполненных Работ. </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в сроки, указанные в п. 7.3. настоящего Договора, при от</w:t>
      </w:r>
      <w:r>
        <w:rPr>
          <w:rFonts w:ascii="Times New Roman" w:hAnsi="Times New Roman" w:cs="Times New Roman"/>
          <w:sz w:val="24"/>
          <w:szCs w:val="24"/>
        </w:rPr>
        <w:t xml:space="preserve">сутствии замечаний к Рабочей документации при соответствии Рабочей документации Проектной документации, получившей положительное заключение экспертизы, подписывает со своей стороны Акт сдачи-приемки Результатов выполненных Работ и один его экземпляр возвра</w:t>
      </w:r>
      <w:r>
        <w:rPr>
          <w:rFonts w:ascii="Times New Roman" w:hAnsi="Times New Roman" w:cs="Times New Roman"/>
          <w:sz w:val="24"/>
          <w:szCs w:val="24"/>
        </w:rPr>
        <w:t xml:space="preserve">щает Подрядчику. </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При наличии у Заказчика замечаний к Рабочей документации он направляет Подрядчику мотивированный отказ от подписания указанного акта в сроки, указанные в п. 7.3.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10.4. 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(если иной срок не согласован письменно Сторонами) и пер</w:t>
      </w:r>
      <w:r>
        <w:rPr>
          <w:rFonts w:ascii="Times New Roman" w:hAnsi="Times New Roman" w:cs="Times New Roman"/>
          <w:sz w:val="24"/>
          <w:szCs w:val="24"/>
        </w:rPr>
        <w:t xml:space="preserve">едать измененную и (или) доработанную Рабочую документацию Заказчику. </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10.5. При отказе либо уклонении Подрядчика от выполнения доработок Рабочей  документации Заказчик привлекает для фиксации и качественной оценки обнаруженных недостатков компетентное тре</w:t>
      </w:r>
      <w:r>
        <w:rPr>
          <w:rFonts w:ascii="Times New Roman" w:hAnsi="Times New Roman" w:cs="Times New Roman"/>
          <w:sz w:val="24"/>
          <w:szCs w:val="24"/>
        </w:rPr>
        <w:t xml:space="preserve">тье лицо, имеющее опыт ведения работ, аналогичных указанным в Договоре, а также в случаях, предусмотренных нормативными актами в области проектирования и строительства, свидетельство о допуске к соответствующим видам работ, оказывающих влияние на безопасно</w:t>
      </w:r>
      <w:r>
        <w:rPr>
          <w:rFonts w:ascii="Times New Roman" w:hAnsi="Times New Roman" w:cs="Times New Roman"/>
          <w:sz w:val="24"/>
          <w:szCs w:val="24"/>
        </w:rPr>
        <w:t xml:space="preserve">сть объектов капитального строительства,  выданное саморегулируемой организацией. Акт, подписанный указанным третьим лицом и Заказчиком, направляется Подрядчику. </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10.6. Подрядчик должен без дополнительной оплаты устранить отраженные в Акте подписанным трет</w:t>
      </w:r>
      <w:r>
        <w:rPr>
          <w:rFonts w:ascii="Times New Roman" w:hAnsi="Times New Roman" w:cs="Times New Roman"/>
          <w:sz w:val="24"/>
          <w:szCs w:val="24"/>
        </w:rPr>
        <w:t xml:space="preserve">ьим лицом и Заказчиком недостатки в установленный Заказчиком срок и возместить в течении 7 (семи) дней с момента получения требования Заказчику понесенные последним расходы по привлечению третьего лица.</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10.7. В случае </w:t>
      </w:r>
      <w:r>
        <w:rPr>
          <w:rFonts w:ascii="Times New Roman" w:hAnsi="Times New Roman" w:cs="Times New Roman"/>
          <w:sz w:val="24"/>
          <w:szCs w:val="24"/>
        </w:rPr>
        <w:t xml:space="preserve">неустранения</w:t>
      </w:r>
      <w:r>
        <w:rPr>
          <w:rFonts w:ascii="Times New Roman" w:hAnsi="Times New Roman" w:cs="Times New Roman"/>
          <w:sz w:val="24"/>
          <w:szCs w:val="24"/>
        </w:rPr>
        <w:t xml:space="preserve"> Подрядчиком недостатков в</w:t>
      </w:r>
      <w:r>
        <w:rPr>
          <w:rFonts w:ascii="Times New Roman" w:hAnsi="Times New Roman" w:cs="Times New Roman"/>
          <w:sz w:val="24"/>
          <w:szCs w:val="24"/>
        </w:rPr>
        <w:t xml:space="preserve"> соответствии с Актом, составленным согласно пункту 10.5. Договора, Заказчик вправе привлечь для устранения недостатков работ третье лицо. Подрядчик в течении 7 (семи) дней с момента получения требования обязан возместить Заказчику понесенные расходы на ус</w:t>
      </w:r>
      <w:r>
        <w:rPr>
          <w:rFonts w:ascii="Times New Roman" w:hAnsi="Times New Roman" w:cs="Times New Roman"/>
          <w:sz w:val="24"/>
          <w:szCs w:val="24"/>
        </w:rPr>
        <w:t xml:space="preserve">транение недостатков, а также без предъявления каких-либо требований, по указанию Заказчика, передать ему всю документацию, полученную от Заказчика и (или) разработанную Подрядчиком и оплаченную Заказчиком.</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10.8. Обязательства Подрядчика по </w:t>
      </w:r>
      <w:r>
        <w:rPr>
          <w:rFonts w:ascii="Times New Roman" w:hAnsi="Times New Roman"/>
          <w:sz w:val="24"/>
          <w:szCs w:val="24"/>
        </w:rPr>
        <w:t xml:space="preserve">разработке </w:t>
      </w:r>
      <w:r>
        <w:rPr>
          <w:rFonts w:ascii="Times New Roman" w:hAnsi="Times New Roman" w:cs="Times New Roman"/>
          <w:sz w:val="24"/>
          <w:szCs w:val="24"/>
        </w:rPr>
        <w:t xml:space="preserve">Рабо</w:t>
      </w:r>
      <w:r>
        <w:rPr>
          <w:rFonts w:ascii="Times New Roman" w:hAnsi="Times New Roman" w:cs="Times New Roman"/>
          <w:sz w:val="24"/>
          <w:szCs w:val="24"/>
        </w:rPr>
        <w:t xml:space="preserve">чей документации считаются исполненными после утверждения Рабочей документации главным инженером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(главным инженером 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 МЭС), либо иным уполномоченным Заказчиком лицом и подписания Заказчиком Актов сдачи-приемки Результато</w:t>
      </w:r>
      <w:r>
        <w:rPr>
          <w:rFonts w:ascii="Times New Roman" w:hAnsi="Times New Roman" w:cs="Times New Roman"/>
          <w:sz w:val="24"/>
          <w:szCs w:val="24"/>
        </w:rPr>
        <w:t xml:space="preserve">в выполненных Работ.</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rPr>
          <w:rFonts w:ascii="Times New Roman" w:hAnsi="Times New Roman" w:cs="Times New Roman"/>
          <w:sz w:val="24"/>
          <w:szCs w:val="24"/>
        </w:rPr>
      </w:pPr>
      <w:r>
        <w:rPr>
          <w:rFonts w:ascii="Times New Roman" w:hAnsi="Times New Roman" w:cs="Times New Roman"/>
          <w:sz w:val="24"/>
          <w:szCs w:val="24"/>
        </w:rPr>
        <w:t xml:space="preserve">10.9. 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w:t>
      </w:r>
      <w:r>
        <w:rPr>
          <w:rFonts w:ascii="Times New Roman" w:hAnsi="Times New Roman" w:cs="Times New Roman"/>
          <w:sz w:val="24"/>
          <w:szCs w:val="24"/>
        </w:rPr>
        <w:t xml:space="preserve"> без предварительного письменного согласия Заказчика, а также каким - либо образом использовать Рабочую документацию, в том числе для собственных нужд, без согласования с Заказчиком. </w:t>
      </w:r>
      <w:r>
        <w:rPr>
          <w:rFonts w:ascii="Times New Roman" w:hAnsi="Times New Roman" w:cs="Times New Roman"/>
          <w:sz w:val="24"/>
          <w:szCs w:val="24"/>
        </w:rPr>
      </w:r>
      <w:r>
        <w:rPr>
          <w:rFonts w:ascii="Times New Roman" w:hAnsi="Times New Roman" w:cs="Times New Roman"/>
          <w:sz w:val="24"/>
          <w:szCs w:val="24"/>
        </w:rPr>
      </w:r>
    </w:p>
    <w:p>
      <w:pPr>
        <w:ind w:right="-2" w:firstLine="709"/>
        <w:jc w:val="both"/>
        <w:shd w:val="clear" w:color="auto" w:fill="ffffff"/>
        <w:tabs>
          <w:tab w:val="left" w:pos="0" w:leader="none"/>
          <w:tab w:val="num" w:pos="2580" w:leader="none"/>
        </w:tabs>
        <w:rPr>
          <w:rFonts w:ascii="Times New Roman" w:hAnsi="Times New Roman" w:cs="Times New Roman"/>
          <w:sz w:val="24"/>
          <w:szCs w:val="24"/>
        </w:rPr>
      </w:pPr>
      <w:r>
        <w:rPr>
          <w:rFonts w:ascii="Times New Roman" w:hAnsi="Times New Roman" w:cs="Times New Roman"/>
          <w:sz w:val="24"/>
          <w:szCs w:val="24"/>
        </w:rPr>
        <w:t xml:space="preserve">10.10. Работа по </w:t>
      </w:r>
      <w:r>
        <w:rPr>
          <w:rFonts w:ascii="Times New Roman" w:hAnsi="Times New Roman"/>
          <w:sz w:val="24"/>
          <w:szCs w:val="24"/>
        </w:rPr>
        <w:t xml:space="preserve">разработке </w:t>
      </w:r>
      <w:r>
        <w:rPr>
          <w:rFonts w:ascii="Times New Roman" w:hAnsi="Times New Roman" w:cs="Times New Roman"/>
          <w:sz w:val="24"/>
          <w:szCs w:val="24"/>
        </w:rPr>
        <w:t xml:space="preserve">Рабочей документации завершается созданием Р</w:t>
      </w:r>
      <w:r>
        <w:rPr>
          <w:rFonts w:ascii="Times New Roman" w:hAnsi="Times New Roman" w:cs="Times New Roman"/>
          <w:sz w:val="24"/>
          <w:szCs w:val="24"/>
        </w:rPr>
        <w:t xml:space="preserve">абочей документации (включая локальные сметы)</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в полном объеме в соответствии с условиями </w:t>
      </w:r>
      <w:r>
        <w:rPr>
          <w:rFonts w:ascii="Times New Roman" w:hAnsi="Times New Roman" w:cs="Times New Roman"/>
          <w:color w:val="000000"/>
          <w:sz w:val="24"/>
          <w:szCs w:val="24"/>
        </w:rPr>
        <w:t xml:space="preserve">настоящего Договора</w:t>
      </w:r>
      <w:r>
        <w:rPr>
          <w:rFonts w:ascii="Times New Roman" w:hAnsi="Times New Roman" w:cs="Times New Roman"/>
          <w:sz w:val="24"/>
          <w:szCs w:val="24"/>
        </w:rPr>
        <w:t xml:space="preserve">, утвержденной Заказчиком, а также принятой по Актам сдачи-приемки Результатов выполненных Работ, составленному по форме Приложения 16 к настоящему </w:t>
      </w:r>
      <w:r>
        <w:rPr>
          <w:rFonts w:ascii="Times New Roman" w:hAnsi="Times New Roman" w:cs="Times New Roman"/>
          <w:sz w:val="24"/>
          <w:szCs w:val="24"/>
        </w:rPr>
        <w:t xml:space="preserve">Договору.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425"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425" w:leader="none"/>
        </w:tabs>
        <w:rPr>
          <w:rFonts w:ascii="Times New Roman" w:hAnsi="Times New Roman" w:cs="Times New Roman"/>
          <w:b/>
          <w:sz w:val="24"/>
          <w:szCs w:val="24"/>
        </w:rPr>
      </w:pPr>
      <w:r>
        <w:rPr>
          <w:rFonts w:ascii="Times New Roman" w:hAnsi="Times New Roman" w:cs="Times New Roman"/>
          <w:b/>
          <w:bCs/>
          <w:color w:val="000000"/>
          <w:sz w:val="24"/>
          <w:szCs w:val="24"/>
        </w:rPr>
        <w:t xml:space="preserve">Статья 11. </w:t>
      </w:r>
      <w:r>
        <w:rPr>
          <w:rFonts w:ascii="Times New Roman" w:hAnsi="Times New Roman" w:cs="Times New Roman"/>
          <w:b/>
          <w:sz w:val="24"/>
          <w:szCs w:val="24"/>
        </w:rPr>
        <w:t xml:space="preserve">Порядок осуществления строительных работ.</w:t>
      </w:r>
      <w:r>
        <w:rPr>
          <w:rFonts w:ascii="Times New Roman" w:hAnsi="Times New Roman" w:cs="Times New Roman"/>
          <w:b/>
          <w:sz w:val="24"/>
          <w:szCs w:val="24"/>
        </w:rPr>
      </w:r>
      <w:r>
        <w:rPr>
          <w:rFonts w:ascii="Times New Roman" w:hAnsi="Times New Roman" w:cs="Times New Roman"/>
          <w:b/>
          <w:sz w:val="24"/>
          <w:szCs w:val="24"/>
        </w:rPr>
      </w:r>
    </w:p>
    <w:p>
      <w:pPr>
        <w:ind w:firstLine="709"/>
        <w:jc w:val="both"/>
        <w:shd w:val="clear" w:color="auto" w:fill="ffffff"/>
        <w:tabs>
          <w:tab w:val="left" w:pos="425"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425" w:leader="none"/>
        </w:tabs>
        <w:rPr>
          <w:rFonts w:ascii="Times New Roman" w:hAnsi="Times New Roman"/>
          <w:sz w:val="24"/>
          <w:szCs w:val="24"/>
        </w:rPr>
      </w:pPr>
      <w:r>
        <w:rPr>
          <w:rFonts w:ascii="Times New Roman" w:hAnsi="Times New Roman"/>
          <w:sz w:val="24"/>
          <w:szCs w:val="24"/>
        </w:rPr>
        <w:t xml:space="preserve">11.1. Подрядчик ведет общий журнал работ, спе</w:t>
      </w:r>
      <w:r>
        <w:rPr>
          <w:rFonts w:ascii="Times New Roman" w:hAnsi="Times New Roman"/>
          <w:sz w:val="24"/>
          <w:szCs w:val="24"/>
        </w:rPr>
        <w:t xml:space="preserve">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 и оформляет Акт-предписание согласно установленн</w:t>
      </w:r>
      <w:r>
        <w:rPr>
          <w:rFonts w:ascii="Times New Roman" w:hAnsi="Times New Roman"/>
          <w:sz w:val="24"/>
          <w:szCs w:val="24"/>
        </w:rPr>
        <w:t xml:space="preserve">ой форме (приложение 1 к приказу ПАО «ФСК ЕЭС» от 19.03.2020 № 107).</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Минстроя России от 02.12.2022 № 1026/</w:t>
      </w:r>
      <w:r>
        <w:rPr>
          <w:rFonts w:ascii="Times New Roman" w:hAnsi="Times New Roman"/>
          <w:sz w:val="24"/>
          <w:szCs w:val="24"/>
        </w:rPr>
        <w:t xml:space="preserve">пр</w:t>
      </w:r>
      <w:r>
        <w:rPr>
          <w:rFonts w:ascii="Times New Roman" w:hAnsi="Times New Roman"/>
          <w:sz w:val="24"/>
          <w:szCs w:val="24"/>
        </w:rPr>
        <w:t xml:space="preserve"> «Об утверж</w:t>
      </w:r>
      <w:r>
        <w:rPr>
          <w:rFonts w:ascii="Times New Roman" w:hAnsi="Times New Roman"/>
          <w:sz w:val="24"/>
          <w:szCs w:val="24"/>
        </w:rPr>
        <w:t xml:space="preserve">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Форма общего журнала работ должна быть согласована Заказчиком и Подрядчиком в ч</w:t>
      </w:r>
      <w:r>
        <w:rPr>
          <w:rFonts w:ascii="Times New Roman" w:hAnsi="Times New Roman"/>
          <w:sz w:val="24"/>
          <w:szCs w:val="24"/>
        </w:rPr>
        <w:t xml:space="preserve">асти, учитывающей особенности производства работ по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Форма журнала учета выполненных работ должна соответствовать форме КС-6а, утвержденной постановлением Госкомстата от 11.11.1999 № 100. </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Каждая запись в журналах подписывается Подрядчиком и предс</w:t>
      </w:r>
      <w:r>
        <w:rPr>
          <w:rFonts w:ascii="Times New Roman" w:hAnsi="Times New Roman"/>
          <w:sz w:val="24"/>
          <w:szCs w:val="24"/>
        </w:rPr>
        <w:t xml:space="preserve">тавителем Заказчика.</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Подрядчик одновременно с Актом приемки выполненных работ предоставляет Заказчику должным образом заверенную копию журнала КС-6-а, заполненного на отчетную дату.</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В случае если в ходе выполнения работ по демонтажу оборудования (имущества</w:t>
      </w:r>
      <w:r>
        <w:rPr>
          <w:rFonts w:ascii="Times New Roman" w:hAnsi="Times New Roman"/>
          <w:sz w:val="24"/>
          <w:szCs w:val="24"/>
        </w:rPr>
        <w:t xml:space="preserve">), переданного по Акту сдачи-приемки оборудования (имущества) для ремонта (демонтажа) (Приложение 43 к настоящему Договору), возникает техническая невозможность выполнения ремонтных (демонтажных) работ, Заказчиком составляется Акт о невозможности ремонта (</w:t>
      </w:r>
      <w:r>
        <w:rPr>
          <w:rFonts w:ascii="Times New Roman" w:hAnsi="Times New Roman"/>
          <w:sz w:val="24"/>
          <w:szCs w:val="24"/>
        </w:rPr>
        <w:t xml:space="preserve">демонтажа) оборудования (имущества) по форме Приложения 45 к настоящему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11.2.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w:t>
      </w:r>
      <w:r>
        <w:rPr>
          <w:rFonts w:ascii="Times New Roman" w:hAnsi="Times New Roman"/>
          <w:sz w:val="24"/>
          <w:szCs w:val="24"/>
        </w:rPr>
        <w:t xml:space="preserve">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w:t>
      </w:r>
      <w:r>
        <w:rPr>
          <w:rFonts w:ascii="Times New Roman" w:hAnsi="Times New Roman"/>
          <w:sz w:val="24"/>
          <w:szCs w:val="24"/>
        </w:rPr>
        <w:t xml:space="preserve">осстановить ее.</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11.3.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w:t>
      </w:r>
      <w:r>
        <w:rPr>
          <w:rFonts w:ascii="Times New Roman" w:hAnsi="Times New Roman"/>
          <w:sz w:val="24"/>
          <w:szCs w:val="24"/>
        </w:rPr>
        <w:t xml:space="preserve">м и качеством, экологический контроль,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Пре</w:t>
      </w:r>
      <w:r>
        <w:rPr>
          <w:rFonts w:ascii="Times New Roman" w:hAnsi="Times New Roman"/>
          <w:sz w:val="24"/>
          <w:szCs w:val="24"/>
        </w:rPr>
        <w:t xml:space="preserve">дставители Заказчика имеют право беспрепятственного доступа ко всем видам работ в любое время в течение всего периода осуществления работ.</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 w:val="left" w:pos="1980" w:leader="none"/>
        </w:tabs>
        <w:rPr>
          <w:rFonts w:ascii="Times New Roman" w:hAnsi="Times New Roman"/>
          <w:sz w:val="24"/>
          <w:szCs w:val="24"/>
        </w:rPr>
      </w:pPr>
      <w:r>
        <w:rPr>
          <w:rFonts w:ascii="Times New Roman" w:hAnsi="Times New Roman"/>
          <w:sz w:val="24"/>
          <w:szCs w:val="24"/>
        </w:rPr>
        <w:t xml:space="preserve">11.4. Использование Подрядчиком ненадлежащим образом оформленной документации не допускается. Все затраты, связанные </w:t>
      </w:r>
      <w:r>
        <w:rPr>
          <w:rFonts w:ascii="Times New Roman" w:hAnsi="Times New Roman"/>
          <w:sz w:val="24"/>
          <w:szCs w:val="24"/>
        </w:rPr>
        <w:t xml:space="preserve">с исправлением выполненных работ при использовании Подрядчиком неоформленной документации, компенсируются за счет Подрядчика.</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 w:val="left" w:pos="1980" w:leader="none"/>
        </w:tabs>
        <w:rPr>
          <w:rFonts w:ascii="Times New Roman" w:hAnsi="Times New Roman"/>
          <w:sz w:val="24"/>
          <w:szCs w:val="24"/>
        </w:rPr>
      </w:pPr>
      <w:r>
        <w:rPr>
          <w:rFonts w:ascii="Times New Roman" w:hAnsi="Times New Roman"/>
          <w:sz w:val="24"/>
          <w:szCs w:val="24"/>
        </w:rPr>
        <w:t xml:space="preserve">11.5. Подрядчик несет ответственность за правильную и надлежащую разметку Объекта по отношению к первичным точкам, линиям и уровня</w:t>
      </w:r>
      <w:r>
        <w:rPr>
          <w:rFonts w:ascii="Times New Roman" w:hAnsi="Times New Roman"/>
          <w:sz w:val="24"/>
          <w:szCs w:val="24"/>
        </w:rPr>
        <w:t xml:space="preserve">м, правильность положения уровней, размеров и </w:t>
      </w:r>
      <w:r>
        <w:rPr>
          <w:rFonts w:ascii="Times New Roman" w:hAnsi="Times New Roman"/>
          <w:sz w:val="24"/>
          <w:szCs w:val="24"/>
        </w:rPr>
        <w:t xml:space="preserve">соосности</w:t>
      </w:r>
      <w:r>
        <w:rPr>
          <w:rFonts w:ascii="Times New Roman" w:hAnsi="Times New Roman"/>
          <w:sz w:val="24"/>
          <w:szCs w:val="24"/>
        </w:rPr>
        <w:t xml:space="preserve">. Допущенные ошибки в производстве этих работ Подрядчик </w:t>
      </w:r>
      <w:r>
        <w:rPr>
          <w:rFonts w:ascii="Times New Roman" w:hAnsi="Times New Roman"/>
          <w:sz w:val="24"/>
          <w:szCs w:val="24"/>
        </w:rPr>
        <w:t xml:space="preserve">исправляет за свой счет.</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По окончании выполнения работ Подрядчик передает в течение 2 (двух) месяцев Заказчику (по требованию) схемы расположения</w:t>
      </w:r>
      <w:r>
        <w:rPr>
          <w:rFonts w:ascii="Times New Roman" w:hAnsi="Times New Roman"/>
          <w:sz w:val="24"/>
          <w:szCs w:val="24"/>
        </w:rPr>
        <w:t xml:space="preserve">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 w:val="left" w:pos="1980" w:leader="none"/>
        </w:tabs>
        <w:rPr>
          <w:rFonts w:ascii="Times New Roman" w:hAnsi="Times New Roman"/>
          <w:sz w:val="24"/>
          <w:szCs w:val="24"/>
        </w:rPr>
      </w:pPr>
      <w:r>
        <w:rPr>
          <w:rFonts w:ascii="Times New Roman" w:hAnsi="Times New Roman"/>
          <w:sz w:val="24"/>
          <w:szCs w:val="24"/>
        </w:rPr>
        <w:t xml:space="preserve">11.6. Временные подсоединения коммуникаций на период выполнения работ на строительной пло</w:t>
      </w:r>
      <w:r>
        <w:rPr>
          <w:rFonts w:ascii="Times New Roman" w:hAnsi="Times New Roman"/>
          <w:sz w:val="24"/>
          <w:szCs w:val="24"/>
        </w:rPr>
        <w:t xml:space="preserve">щадке и постоянные подсоединения построенных коммуникаций в точках подключения осуществляет Подрядчик.</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 w:val="left" w:pos="1980" w:leader="none"/>
        </w:tabs>
        <w:rPr>
          <w:rFonts w:ascii="Times New Roman" w:hAnsi="Times New Roman"/>
          <w:sz w:val="24"/>
          <w:szCs w:val="24"/>
        </w:rPr>
      </w:pPr>
      <w:r>
        <w:rPr>
          <w:rFonts w:ascii="Times New Roman" w:hAnsi="Times New Roman"/>
          <w:sz w:val="24"/>
          <w:szCs w:val="24"/>
        </w:rPr>
        <w:t xml:space="preserve">11.7. Подрядчик обеспечивает осуществление в соответствии с требованиями нормативных технических документов авторского надзора за выполнением работ по на</w:t>
      </w:r>
      <w:r>
        <w:rPr>
          <w:rFonts w:ascii="Times New Roman" w:hAnsi="Times New Roman"/>
          <w:sz w:val="24"/>
          <w:szCs w:val="24"/>
        </w:rPr>
        <w:t xml:space="preserve">стоящему Договору. </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 w:val="left" w:pos="1980" w:leader="none"/>
        </w:tabs>
        <w:rPr>
          <w:rFonts w:ascii="Times New Roman" w:hAnsi="Times New Roman"/>
          <w:sz w:val="24"/>
          <w:szCs w:val="24"/>
        </w:rPr>
      </w:pPr>
      <w:r>
        <w:rPr>
          <w:rFonts w:ascii="Times New Roman" w:hAnsi="Times New Roman"/>
          <w:sz w:val="24"/>
          <w:szCs w:val="24"/>
        </w:rPr>
        <w:t xml:space="preserve">11.8.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п. 6.22.1 настоящего Договора, Заказчи</w:t>
      </w:r>
      <w:r>
        <w:rPr>
          <w:rFonts w:ascii="Times New Roman" w:hAnsi="Times New Roman"/>
          <w:sz w:val="24"/>
          <w:szCs w:val="24"/>
        </w:rPr>
        <w:t xml:space="preserve">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w:t>
      </w:r>
      <w:r>
        <w:rPr>
          <w:rFonts w:ascii="Times New Roman" w:hAnsi="Times New Roman"/>
          <w:sz w:val="24"/>
          <w:szCs w:val="24"/>
        </w:rPr>
        <w:t xml:space="preserve">ными представителями Заказчика и Подрядчика.</w:t>
      </w:r>
      <w:r>
        <w:rPr>
          <w:rFonts w:ascii="Times New Roman" w:hAnsi="Times New Roman"/>
          <w:sz w:val="24"/>
          <w:szCs w:val="24"/>
        </w:rPr>
      </w:r>
      <w:r>
        <w:rPr>
          <w:rFonts w:ascii="Times New Roman" w:hAnsi="Times New Roman"/>
          <w:sz w:val="24"/>
          <w:szCs w:val="24"/>
        </w:rPr>
      </w:r>
    </w:p>
    <w:p>
      <w:pPr>
        <w:pStyle w:val="1627"/>
        <w:ind w:left="0" w:firstLine="709"/>
        <w:jc w:val="both"/>
        <w:shd w:val="clear" w:color="auto" w:fill="ffffff"/>
        <w:widowControl w:val="off"/>
        <w:tabs>
          <w:tab w:val="num" w:pos="0" w:leader="none"/>
        </w:tabs>
        <w:rPr>
          <w:b/>
          <w:bCs/>
          <w:color w:val="000000"/>
        </w:rPr>
      </w:pPr>
      <w:r>
        <w:rPr>
          <w:b/>
          <w:bCs/>
          <w:color w:val="000000"/>
        </w:rPr>
      </w:r>
      <w:r>
        <w:rPr>
          <w:b/>
          <w:bCs/>
          <w:color w:val="000000"/>
        </w:rPr>
      </w:r>
      <w:r>
        <w:rPr>
          <w:b/>
          <w:bCs/>
          <w:color w:val="000000"/>
        </w:rPr>
      </w:r>
    </w:p>
    <w:p>
      <w:pPr>
        <w:pStyle w:val="1627"/>
        <w:ind w:left="0" w:firstLine="709"/>
        <w:jc w:val="both"/>
        <w:shd w:val="clear" w:color="auto" w:fill="ffffff"/>
        <w:widowControl w:val="off"/>
        <w:tabs>
          <w:tab w:val="num" w:pos="0" w:leader="none"/>
        </w:tabs>
        <w:rPr>
          <w:b/>
          <w:bCs/>
          <w:color w:val="000000"/>
        </w:rPr>
      </w:pPr>
      <w:r>
        <w:rPr>
          <w:b/>
          <w:bCs/>
          <w:color w:val="000000"/>
        </w:rPr>
      </w:r>
      <w:r>
        <w:rPr>
          <w:b/>
          <w:bCs/>
          <w:color w:val="000000"/>
        </w:rPr>
      </w:r>
      <w:r>
        <w:rPr>
          <w:b/>
          <w:bCs/>
          <w:color w:val="000000"/>
        </w:rPr>
      </w:r>
    </w:p>
    <w:p>
      <w:pPr>
        <w:pStyle w:val="1627"/>
        <w:ind w:left="0" w:firstLine="709"/>
        <w:jc w:val="both"/>
        <w:shd w:val="clear" w:color="auto" w:fill="ffffff"/>
        <w:widowControl w:val="off"/>
        <w:tabs>
          <w:tab w:val="num" w:pos="0" w:leader="none"/>
        </w:tabs>
        <w:rPr>
          <w:b/>
          <w:bCs/>
          <w:color w:val="000000"/>
        </w:rPr>
      </w:pPr>
      <w:r>
        <w:rPr>
          <w:b/>
          <w:bCs/>
          <w:color w:val="000000"/>
        </w:rPr>
      </w:r>
      <w:r>
        <w:rPr>
          <w:b/>
          <w:bCs/>
          <w:color w:val="000000"/>
        </w:rPr>
      </w:r>
      <w:r>
        <w:rPr>
          <w:b/>
          <w:bCs/>
          <w:color w:val="000000"/>
        </w:rPr>
      </w:r>
    </w:p>
    <w:p>
      <w:pPr>
        <w:pStyle w:val="1627"/>
        <w:ind w:left="0" w:firstLine="709"/>
        <w:jc w:val="both"/>
        <w:shd w:val="clear" w:color="auto" w:fill="ffffff"/>
        <w:widowControl w:val="off"/>
        <w:tabs>
          <w:tab w:val="num" w:pos="0" w:leader="none"/>
        </w:tabs>
        <w:rPr>
          <w:b/>
          <w:bCs/>
          <w:color w:val="000000"/>
        </w:rPr>
      </w:pPr>
      <w:r>
        <w:rPr>
          <w:b/>
          <w:bCs/>
          <w:color w:val="000000"/>
        </w:rPr>
        <w:t xml:space="preserve">Статья 12. Изменение объема работ по Договору</w:t>
      </w:r>
      <w:r>
        <w:rPr>
          <w:b/>
          <w:bCs/>
          <w:color w:val="000000"/>
        </w:rPr>
      </w:r>
      <w:r>
        <w:rPr>
          <w:b/>
          <w:bCs/>
          <w:color w:val="000000"/>
        </w:rPr>
      </w:r>
    </w:p>
    <w:p>
      <w:pPr>
        <w:pStyle w:val="1627"/>
        <w:ind w:left="0" w:firstLine="709"/>
        <w:jc w:val="both"/>
        <w:shd w:val="clear" w:color="auto" w:fill="ffffff"/>
        <w:widowControl w:val="off"/>
        <w:tabs>
          <w:tab w:val="num" w:pos="0" w:leader="none"/>
        </w:tabs>
        <w:rPr>
          <w:b/>
          <w:bCs/>
          <w:color w:val="000000"/>
        </w:rPr>
      </w:pPr>
      <w:r>
        <w:rPr>
          <w:b/>
          <w:bCs/>
          <w:color w:val="000000"/>
        </w:rPr>
      </w:r>
      <w:r>
        <w:rPr>
          <w:b/>
          <w:bCs/>
          <w:color w:val="000000"/>
        </w:rPr>
      </w:r>
      <w:r>
        <w:rPr>
          <w:b/>
          <w:bCs/>
          <w:color w:val="000000"/>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12.1. В случае необходимости выполнения дополнительных работ, не предусмотренных Договором, влекущих за собой превышение цены Договора, Подрядчик обязан письменно известить об этом Заказчика в течение 10 (десяти) дней с момента выявления такого превышения.</w:t>
      </w:r>
      <w:r>
        <w:rPr>
          <w:rFonts w:ascii="Times New Roman" w:hAnsi="Times New Roman" w:cs="Times New Roman"/>
          <w:color w:val="000000"/>
          <w:sz w:val="24"/>
          <w:szCs w:val="24"/>
        </w:rPr>
        <w:t xml:space="preserve"> При этом к извещению должны быть приложены документы, обосновывающие необходимость увеличения объема работ, а также связанного с этим увеличения цены Договора (локальные сметы на дополнительные работы в базисных и текущих ценах).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Заказчик в течение 15 (п</w:t>
      </w:r>
      <w:r>
        <w:rPr>
          <w:rFonts w:ascii="Times New Roman" w:hAnsi="Times New Roman" w:cs="Times New Roman"/>
          <w:color w:val="000000"/>
          <w:sz w:val="24"/>
          <w:szCs w:val="24"/>
        </w:rPr>
        <w:t xml:space="preserve">ятнадцати)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w:t>
      </w:r>
      <w:r>
        <w:rPr>
          <w:rFonts w:ascii="Times New Roman" w:hAnsi="Times New Roman" w:cs="Times New Roman"/>
          <w:color w:val="000000"/>
          <w:sz w:val="24"/>
          <w:szCs w:val="24"/>
        </w:rPr>
        <w:t xml:space="preserve">а. В случае согласия Заказчика на выполнение дополнительных работ по Договору Стороны фиксируют данные договоренности в дополнительном соглашении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12.2. Подрядчик, своевременно не предупредивший Заказчика о необходимости выполнения дополнительны</w:t>
      </w:r>
      <w:r>
        <w:rPr>
          <w:rFonts w:ascii="Times New Roman" w:hAnsi="Times New Roman" w:cs="Times New Roman"/>
          <w:color w:val="000000"/>
          <w:sz w:val="24"/>
          <w:szCs w:val="24"/>
        </w:rPr>
        <w:t xml:space="preserve">х работ, а также выполнивший дополнительные работы при отсутствии соответствующего дополнительного соглашения к Договору, не вправе требовать увеличения цены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709" w:leader="none"/>
          <w:tab w:val="num" w:pos="19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12.3. Заказчик вправе вносить изменения в объем работ, которые, по его мнению, необходи</w:t>
      </w:r>
      <w:r>
        <w:rPr>
          <w:rFonts w:ascii="Times New Roman" w:hAnsi="Times New Roman" w:cs="Times New Roman"/>
          <w:color w:val="000000"/>
          <w:sz w:val="24"/>
          <w:szCs w:val="24"/>
        </w:rPr>
        <w:t xml:space="preserve">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6"/>
        </w:numPr>
        <w:ind w:firstLine="709"/>
        <w:jc w:val="both"/>
        <w:shd w:val="clear" w:color="auto" w:fill="ffffff"/>
        <w:tabs>
          <w:tab w:val="left" w:pos="19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увеличить или сократить объем любой работы по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6"/>
        </w:numPr>
        <w:ind w:firstLine="709"/>
        <w:jc w:val="both"/>
        <w:shd w:val="clear" w:color="auto" w:fill="ffffff"/>
        <w:tabs>
          <w:tab w:val="left" w:pos="19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исключить л</w:t>
      </w:r>
      <w:r>
        <w:rPr>
          <w:rFonts w:ascii="Times New Roman" w:hAnsi="Times New Roman" w:cs="Times New Roman"/>
          <w:color w:val="000000"/>
          <w:sz w:val="24"/>
          <w:szCs w:val="24"/>
        </w:rPr>
        <w:t xml:space="preserve">юбую работу;</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6"/>
        </w:numPr>
        <w:ind w:firstLine="709"/>
        <w:jc w:val="both"/>
        <w:shd w:val="clear" w:color="auto" w:fill="ffffff"/>
        <w:tabs>
          <w:tab w:val="left" w:pos="19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изменить характер или качество, или вид любой части работы;</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6"/>
        </w:numPr>
        <w:ind w:firstLine="709"/>
        <w:jc w:val="both"/>
        <w:shd w:val="clear" w:color="auto" w:fill="ffffff"/>
        <w:tabs>
          <w:tab w:val="left" w:pos="19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выполнить дополнительную работу любого характера.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12.4. В случае если от Заказчика поступило письменное распоряжение или указание (в том числе, содержащееся в чертежах, либо техническ</w:t>
      </w:r>
      <w:r>
        <w:rPr>
          <w:rFonts w:ascii="Times New Roman" w:hAnsi="Times New Roman" w:cs="Times New Roman"/>
          <w:color w:val="000000"/>
          <w:sz w:val="24"/>
          <w:szCs w:val="24"/>
        </w:rPr>
        <w:t xml:space="preserve">их условиях), которое ведет к изменению цены Договора или влияет на срок выполнения работ по Договору, Подрядчик, прежде чем продолжить выполнение работ, обязан незамедлительно в письменном виде обратиться к Заказчику с просьбой о внесении изменений в усло</w:t>
      </w:r>
      <w:r>
        <w:rPr>
          <w:rFonts w:ascii="Times New Roman" w:hAnsi="Times New Roman" w:cs="Times New Roman"/>
          <w:color w:val="000000"/>
          <w:sz w:val="24"/>
          <w:szCs w:val="24"/>
        </w:rPr>
        <w:t xml:space="preserve">вия Договора путем заключения дополнительного соглашения.</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В течение 7 (семи) дней со дня обращения к Заказчику с просьбой о внесении изменений в условия Договора или в иной срок, согласованный с Заказчиком, по каждому конкретному изменению Подрядчик предст</w:t>
      </w:r>
      <w:r>
        <w:rPr>
          <w:rFonts w:ascii="Times New Roman" w:hAnsi="Times New Roman" w:cs="Times New Roman"/>
          <w:color w:val="000000"/>
          <w:sz w:val="24"/>
          <w:szCs w:val="24"/>
        </w:rPr>
        <w:t xml:space="preserve">авляет Заказчику обосновывающие расчеты с описанием работ, графиком их выполнения с указанием привлекаемых ресурсов, локальные сметы на дополнительные работы в базисных и текущих ценах.</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Заказчик в течение 15 (пятнадцати) рабочих дней после получения обосно</w:t>
      </w:r>
      <w:r>
        <w:rPr>
          <w:rFonts w:ascii="Times New Roman" w:hAnsi="Times New Roman" w:cs="Times New Roman"/>
          <w:color w:val="000000"/>
          <w:sz w:val="24"/>
          <w:szCs w:val="24"/>
        </w:rPr>
        <w:t xml:space="preserve">вывающих расчетов Подрядчика рассматривает их и уведомляет Подрядчика о принятии либо отклонении предлагаемых изменений с указанием конкретной причины.</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согласия Заказчика с предложенными Подрядчиком изменениями Договора Сторонами оформляется дополнительное соглашение. В этом случае Подрядчик не производит никаких изменений в работах до подписания соответствующего дополнительного соглашения к Дого</w:t>
      </w:r>
      <w:r>
        <w:rPr>
          <w:rFonts w:ascii="Times New Roman" w:hAnsi="Times New Roman" w:cs="Times New Roman"/>
          <w:color w:val="000000"/>
          <w:sz w:val="24"/>
          <w:szCs w:val="24"/>
        </w:rPr>
        <w:t xml:space="preserve">вору. Подрядчик, продолживший выполнение работ в соответствии с письменными указаниями Заказчика, без соответствующего дополнительного соглашения к Договору, не вправе требовать увеличения цены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12.5. Подрядчик не вправе требовать от Заказчика уве</w:t>
      </w:r>
      <w:r>
        <w:rPr>
          <w:rFonts w:ascii="Times New Roman" w:hAnsi="Times New Roman" w:cs="Times New Roman"/>
          <w:bCs/>
          <w:sz w:val="24"/>
          <w:szCs w:val="24"/>
        </w:rPr>
        <w:t xml:space="preserve">личения цены Договора в случае выполнения им дополнительных работ (как по собственной инициативе, так и в соответствии с указаниями Заказчика), если стоимость таких дополнительных работ не превышает 10% (десять процентов) от цены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13. Обе</w:t>
      </w:r>
      <w:r>
        <w:rPr>
          <w:rFonts w:ascii="Times New Roman" w:hAnsi="Times New Roman" w:cs="Times New Roman"/>
          <w:b/>
          <w:color w:val="000000"/>
          <w:sz w:val="24"/>
          <w:szCs w:val="24"/>
        </w:rPr>
        <w:t xml:space="preserve">спечение временной подводки сетей электроснабжения</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shd w:val="clear" w:color="auto" w:fill="ffffff"/>
        <w:tabs>
          <w:tab w:val="left" w:pos="709" w:leader="none"/>
          <w:tab w:val="num" w:pos="19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13.1.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w:t>
      </w:r>
      <w:r>
        <w:rPr>
          <w:rFonts w:ascii="Times New Roman" w:hAnsi="Times New Roman" w:cs="Times New Roman"/>
          <w:color w:val="000000"/>
          <w:sz w:val="24"/>
          <w:szCs w:val="24"/>
        </w:rPr>
        <w:t xml:space="preserve">о в счет цены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13.2. Временное устройство системы электроснабжения Подрядчика осуществляется от внешних электрических сетей (ТСО).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Оформление договорных отношений при подключении от внешних электрических сетей (ТСО) в целях электроснабжения осущес</w:t>
      </w:r>
      <w:r>
        <w:rPr>
          <w:rFonts w:ascii="Times New Roman" w:hAnsi="Times New Roman" w:cs="Times New Roman"/>
          <w:sz w:val="24"/>
          <w:szCs w:val="24"/>
        </w:rPr>
        <w:t xml:space="preserve">твляется Подрядчиком самостоятельно.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w:t>
      </w:r>
      <w:r>
        <w:rPr>
          <w:rFonts w:ascii="Times New Roman" w:hAnsi="Times New Roman" w:cs="Times New Roman"/>
          <w:sz w:val="24"/>
          <w:szCs w:val="24"/>
        </w:rPr>
        <w:t xml:space="preserve">юдением всех технических требований с согласия 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40"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неоплаты Подрядчиком полученного счета для оплаты стоимости электрической энергии в сроки и в объёме, указанном в настоящем пункте, Заказчик вправе в одностороннем порядке уменьшить сумму п</w:t>
      </w:r>
      <w:r>
        <w:rPr>
          <w:rFonts w:ascii="Times New Roman" w:hAnsi="Times New Roman" w:cs="Times New Roman"/>
          <w:color w:val="000000"/>
          <w:sz w:val="24"/>
          <w:szCs w:val="24"/>
        </w:rPr>
        <w:t xml:space="preserve">латежей, указанных в статье 5 настоящего Договора и подлежащих оплате Подрядчику, на размер стоимости неоплаченной Подрядчиком электрической энергии в объёме бездоговорного потребления.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627"/>
        <w:ind w:left="0" w:firstLine="709"/>
        <w:jc w:val="both"/>
        <w:shd w:val="clear" w:color="auto" w:fill="ffffff"/>
        <w:widowControl w:val="off"/>
        <w:tabs>
          <w:tab w:val="num" w:pos="0" w:leader="none"/>
        </w:tabs>
        <w:rPr>
          <w:i/>
          <w:color w:val="000000"/>
        </w:rPr>
      </w:pPr>
      <w:r>
        <w:rPr>
          <w:i/>
          <w:color w:val="000000"/>
        </w:rPr>
      </w:r>
      <w:r>
        <w:rPr>
          <w:i/>
          <w:color w:val="000000"/>
        </w:rPr>
      </w:r>
      <w:r>
        <w:rPr>
          <w:i/>
          <w:color w:val="000000"/>
        </w:rPr>
      </w:r>
    </w:p>
    <w:p>
      <w:pPr>
        <w:pStyle w:val="1627"/>
        <w:ind w:hanging="11"/>
        <w:shd w:val="clear" w:color="auto" w:fill="ffffff"/>
        <w:tabs>
          <w:tab w:val="num" w:pos="0" w:leader="none"/>
        </w:tabs>
        <w:rPr>
          <w:b/>
          <w:bCs/>
          <w:color w:val="000000"/>
        </w:rPr>
      </w:pPr>
      <w:r>
        <w:rPr>
          <w:b/>
          <w:bCs/>
          <w:color w:val="000000"/>
        </w:rPr>
        <w:t xml:space="preserve">Статья 14. Приемка выполненных строительных работ.</w:t>
      </w:r>
      <w:r>
        <w:rPr>
          <w:b/>
          <w:bCs/>
          <w:color w:val="000000"/>
        </w:rPr>
      </w:r>
      <w:r>
        <w:rPr>
          <w:b/>
          <w:bCs/>
          <w:color w:val="000000"/>
        </w:rPr>
      </w:r>
    </w:p>
    <w:p>
      <w:pPr>
        <w:pStyle w:val="1627"/>
        <w:ind w:firstLine="709"/>
        <w:shd w:val="clear" w:color="auto" w:fill="ffffff"/>
        <w:tabs>
          <w:tab w:val="num" w:pos="0" w:leader="none"/>
        </w:tabs>
        <w:rPr>
          <w:b/>
          <w:bCs/>
          <w:color w:val="000000"/>
        </w:rPr>
      </w:pPr>
      <w:r>
        <w:rPr>
          <w:b/>
          <w:bCs/>
          <w:color w:val="000000"/>
        </w:rPr>
      </w:r>
      <w:r>
        <w:rPr>
          <w:b/>
          <w:bCs/>
          <w:color w:val="000000"/>
        </w:rPr>
      </w:r>
      <w:r>
        <w:rPr>
          <w:b/>
          <w:bCs/>
          <w:color w:val="000000"/>
        </w:rPr>
      </w:r>
    </w:p>
    <w:p>
      <w:pPr>
        <w:ind w:firstLine="709"/>
        <w:jc w:val="both"/>
        <w:shd w:val="clear" w:color="auto" w:fill="ffffff"/>
        <w:tabs>
          <w:tab w:val="left" w:pos="425" w:leader="none"/>
        </w:tabs>
        <w:rPr>
          <w:rFonts w:ascii="Times New Roman" w:hAnsi="Times New Roman"/>
          <w:sz w:val="24"/>
          <w:szCs w:val="24"/>
        </w:rPr>
      </w:pPr>
      <w:r>
        <w:rPr>
          <w:rFonts w:ascii="Times New Roman" w:hAnsi="Times New Roman"/>
          <w:sz w:val="24"/>
          <w:szCs w:val="24"/>
        </w:rPr>
        <w:t xml:space="preserve">14.1. Приемка строительно-монтажных работ, отдельных ответственных конструкций и скрытых работ, подтверждение стоимости выполненных работ. </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425" w:leader="none"/>
        </w:tabs>
        <w:rPr>
          <w:rFonts w:ascii="Times New Roman" w:hAnsi="Times New Roman"/>
          <w:sz w:val="24"/>
          <w:szCs w:val="24"/>
        </w:rPr>
      </w:pPr>
      <w:r>
        <w:rPr>
          <w:rFonts w:ascii="Times New Roman" w:hAnsi="Times New Roman"/>
          <w:sz w:val="24"/>
          <w:szCs w:val="24"/>
        </w:rPr>
        <w:t xml:space="preserve">14.1.1. Приемка отдельных ответственных конструкций и скрытых работ осуществляется в соответствии с составляемыми Ст</w:t>
      </w:r>
      <w:r>
        <w:rPr>
          <w:rFonts w:ascii="Times New Roman" w:hAnsi="Times New Roman"/>
          <w:sz w:val="24"/>
          <w:szCs w:val="24"/>
        </w:rPr>
        <w:t xml:space="preserve">оронами двусторонними актами промежуточной приемки ответственных конструкций и актов освидетельствования скрытых работ. </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425" w:leader="none"/>
        </w:tabs>
        <w:rPr>
          <w:rFonts w:ascii="Times New Roman" w:hAnsi="Times New Roman"/>
          <w:sz w:val="24"/>
          <w:szCs w:val="24"/>
        </w:rPr>
      </w:pPr>
      <w:r>
        <w:rPr>
          <w:rFonts w:ascii="Times New Roman" w:hAnsi="Times New Roman"/>
          <w:sz w:val="24"/>
          <w:szCs w:val="24"/>
        </w:rPr>
        <w:t xml:space="preserve">Подрядчик письменно не позднее, чем за 5 (пять) дней до начала приемки извещает Заказчика о готовности отдельных ответственных конструк</w:t>
      </w:r>
      <w:r>
        <w:rPr>
          <w:rFonts w:ascii="Times New Roman" w:hAnsi="Times New Roman"/>
          <w:sz w:val="24"/>
          <w:szCs w:val="24"/>
        </w:rPr>
        <w:t xml:space="preserve">ций и скрытых работ.</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425" w:leader="none"/>
        </w:tabs>
        <w:rPr>
          <w:rFonts w:ascii="Times New Roman" w:hAnsi="Times New Roman"/>
          <w:b/>
          <w:bCs/>
          <w:sz w:val="24"/>
          <w:szCs w:val="24"/>
        </w:rPr>
      </w:pPr>
      <w:r>
        <w:rPr>
          <w:rFonts w:ascii="Times New Roman" w:hAnsi="Times New Roman"/>
          <w:sz w:val="24"/>
          <w:szCs w:val="24"/>
        </w:rPr>
        <w:t xml:space="preserve">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Представитель Заказчика по строительному контролю осуществляет контроль соб</w:t>
      </w:r>
      <w:r>
        <w:rPr>
          <w:rFonts w:ascii="Times New Roman" w:hAnsi="Times New Roman"/>
          <w:sz w:val="24"/>
          <w:szCs w:val="24"/>
        </w:rPr>
        <w:t xml:space="preserve">людения данного запрета.</w:t>
      </w:r>
      <w:r>
        <w:rPr>
          <w:rFonts w:ascii="Times New Roman" w:hAnsi="Times New Roman"/>
          <w:b/>
          <w:bCs/>
          <w:sz w:val="24"/>
          <w:szCs w:val="24"/>
        </w:rPr>
      </w:r>
      <w:r>
        <w:rPr>
          <w:rFonts w:ascii="Times New Roman" w:hAnsi="Times New Roman"/>
          <w:b/>
          <w:bCs/>
          <w:sz w:val="24"/>
          <w:szCs w:val="24"/>
        </w:rPr>
      </w:r>
    </w:p>
    <w:p>
      <w:pPr>
        <w:ind w:firstLine="709"/>
        <w:jc w:val="both"/>
        <w:shd w:val="clear" w:color="auto" w:fill="ffffff"/>
        <w:tabs>
          <w:tab w:val="left" w:pos="425" w:leader="none"/>
        </w:tabs>
        <w:rPr>
          <w:rFonts w:ascii="Times New Roman" w:hAnsi="Times New Roman"/>
          <w:sz w:val="24"/>
          <w:szCs w:val="24"/>
        </w:rPr>
      </w:pPr>
      <w:r>
        <w:rPr>
          <w:rFonts w:ascii="Times New Roman" w:hAnsi="Times New Roman"/>
          <w:sz w:val="24"/>
          <w:szCs w:val="24"/>
        </w:rPr>
        <w:t xml:space="preserve">Подрядчик приступает к выполнению последующих работ только после письменного </w:t>
      </w:r>
      <w:r>
        <w:rPr>
          <w:rFonts w:ascii="Times New Roman" w:hAnsi="Times New Roman"/>
          <w:sz w:val="24"/>
          <w:szCs w:val="24"/>
        </w:rPr>
        <w:t xml:space="preserve">разрешения представителя Заказчика по строительному контролю, внесенного в журнал производства работ.</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Если представитель Заказчика по строительному контро</w:t>
      </w:r>
      <w:r>
        <w:rPr>
          <w:rFonts w:ascii="Times New Roman" w:hAnsi="Times New Roman"/>
          <w:sz w:val="24"/>
          <w:szCs w:val="24"/>
        </w:rPr>
        <w:t xml:space="preserve">лю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w:t>
      </w:r>
      <w:r>
        <w:rPr>
          <w:rFonts w:ascii="Times New Roman" w:hAnsi="Times New Roman"/>
          <w:sz w:val="24"/>
          <w:szCs w:val="24"/>
        </w:rPr>
        <w:t xml:space="preserve">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по строительном</w:t>
      </w:r>
      <w:r>
        <w:rPr>
          <w:rFonts w:ascii="Times New Roman" w:hAnsi="Times New Roman"/>
          <w:sz w:val="24"/>
          <w:szCs w:val="24"/>
        </w:rPr>
        <w:t xml:space="preserve">у контролю согласно его указанию, а затем восстановить ее.</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14.1.2. В целях установления объема и стоимости выполненных подрядчиком за период </w:t>
      </w:r>
      <w:r>
        <w:rPr>
          <w:rFonts w:ascii="Times New Roman" w:hAnsi="Times New Roman" w:cs="Times New Roman"/>
          <w:color w:val="000000"/>
          <w:sz w:val="24"/>
          <w:szCs w:val="24"/>
        </w:rPr>
        <w:t xml:space="preserve">строительно-монтажных </w:t>
      </w:r>
      <w:r>
        <w:rPr>
          <w:rFonts w:ascii="Times New Roman" w:hAnsi="Times New Roman" w:cs="Times New Roman"/>
          <w:sz w:val="24"/>
          <w:szCs w:val="24"/>
        </w:rPr>
        <w:t xml:space="preserve">работ, а также отражения в учете Заказчика объема незавершенного строительства </w:t>
      </w:r>
      <w:r>
        <w:rPr>
          <w:rFonts w:ascii="Times New Roman" w:hAnsi="Times New Roman" w:cs="Times New Roman"/>
          <w:color w:val="000000"/>
          <w:sz w:val="24"/>
          <w:szCs w:val="24"/>
        </w:rPr>
        <w:t xml:space="preserve">Подрядчик офор</w:t>
      </w:r>
      <w:r>
        <w:rPr>
          <w:rFonts w:ascii="Times New Roman" w:hAnsi="Times New Roman" w:cs="Times New Roman"/>
          <w:color w:val="000000"/>
          <w:sz w:val="24"/>
          <w:szCs w:val="24"/>
        </w:rPr>
        <w:t xml:space="preserve">мляет «Акт о приемке выполненных работ» и «Справку о стоимости выполненных работ и затрат» в порядке, установленном в настоящем пункте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14.1.2.1. Подрядчик направляет Заказчику дважды в месяц «Акт о приемке выполненных работ» и «Справку о стоимост</w:t>
      </w:r>
      <w:r>
        <w:rPr>
          <w:rFonts w:ascii="Times New Roman" w:hAnsi="Times New Roman" w:cs="Times New Roman"/>
          <w:color w:val="000000"/>
          <w:sz w:val="24"/>
          <w:szCs w:val="24"/>
        </w:rPr>
        <w:t xml:space="preserve">и выполненных работ и затрат» (с предъявлением копий исполнительной документации на объемы работ, указанные в «Актах о приемке выполненных работ»), счёт-фактуру в сроки: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до 15 числа текущего месяца за период с 01 числа текущего месяца по 15 число текущег</w:t>
      </w:r>
      <w:r>
        <w:rPr>
          <w:rFonts w:ascii="Times New Roman" w:hAnsi="Times New Roman" w:cs="Times New Roman"/>
          <w:color w:val="000000"/>
          <w:sz w:val="24"/>
          <w:szCs w:val="24"/>
        </w:rPr>
        <w:t xml:space="preserve">о месяца;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до последнего числа текущего месяца за период с 16 числа по последнее число текущего месяца.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14.1.2.2. Счет-фактуры выставляются в соответствии с требованиями законодательства. Дата выставления счет-фактуры должна соответствовать дате приёмки работ.</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14.1.3. В случае наличия замечаний по объему выполненных работ об этом делается отметка в «</w:t>
      </w:r>
      <w:r>
        <w:rPr>
          <w:rFonts w:ascii="Times New Roman" w:hAnsi="Times New Roman" w:cs="Times New Roman"/>
          <w:bCs/>
          <w:color w:val="000000"/>
          <w:sz w:val="24"/>
          <w:szCs w:val="24"/>
        </w:rPr>
        <w:t xml:space="preserve">Акте о п</w:t>
      </w:r>
      <w:r>
        <w:rPr>
          <w:rFonts w:ascii="Times New Roman" w:hAnsi="Times New Roman" w:cs="Times New Roman"/>
          <w:bCs/>
          <w:color w:val="000000"/>
          <w:sz w:val="24"/>
          <w:szCs w:val="24"/>
        </w:rPr>
        <w:t xml:space="preserve">риемке выполненных работ»</w:t>
      </w:r>
      <w:r>
        <w:rPr>
          <w:rFonts w:ascii="Times New Roman" w:hAnsi="Times New Roman" w:cs="Times New Roman"/>
          <w:color w:val="000000"/>
          <w:sz w:val="24"/>
          <w:szCs w:val="24"/>
        </w:rPr>
        <w:t xml:space="preserve"> и «</w:t>
      </w:r>
      <w:r>
        <w:rPr>
          <w:rFonts w:ascii="Times New Roman" w:hAnsi="Times New Roman" w:cs="Times New Roman"/>
          <w:iCs/>
          <w:color w:val="000000"/>
          <w:sz w:val="24"/>
          <w:szCs w:val="24"/>
        </w:rPr>
        <w:t xml:space="preserve">Справке о стоимости выполненных работ и затрат»</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Заказчик по своему усмотрению вправе отказаться от приемки работ, выполненных в меньшем объеме, чем указано в </w:t>
      </w:r>
      <w:r>
        <w:rPr>
          <w:rFonts w:ascii="Times New Roman" w:hAnsi="Times New Roman" w:cs="Times New Roman"/>
          <w:color w:val="000000"/>
          <w:sz w:val="24"/>
          <w:szCs w:val="24"/>
        </w:rPr>
        <w:t xml:space="preserve">месячно</w:t>
      </w:r>
      <w:r>
        <w:rPr>
          <w:rFonts w:ascii="Times New Roman" w:hAnsi="Times New Roman" w:cs="Times New Roman"/>
          <w:color w:val="000000"/>
          <w:sz w:val="24"/>
          <w:szCs w:val="24"/>
        </w:rPr>
        <w:t xml:space="preserve">-суточном графике выполнения работ, либо принять результат ч</w:t>
      </w:r>
      <w:r>
        <w:rPr>
          <w:rFonts w:ascii="Times New Roman" w:hAnsi="Times New Roman" w:cs="Times New Roman"/>
          <w:color w:val="000000"/>
          <w:sz w:val="24"/>
          <w:szCs w:val="24"/>
        </w:rPr>
        <w:t xml:space="preserve">астично выполненных работ, направив при этом Подрядчику требование о выполнении работ в полном объеме в соответствии с </w:t>
      </w:r>
      <w:r>
        <w:rPr>
          <w:rFonts w:ascii="Times New Roman" w:hAnsi="Times New Roman" w:cs="Times New Roman"/>
          <w:color w:val="000000"/>
          <w:sz w:val="24"/>
          <w:szCs w:val="24"/>
        </w:rPr>
        <w:t xml:space="preserve">месячно</w:t>
      </w:r>
      <w:r>
        <w:rPr>
          <w:rFonts w:ascii="Times New Roman" w:hAnsi="Times New Roman" w:cs="Times New Roman"/>
          <w:color w:val="000000"/>
          <w:sz w:val="24"/>
          <w:szCs w:val="24"/>
        </w:rPr>
        <w:t xml:space="preserve">-суточным графиком выполнения работ. Частичная приемка работ Заказчиком и их оплата не лишает Заказчика права предъявления штрафны</w:t>
      </w:r>
      <w:r>
        <w:rPr>
          <w:rFonts w:ascii="Times New Roman" w:hAnsi="Times New Roman" w:cs="Times New Roman"/>
          <w:color w:val="000000"/>
          <w:sz w:val="24"/>
          <w:szCs w:val="24"/>
        </w:rPr>
        <w:t xml:space="preserve">х санкций Подрядчику, предусмотренных п. 21.2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14.1.4. В случае наличия замечаний к качеству выполненных работ, Заказчик или организация, привлеченная Заказчиком в соответствии с п. 14.6. Договора, направляет Подрядчику мотивированный отказ от пр</w:t>
      </w:r>
      <w:r>
        <w:rPr>
          <w:rFonts w:ascii="Times New Roman" w:hAnsi="Times New Roman" w:cs="Times New Roman"/>
          <w:color w:val="000000"/>
          <w:sz w:val="24"/>
          <w:szCs w:val="24"/>
        </w:rPr>
        <w:t xml:space="preserve">иемки работ, с указанием выявленных несоответствий, устранение которых производится в порядке, установленном п. 14.6 Договора. При этом Подрядчик не вправе требовать уплаты штрафных санкций, предусмотренных п. 21.1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14.1.5. Подрядчик в течение 15 </w:t>
      </w:r>
      <w:r>
        <w:rPr>
          <w:rFonts w:ascii="Times New Roman" w:hAnsi="Times New Roman" w:cs="Times New Roman"/>
          <w:color w:val="000000"/>
          <w:sz w:val="24"/>
          <w:szCs w:val="24"/>
        </w:rPr>
        <w:t xml:space="preserve">(пятнадцати) дней </w:t>
      </w:r>
      <w:r>
        <w:rPr>
          <w:rFonts w:ascii="Times New Roman" w:hAnsi="Times New Roman" w:cs="Times New Roman"/>
          <w:sz w:val="24"/>
          <w:szCs w:val="24"/>
        </w:rPr>
        <w:t xml:space="preserve">(если иной срок не согласован письменно Сторонами)</w:t>
      </w:r>
      <w:r>
        <w:rPr>
          <w:rFonts w:ascii="Times New Roman" w:hAnsi="Times New Roman" w:cs="Times New Roman"/>
          <w:color w:val="000000"/>
          <w:sz w:val="24"/>
          <w:szCs w:val="24"/>
        </w:rPr>
        <w:t xml:space="preserve"> после получения мотивированного отказа от приемки работ обязан за свой счет и без увеличения цены Договора устранить причины, послужившие основанием для мотивированного отказа, после чего</w:t>
      </w:r>
      <w:r>
        <w:rPr>
          <w:rFonts w:ascii="Times New Roman" w:hAnsi="Times New Roman" w:cs="Times New Roman"/>
          <w:color w:val="000000"/>
          <w:sz w:val="24"/>
          <w:szCs w:val="24"/>
        </w:rPr>
        <w:t xml:space="preserve"> повторно направить Заказчику на рассмотрение «</w:t>
      </w:r>
      <w:r>
        <w:rPr>
          <w:rFonts w:ascii="Times New Roman" w:hAnsi="Times New Roman" w:cs="Times New Roman"/>
          <w:bCs/>
          <w:color w:val="000000"/>
          <w:sz w:val="24"/>
          <w:szCs w:val="24"/>
        </w:rPr>
        <w:t xml:space="preserve">Акт о приемке выполненных работ»</w:t>
      </w:r>
      <w:r>
        <w:rPr>
          <w:rFonts w:ascii="Times New Roman" w:hAnsi="Times New Roman" w:cs="Times New Roman"/>
          <w:color w:val="000000"/>
          <w:sz w:val="24"/>
          <w:szCs w:val="24"/>
        </w:rPr>
        <w:t xml:space="preserve"> и «</w:t>
      </w:r>
      <w:r>
        <w:rPr>
          <w:rFonts w:ascii="Times New Roman" w:hAnsi="Times New Roman" w:cs="Times New Roman"/>
          <w:iCs/>
          <w:color w:val="000000"/>
          <w:sz w:val="24"/>
          <w:szCs w:val="24"/>
        </w:rPr>
        <w:t xml:space="preserve">Справку о стоимости выполненных работ и затрат»</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отказе либо уклонении Подрядчика от выполнения доработок строительно-монтажных работ Заказчик вправе привлечь для устра</w:t>
      </w:r>
      <w:r>
        <w:rPr>
          <w:rFonts w:ascii="Times New Roman" w:hAnsi="Times New Roman" w:cs="Times New Roman"/>
          <w:sz w:val="24"/>
          <w:szCs w:val="24"/>
        </w:rPr>
        <w:t xml:space="preserve">нения недостатков работ третье лицо, имеющее опыт ведения работ, аналогичных указанным в Договоре, а также в случаях, предусмотренных «нормативными актами в области проектирования и строительства», выданное саморегулируемой организацией свидетельство о доп</w:t>
      </w:r>
      <w:r>
        <w:rPr>
          <w:rFonts w:ascii="Times New Roman" w:hAnsi="Times New Roman" w:cs="Times New Roman"/>
          <w:sz w:val="24"/>
          <w:szCs w:val="24"/>
        </w:rPr>
        <w:t xml:space="preserve">уске к соответствующим видам работ, оказывающим влияние на безопасность объектов капитального строительства.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Подрядчик обязан возместить Заказчику понесенные расходы на устранение недостатков, а также без предъявления каких-либо требований, по указанию Зак</w:t>
      </w:r>
      <w:r>
        <w:rPr>
          <w:rFonts w:ascii="Times New Roman" w:hAnsi="Times New Roman" w:cs="Times New Roman"/>
          <w:sz w:val="24"/>
          <w:szCs w:val="24"/>
        </w:rPr>
        <w:t xml:space="preserve">азчика, </w:t>
      </w:r>
      <w:r>
        <w:rPr>
          <w:rFonts w:ascii="Times New Roman" w:hAnsi="Times New Roman" w:cs="Times New Roman"/>
          <w:sz w:val="24"/>
          <w:szCs w:val="24"/>
        </w:rPr>
        <w:t xml:space="preserve">передать исполнительную документацию.</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период устранения (как Подрядчиком, так и третьим лицом, привлеченным Заказчиком) несоответствий в строительно-монтажных работах Подрядчик не освобождается от уплаты штрафных санкций в соответствии с п. 21.2</w:t>
      </w:r>
      <w:r>
        <w:rPr>
          <w:rFonts w:ascii="Times New Roman" w:hAnsi="Times New Roman" w:cs="Times New Roman"/>
          <w:color w:val="000000"/>
          <w:sz w:val="24"/>
          <w:szCs w:val="24"/>
        </w:rPr>
        <w:t xml:space="preserve">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14.1.6. Если Заказчик считает, что устранение несоответствий существенно увеличит сроки выполнения работ и выявленные несоответствия являются для него приемлемым, а также не нарушают требования безопасности последующей эксплуатации Объекта, то </w:t>
      </w:r>
      <w:r>
        <w:rPr>
          <w:rFonts w:ascii="Times New Roman" w:hAnsi="Times New Roman" w:cs="Times New Roman"/>
          <w:color w:val="000000"/>
          <w:sz w:val="24"/>
          <w:szCs w:val="24"/>
        </w:rPr>
        <w:t xml:space="preserve">он вправе принять выполненные работы с указанием в «Акте о выполненных работах» о наличии несоответствий. При этом Заказчик вправе уменьшить текущие платежи за строительно-монтажные работы на стоимость устранения выявленных недостатков.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sz w:val="24"/>
          <w:szCs w:val="24"/>
        </w:rPr>
      </w:pPr>
      <w:r>
        <w:rPr>
          <w:rFonts w:ascii="Times New Roman" w:hAnsi="Times New Roman" w:cs="Times New Roman"/>
          <w:color w:val="000000"/>
          <w:sz w:val="24"/>
          <w:szCs w:val="24"/>
        </w:rPr>
        <w:t xml:space="preserve">14.1.7. Настоящим </w:t>
      </w:r>
      <w:r>
        <w:rPr>
          <w:rFonts w:ascii="Times New Roman" w:hAnsi="Times New Roman" w:cs="Times New Roman"/>
          <w:color w:val="000000"/>
          <w:sz w:val="24"/>
          <w:szCs w:val="24"/>
        </w:rPr>
        <w:t xml:space="preserve">Стороны установили, что в случае выполнения Подрядчиком строительно-монтажных работ без соответствующей Проектной и Рабочей документации Заказчик вправе не принимать такие работы до момента представления Подрядчиком соответствующей Проектной и Рабочей доку</w:t>
      </w:r>
      <w:r>
        <w:rPr>
          <w:rFonts w:ascii="Times New Roman" w:hAnsi="Times New Roman" w:cs="Times New Roman"/>
          <w:color w:val="000000"/>
          <w:sz w:val="24"/>
          <w:szCs w:val="24"/>
        </w:rPr>
        <w:t xml:space="preserve">ментации, а также исполнительной документации. При этом Подрядчик не вправе требовать уплаты штрафных санкций, предусмотренных п. 21.1 Договора.</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14.2. Приемка отдельных ответственных конструкций и скрытых работ, а также подписание Заказчиком «Актов о выпол</w:t>
      </w:r>
      <w:r>
        <w:rPr>
          <w:rFonts w:ascii="Times New Roman" w:hAnsi="Times New Roman"/>
          <w:sz w:val="24"/>
          <w:szCs w:val="24"/>
        </w:rPr>
        <w:t xml:space="preserve">ненных работах» и </w:t>
      </w:r>
      <w:r>
        <w:rPr>
          <w:rFonts w:ascii="Times New Roman" w:hAnsi="Times New Roman" w:cs="Times New Roman"/>
          <w:color w:val="000000"/>
          <w:sz w:val="24"/>
          <w:szCs w:val="24"/>
        </w:rPr>
        <w:t xml:space="preserve">«</w:t>
      </w:r>
      <w:r>
        <w:rPr>
          <w:rFonts w:ascii="Times New Roman" w:hAnsi="Times New Roman" w:cs="Times New Roman"/>
          <w:iCs/>
          <w:color w:val="000000"/>
          <w:sz w:val="24"/>
          <w:szCs w:val="24"/>
        </w:rPr>
        <w:t xml:space="preserve">Справок о стоимости выполненных работ и затрат»</w:t>
      </w:r>
      <w:r>
        <w:rPr>
          <w:rFonts w:ascii="Times New Roman" w:hAnsi="Times New Roman"/>
          <w:sz w:val="24"/>
          <w:szCs w:val="24"/>
        </w:rPr>
        <w:t xml:space="preserve"> не является приемкой работ по Договору и не приравнивается к ней, соответственно не влечет перехода рисков их случайной гибели Заказчику.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14.3. Подрядчик в течение 2 (двух) дней письменно и</w:t>
      </w:r>
      <w:r>
        <w:rPr>
          <w:rFonts w:ascii="Times New Roman" w:hAnsi="Times New Roman"/>
          <w:sz w:val="24"/>
          <w:szCs w:val="24"/>
        </w:rPr>
        <w:t xml:space="preserve">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статье 21 настоящего Договора (за окончание всех работ п</w:t>
      </w:r>
      <w:r>
        <w:rPr>
          <w:rFonts w:ascii="Times New Roman" w:hAnsi="Times New Roman"/>
          <w:sz w:val="24"/>
          <w:szCs w:val="24"/>
        </w:rPr>
        <w:t xml:space="preserve">осле установленного срока работ по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w:t>
      </w:r>
      <w:r>
        <w:rPr>
          <w:rFonts w:ascii="Times New Roman" w:hAnsi="Times New Roman"/>
          <w:sz w:val="24"/>
          <w:szCs w:val="24"/>
        </w:rPr>
        <w:t xml:space="preserve"> исполнением Договора. </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14.4.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w:t>
      </w:r>
      <w:r>
        <w:rPr>
          <w:rFonts w:ascii="Times New Roman" w:hAnsi="Times New Roman"/>
          <w:sz w:val="24"/>
          <w:szCs w:val="24"/>
        </w:rPr>
        <w:t xml:space="preserve">ания для комплексного опробования и по Акту о приёмке оборудования после комплексного опробования, составляемым по формам, утвержденным СНиП 3.01.04 -87 (Приложения 19 и 20 к настоящему Договору соответственно).</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До начала комплексного опробования должна бы</w:t>
      </w:r>
      <w:r>
        <w:rPr>
          <w:rFonts w:ascii="Times New Roman" w:hAnsi="Times New Roman"/>
          <w:sz w:val="24"/>
          <w:szCs w:val="24"/>
        </w:rPr>
        <w:t xml:space="preserve">ть завершена «Приемка из наладки» устройств РЗА, ПА, АСУ ТП,АИИС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Для всех вводимых автома</w:t>
      </w:r>
      <w:r>
        <w:rPr>
          <w:rFonts w:ascii="Times New Roman" w:hAnsi="Times New Roman"/>
          <w:sz w:val="24"/>
          <w:szCs w:val="24"/>
        </w:rPr>
        <w:t xml:space="preserve">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w:t>
      </w:r>
      <w:r>
        <w:rPr>
          <w:rFonts w:ascii="Times New Roman" w:hAnsi="Times New Roman"/>
          <w:sz w:val="24"/>
          <w:szCs w:val="24"/>
        </w:rPr>
        <w:t xml:space="preserve">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По результатам проверки рабочая</w:t>
      </w:r>
      <w:r>
        <w:rPr>
          <w:rFonts w:ascii="Times New Roman" w:hAnsi="Times New Roman"/>
          <w:sz w:val="24"/>
          <w:szCs w:val="24"/>
        </w:rPr>
        <w:t xml:space="preserve"> комиссия оформляет:</w:t>
      </w:r>
      <w:r>
        <w:rPr>
          <w:rFonts w:ascii="Times New Roman" w:hAnsi="Times New Roman"/>
          <w:sz w:val="24"/>
          <w:szCs w:val="24"/>
        </w:rPr>
      </w:r>
      <w:r>
        <w:rPr>
          <w:rFonts w:ascii="Times New Roman" w:hAnsi="Times New Roman"/>
          <w:sz w:val="24"/>
          <w:szCs w:val="24"/>
        </w:rPr>
      </w:r>
    </w:p>
    <w:p>
      <w:pPr>
        <w:numPr>
          <w:ilvl w:val="0"/>
          <w:numId w:val="91"/>
        </w:numPr>
        <w:ind w:left="0" w:firstLine="709"/>
        <w:jc w:val="both"/>
        <w:shd w:val="clear" w:color="auto" w:fill="ffffff"/>
        <w:tabs>
          <w:tab w:val="left" w:pos="1134" w:leader="none"/>
        </w:tabs>
        <w:rPr>
          <w:rFonts w:ascii="Times New Roman" w:hAnsi="Times New Roman"/>
          <w:sz w:val="24"/>
          <w:szCs w:val="24"/>
        </w:rPr>
      </w:pPr>
      <w:r>
        <w:rPr>
          <w:rFonts w:ascii="Times New Roman" w:hAnsi="Times New Roman"/>
          <w:sz w:val="24"/>
          <w:szCs w:val="24"/>
        </w:rPr>
        <w:t xml:space="preserve">Акт (акты) по приемке оборудования после индивидуальных испытаний (по форме Приложения 19 к настоящему Договору). Обязательными приложениями являются:</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а) ведомость оборудования с указанием типа, количества и заводских номеров;</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б) переч</w:t>
      </w:r>
      <w:r>
        <w:rPr>
          <w:rFonts w:ascii="Times New Roman" w:hAnsi="Times New Roman"/>
          <w:sz w:val="24"/>
          <w:szCs w:val="24"/>
        </w:rPr>
        <w:t xml:space="preserve">ень исполнительной документации (заводская документация, приемо-сдаточная документация по СМР);</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в) ведомость замечаний, дефектов и недоделок (при их наличии) по форме, размещенной в Приложении 41 к настоящему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Наличие подписанного акта индивидуаль</w:t>
      </w:r>
      <w:r>
        <w:rPr>
          <w:rFonts w:ascii="Times New Roman" w:hAnsi="Times New Roman"/>
          <w:sz w:val="24"/>
          <w:szCs w:val="24"/>
        </w:rPr>
        <w:t xml:space="preserve">ных испытаний является обязательным условием при готовности оборудования к опробованию рабочим напряжением.</w:t>
      </w:r>
      <w:r>
        <w:rPr>
          <w:rFonts w:ascii="Times New Roman" w:hAnsi="Times New Roman"/>
          <w:sz w:val="24"/>
          <w:szCs w:val="24"/>
        </w:rPr>
      </w:r>
      <w:r>
        <w:rPr>
          <w:rFonts w:ascii="Times New Roman" w:hAnsi="Times New Roman"/>
          <w:sz w:val="24"/>
          <w:szCs w:val="24"/>
        </w:rPr>
      </w:r>
    </w:p>
    <w:p>
      <w:pPr>
        <w:numPr>
          <w:ilvl w:val="0"/>
          <w:numId w:val="91"/>
        </w:numPr>
        <w:ind w:left="0" w:firstLine="709"/>
        <w:jc w:val="both"/>
        <w:shd w:val="clear" w:color="auto" w:fill="ffffff"/>
        <w:tabs>
          <w:tab w:val="left" w:pos="1134" w:leader="none"/>
        </w:tabs>
        <w:rPr>
          <w:rFonts w:ascii="Times New Roman" w:hAnsi="Times New Roman"/>
          <w:sz w:val="24"/>
          <w:szCs w:val="24"/>
        </w:rPr>
      </w:pPr>
      <w:r>
        <w:rPr>
          <w:rFonts w:ascii="Times New Roman" w:hAnsi="Times New Roman"/>
          <w:sz w:val="24"/>
          <w:szCs w:val="24"/>
        </w:rPr>
        <w:t xml:space="preserve">Акт (акты) по приемке оборудования после комплексного опробования (по форме Приложения 20 к настоящему Договору). Обязательными приложениями являютс</w:t>
      </w:r>
      <w:r>
        <w:rPr>
          <w:rFonts w:ascii="Times New Roman" w:hAnsi="Times New Roman"/>
          <w:sz w:val="24"/>
          <w:szCs w:val="24"/>
        </w:rPr>
        <w:t xml:space="preserve">я:</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а) ведомость оборудования с указанием типа, количества и заводских номеров;</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б) перечень исполнительной документации (заводская документация, приемо-сдаточная документация по СМР, протоколы наладки);</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в) ведомость замечаний, дефектов и недоделок (при их н</w:t>
      </w:r>
      <w:r>
        <w:rPr>
          <w:rFonts w:ascii="Times New Roman" w:hAnsi="Times New Roman"/>
          <w:sz w:val="24"/>
          <w:szCs w:val="24"/>
        </w:rPr>
        <w:t xml:space="preserve">аличии) по форме, размещенной в Приложении 41 к настоящему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Обязательным условием подписания акта комплексного опробования является наличие эксплуатации оборудования более 72 часов (24 часа для ВЛ).</w:t>
      </w:r>
      <w:r>
        <w:rPr>
          <w:rFonts w:ascii="Times New Roman" w:hAnsi="Times New Roman"/>
          <w:sz w:val="24"/>
          <w:szCs w:val="24"/>
        </w:rPr>
      </w:r>
      <w:r>
        <w:rPr>
          <w:rFonts w:ascii="Times New Roman" w:hAnsi="Times New Roman"/>
          <w:sz w:val="24"/>
          <w:szCs w:val="24"/>
        </w:rPr>
      </w:r>
    </w:p>
    <w:p>
      <w:pPr>
        <w:numPr>
          <w:ilvl w:val="0"/>
          <w:numId w:val="91"/>
        </w:numPr>
        <w:ind w:left="0" w:firstLine="709"/>
        <w:jc w:val="both"/>
        <w:shd w:val="clear" w:color="auto" w:fill="ffffff"/>
        <w:tabs>
          <w:tab w:val="left" w:pos="1134" w:leader="none"/>
        </w:tabs>
        <w:rPr>
          <w:rFonts w:ascii="Times New Roman" w:hAnsi="Times New Roman"/>
          <w:sz w:val="24"/>
          <w:szCs w:val="24"/>
        </w:rPr>
      </w:pPr>
      <w:r>
        <w:rPr>
          <w:rFonts w:ascii="Times New Roman" w:hAnsi="Times New Roman"/>
          <w:sz w:val="24"/>
          <w:szCs w:val="24"/>
        </w:rPr>
        <w:t xml:space="preserve">Акт (акты) рабочей комиссии о готовности оборудо</w:t>
      </w:r>
      <w:r>
        <w:rPr>
          <w:rFonts w:ascii="Times New Roman" w:hAnsi="Times New Roman"/>
          <w:sz w:val="24"/>
          <w:szCs w:val="24"/>
        </w:rPr>
        <w:t xml:space="preserve">вания / зданий (сооружений)/ </w:t>
      </w:r>
      <w:r>
        <w:rPr>
          <w:rFonts w:ascii="Times New Roman" w:hAnsi="Times New Roman" w:cs="Times New Roman"/>
          <w:sz w:val="24"/>
          <w:szCs w:val="24"/>
        </w:rPr>
        <w:t xml:space="preserve">Объекта в целом для предъявления приемочной комиссии по форме согласно Приложению 41 к настоящему Договору</w:t>
      </w:r>
      <w:r>
        <w:rPr>
          <w:rFonts w:ascii="Times New Roman" w:hAnsi="Times New Roman"/>
          <w:sz w:val="24"/>
          <w:szCs w:val="24"/>
        </w:rPr>
        <w:t xml:space="preserve">. Обязательными приложениями к акту являются:</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а) ведомость актов индивидуальных испытаний и комплексного опробования;</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б) </w:t>
      </w:r>
      <w:r>
        <w:rPr>
          <w:rFonts w:ascii="Times New Roman" w:hAnsi="Times New Roman"/>
          <w:sz w:val="24"/>
          <w:szCs w:val="24"/>
        </w:rPr>
        <w:t xml:space="preserve">сводная ведомость замечаний, дефектов и недоделок (при их наличии) по форме, размещенной в Приложении 41 к настоящему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sz w:val="24"/>
          <w:szCs w:val="24"/>
        </w:rPr>
        <w:t xml:space="preserve">в) </w:t>
      </w:r>
      <w:r>
        <w:rPr>
          <w:rFonts w:ascii="Times New Roman" w:hAnsi="Times New Roman" w:cs="Times New Roman"/>
          <w:sz w:val="24"/>
          <w:szCs w:val="24"/>
        </w:rPr>
        <w:t xml:space="preserve">акт устранения замечаний, дефектов и недоделок, оформленный по форме размещенной в </w:t>
      </w:r>
      <w:hyperlink w:tooltip="#Приложение_6б" w:anchor="Приложение_6б" w:history="1">
        <w:r>
          <w:rPr>
            <w:rStyle w:val="1479"/>
            <w:rFonts w:ascii="Times New Roman" w:hAnsi="Times New Roman" w:cs="Times New Roman"/>
            <w:sz w:val="24"/>
            <w:szCs w:val="24"/>
            <w:u w:val="none"/>
          </w:rPr>
          <w:t xml:space="preserve">Приложении 41 к настоящему Договору.</w:t>
        </w:r>
      </w:hyperlink>
      <w:r>
        <w:rPr>
          <w:rFonts w:ascii="Times New Roman" w:hAnsi="Times New Roman" w:cs="Times New Roman"/>
          <w:sz w:val="24"/>
          <w:szCs w:val="24"/>
        </w:rPr>
      </w:r>
      <w:r>
        <w:rPr>
          <w:rFonts w:ascii="Times New Roman" w:hAnsi="Times New Roman" w:cs="Times New Roman"/>
          <w:sz w:val="24"/>
          <w:szCs w:val="24"/>
        </w:rPr>
      </w:r>
    </w:p>
    <w:p>
      <w:pPr>
        <w:numPr>
          <w:ilvl w:val="0"/>
          <w:numId w:val="91"/>
        </w:numPr>
        <w:ind w:left="0" w:firstLine="709"/>
        <w:jc w:val="both"/>
        <w:shd w:val="clear" w:color="auto" w:fill="ffffff"/>
        <w:tabs>
          <w:tab w:val="left" w:pos="1134" w:leader="none"/>
        </w:tabs>
        <w:rPr>
          <w:rFonts w:ascii="Times New Roman" w:hAnsi="Times New Roman"/>
          <w:sz w:val="24"/>
          <w:szCs w:val="24"/>
        </w:rPr>
      </w:pPr>
      <w:r>
        <w:rPr>
          <w:rFonts w:ascii="Times New Roman" w:hAnsi="Times New Roman" w:cs="Times New Roman"/>
          <w:sz w:val="24"/>
          <w:szCs w:val="24"/>
        </w:rPr>
        <w:t xml:space="preserve">Акт (акты) рабочей комиссии</w:t>
      </w:r>
      <w:r>
        <w:rPr>
          <w:rFonts w:ascii="Times New Roman" w:hAnsi="Times New Roman"/>
          <w:sz w:val="24"/>
          <w:szCs w:val="24"/>
        </w:rPr>
        <w:t xml:space="preserve"> о готовности Объекта для предъявления приемочной комиссии (с указанием № и даты), а также акты пробного пуска отдельных единиц оборудования (систем) и акты о завершении опытной экс</w:t>
      </w:r>
      <w:r>
        <w:rPr>
          <w:rFonts w:ascii="Times New Roman" w:hAnsi="Times New Roman"/>
          <w:sz w:val="24"/>
          <w:szCs w:val="24"/>
        </w:rPr>
        <w:t xml:space="preserve">плуатации и готовности к приемочным испытаниям.</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w:t>
      </w:r>
      <w:r>
        <w:rPr>
          <w:rFonts w:ascii="Times New Roman" w:hAnsi="Times New Roman"/>
          <w:sz w:val="24"/>
          <w:szCs w:val="24"/>
        </w:rPr>
        <w:t xml:space="preserve">изациями, ответственными за устранение замечаний.</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Приемка выполненных работ осуществляется, в том числе на основании оформленных Акта сдачи-приемки оборудования (имущества) из демонтажа по форме Приложения 44 к настоящему Договору, Акт о невозможности ремо</w:t>
      </w:r>
      <w:r>
        <w:rPr>
          <w:rFonts w:ascii="Times New Roman" w:hAnsi="Times New Roman"/>
          <w:sz w:val="24"/>
          <w:szCs w:val="24"/>
        </w:rPr>
        <w:t xml:space="preserve">нта (демонтажа) оборудования (имущества) по форме Приложения 45 к настоящему Договору.</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14.5. Приемка Объекта в эксплуатацию осуществляется Приемочной комиссией. Состав комиссии утверждается Заказчиком.</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Результаты работы Приемочной комиссии оформляются Акто</w:t>
      </w:r>
      <w:r>
        <w:rPr>
          <w:rFonts w:ascii="Times New Roman" w:hAnsi="Times New Roman"/>
          <w:sz w:val="24"/>
          <w:szCs w:val="24"/>
        </w:rPr>
        <w:t xml:space="preserve">м ввода в эксплуатацию </w:t>
      </w:r>
      <w:r>
        <w:rPr>
          <w:rFonts w:ascii="Times New Roman" w:hAnsi="Times New Roman"/>
          <w:bCs/>
          <w:sz w:val="24"/>
          <w:szCs w:val="24"/>
        </w:rPr>
        <w:t xml:space="preserve">законченного строительством объекта приемочной комиссией</w:t>
      </w:r>
      <w:r>
        <w:rPr>
          <w:rFonts w:ascii="Times New Roman" w:hAnsi="Times New Roman"/>
          <w:sz w:val="24"/>
          <w:szCs w:val="24"/>
        </w:rPr>
        <w:t xml:space="preserve"> в установленном Заказчиком порядке.</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14.6. В случае если Заказчиком при приемке работ (Объекта) будут обнаружены недостатки, они фиксируются в письменной форме. </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w:t>
      </w:r>
      <w:r>
        <w:rPr>
          <w:rFonts w:ascii="Times New Roman" w:hAnsi="Times New Roman"/>
          <w:sz w:val="24"/>
          <w:szCs w:val="24"/>
        </w:rPr>
        <w:t xml:space="preserve">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709" w:leader="none"/>
        </w:tabs>
        <w:rPr>
          <w:rFonts w:ascii="Times New Roman" w:hAnsi="Times New Roman"/>
          <w:sz w:val="24"/>
          <w:szCs w:val="24"/>
        </w:rPr>
      </w:pPr>
      <w:r>
        <w:rPr>
          <w:rFonts w:ascii="Times New Roman" w:hAnsi="Times New Roman"/>
          <w:sz w:val="24"/>
          <w:szCs w:val="24"/>
        </w:rPr>
        <w:t xml:space="preserve">При отказе Подрядчика от выполнения этой обязанности Заказчик вправе для исправления некачестве</w:t>
      </w:r>
      <w:r>
        <w:rPr>
          <w:rFonts w:ascii="Times New Roman" w:hAnsi="Times New Roman"/>
          <w:sz w:val="24"/>
          <w:szCs w:val="24"/>
        </w:rPr>
        <w:t xml:space="preserve">нно выполненных работ привлечь другую организацию с оплатой расходов за счет Подрядчика.</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со статьей 21 настоящего Договора. </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sz w:val="24"/>
          <w:szCs w:val="24"/>
        </w:rPr>
      </w:pPr>
      <w:r>
        <w:rPr>
          <w:rFonts w:ascii="Times New Roman" w:hAnsi="Times New Roman"/>
          <w:sz w:val="24"/>
          <w:szCs w:val="24"/>
        </w:rPr>
        <w:t xml:space="preserve">Если Заказчи</w:t>
      </w:r>
      <w:r>
        <w:rPr>
          <w:rFonts w:ascii="Times New Roman" w:hAnsi="Times New Roman"/>
          <w:sz w:val="24"/>
          <w:szCs w:val="24"/>
        </w:rPr>
        <w:t xml:space="preserve">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Объекта, то он вправе </w:t>
      </w:r>
      <w:r>
        <w:rPr>
          <w:rFonts w:ascii="Times New Roman" w:hAnsi="Times New Roman"/>
          <w:sz w:val="24"/>
          <w:szCs w:val="24"/>
        </w:rPr>
        <w:t xml:space="preserve">принять выполненные работы. П</w:t>
      </w:r>
      <w:r>
        <w:rPr>
          <w:rFonts w:ascii="Times New Roman" w:hAnsi="Times New Roman"/>
          <w:sz w:val="24"/>
          <w:szCs w:val="24"/>
        </w:rPr>
        <w:t xml:space="preserve">ри этом Заказчик вправе уменьшить цену Договора</w:t>
      </w:r>
      <w:r>
        <w:rPr>
          <w:rFonts w:ascii="Times New Roman" w:hAnsi="Times New Roman"/>
          <w:i/>
          <w:iCs/>
          <w:sz w:val="24"/>
          <w:szCs w:val="24"/>
        </w:rPr>
        <w:t xml:space="preserve"> </w:t>
      </w:r>
      <w:r>
        <w:rPr>
          <w:rFonts w:ascii="Times New Roman" w:hAnsi="Times New Roman"/>
          <w:sz w:val="24"/>
          <w:szCs w:val="24"/>
        </w:rPr>
        <w:t xml:space="preserve">на стоимость устранения выявленных недостатков. </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15. Предпусковые и пусковые приемо-сдаточные испытания</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i/>
          <w:iCs/>
          <w:sz w:val="24"/>
          <w:szCs w:val="24"/>
        </w:rPr>
      </w:pPr>
      <w:r>
        <w:rPr>
          <w:rFonts w:ascii="Times New Roman" w:hAnsi="Times New Roman" w:cs="Times New Roman"/>
          <w:sz w:val="24"/>
          <w:szCs w:val="24"/>
        </w:rPr>
        <w:t xml:space="preserve">15.1. Предпусковые и пусковые испытания проводятся в соответствии с разработанной Подрядчиком и</w:t>
      </w:r>
      <w:r>
        <w:rPr>
          <w:rFonts w:ascii="Times New Roman" w:hAnsi="Times New Roman" w:cs="Times New Roman"/>
          <w:sz w:val="24"/>
          <w:szCs w:val="24"/>
        </w:rPr>
        <w:t xml:space="preserve"> утвержденной Заказчиком программой и методикой испытаний.</w:t>
      </w:r>
      <w:r>
        <w:rPr>
          <w:rFonts w:ascii="Times New Roman" w:hAnsi="Times New Roman" w:cs="Times New Roman"/>
          <w:i/>
          <w:iCs/>
          <w:sz w:val="24"/>
          <w:szCs w:val="24"/>
        </w:rPr>
      </w:r>
      <w:r>
        <w:rPr>
          <w:rFonts w:ascii="Times New Roman" w:hAnsi="Times New Roman" w:cs="Times New Roman"/>
          <w:i/>
          <w:iCs/>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15.2. Предпусковые и пусковые испытания на Объекте проводятся в соответствии с разработанной Подрядчиком и утвержденной Заказчиком программой и методикой испытаний.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Приемо-сдаточные испытания вклю</w:t>
      </w:r>
      <w:r>
        <w:rPr>
          <w:rFonts w:ascii="Times New Roman" w:hAnsi="Times New Roman" w:cs="Times New Roman"/>
          <w:sz w:val="24"/>
          <w:szCs w:val="24"/>
        </w:rPr>
        <w:t xml:space="preserve">чают: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проведение индивидуальных испытаний оборудования и подсистем Объекта;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проведение испытаний эффективности подсистемы безопасности и ее соответствия установленным требованиям по обеспечению безопасности Объекта, конечным результатом которых являетс</w:t>
      </w:r>
      <w:r>
        <w:rPr>
          <w:rFonts w:ascii="Times New Roman" w:hAnsi="Times New Roman" w:cs="Times New Roman"/>
          <w:sz w:val="24"/>
          <w:szCs w:val="24"/>
        </w:rPr>
        <w:t xml:space="preserve">я положительное заключение о соответствии и эффективности подсистемы безопасности установленным требованиям по обеспечению безопасности Объекта;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проведение комплексного опробования всего комплекса оборудования Объекта в целом (комплексное испытание).</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15.</w:t>
      </w:r>
      <w:r>
        <w:rPr>
          <w:rFonts w:ascii="Times New Roman" w:hAnsi="Times New Roman" w:cs="Times New Roman"/>
          <w:sz w:val="24"/>
          <w:szCs w:val="24"/>
        </w:rPr>
        <w:t xml:space="preserve">3.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shd w:val="clear" w:color="auto" w:fill="ffffff"/>
        <w:tabs>
          <w:tab w:val="left" w:pos="1080" w:leader="none"/>
          <w:tab w:val="left" w:pos="1440" w:leader="none"/>
        </w:tabs>
        <w:rPr>
          <w:color w:val="000000"/>
        </w:rPr>
      </w:pPr>
      <w:r>
        <w:rPr>
          <w:color w:val="000000"/>
        </w:rPr>
      </w:r>
      <w:r>
        <w:rPr>
          <w:color w:val="000000"/>
        </w:rPr>
      </w:r>
      <w:r>
        <w:rPr>
          <w:color w:val="000000"/>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16. Гарантии качества по сданным </w:t>
      </w:r>
      <w:r>
        <w:rPr>
          <w:rFonts w:ascii="Times New Roman" w:hAnsi="Times New Roman" w:cs="Times New Roman"/>
          <w:b/>
          <w:bCs/>
          <w:color w:val="000000"/>
          <w:sz w:val="24"/>
          <w:szCs w:val="24"/>
        </w:rPr>
        <w:t xml:space="preserve">работам</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b/>
          <w:sz w:val="24"/>
          <w:szCs w:val="24"/>
        </w:rPr>
      </w:pPr>
      <w:r>
        <w:rPr>
          <w:rFonts w:ascii="Times New Roman" w:hAnsi="Times New Roman" w:cs="Times New Roman"/>
          <w:sz w:val="24"/>
          <w:szCs w:val="24"/>
        </w:rPr>
        <w:t xml:space="preserve">16.1. Гарантии качества распространяются на все материалы, оборудование, запасные части к оборудованию, конструктивные элементы, работы,</w:t>
      </w:r>
      <w:r>
        <w:rPr>
          <w:rFonts w:ascii="Times New Roman" w:hAnsi="Times New Roman" w:cs="Times New Roman"/>
          <w:b/>
          <w:sz w:val="24"/>
          <w:szCs w:val="24"/>
        </w:rPr>
        <w:t xml:space="preserve"> </w:t>
      </w:r>
      <w:r>
        <w:rPr>
          <w:rFonts w:ascii="Times New Roman" w:hAnsi="Times New Roman" w:cs="Times New Roman"/>
          <w:sz w:val="24"/>
          <w:szCs w:val="24"/>
        </w:rPr>
        <w:t xml:space="preserve">выполненные Подрядчиком по Договору.</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выявления несоответствий (дефектов) оборудования и запасных част</w:t>
      </w:r>
      <w:r>
        <w:rPr>
          <w:rFonts w:ascii="Times New Roman" w:hAnsi="Times New Roman" w:cs="Times New Roman"/>
          <w:sz w:val="24"/>
          <w:szCs w:val="24"/>
        </w:rPr>
        <w:t xml:space="preserve">ей к нему, указанных в Свидетельстве-подтверждении производителя, составленном по форме, указанной в Приложении 12 к настоящему Договору (далее - Свидетельство - подтверждение), Заказчик вправе потребовать исполнения гарантийных обязательств по своему усмо</w:t>
      </w:r>
      <w:r>
        <w:rPr>
          <w:rFonts w:ascii="Times New Roman" w:hAnsi="Times New Roman" w:cs="Times New Roman"/>
          <w:sz w:val="24"/>
          <w:szCs w:val="24"/>
        </w:rPr>
        <w:t xml:space="preserve">трению: от Производителя, в соответствии с условиями Свидетельства-подтверждения, либо от Подрядчика, в порядке, предусмотренном статьей 16 настоящего Договора.</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tabs>
          <w:tab w:val="left" w:pos="0" w:leader="none"/>
        </w:tabs>
        <w:rPr>
          <w:color w:val="000000"/>
        </w:rPr>
      </w:pPr>
      <w:r>
        <w:rPr>
          <w:color w:val="000000"/>
        </w:rPr>
        <w:t xml:space="preserve">16.2. Гарантийный срок на выполненные работы (в том числе на материалы и оборудование, использованные при выполнении работ) составляет не менее 36 (тридцать шесть) месяцев с даты подписания Сторонами «Акта ввода в эксплуатацию законченного строительством о</w:t>
      </w:r>
      <w:r>
        <w:rPr>
          <w:color w:val="000000"/>
        </w:rPr>
        <w:t xml:space="preserve">бъекта приемочной комиссией».</w:t>
      </w:r>
      <w:r>
        <w:rPr>
          <w:color w:val="000000"/>
        </w:rPr>
      </w:r>
      <w:r>
        <w:rPr>
          <w:color w:val="000000"/>
        </w:rPr>
      </w:r>
    </w:p>
    <w:p>
      <w:pPr>
        <w:ind w:firstLine="709"/>
        <w:jc w:val="both"/>
        <w:shd w:val="clear" w:color="auto" w:fill="ffffff"/>
        <w:tabs>
          <w:tab w:val="left" w:pos="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w:t>
      </w:r>
      <w:r>
        <w:rPr>
          <w:rFonts w:ascii="Times New Roman" w:hAnsi="Times New Roman" w:cs="Times New Roman"/>
          <w:color w:val="000000"/>
          <w:sz w:val="24"/>
          <w:szCs w:val="24"/>
        </w:rPr>
        <w:t xml:space="preserve">,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w:t>
      </w:r>
      <w:r>
        <w:rPr>
          <w:rFonts w:ascii="Times New Roman" w:hAnsi="Times New Roman" w:cs="Times New Roman"/>
          <w:color w:val="000000"/>
          <w:sz w:val="24"/>
          <w:szCs w:val="24"/>
        </w:rPr>
        <w:t xml:space="preserve">ния и строительства.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Гарантийный срок продлевается, соответственно, на период устранения несоответствий.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w:t>
      </w:r>
      <w:r>
        <w:rPr>
          <w:rFonts w:ascii="Times New Roman" w:hAnsi="Times New Roman" w:cs="Times New Roman"/>
          <w:sz w:val="24"/>
          <w:szCs w:val="24"/>
        </w:rPr>
        <w:t xml:space="preserve">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69"/>
        <w:ind w:left="0" w:firstLine="709"/>
        <w:jc w:val="both"/>
        <w:spacing w:after="0"/>
        <w:tabs>
          <w:tab w:val="num" w:pos="22720" w:leader="none"/>
        </w:tabs>
        <w:rPr>
          <w:rFonts w:ascii="Times New Roman" w:hAnsi="Times New Roman"/>
          <w:sz w:val="24"/>
          <w:szCs w:val="24"/>
        </w:rPr>
      </w:pPr>
      <w:r>
        <w:rPr>
          <w:rFonts w:ascii="Times New Roman" w:hAnsi="Times New Roman"/>
          <w:sz w:val="24"/>
          <w:szCs w:val="24"/>
        </w:rPr>
        <w:t xml:space="preserve">16.3. При обнаружении несоответствий в течение гарантийного срока Заказчик </w:t>
      </w:r>
      <w:r>
        <w:rPr>
          <w:rFonts w:ascii="Times New Roman" w:hAnsi="Times New Roman"/>
          <w:sz w:val="24"/>
          <w:szCs w:val="24"/>
        </w:rPr>
        <w:t xml:space="preserve">назначает комиссию для</w:t>
      </w:r>
      <w:r>
        <w:rPr>
          <w:rFonts w:ascii="Times New Roman" w:hAnsi="Times New Roman"/>
          <w:sz w:val="24"/>
          <w:szCs w:val="24"/>
        </w:rPr>
        <w:t xml:space="preserve"> расследования причин случившегося, включая в нее представителя Подрядчика, для чего письменно извещает Подрядчика об обнаружении несоответствий с указанием сроков прибытия представителей Подрядчика на Объект для осмотра выявленных несоответствий и подписа</w:t>
      </w:r>
      <w:r>
        <w:rPr>
          <w:rFonts w:ascii="Times New Roman" w:hAnsi="Times New Roman"/>
          <w:sz w:val="24"/>
          <w:szCs w:val="24"/>
        </w:rPr>
        <w:t xml:space="preserve">ния акта о выявленных дефектах.</w:t>
      </w:r>
      <w:r>
        <w:rPr>
          <w:rFonts w:ascii="Times New Roman" w:hAnsi="Times New Roman"/>
          <w:sz w:val="24"/>
          <w:szCs w:val="24"/>
        </w:rPr>
      </w:r>
      <w:r>
        <w:rPr>
          <w:rFonts w:ascii="Times New Roman" w:hAnsi="Times New Roman"/>
          <w:sz w:val="24"/>
          <w:szCs w:val="24"/>
        </w:rPr>
      </w:r>
    </w:p>
    <w:p>
      <w:pPr>
        <w:pStyle w:val="1455"/>
        <w:ind w:firstLine="709"/>
        <w:jc w:val="both"/>
        <w:rPr>
          <w:sz w:val="24"/>
          <w:szCs w:val="24"/>
        </w:rPr>
      </w:pPr>
      <w:r>
        <w:rPr>
          <w:sz w:val="24"/>
          <w:szCs w:val="24"/>
        </w:rPr>
        <w:t xml:space="preserve">16.4. В случае неприбытия представителей Подрядчика для расследования причин несоответствий, а также при отказе Подрядчика от составления или подписания акта о выявленных несоответствиях, Заказчик вправе составить односторон</w:t>
      </w:r>
      <w:r>
        <w:rPr>
          <w:sz w:val="24"/>
          <w:szCs w:val="24"/>
        </w:rPr>
        <w:t xml:space="preserve">ний акт и устранить выявленные недостатки своими силами и /или с привлечением третьих лиц. Подрядчик возмещает расходы, понесенные Заказчиком на устранение недостатков, в течение 30 календарных дней с момента получения от Заказчика подтверждающих документо</w:t>
      </w:r>
      <w:r>
        <w:rPr>
          <w:sz w:val="24"/>
          <w:szCs w:val="24"/>
        </w:rPr>
        <w:t xml:space="preserve">в о понесенных расходах на основании выставленного счета.</w:t>
      </w:r>
      <w:r>
        <w:rPr>
          <w:sz w:val="24"/>
          <w:szCs w:val="24"/>
        </w:rPr>
      </w:r>
      <w:r>
        <w:rPr>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16.5. </w:t>
      </w:r>
      <w:r>
        <w:rPr>
          <w:rFonts w:ascii="Times New Roman" w:hAnsi="Times New Roman" w:cs="Times New Roman"/>
          <w:sz w:val="24"/>
          <w:szCs w:val="24"/>
        </w:rPr>
        <w:t xml:space="preserve">Подрядчик обязан устранить за свой счет выявленные в период гарантийного срока несоответствия, в сроки, не превышающие</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(пяти) рабочих дней с момента выявления дефекта устройств релейной з</w:t>
      </w:r>
      <w:r>
        <w:rPr>
          <w:rFonts w:ascii="Times New Roman" w:hAnsi="Times New Roman" w:cs="Times New Roman"/>
          <w:color w:val="000000"/>
          <w:sz w:val="24"/>
          <w:szCs w:val="24"/>
        </w:rPr>
        <w:t xml:space="preserve">ащиты, противоаварийной автоматики, АСУ ТП, коммерческого учета, связи для РЗ и ПА;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- 2 (двух) месяцев с момента выявления дефекта электрических аппаратов (110 кВ-750 </w:t>
      </w:r>
      <w:r>
        <w:rPr>
          <w:rFonts w:ascii="Times New Roman" w:hAnsi="Times New Roman" w:cs="Times New Roman"/>
          <w:color w:val="000000"/>
          <w:sz w:val="24"/>
          <w:szCs w:val="24"/>
        </w:rPr>
        <w:t xml:space="preserve">кВ</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- 5 (пяти) месяцев с момента выявления дефекта для силового оборудования 110 </w:t>
      </w:r>
      <w:r>
        <w:rPr>
          <w:rFonts w:ascii="Times New Roman" w:hAnsi="Times New Roman" w:cs="Times New Roman"/>
          <w:color w:val="000000"/>
          <w:sz w:val="24"/>
          <w:szCs w:val="24"/>
        </w:rPr>
        <w:t xml:space="preserve">кВ</w:t>
      </w:r>
      <w:r>
        <w:rPr>
          <w:rFonts w:ascii="Times New Roman" w:hAnsi="Times New Roman" w:cs="Times New Roman"/>
          <w:color w:val="000000"/>
          <w:sz w:val="24"/>
          <w:szCs w:val="24"/>
        </w:rPr>
        <w:t xml:space="preserve">, 220</w:t>
      </w:r>
      <w:r>
        <w:rPr>
          <w:rFonts w:ascii="Times New Roman" w:hAnsi="Times New Roman" w:cs="Times New Roman"/>
          <w:color w:val="000000"/>
          <w:sz w:val="24"/>
          <w:szCs w:val="24"/>
        </w:rPr>
        <w:t xml:space="preserve"> кВ-750 </w:t>
      </w:r>
      <w:r>
        <w:rPr>
          <w:rFonts w:ascii="Times New Roman" w:hAnsi="Times New Roman" w:cs="Times New Roman"/>
          <w:color w:val="000000"/>
          <w:sz w:val="24"/>
          <w:szCs w:val="24"/>
        </w:rPr>
        <w:t xml:space="preserve">кВ.</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либо в установленный Заказчиком срок.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выявлении дефекта Подрядчик должен: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обеспечить Заказчика необ</w:t>
      </w:r>
      <w:r>
        <w:rPr>
          <w:rFonts w:ascii="Times New Roman" w:hAnsi="Times New Roman" w:cs="Times New Roman"/>
          <w:color w:val="000000"/>
          <w:sz w:val="24"/>
          <w:szCs w:val="24"/>
        </w:rPr>
        <w:t xml:space="preserve">ходимыми техническими консультациями не позднее 1 (одного) рабочего дня с даты обращения последнего с использованием любых доступных видов связи;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color w:val="000000"/>
          <w:sz w:val="24"/>
          <w:szCs w:val="24"/>
        </w:rPr>
        <w:t xml:space="preserve">- выполнить все необходимые мероприятия по определению причины возникшего дефекта и представить Заказчику соо</w:t>
      </w:r>
      <w:r>
        <w:rPr>
          <w:rFonts w:ascii="Times New Roman" w:hAnsi="Times New Roman" w:cs="Times New Roman"/>
          <w:color w:val="000000"/>
          <w:sz w:val="24"/>
          <w:szCs w:val="24"/>
        </w:rPr>
        <w:t xml:space="preserve">тветствующее заключение в течение 14 календарных дней </w:t>
      </w:r>
      <w:r>
        <w:rPr>
          <w:rFonts w:ascii="Times New Roman" w:hAnsi="Times New Roman" w:cs="Times New Roman"/>
          <w:sz w:val="24"/>
          <w:szCs w:val="24"/>
        </w:rPr>
        <w:t xml:space="preserve">с даты подписания акта о выявленных дефектах.</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В случае </w:t>
      </w:r>
      <w:r>
        <w:rPr>
          <w:rFonts w:ascii="Times New Roman" w:hAnsi="Times New Roman" w:cs="Times New Roman"/>
          <w:sz w:val="24"/>
          <w:szCs w:val="24"/>
        </w:rPr>
        <w:t xml:space="preserve">неустранения</w:t>
      </w:r>
      <w:r>
        <w:rPr>
          <w:rFonts w:ascii="Times New Roman" w:hAnsi="Times New Roman" w:cs="Times New Roman"/>
          <w:sz w:val="24"/>
          <w:szCs w:val="24"/>
        </w:rPr>
        <w:t xml:space="preserve"> Подрядчиком дефектов в указанный срок Заказчик имеет право самостоятельно либо привлечь третьих лиц для их устранения.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В случае, когда</w:t>
      </w:r>
      <w:r>
        <w:rPr>
          <w:rFonts w:ascii="Times New Roman" w:hAnsi="Times New Roman" w:cs="Times New Roman"/>
          <w:sz w:val="24"/>
          <w:szCs w:val="24"/>
        </w:rPr>
        <w:t xml:space="preserve"> выявленный дефект угрожает бесперебойной передачи электрической энергии, надежности оборудования, Заказчик в целях предотвращения перерывов в передаче электрической энергии, выхода из строя оборудования имеет право самостоятельно или с привлечением третьи</w:t>
      </w:r>
      <w:r>
        <w:rPr>
          <w:rFonts w:ascii="Times New Roman" w:hAnsi="Times New Roman" w:cs="Times New Roman"/>
          <w:sz w:val="24"/>
          <w:szCs w:val="24"/>
        </w:rPr>
        <w:t xml:space="preserve">х лиц устранить выявленный дефект.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Затраты, понесенные Заказчиком на устранение выявленного дефекта, Подрядчик обязан возместить в течении 5 дней с момента получения требования.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16.6. Подрядчик несет ответственность за несоответствия, обнаруженные в преде</w:t>
      </w:r>
      <w:r>
        <w:rPr>
          <w:rFonts w:ascii="Times New Roman" w:hAnsi="Times New Roman" w:cs="Times New Roman"/>
          <w:sz w:val="24"/>
          <w:szCs w:val="24"/>
        </w:rPr>
        <w:t xml:space="preserve">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им третьи</w:t>
      </w:r>
      <w:r>
        <w:rPr>
          <w:rFonts w:ascii="Times New Roman" w:hAnsi="Times New Roman" w:cs="Times New Roman"/>
          <w:sz w:val="24"/>
          <w:szCs w:val="24"/>
        </w:rPr>
        <w:t xml:space="preserve">ми лицами,  ненадлежащего ремонта Объекта, произведенного самим Заказчиком или привлеченными им третьими лицами, а также преднамеренного повреждения Объекта Заказчиком или третьими лицами.</w:t>
      </w:r>
      <w:r>
        <w:rPr>
          <w:rFonts w:ascii="Times New Roman" w:hAnsi="Times New Roman" w:cs="Times New Roman"/>
          <w:sz w:val="24"/>
          <w:szCs w:val="24"/>
        </w:rPr>
      </w:r>
      <w:r>
        <w:rPr>
          <w:rFonts w:ascii="Times New Roman" w:hAnsi="Times New Roman" w:cs="Times New Roman"/>
          <w:sz w:val="24"/>
          <w:szCs w:val="24"/>
        </w:rPr>
      </w:r>
    </w:p>
    <w:p>
      <w:pPr>
        <w:pStyle w:val="1455"/>
        <w:ind w:firstLine="709"/>
        <w:jc w:val="both"/>
        <w:rPr>
          <w:sz w:val="24"/>
          <w:szCs w:val="24"/>
        </w:rPr>
      </w:pPr>
      <w:r>
        <w:rPr>
          <w:sz w:val="24"/>
          <w:szCs w:val="24"/>
        </w:rPr>
        <w:t xml:space="preserve">16.7. Подрядчик обязан компенсировать возникшие по его вине убытки </w:t>
      </w:r>
      <w:r>
        <w:rPr>
          <w:sz w:val="24"/>
          <w:szCs w:val="24"/>
        </w:rPr>
        <w:t xml:space="preserve">Заказчика, связанные с нарушениями передачи электроэнергии в полном объеме и возникшие по вине Подрядчика в течение Гарантийного срока.</w:t>
      </w:r>
      <w:r>
        <w:rPr>
          <w:sz w:val="24"/>
          <w:szCs w:val="24"/>
        </w:rPr>
      </w:r>
      <w:r>
        <w:rPr>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16.8. В случае ликвидации Подрядчика исполнение гарантийных обязательств по настоящему Договору осуществляется саморегул</w:t>
      </w:r>
      <w:r>
        <w:rPr>
          <w:rFonts w:ascii="Times New Roman" w:hAnsi="Times New Roman" w:cs="Times New Roman"/>
          <w:sz w:val="24"/>
          <w:szCs w:val="24"/>
        </w:rPr>
        <w:t xml:space="preserve">ируемой </w:t>
      </w:r>
      <w:r>
        <w:rPr>
          <w:rFonts w:ascii="Times New Roman" w:hAnsi="Times New Roman" w:cs="Times New Roman"/>
          <w:color w:val="000000"/>
          <w:sz w:val="24"/>
          <w:szCs w:val="24"/>
        </w:rPr>
        <w:t xml:space="preserve">организацией. Заказчик имеет право требовать от саморегулируемой организации возмещения понесенного им реального ущерба, а также неустойки (штрафа) по настоящему Договору в судебном порядке в соответствии с законодательством Российской Федерации.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16.9. По окончанию гарантийного срока по Договору с учетом всех его продлений, Подрядчик обязан составить и направить для подписания Заказчику протокол об отсутствии </w:t>
      </w:r>
      <w:r>
        <w:rPr>
          <w:rFonts w:ascii="Times New Roman" w:hAnsi="Times New Roman" w:cs="Times New Roman"/>
          <w:color w:val="000000"/>
          <w:sz w:val="24"/>
          <w:szCs w:val="24"/>
        </w:rPr>
        <w:t xml:space="preserve">взаимных претензий по отношению друг к другу, составленный в 2 (двух) экземплярах.</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Заказчи</w:t>
      </w:r>
      <w:r>
        <w:rPr>
          <w:rFonts w:ascii="Times New Roman" w:hAnsi="Times New Roman" w:cs="Times New Roman"/>
          <w:color w:val="000000"/>
          <w:sz w:val="24"/>
          <w:szCs w:val="24"/>
        </w:rPr>
        <w:t xml:space="preserve">к, при отсутствии замечаний, в течение 10 (десяти) дней после получения подписывает протокол об отсутствии взаимных претензий со своей стороны и один его экземпляр возвращает Подрядчику.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17. Подготовка персонала Заказчика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17.1. Подрядчик до начала проведения ПСИ оборудования (статья 8 Договора) в сроки, установленные Приложением 6 к настоящему Договору, обеспечивает подготовку эксплуатационного персонала по работе с оборудованием Объекта с выдачей сертификатов, лицензий изг</w:t>
      </w:r>
      <w:r>
        <w:rPr>
          <w:rFonts w:ascii="Times New Roman" w:hAnsi="Times New Roman" w:cs="Times New Roman"/>
          <w:spacing w:val="-3"/>
          <w:sz w:val="24"/>
          <w:szCs w:val="24"/>
          <w:lang w:eastAsia="ar-SA"/>
        </w:rPr>
        <w:t xml:space="preserve">отовителя на техническое обслуживание оборудования и программно-технические средства (ПТС). </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17.2. Курсы подготовки эксплуатационного персонала Заказчика должны проводиться на русском языке в учебных центрах Поставщика оборудования. </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17.3. Подрядчик должен</w:t>
      </w:r>
      <w:r>
        <w:rPr>
          <w:rFonts w:ascii="Times New Roman" w:hAnsi="Times New Roman" w:cs="Times New Roman"/>
          <w:spacing w:val="-3"/>
          <w:sz w:val="24"/>
          <w:szCs w:val="24"/>
          <w:lang w:eastAsia="ar-SA"/>
        </w:rPr>
        <w:t xml:space="preserve">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Программа курсов подготовки эксплуатационного персонала Заказчика должна соде</w:t>
      </w:r>
      <w:r>
        <w:rPr>
          <w:rFonts w:ascii="Times New Roman" w:hAnsi="Times New Roman" w:cs="Times New Roman"/>
          <w:spacing w:val="-3"/>
          <w:sz w:val="24"/>
          <w:szCs w:val="24"/>
          <w:lang w:eastAsia="ar-SA"/>
        </w:rPr>
        <w:t xml:space="preserve">ржать указание на продолжительность курсов, а также иметь следующее содержание:</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техническое описание оборудования и систем;</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эксплуатация оборудования и систем;</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порядок работы;</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измерение параметров, регулирование и настройка;</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проверка технического</w:t>
      </w:r>
      <w:r>
        <w:rPr>
          <w:rFonts w:ascii="Times New Roman" w:hAnsi="Times New Roman" w:cs="Times New Roman"/>
          <w:spacing w:val="-3"/>
          <w:sz w:val="24"/>
          <w:szCs w:val="24"/>
          <w:lang w:eastAsia="ar-SA"/>
        </w:rPr>
        <w:t xml:space="preserve"> состояния;</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возможные неисправности и методы их устранения;</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техническое обслуживание;</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 условия проведения ремонта.</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17.4. Подготовку должны пройти не менее 2 специалистов Заказчика.</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17.5. Трансферт, проживание в гостинице, медицинская страховка и оплат</w:t>
      </w:r>
      <w:r>
        <w:rPr>
          <w:rFonts w:ascii="Times New Roman" w:hAnsi="Times New Roman" w:cs="Times New Roman"/>
          <w:spacing w:val="-3"/>
          <w:sz w:val="24"/>
          <w:szCs w:val="24"/>
          <w:lang w:eastAsia="ar-SA"/>
        </w:rPr>
        <w:t xml:space="preserve">а суточных эксплуатационному персоналу Заказчика производится Подрядчиком в счет цены Договора.</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widowControl/>
        <w:rPr>
          <w:rFonts w:ascii="Times New Roman" w:hAnsi="Times New Roman" w:cs="Times New Roman"/>
          <w:spacing w:val="-3"/>
          <w:sz w:val="24"/>
          <w:szCs w:val="24"/>
          <w:lang w:eastAsia="ar-SA"/>
        </w:rPr>
      </w:pPr>
      <w:r>
        <w:rPr>
          <w:rFonts w:ascii="Times New Roman" w:hAnsi="Times New Roman" w:cs="Times New Roman"/>
          <w:spacing w:val="-3"/>
          <w:sz w:val="24"/>
          <w:szCs w:val="24"/>
          <w:lang w:eastAsia="ar-SA"/>
        </w:rPr>
        <w:t xml:space="preserve">17.6.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w:t>
      </w:r>
      <w:r>
        <w:rPr>
          <w:rFonts w:ascii="Times New Roman" w:hAnsi="Times New Roman" w:cs="Times New Roman"/>
          <w:spacing w:val="-3"/>
          <w:sz w:val="24"/>
          <w:szCs w:val="24"/>
          <w:lang w:eastAsia="ar-SA"/>
        </w:rPr>
        <w:t xml:space="preserve">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r>
        <w:rPr>
          <w:rFonts w:ascii="Times New Roman" w:hAnsi="Times New Roman" w:cs="Times New Roman"/>
          <w:spacing w:val="-3"/>
          <w:sz w:val="24"/>
          <w:szCs w:val="24"/>
          <w:lang w:eastAsia="ar-SA"/>
        </w:rPr>
      </w:r>
      <w:r>
        <w:rPr>
          <w:rFonts w:ascii="Times New Roman" w:hAnsi="Times New Roman" w:cs="Times New Roman"/>
          <w:spacing w:val="-3"/>
          <w:sz w:val="24"/>
          <w:szCs w:val="24"/>
          <w:lang w:eastAsia="ar-SA"/>
        </w:rPr>
      </w:r>
    </w:p>
    <w:p>
      <w:pPr>
        <w:ind w:firstLine="709"/>
        <w:jc w:val="both"/>
        <w:rPr>
          <w:rFonts w:ascii="Times New Roman" w:hAnsi="Times New Roman" w:cs="Times New Roman"/>
          <w:sz w:val="24"/>
          <w:szCs w:val="24"/>
        </w:rPr>
      </w:pPr>
      <w:r>
        <w:rPr>
          <w:rFonts w:ascii="Times New Roman" w:hAnsi="Times New Roman" w:cs="Times New Roman"/>
          <w:spacing w:val="-3"/>
          <w:sz w:val="24"/>
          <w:szCs w:val="24"/>
          <w:lang w:eastAsia="ar-SA"/>
        </w:rPr>
        <w:t xml:space="preserve">17.7. П</w:t>
      </w:r>
      <w:r>
        <w:rPr>
          <w:rFonts w:ascii="Times New Roman" w:hAnsi="Times New Roman" w:cs="Times New Roman"/>
          <w:sz w:val="24"/>
          <w:szCs w:val="24"/>
        </w:rPr>
        <w:t xml:space="preserve">одрядчик обязан представить Заказчику документы, подтверждающие расходы Подрядчика, связанные с о</w:t>
      </w:r>
      <w:r>
        <w:rPr>
          <w:rFonts w:ascii="Times New Roman" w:hAnsi="Times New Roman" w:cs="Times New Roman"/>
          <w:sz w:val="24"/>
          <w:szCs w:val="24"/>
        </w:rPr>
        <w:t xml:space="preserve">рганизацией подготовки персонала Заказчика. Расходы по подготовке эксплуатационного персонала включены в цену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b/>
          <w:i/>
          <w:sz w:val="24"/>
          <w:szCs w:val="24"/>
        </w:rPr>
        <w:t xml:space="preserve">*Примечание:</w:t>
      </w:r>
      <w:r>
        <w:rPr>
          <w:rFonts w:ascii="Times New Roman" w:hAnsi="Times New Roman" w:cs="Times New Roman"/>
          <w:sz w:val="24"/>
          <w:szCs w:val="24"/>
        </w:rPr>
        <w:t xml:space="preserve"> </w:t>
      </w:r>
      <w:r>
        <w:rPr>
          <w:rFonts w:ascii="Times New Roman" w:hAnsi="Times New Roman" w:cs="Times New Roman"/>
          <w:i/>
          <w:sz w:val="24"/>
          <w:szCs w:val="24"/>
        </w:rPr>
        <w:t xml:space="preserve">данный вид затрат должен быть выделен в Сводной таблице стоимости Договора (Приложение 1 к настоящему Договору) отдельной </w:t>
      </w:r>
      <w:r>
        <w:rPr>
          <w:rFonts w:ascii="Times New Roman" w:hAnsi="Times New Roman" w:cs="Times New Roman"/>
          <w:i/>
          <w:sz w:val="24"/>
          <w:szCs w:val="24"/>
        </w:rPr>
        <w:t xml:space="preserve">строкой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17.8. Сдача-приемка услуг по подготовке персонала осуществляется по «Актам сдачи-приемки прочих работ» с приложением расчета стоимости услуг и подтверждающих документов.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РАЗДЕЛ </w:t>
      </w:r>
      <w:r>
        <w:rPr>
          <w:rFonts w:ascii="Times New Roman" w:hAnsi="Times New Roman" w:cs="Times New Roman"/>
          <w:b/>
          <w:color w:val="000000"/>
          <w:sz w:val="24"/>
          <w:szCs w:val="24"/>
          <w:lang w:val="en-US"/>
        </w:rPr>
        <w:t xml:space="preserve">V</w:t>
      </w:r>
      <w:r>
        <w:rPr>
          <w:rFonts w:ascii="Times New Roman" w:hAnsi="Times New Roman" w:cs="Times New Roman"/>
          <w:b/>
          <w:color w:val="000000"/>
          <w:sz w:val="24"/>
          <w:szCs w:val="24"/>
        </w:rPr>
        <w:t xml:space="preserve">. ПРАВА НА РЕЗУЛЬТАТЫ РАБОТ ПО ДОГОВОРУ, ИМУЩЕСТВЕННОЕ СТРАХОВАНИЕ</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shd w:val="clear" w:color="auto" w:fill="ffffff"/>
        <w:tabs>
          <w:tab w:val="left" w:pos="1440"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 xml:space="preserve">C</w:t>
      </w:r>
      <w:r>
        <w:rPr>
          <w:rFonts w:ascii="Times New Roman" w:hAnsi="Times New Roman" w:cs="Times New Roman"/>
          <w:b/>
          <w:bCs/>
          <w:color w:val="000000"/>
          <w:sz w:val="24"/>
          <w:szCs w:val="24"/>
        </w:rPr>
        <w:t xml:space="preserve">татья</w:t>
      </w:r>
      <w:r>
        <w:rPr>
          <w:rFonts w:ascii="Times New Roman" w:hAnsi="Times New Roman" w:cs="Times New Roman"/>
          <w:b/>
          <w:bCs/>
          <w:color w:val="000000"/>
          <w:sz w:val="24"/>
          <w:szCs w:val="24"/>
        </w:rPr>
        <w:t xml:space="preserve"> 18. Риски случайной гибели или случайного повреждения Объекта </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18.1. Риски случайной гибели или случайного повреждения Объекта (части Объекта), в том числе, но не ограничиваясь, работы, оборудование и материалы, указанные в Актах о приемке выполнен</w:t>
      </w:r>
      <w:r>
        <w:rPr>
          <w:rFonts w:ascii="Times New Roman" w:hAnsi="Times New Roman" w:cs="Times New Roman"/>
          <w:color w:val="000000"/>
          <w:sz w:val="24"/>
          <w:szCs w:val="24"/>
        </w:rPr>
        <w:t xml:space="preserve">ных работ, Актах входного контроля, несет Подрядчик до подписания Заказчиком Акта ввода в эксплуатацию законченного строительством объекта приемной комиссией.».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18.2. Использование Заказчиком или лицом, интересы которого представляет Заказчик, для своих ну</w:t>
      </w:r>
      <w:r>
        <w:rPr>
          <w:rFonts w:ascii="Times New Roman" w:hAnsi="Times New Roman" w:cs="Times New Roman"/>
          <w:color w:val="000000"/>
          <w:sz w:val="24"/>
          <w:szCs w:val="24"/>
        </w:rPr>
        <w:t xml:space="preserve">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w:t>
      </w:r>
      <w:r>
        <w:rPr>
          <w:rFonts w:ascii="Times New Roman" w:hAnsi="Times New Roman" w:cs="Times New Roman"/>
          <w:color w:val="000000"/>
          <w:sz w:val="24"/>
          <w:szCs w:val="24"/>
        </w:rPr>
        <w:t xml:space="preserve">дополнительным соглашением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20"/>
        <w:jc w:val="both"/>
        <w:shd w:val="clear" w:color="auto" w:fill="ffffff"/>
        <w:tabs>
          <w:tab w:val="left" w:pos="1378" w:leader="none"/>
          <w:tab w:val="left" w:pos="144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18.3. Подрядчик не имеет права продавать или передавать Объект, или отдельную его часть, а также документацию на него никакой третьей стороне.</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19. Распределение прав на результаты интеллектуальной деятельност</w:t>
      </w:r>
      <w:r>
        <w:rPr>
          <w:rFonts w:ascii="Times New Roman" w:hAnsi="Times New Roman" w:cs="Times New Roman"/>
          <w:b/>
          <w:bCs/>
          <w:color w:val="000000"/>
          <w:sz w:val="24"/>
          <w:szCs w:val="24"/>
        </w:rPr>
        <w:t xml:space="preserve">и</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19.1.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Договору, в том числе на те резуль</w:t>
      </w:r>
      <w:r>
        <w:rPr>
          <w:rFonts w:ascii="Times New Roman" w:hAnsi="Times New Roman" w:cs="Times New Roman"/>
          <w:color w:val="000000"/>
          <w:sz w:val="24"/>
          <w:szCs w:val="24"/>
        </w:rPr>
        <w:t xml:space="preserve">таты, создание которых по Договору прямо не предусматривалось, принадлежат Заказчику. Датой передачи исключительных прав является дата подписания «Акта сдачи-приемки выполненных проектно-изыскательских работ и передаче прав», «Акта сдачи-приемки Рабочей до</w:t>
      </w:r>
      <w:r>
        <w:rPr>
          <w:rFonts w:ascii="Times New Roman" w:hAnsi="Times New Roman" w:cs="Times New Roman"/>
          <w:color w:val="000000"/>
          <w:sz w:val="24"/>
          <w:szCs w:val="24"/>
        </w:rPr>
        <w:t xml:space="preserve">кументации», а в случае досрочного расторжения Договора до подписания указанных актов - дата расторжения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Использование Подрядчиком вышеуказанных результатов интеллектуальной деятельности возможно после заключения Сторонами возмездного лицензионн</w:t>
      </w:r>
      <w:r>
        <w:rPr>
          <w:rFonts w:ascii="Times New Roman" w:hAnsi="Times New Roman" w:cs="Times New Roman"/>
          <w:color w:val="000000"/>
          <w:sz w:val="24"/>
          <w:szCs w:val="24"/>
        </w:rPr>
        <w:t xml:space="preserve">ого договора. Срок действия такого договора определяется Сторонами при его заключении.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65"/>
        <w:ind w:left="0" w:firstLine="720"/>
        <w:jc w:val="both"/>
        <w:spacing w:after="0"/>
        <w:rPr>
          <w:rFonts w:ascii="Times New Roman" w:hAnsi="Times New Roman"/>
          <w:sz w:val="24"/>
          <w:szCs w:val="24"/>
        </w:rPr>
      </w:pPr>
      <w:r>
        <w:rPr>
          <w:rFonts w:ascii="Times New Roman" w:hAnsi="Times New Roman"/>
          <w:color w:val="000000"/>
          <w:sz w:val="24"/>
          <w:szCs w:val="24"/>
        </w:rPr>
        <w:t xml:space="preserve">19.2. </w:t>
      </w:r>
      <w:r>
        <w:rPr>
          <w:rFonts w:ascii="Times New Roman" w:hAnsi="Times New Roman"/>
          <w:sz w:val="24"/>
          <w:szCs w:val="24"/>
        </w:rPr>
        <w:t xml:space="preserve">В случае привлечения для исполнения обязательств по Договору третьих лиц Подрядчик обязан предусмотреть во всех договорах, заключаемых с третьими лицами, как непос</w:t>
      </w:r>
      <w:r>
        <w:rPr>
          <w:rFonts w:ascii="Times New Roman" w:hAnsi="Times New Roman"/>
          <w:sz w:val="24"/>
          <w:szCs w:val="24"/>
        </w:rPr>
        <w:t xml:space="preserve">редственно привлеченными Подрядчиком, так и иными привлеченными для выполнения Работ по Договору третьими лицами, условия, о том, что все исключительные права на результаты выполненных проектно-изыскательских работ возникают у Заказчика.</w:t>
      </w:r>
      <w:r>
        <w:rPr>
          <w:rFonts w:ascii="Times New Roman" w:hAnsi="Times New Roman"/>
          <w:sz w:val="24"/>
          <w:szCs w:val="24"/>
        </w:rPr>
      </w:r>
      <w:r>
        <w:rPr>
          <w:rFonts w:ascii="Times New Roman" w:hAnsi="Times New Roman"/>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20"/>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20. Страхо</w:t>
      </w:r>
      <w:r>
        <w:rPr>
          <w:rFonts w:ascii="Times New Roman" w:hAnsi="Times New Roman" w:cs="Times New Roman"/>
          <w:b/>
          <w:bCs/>
          <w:color w:val="000000"/>
          <w:sz w:val="24"/>
          <w:szCs w:val="24"/>
        </w:rPr>
        <w:t xml:space="preserve">вание </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20"/>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20.1. Подрядчик обязуется заключить договор комбинированного страхова</w:t>
      </w:r>
      <w:r>
        <w:rPr>
          <w:rFonts w:ascii="Times New Roman" w:hAnsi="Times New Roman" w:cs="Times New Roman"/>
          <w:sz w:val="24"/>
          <w:szCs w:val="24"/>
        </w:rPr>
        <w:t xml:space="preserve">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w:t>
      </w:r>
      <w:r>
        <w:rPr>
          <w:rFonts w:ascii="Times New Roman" w:hAnsi="Times New Roman" w:cs="Times New Roman"/>
          <w:sz w:val="24"/>
          <w:szCs w:val="24"/>
        </w:rPr>
        <w:t xml:space="preserve">на объекте (далее - Договор страхования) в полном соответствии с проектом договора страхования (Приложение 23 к настоящему Договору). Допускается только техническая правка текста проекта договора страхования, не влекущая изменений его существенных условий.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В качестве выгодоприобретателя в договоре страхования должен быть указан также Заказчик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w:t>
      </w:r>
      <w:r>
        <w:rPr>
          <w:rFonts w:ascii="Times New Roman" w:hAnsi="Times New Roman" w:cs="Times New Roman"/>
          <w:sz w:val="24"/>
          <w:szCs w:val="24"/>
        </w:rPr>
        <w:t xml:space="preserve"> (гибели), недостачи повреждения на 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Подрядчик обязан предоставить на согласование в формате </w:t>
      </w:r>
      <w:r>
        <w:rPr>
          <w:rFonts w:ascii="Times New Roman" w:hAnsi="Times New Roman" w:cs="Times New Roman"/>
          <w:sz w:val="24"/>
          <w:szCs w:val="24"/>
          <w:lang w:val="en-US"/>
        </w:rPr>
        <w:t xml:space="preserve">MS</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Word</w:t>
      </w:r>
      <w:r>
        <w:rPr>
          <w:rFonts w:ascii="Times New Roman" w:hAnsi="Times New Roman" w:cs="Times New Roman"/>
          <w:sz w:val="24"/>
          <w:szCs w:val="24"/>
        </w:rPr>
        <w:t xml:space="preserve"> и согласовать проект договора страхования с Заказчиком до его подписания.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Подрядчик обязан в течение 20 (двадцати) рабочих дней с момента подписа</w:t>
      </w:r>
      <w:r>
        <w:rPr>
          <w:rFonts w:ascii="Times New Roman" w:hAnsi="Times New Roman" w:cs="Times New Roman"/>
          <w:sz w:val="24"/>
          <w:szCs w:val="24"/>
        </w:rPr>
        <w:t xml:space="preserve">ния настоящего Договора предоставить Заказчику оригинал предварительно согласованного договора страхования, подписанного Подрядчиком и страховой компанией, а также копию платежного поручения об оплате страховой премии по договору страхования с отметкой бан</w:t>
      </w:r>
      <w:r>
        <w:rPr>
          <w:rFonts w:ascii="Times New Roman" w:hAnsi="Times New Roman" w:cs="Times New Roman"/>
          <w:sz w:val="24"/>
          <w:szCs w:val="24"/>
        </w:rPr>
        <w:t xml:space="preserve">ка о его исполнении одним из следующих способов:</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 по Акту приема-передачи договора страхования в соответствии с Приложением 39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 заказным письмом, при этом штриховой почтовый идентификатор направляется на электронный адрес куратора </w:t>
      </w:r>
      <w:r>
        <w:rPr>
          <w:rFonts w:ascii="Times New Roman" w:hAnsi="Times New Roman" w:cs="Times New Roman"/>
          <w:sz w:val="24"/>
          <w:szCs w:val="24"/>
        </w:rPr>
        <w:t xml:space="preserve">договора: ______.</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В случае заключения дополнительных соглашений к договору страхования порядок </w:t>
      </w:r>
      <w:r>
        <w:rPr>
          <w:rFonts w:ascii="Times New Roman" w:hAnsi="Times New Roman" w:cs="Times New Roman"/>
          <w:sz w:val="24"/>
          <w:szCs w:val="24"/>
        </w:rPr>
        <w:t xml:space="preserve">согласования и передачи остается аналогичным.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Срок предоставления договора страхования может быть перенесен по согласованию Заказчика, но в любом случае не може</w:t>
      </w:r>
      <w:r>
        <w:rPr>
          <w:rFonts w:ascii="Times New Roman" w:hAnsi="Times New Roman" w:cs="Times New Roman"/>
          <w:sz w:val="24"/>
          <w:szCs w:val="24"/>
        </w:rPr>
        <w:t xml:space="preserve">т быть позднее даты начала строительно-монтажных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20.2. Авансирование подрядных работ Заказчиком осуществляется только после предоставления Подрядчиком заключенного договора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 Страховая компания Подрядчика должна быть надежной и отве</w:t>
      </w:r>
      <w:r>
        <w:rPr>
          <w:rFonts w:ascii="Times New Roman" w:hAnsi="Times New Roman" w:cs="Times New Roman"/>
          <w:sz w:val="24"/>
          <w:szCs w:val="24"/>
        </w:rPr>
        <w:t xml:space="preserve">чать следующим требованиям:</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20.3.1. Зарегистрирована на территории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20.3.2. Иметь действующую лицензию на право страхования строительно-монтажных рисков;</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20.3.3.</w:t>
      </w:r>
      <w:r>
        <w:rPr>
          <w:rFonts w:ascii="Times New Roman" w:hAnsi="Times New Roman" w:cs="Times New Roman"/>
          <w:sz w:val="24"/>
          <w:szCs w:val="24"/>
        </w:rPr>
        <w:tab/>
        <w:t xml:space="preserve">Иметь действующую лицензию на осуществление работ, связанных с использова</w:t>
      </w:r>
      <w:r>
        <w:rPr>
          <w:rFonts w:ascii="Times New Roman" w:hAnsi="Times New Roman" w:cs="Times New Roman"/>
          <w:sz w:val="24"/>
          <w:szCs w:val="24"/>
        </w:rPr>
        <w:t xml:space="preserve">нием сведений, составляющих государственную тайну (если сведения, составляющие государственную тайну используются при реализации Договора подряда);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20.3.4.</w:t>
      </w:r>
      <w:r>
        <w:rPr>
          <w:rFonts w:ascii="Times New Roman" w:hAnsi="Times New Roman" w:cs="Times New Roman"/>
          <w:sz w:val="24"/>
          <w:szCs w:val="24"/>
        </w:rPr>
        <w:tab/>
        <w:t xml:space="preserve">Опыт работы на страховом рынке должен составлять не менее 10 лет;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20.3.5.</w:t>
      </w:r>
      <w:r>
        <w:rPr>
          <w:rFonts w:ascii="Times New Roman" w:hAnsi="Times New Roman" w:cs="Times New Roman"/>
          <w:sz w:val="24"/>
          <w:szCs w:val="24"/>
        </w:rPr>
        <w:tab/>
        <w:t xml:space="preserve">Иметь опыт участия в страх</w:t>
      </w:r>
      <w:r>
        <w:rPr>
          <w:rFonts w:ascii="Times New Roman" w:hAnsi="Times New Roman" w:cs="Times New Roman"/>
          <w:sz w:val="24"/>
          <w:szCs w:val="24"/>
        </w:rPr>
        <w:t xml:space="preserve">овании электросетевых объектов;</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20.3.6.</w:t>
      </w:r>
      <w:r>
        <w:rPr>
          <w:rFonts w:ascii="Times New Roman" w:hAnsi="Times New Roman" w:cs="Times New Roman"/>
          <w:sz w:val="24"/>
          <w:szCs w:val="24"/>
        </w:rPr>
        <w:tab/>
        <w:t xml:space="preserve">Не должна находиться в процессе ликвидации, банкротства или реорганизации, на его имущество не должен быть наложен арест;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20.3.7.</w:t>
      </w:r>
      <w:r>
        <w:rPr>
          <w:rFonts w:ascii="Times New Roman" w:hAnsi="Times New Roman" w:cs="Times New Roman"/>
          <w:sz w:val="24"/>
          <w:szCs w:val="24"/>
        </w:rPr>
        <w:tab/>
        <w:t xml:space="preserve">Не должна быть включенной в Реестр недобросовестных поставщиков, который ведется в соо</w:t>
      </w:r>
      <w:r>
        <w:rPr>
          <w:rFonts w:ascii="Times New Roman" w:hAnsi="Times New Roman" w:cs="Times New Roman"/>
          <w:sz w:val="24"/>
          <w:szCs w:val="24"/>
        </w:rPr>
        <w:t xml:space="preserve">тветствии с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20.3.8.</w:t>
      </w:r>
      <w:r>
        <w:rPr>
          <w:rFonts w:ascii="Times New Roman" w:hAnsi="Times New Roman" w:cs="Times New Roman"/>
          <w:sz w:val="24"/>
          <w:szCs w:val="24"/>
        </w:rPr>
        <w:tab/>
        <w:t xml:space="preserve">Иметь положительный финансовый результат по итогам работы за последние два отчетных года и последний отчетный период;</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20.3.9.</w:t>
      </w:r>
      <w:r>
        <w:rPr>
          <w:rFonts w:ascii="Times New Roman" w:hAnsi="Times New Roman" w:cs="Times New Roman"/>
          <w:sz w:val="24"/>
          <w:szCs w:val="24"/>
        </w:rPr>
        <w:tab/>
        <w:t xml:space="preserve">Размер собственных средств должен составлять не менее 3 млрд.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 w:val="left" w:pos="1701" w:leader="none"/>
        </w:tabs>
        <w:rPr>
          <w:rFonts w:ascii="Times New Roman" w:hAnsi="Times New Roman" w:cs="Times New Roman"/>
          <w:sz w:val="24"/>
          <w:szCs w:val="24"/>
        </w:rPr>
      </w:pPr>
      <w:r>
        <w:rPr>
          <w:rFonts w:ascii="Times New Roman" w:hAnsi="Times New Roman" w:cs="Times New Roman"/>
          <w:sz w:val="24"/>
          <w:szCs w:val="24"/>
        </w:rPr>
        <w:t xml:space="preserve">20.3.10.</w:t>
      </w:r>
      <w:r>
        <w:rPr>
          <w:rFonts w:ascii="Times New Roman" w:hAnsi="Times New Roman" w:cs="Times New Roman"/>
          <w:sz w:val="24"/>
          <w:szCs w:val="24"/>
        </w:rPr>
        <w:tab/>
        <w:t xml:space="preserve">Наличие рейтинга надежности, присвоенного российским рейтинговым агентством «Эксперт РА» (RAEX), на уровне не ниже «</w:t>
      </w:r>
      <w:r>
        <w:rPr>
          <w:rFonts w:ascii="Times New Roman" w:hAnsi="Times New Roman" w:cs="Times New Roman"/>
          <w:sz w:val="24"/>
          <w:szCs w:val="24"/>
        </w:rPr>
        <w:t xml:space="preserve">ruAA</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 w:val="left" w:pos="1701" w:leader="none"/>
        </w:tabs>
        <w:rPr>
          <w:rFonts w:ascii="Times New Roman" w:hAnsi="Times New Roman" w:cs="Times New Roman"/>
          <w:sz w:val="24"/>
          <w:szCs w:val="24"/>
        </w:rPr>
      </w:pPr>
      <w:r>
        <w:rPr>
          <w:rFonts w:ascii="Times New Roman" w:hAnsi="Times New Roman" w:cs="Times New Roman"/>
          <w:sz w:val="24"/>
          <w:szCs w:val="24"/>
        </w:rPr>
        <w:t xml:space="preserve">20.3.11.</w:t>
      </w:r>
      <w:r>
        <w:rPr>
          <w:rFonts w:ascii="Times New Roman" w:hAnsi="Times New Roman" w:cs="Times New Roman"/>
          <w:sz w:val="24"/>
          <w:szCs w:val="24"/>
        </w:rPr>
        <w:tab/>
        <w:t xml:space="preserve">Наличие международного рейтинга финансовой надежности по шкале S&amp;P (не ниже «В»), </w:t>
      </w:r>
      <w:r>
        <w:rPr>
          <w:rFonts w:ascii="Times New Roman" w:hAnsi="Times New Roman" w:cs="Times New Roman"/>
          <w:sz w:val="24"/>
          <w:szCs w:val="24"/>
        </w:rPr>
        <w:t xml:space="preserve">Moody’s</w:t>
      </w:r>
      <w:r>
        <w:rPr>
          <w:rFonts w:ascii="Times New Roman" w:hAnsi="Times New Roman" w:cs="Times New Roman"/>
          <w:sz w:val="24"/>
          <w:szCs w:val="24"/>
        </w:rPr>
        <w:t xml:space="preserve"> (не ниже «В1») или </w:t>
      </w:r>
      <w:r>
        <w:rPr>
          <w:rFonts w:ascii="Times New Roman" w:hAnsi="Times New Roman" w:cs="Times New Roman"/>
          <w:sz w:val="24"/>
          <w:szCs w:val="24"/>
        </w:rPr>
        <w:t xml:space="preserve">Fitch</w:t>
      </w:r>
      <w:r>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 w:val="left" w:pos="1701" w:leader="none"/>
        </w:tabs>
        <w:rPr>
          <w:rFonts w:ascii="Times New Roman" w:hAnsi="Times New Roman" w:cs="Times New Roman"/>
          <w:sz w:val="24"/>
          <w:szCs w:val="24"/>
        </w:rPr>
      </w:pPr>
      <w:r>
        <w:rPr>
          <w:rFonts w:ascii="Times New Roman" w:hAnsi="Times New Roman" w:cs="Times New Roman"/>
          <w:sz w:val="24"/>
          <w:szCs w:val="24"/>
        </w:rPr>
        <w:t xml:space="preserve">20.3.12.</w:t>
      </w:r>
      <w:r>
        <w:rPr>
          <w:rFonts w:ascii="Times New Roman" w:hAnsi="Times New Roman" w:cs="Times New Roman"/>
          <w:sz w:val="24"/>
          <w:szCs w:val="24"/>
        </w:rPr>
        <w:tab/>
        <w:t xml:space="preserve">Наличие облигаторной перестраховочной защиты огневых и т</w:t>
      </w:r>
      <w:r>
        <w:rPr>
          <w:rFonts w:ascii="Times New Roman" w:hAnsi="Times New Roman" w:cs="Times New Roman"/>
          <w:sz w:val="24"/>
          <w:szCs w:val="24"/>
        </w:rPr>
        <w:t xml:space="preserve">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20.4. Страхование должно покрывать все риски случайной гибели или повреждения имущ</w:t>
      </w:r>
      <w:r>
        <w:rPr>
          <w:rFonts w:ascii="Times New Roman" w:hAnsi="Times New Roman" w:cs="Times New Roman"/>
          <w:sz w:val="24"/>
          <w:szCs w:val="24"/>
        </w:rPr>
        <w:t xml:space="preserve">ества, как это указано в проекте договора страхования. Введение дополнительных исключений или ограничений покрытия не допускается.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20.5. В дополнение к базовому страховому покрытию Подрядчик может застраховать свои строительные машины и оборудование на стр</w:t>
      </w:r>
      <w:r>
        <w:rPr>
          <w:rFonts w:ascii="Times New Roman" w:hAnsi="Times New Roman" w:cs="Times New Roman"/>
          <w:sz w:val="24"/>
          <w:szCs w:val="24"/>
        </w:rPr>
        <w:t xml:space="preserve">оительной площадке (за исключением передвижных строительных машин при нахождении на дорогах общего пользования).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20.6. Страховые суммы по договору страхования должны устанавливаться с учетом следующих требований: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20.6.1.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w:t>
      </w:r>
      <w:r>
        <w:rPr>
          <w:rFonts w:ascii="Times New Roman" w:hAnsi="Times New Roman" w:cs="Times New Roman"/>
          <w:sz w:val="24"/>
          <w:szCs w:val="24"/>
        </w:rPr>
        <w:t xml:space="preserve">лов и имущества, составляющих стоимость Объекта, и стоимости давальческих материалов, используемых для целей реализации проекта, предусмотренного настоящим Договором, с учетом НДС;</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При изменении стоимости строительно-монтажных работ, стоимости оборудования</w:t>
      </w:r>
      <w:r>
        <w:rPr>
          <w:rFonts w:ascii="Times New Roman" w:hAnsi="Times New Roman" w:cs="Times New Roman"/>
          <w:sz w:val="24"/>
          <w:szCs w:val="24"/>
        </w:rPr>
        <w:t xml:space="preserve">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настоящему Договору, Подрядчик обязан заключить дополнительное соглашение к</w:t>
      </w:r>
      <w:r>
        <w:rPr>
          <w:rFonts w:ascii="Times New Roman" w:hAnsi="Times New Roman" w:cs="Times New Roman"/>
          <w:sz w:val="24"/>
          <w:szCs w:val="24"/>
        </w:rPr>
        <w:t xml:space="preserve"> договору страхования о соответствующем изменении страховой суммы по Секции 1 и, соответственно, по Секции 2.</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20.6.2. Страховая сумма по страхованию гражданской ответственности за причинение вреда имуществу и/или жизни и здоровью третьих лиц (далее - Секци</w:t>
      </w:r>
      <w:r>
        <w:rPr>
          <w:rFonts w:ascii="Times New Roman" w:hAnsi="Times New Roman" w:cs="Times New Roman"/>
          <w:sz w:val="24"/>
          <w:szCs w:val="24"/>
        </w:rPr>
        <w:t xml:space="preserve">я 2) устанавливается в </w:t>
      </w:r>
      <w:r>
        <w:rPr>
          <w:rFonts w:ascii="Times New Roman" w:hAnsi="Times New Roman" w:cs="Times New Roman"/>
          <w:sz w:val="24"/>
          <w:szCs w:val="24"/>
        </w:rPr>
        <w:t xml:space="preserve">размере 15% (пятнадцати процентов) от размера страховой суммы по Секции 1, но в любом случае не более 200 000 000 (двухсот миллионов)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20.7. Период страхования строительно-монтажных работ устанавливается равным периоду от моме</w:t>
      </w:r>
      <w:r>
        <w:rPr>
          <w:rFonts w:ascii="Times New Roman" w:hAnsi="Times New Roman" w:cs="Times New Roman"/>
          <w:sz w:val="24"/>
          <w:szCs w:val="24"/>
        </w:rPr>
        <w:t xml:space="preserve">нта начала производства работ (согласно п. 3.1 настоящего Договора) до момента ввода Объекта в эксплуатацию (согласно п. 3.3 настоящего Договора). Период страхования </w:t>
      </w:r>
      <w:r>
        <w:rPr>
          <w:rFonts w:ascii="Times New Roman" w:hAnsi="Times New Roman" w:cs="Times New Roman"/>
          <w:sz w:val="24"/>
          <w:szCs w:val="24"/>
        </w:rPr>
        <w:t xml:space="preserve">послепусковых</w:t>
      </w:r>
      <w:r>
        <w:rPr>
          <w:rFonts w:ascii="Times New Roman" w:hAnsi="Times New Roman" w:cs="Times New Roman"/>
          <w:sz w:val="24"/>
          <w:szCs w:val="24"/>
        </w:rPr>
        <w:t xml:space="preserve"> гарантийных обязательств устанавливается равным периоду гарантийного обслужи</w:t>
      </w:r>
      <w:r>
        <w:rPr>
          <w:rFonts w:ascii="Times New Roman" w:hAnsi="Times New Roman" w:cs="Times New Roman"/>
          <w:sz w:val="24"/>
          <w:szCs w:val="24"/>
        </w:rPr>
        <w:t xml:space="preserve">вания (в соответствии с п. 16.2 настоящего Договора). При увеличении срока проведения строительно-монтажных работ (независимо от того, изменялись ли сроки по взаимному согласию Сторон или имело место неисполнение обязательств одной из Сторон), если это вле</w:t>
      </w:r>
      <w:r>
        <w:rPr>
          <w:rFonts w:ascii="Times New Roman" w:hAnsi="Times New Roman" w:cs="Times New Roman"/>
          <w:sz w:val="24"/>
          <w:szCs w:val="24"/>
        </w:rPr>
        <w:t xml:space="preserve">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с учетом новой предполагаемой даты ввода</w:t>
      </w:r>
      <w:r>
        <w:rPr>
          <w:rFonts w:ascii="Times New Roman" w:hAnsi="Times New Roman" w:cs="Times New Roman"/>
          <w:sz w:val="24"/>
          <w:szCs w:val="24"/>
        </w:rPr>
        <w:t xml:space="preserve"> Объекта в эксплуатацию не позднее, чем за 20 (двадцать) рабочих дней до окончания срока страхования строительно-монтажных работ по действующей редакции договора страхования.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В случае изменения стоимости строительных и монтажных работ, оборудования, прочи</w:t>
      </w:r>
      <w:r>
        <w:rPr>
          <w:rFonts w:ascii="Times New Roman" w:hAnsi="Times New Roman" w:cs="Times New Roman"/>
          <w:sz w:val="24"/>
          <w:szCs w:val="24"/>
        </w:rPr>
        <w:t xml:space="preserve">х работ, материалов и имущества, составляющих стоимость Объекта, и стоимости давальческих материалов, используемых для целей реализации проекта, и заключения соответствующего дополнительного соглашения к настоящему Договору, Подрядчик обязан в течение 10 (</w:t>
      </w:r>
      <w:r>
        <w:rPr>
          <w:rFonts w:ascii="Times New Roman" w:hAnsi="Times New Roman" w:cs="Times New Roman"/>
          <w:sz w:val="24"/>
          <w:szCs w:val="24"/>
        </w:rPr>
        <w:t xml:space="preserve">десяти) рабочих дней со дня заключения такого дополнительного соглашения заключить дополнительное соглашение к договору страхования о соответствующей корректировке страховой суммы по Секции 1 и, соответственно, по Секции 2.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При частичном вводе объекта в э</w:t>
      </w:r>
      <w:r>
        <w:rPr>
          <w:rFonts w:ascii="Times New Roman" w:hAnsi="Times New Roman" w:cs="Times New Roman"/>
          <w:sz w:val="24"/>
          <w:szCs w:val="24"/>
        </w:rPr>
        <w:t xml:space="preserve">ксплуатацию по соглашению Сторон страховая сумма может быть изменена на период проведения строительно-монтажных работ с учётом сданных работ. При этом страховые суммы на период гарантийного обслуживания, страховая сумма по страхованию гражданской ответстве</w:t>
      </w:r>
      <w:r>
        <w:rPr>
          <w:rFonts w:ascii="Times New Roman" w:hAnsi="Times New Roman" w:cs="Times New Roman"/>
          <w:sz w:val="24"/>
          <w:szCs w:val="24"/>
        </w:rPr>
        <w:t xml:space="preserve">нности и лимиты ответственности, установленные договором страхования, ранее заключенным во исполнение настоящего Договора, изменению не подлежат.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Любые вносимые в договор страхования изменения Подрядчик обязан предварительно согласовать с Заказчиком, предо</w:t>
      </w:r>
      <w:r>
        <w:rPr>
          <w:rFonts w:ascii="Times New Roman" w:hAnsi="Times New Roman" w:cs="Times New Roman"/>
          <w:sz w:val="24"/>
          <w:szCs w:val="24"/>
        </w:rPr>
        <w:t xml:space="preserve">ставив Заказчику на предварительное согласование проект дополнительного соглашения к договору страхования в формате </w:t>
      </w:r>
      <w:r>
        <w:rPr>
          <w:rFonts w:ascii="Times New Roman" w:hAnsi="Times New Roman" w:cs="Times New Roman"/>
          <w:sz w:val="24"/>
          <w:szCs w:val="24"/>
          <w:lang w:val="en-US"/>
        </w:rPr>
        <w:t xml:space="preserve">MS</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Word</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предоставить Заказчику </w:t>
      </w:r>
      <w:r>
        <w:rPr>
          <w:rFonts w:ascii="Times New Roman" w:hAnsi="Times New Roman" w:cs="Times New Roman"/>
          <w:sz w:val="24"/>
          <w:szCs w:val="24"/>
        </w:rPr>
        <w:t xml:space="preserve">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 его исполнении (если по дополнительному соглашению предусмотрена опл</w:t>
      </w:r>
      <w:r>
        <w:rPr>
          <w:rFonts w:ascii="Times New Roman" w:hAnsi="Times New Roman" w:cs="Times New Roman"/>
          <w:sz w:val="24"/>
          <w:szCs w:val="24"/>
        </w:rPr>
        <w:t xml:space="preserve">ата) в срок, установленный дополнительным соглашением.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20.8. Подрядчик обязан уведомлять страховую компанию и Заказчика о событиях, имеющих признаки страховых случаев, об изменении степени риска в срок, установленный договором страхования.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20.9. Франшизы</w:t>
      </w:r>
      <w:r>
        <w:rPr>
          <w:rFonts w:ascii="Times New Roman" w:hAnsi="Times New Roman" w:cs="Times New Roman"/>
          <w:sz w:val="24"/>
          <w:szCs w:val="24"/>
        </w:rPr>
        <w:t xml:space="preserve"> по договору страхования должны устанавливаться с учетом следующих требований: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20.9.1. Франшиза (безусловная) по Секции 1 устанавливается в размере не более 0,3% от страховой суммы по Секции 1 по каждому страховому случаю. Максимальный размер франшизы (без</w:t>
      </w:r>
      <w:r>
        <w:rPr>
          <w:rFonts w:ascii="Times New Roman" w:hAnsi="Times New Roman" w:cs="Times New Roman"/>
          <w:sz w:val="24"/>
          <w:szCs w:val="24"/>
        </w:rPr>
        <w:t xml:space="preserve">условной) по Секции 1 - 2 000 000 (два миллиона) рублей по каждому страховому случаю.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20.9.2. Франшиза (безусловная) по Секции 2 устанавливается в размере:</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20.9.2.1. по случаям причинения вреда имуществу третьих лиц - не более 300 000 (трехсот) тысяч рубл</w:t>
      </w:r>
      <w:r>
        <w:rPr>
          <w:rFonts w:ascii="Times New Roman" w:hAnsi="Times New Roman" w:cs="Times New Roman"/>
          <w:sz w:val="24"/>
          <w:szCs w:val="24"/>
        </w:rPr>
        <w:t xml:space="preserve">ей;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20.9.2.2. по случаям причинения вреда жизни и/или здоровью третьих лиц - не применяется.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4"/>
          <w:szCs w:val="24"/>
        </w:rPr>
      </w:pPr>
      <w:r>
        <w:rPr>
          <w:rFonts w:ascii="Times New Roman" w:hAnsi="Times New Roman" w:cs="Times New Roman"/>
          <w:sz w:val="24"/>
          <w:szCs w:val="24"/>
        </w:rPr>
        <w:t xml:space="preserve">20.10. Лимит ответственности по Оговорке о покрытии ущерба в результате террористических актов и диверсий в соответствии с проектом договора страхования </w:t>
      </w:r>
      <w:r>
        <w:rPr>
          <w:rFonts w:ascii="Times New Roman" w:hAnsi="Times New Roman" w:cs="Times New Roman"/>
          <w:sz w:val="24"/>
          <w:szCs w:val="24"/>
        </w:rPr>
        <w:t xml:space="preserve">устанавлив</w:t>
      </w:r>
      <w:r>
        <w:rPr>
          <w:rFonts w:ascii="Times New Roman" w:hAnsi="Times New Roman" w:cs="Times New Roman"/>
          <w:sz w:val="24"/>
          <w:szCs w:val="24"/>
        </w:rPr>
        <w:t xml:space="preserve">ается в размере 50 (пятидесяти) % от страховой суммы по Секции 1, но в любом случае не более 900 000 000 (девятисот миллионов)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20.11. Любые платежи по настоящему договору, за исключением платежей по инженерным изысканиям, по разработке Проектной до</w:t>
      </w:r>
      <w:r>
        <w:rPr>
          <w:rFonts w:ascii="Times New Roman" w:hAnsi="Times New Roman" w:cs="Times New Roman"/>
          <w:sz w:val="24"/>
          <w:szCs w:val="24"/>
        </w:rPr>
        <w:t xml:space="preserve">кументации, по разработке Рабочей документации, осуществляются Заказчиком только при наличии у него оригинала действующего и актуализированного договора страхования (со всеми дополнительными соглашениями) и копиями платежных поручений об оплате страховой п</w:t>
      </w:r>
      <w:r>
        <w:rPr>
          <w:rFonts w:ascii="Times New Roman" w:hAnsi="Times New Roman" w:cs="Times New Roman"/>
          <w:sz w:val="24"/>
          <w:szCs w:val="24"/>
        </w:rPr>
        <w:t xml:space="preserve">ремии по договору страхования и дополнительным соглашениям к нему с отметкой банка об их исполнении.</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20.12. При нарушении Подрядчиком требований, указанных в настоящей статье, Заказчик имеет право отсрочить оплату по настоящему Договору до момента исполнен</w:t>
      </w:r>
      <w:r>
        <w:rPr>
          <w:rFonts w:ascii="Times New Roman" w:hAnsi="Times New Roman" w:cs="Times New Roman"/>
          <w:sz w:val="24"/>
          <w:szCs w:val="24"/>
        </w:rPr>
        <w:t xml:space="preserve">ия Подрядчиком данных требований и предоставления соответствующих подтверждающих документов.</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993" w:leader="non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РАЗДЕЛ </w:t>
      </w:r>
      <w:r>
        <w:rPr>
          <w:rFonts w:ascii="Times New Roman" w:hAnsi="Times New Roman" w:cs="Times New Roman"/>
          <w:b/>
          <w:bCs/>
          <w:color w:val="000000"/>
          <w:sz w:val="24"/>
          <w:szCs w:val="24"/>
          <w:lang w:val="en-US"/>
        </w:rPr>
        <w:t xml:space="preserve">VI</w:t>
      </w:r>
      <w:r>
        <w:rPr>
          <w:rFonts w:ascii="Times New Roman" w:hAnsi="Times New Roman" w:cs="Times New Roman"/>
          <w:b/>
          <w:bCs/>
          <w:color w:val="000000"/>
          <w:sz w:val="24"/>
          <w:szCs w:val="24"/>
        </w:rPr>
        <w:t xml:space="preserve">. ОТВЕТСТВЕННОСТЬ СТОРОН, РАЗРЕШЕНИЕ СПОРОВ</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21. Ответственность Сторон</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numPr>
          <w:ilvl w:val="0"/>
          <w:numId w:val="110"/>
        </w:numPr>
        <w:ind w:left="0" w:firstLine="709"/>
        <w:jc w:val="both"/>
        <w:tabs>
          <w:tab w:val="left" w:pos="1134" w:leader="none"/>
        </w:tabs>
        <w:rPr>
          <w:rFonts w:ascii="Times New Roman" w:hAnsi="Times New Roman" w:cs="Times New Roman"/>
          <w:b/>
          <w:bCs/>
          <w:sz w:val="24"/>
          <w:szCs w:val="24"/>
        </w:rPr>
      </w:pPr>
      <w:r>
        <w:rPr>
          <w:rFonts w:ascii="Times New Roman" w:hAnsi="Times New Roman" w:cs="Times New Roman"/>
          <w:sz w:val="24"/>
          <w:szCs w:val="24"/>
        </w:rPr>
        <w:t xml:space="preserve">Заказчик за нарушение договорных обязательств уплачивает Подрядчику по его требованию:</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tabs>
          <w:tab w:val="left" w:pos="1418" w:leader="none"/>
        </w:tabs>
        <w:rPr>
          <w:rFonts w:ascii="Times New Roman" w:hAnsi="Times New Roman" w:cs="Times New Roman"/>
          <w:b/>
          <w:bCs/>
          <w:sz w:val="24"/>
          <w:szCs w:val="24"/>
        </w:rPr>
      </w:pPr>
      <w:r>
        <w:rPr>
          <w:rFonts w:ascii="Times New Roman" w:hAnsi="Times New Roman" w:cs="Times New Roman"/>
          <w:sz w:val="24"/>
          <w:szCs w:val="24"/>
        </w:rPr>
        <w:t xml:space="preserve">21.1.1. За нарушение сроков расчетов за строительно-монтажные работы, в отношении которых оформлены «</w:t>
      </w:r>
      <w:r>
        <w:rPr>
          <w:rFonts w:ascii="Times New Roman" w:hAnsi="Times New Roman" w:cs="Times New Roman"/>
          <w:bCs/>
          <w:sz w:val="24"/>
          <w:szCs w:val="24"/>
        </w:rPr>
        <w:t xml:space="preserve">Акты о приемке выполненных работ» и «Справки о стоимости выполненных</w:t>
      </w:r>
      <w:r>
        <w:rPr>
          <w:rFonts w:ascii="Times New Roman" w:hAnsi="Times New Roman" w:cs="Times New Roman"/>
          <w:bCs/>
          <w:sz w:val="24"/>
          <w:szCs w:val="24"/>
        </w:rPr>
        <w:t xml:space="preserve"> работ и затрат»</w:t>
      </w:r>
      <w:r>
        <w:rPr>
          <w:rFonts w:ascii="Times New Roman" w:hAnsi="Times New Roman" w:cs="Times New Roman"/>
          <w:sz w:val="24"/>
          <w:szCs w:val="24"/>
        </w:rPr>
        <w:t xml:space="preserve"> - пени в размере 0,1% от стоимости просроченного денежного обязательства, но не более 10% от суммы задержанного платежа, за каждый день просрочки, начиная с 31 дня с момента, когда у Заказчика возникло обязательство по оплате, </w:t>
      </w:r>
      <w:r>
        <w:rPr>
          <w:rFonts w:ascii="Times New Roman" w:hAnsi="Times New Roman" w:cs="Times New Roman"/>
          <w:spacing w:val="-2"/>
          <w:sz w:val="24"/>
          <w:szCs w:val="24"/>
        </w:rPr>
        <w:t xml:space="preserve">после подпис</w:t>
      </w:r>
      <w:r>
        <w:rPr>
          <w:rFonts w:ascii="Times New Roman" w:hAnsi="Times New Roman" w:cs="Times New Roman"/>
          <w:spacing w:val="-2"/>
          <w:sz w:val="24"/>
          <w:szCs w:val="24"/>
        </w:rPr>
        <w:t xml:space="preserve">ания Заказчиком соответствующих «</w:t>
      </w:r>
      <w:r>
        <w:rPr>
          <w:rFonts w:ascii="Times New Roman" w:hAnsi="Times New Roman" w:cs="Times New Roman"/>
          <w:bCs/>
          <w:sz w:val="24"/>
          <w:szCs w:val="24"/>
        </w:rPr>
        <w:t xml:space="preserve">Актов о приемке выполненных работ» и «Справки о стоимости выполненных работ и затрат» и выставления счета.</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tabs>
          <w:tab w:val="left" w:pos="1418" w:leader="none"/>
        </w:tabs>
        <w:rPr>
          <w:rFonts w:ascii="Times New Roman" w:hAnsi="Times New Roman" w:cs="Times New Roman"/>
          <w:b/>
          <w:bCs/>
          <w:sz w:val="24"/>
          <w:szCs w:val="24"/>
        </w:rPr>
      </w:pPr>
      <w:r>
        <w:rPr>
          <w:rFonts w:ascii="Times New Roman" w:hAnsi="Times New Roman" w:cs="Times New Roman"/>
          <w:spacing w:val="-2"/>
          <w:sz w:val="24"/>
          <w:szCs w:val="24"/>
        </w:rPr>
        <w:t xml:space="preserve">21.1.2. За необоснованную просрочку приемки результатов надлежаще выполненных Подрядчиком работ - пени в размере 0,1</w:t>
      </w:r>
      <w:r>
        <w:rPr>
          <w:rFonts w:ascii="Times New Roman" w:hAnsi="Times New Roman" w:cs="Times New Roman"/>
          <w:spacing w:val="-2"/>
          <w:sz w:val="24"/>
          <w:szCs w:val="24"/>
        </w:rPr>
        <w:t xml:space="preserve">% от стоимости предъявленных к приемке работ,</w:t>
      </w:r>
      <w:r>
        <w:rPr>
          <w:rFonts w:ascii="Times New Roman" w:hAnsi="Times New Roman" w:cs="Times New Roman"/>
          <w:sz w:val="24"/>
          <w:szCs w:val="24"/>
        </w:rPr>
        <w:t xml:space="preserve"> но не более 10% от цены Договора, </w:t>
      </w:r>
      <w:r>
        <w:rPr>
          <w:rFonts w:ascii="Times New Roman" w:hAnsi="Times New Roman" w:cs="Times New Roman"/>
          <w:spacing w:val="-2"/>
          <w:sz w:val="24"/>
          <w:szCs w:val="24"/>
        </w:rPr>
        <w:t xml:space="preserve">за каждые 10 дней просрочки. Данный пункт не применяется в случае, если в процессе приемки или эксплуатации были выявлены недостатки выполненных работ. </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договорились не</w:t>
      </w:r>
      <w:r>
        <w:rPr>
          <w:rFonts w:ascii="Times New Roman" w:hAnsi="Times New Roman" w:cs="Times New Roman"/>
          <w:sz w:val="24"/>
          <w:szCs w:val="24"/>
        </w:rPr>
        <w:t xml:space="preserve"> применять иных санкций к Заказчику, помимо обусловленных Договором.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21.2. Подрядчик при нарушении договорных обязательств уплачивает Заказчику по его требованию: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нарушение конечного срока выполнения всех работ по Договору (в целом) - пени в размере 0</w:t>
      </w:r>
      <w:r>
        <w:rPr>
          <w:rFonts w:ascii="Times New Roman" w:hAnsi="Times New Roman" w:cs="Times New Roman"/>
          <w:sz w:val="24"/>
          <w:szCs w:val="24"/>
        </w:rPr>
        <w:t xml:space="preserve">,2% от цены Договора за каждый день просрочки.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несвоевременное освобождение строительной площадки от принадлежащего ему имущества - пени в размере 0,1% от цены Договора за каждые 10 дней просрочки до фактического исполнения обязательства, но не более 1</w:t>
      </w:r>
      <w:r>
        <w:rPr>
          <w:rFonts w:ascii="Times New Roman" w:hAnsi="Times New Roman" w:cs="Times New Roman"/>
          <w:sz w:val="24"/>
          <w:szCs w:val="24"/>
        </w:rPr>
        <w:t xml:space="preserve">0% от цены Договора.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нарушение сроков начала и/или завершения выполнения отдельных видов работ, указанных в Графике выполнения работ, поставок и объемов финансирования (Приложение 2 к Договору) - пени в размере 0,1% от стоимости данных работ за каждый </w:t>
      </w:r>
      <w:r>
        <w:rPr>
          <w:rFonts w:ascii="Times New Roman" w:hAnsi="Times New Roman" w:cs="Times New Roman"/>
          <w:sz w:val="24"/>
          <w:szCs w:val="24"/>
        </w:rPr>
        <w:t xml:space="preserve">день просрочки выполнения обязательств до фактического исполнения обязательств.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ненадлежащее и/или несвоевременное предоставление Заказчику «Акта о приемке выполненных работ» и/или «Справки о стоимости выполненных работ и затрат» в соответствии с п. 14</w:t>
      </w:r>
      <w:r>
        <w:rPr>
          <w:rFonts w:ascii="Times New Roman" w:hAnsi="Times New Roman" w:cs="Times New Roman"/>
          <w:sz w:val="24"/>
          <w:szCs w:val="24"/>
        </w:rPr>
        <w:t xml:space="preserve">.1. Договора, - штраф в размере 100 000 рублей за каждый зафиксированный случай.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нарушение сроков устранения несоответствий - пени в размере 0,1% от стоимости некачественно выполненных работ (поставленного оборудования) за каждый день просрочки выполне</w:t>
      </w:r>
      <w:r>
        <w:rPr>
          <w:rFonts w:ascii="Times New Roman" w:hAnsi="Times New Roman" w:cs="Times New Roman"/>
          <w:sz w:val="24"/>
          <w:szCs w:val="24"/>
        </w:rPr>
        <w:t xml:space="preserve">ния обязательств до фактического исполнения обязательства.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совершение действий или бездействий, в результате которых нарушен график отключений электросетевого оборудования (п. 6.22.1. Договора) - штраф в размере 100 000 рублей за каждый зафиксированный</w:t>
      </w:r>
      <w:r>
        <w:rPr>
          <w:rFonts w:ascii="Times New Roman" w:hAnsi="Times New Roman" w:cs="Times New Roman"/>
          <w:sz w:val="24"/>
          <w:szCs w:val="24"/>
        </w:rPr>
        <w:t xml:space="preserve"> Заказчиком случай, либо в размере штрафных </w:t>
      </w:r>
      <w:r>
        <w:rPr>
          <w:rFonts w:ascii="Times New Roman" w:hAnsi="Times New Roman" w:cs="Times New Roman"/>
          <w:sz w:val="24"/>
          <w:szCs w:val="24"/>
        </w:rPr>
        <w:t xml:space="preserve">санкций, предъявленных Заказчику организатором торговли на оптовом рынке электрической энергии и мощности по расчетам системного оператора, но не менее 100 000 рублей.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нецелевое использование авансового плате</w:t>
      </w:r>
      <w:r>
        <w:rPr>
          <w:rFonts w:ascii="Times New Roman" w:hAnsi="Times New Roman" w:cs="Times New Roman"/>
          <w:sz w:val="24"/>
          <w:szCs w:val="24"/>
        </w:rPr>
        <w:t xml:space="preserve">жа - штраф в размере 5% от суммы, израсходованной нецелевым образом (вне зависимости от уплаты штрафа Подрядчиком, на сумму платежа, израсходованного нецелевым образом, могут быть начислены проценты в соответствии с условиями статьи 395 Гражданского кодекс</w:t>
      </w:r>
      <w:r>
        <w:rPr>
          <w:rFonts w:ascii="Times New Roman" w:hAnsi="Times New Roman" w:cs="Times New Roman"/>
          <w:sz w:val="24"/>
          <w:szCs w:val="24"/>
        </w:rPr>
        <w:t xml:space="preserve">а Российской Федерации, уплата которых осуществляется Подрядчиком по требованию Заказчика).</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нарушения Подрядчиком условий, предусмотренных п. 6.9. - 6.10. Договора - пени в размере 0,01% от цены Договора за каждый день просрочки.</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несвоевременного получения (к дате, установленной п. 3.3. Договора для подписания Акта ввода в эксплуатацию</w:t>
      </w:r>
      <w:r>
        <w:rPr>
          <w:rFonts w:ascii="Times New Roman" w:hAnsi="Times New Roman"/>
          <w:sz w:val="24"/>
          <w:szCs w:val="24"/>
        </w:rPr>
        <w:t xml:space="preserve"> законченного строительством объекта приемочной комиссией</w:t>
      </w:r>
      <w:r>
        <w:rPr>
          <w:rFonts w:ascii="Times New Roman" w:hAnsi="Times New Roman" w:cs="Times New Roman"/>
          <w:sz w:val="24"/>
          <w:szCs w:val="24"/>
        </w:rPr>
        <w:t xml:space="preserve">) в уполномоченных органах государственной власти разрешения на ввод Объекта в эксп</w:t>
      </w:r>
      <w:r>
        <w:rPr>
          <w:rFonts w:ascii="Times New Roman" w:hAnsi="Times New Roman" w:cs="Times New Roman"/>
          <w:sz w:val="24"/>
          <w:szCs w:val="24"/>
        </w:rPr>
        <w:t xml:space="preserve">луатацию в порядке, предусмотренном законодательством Российской Федерации, - пени в размере 0,01% от цены Договора за каждый день просрочки.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заключения Подрядчиком </w:t>
      </w:r>
      <w:r>
        <w:rPr>
          <w:rFonts w:ascii="Times New Roman" w:hAnsi="Times New Roman"/>
          <w:sz w:val="24"/>
          <w:szCs w:val="24"/>
        </w:rPr>
        <w:t xml:space="preserve">для выполнения Работ по настоящему Договору</w:t>
      </w:r>
      <w:r>
        <w:rPr>
          <w:rFonts w:ascii="Times New Roman" w:hAnsi="Times New Roman" w:cs="Times New Roman"/>
          <w:sz w:val="24"/>
          <w:szCs w:val="24"/>
        </w:rPr>
        <w:t xml:space="preserve"> без согласования с Заказчиком договор</w:t>
      </w:r>
      <w:r>
        <w:rPr>
          <w:rFonts w:ascii="Times New Roman" w:hAnsi="Times New Roman" w:cs="Times New Roman"/>
          <w:sz w:val="24"/>
          <w:szCs w:val="24"/>
        </w:rPr>
        <w:t xml:space="preserve">ов, предметом которых является исполнение обязательств по настоящему Договору - штраф в размере 1 000 000 рублей за каждый зафиксированный случай, но не более 10% от цены настоящего Договора.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выявления фактов выполнения Работ, предусмотренных нас</w:t>
      </w:r>
      <w:r>
        <w:rPr>
          <w:rFonts w:ascii="Times New Roman" w:hAnsi="Times New Roman" w:cs="Times New Roman"/>
          <w:sz w:val="24"/>
          <w:szCs w:val="24"/>
        </w:rPr>
        <w:t xml:space="preserve">тоящим Договором, лицами, с которыми у Подрядчика, Субподрядчика отсутствуют заключенные договоры - штраф в размере 1 000 000 рублей за каждый зафиксированный случай, но не более 10% от цены настоящего Договора.</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выполнения работ с отступлением от </w:t>
      </w:r>
      <w:r>
        <w:rPr>
          <w:rFonts w:ascii="Times New Roman" w:hAnsi="Times New Roman" w:cs="Times New Roman"/>
          <w:sz w:val="24"/>
          <w:szCs w:val="24"/>
        </w:rPr>
        <w:t xml:space="preserve">объемов и стоимости, предусмотренных Графиком выполнения работ, поставок и объемов финансирования (Приложение 2 к Договору) - пени в размере 0,1% от стоимости работ, подлежащих выполнению в период времени, в котором произошло отступление от согласованного </w:t>
      </w:r>
      <w:r>
        <w:rPr>
          <w:rFonts w:ascii="Times New Roman" w:hAnsi="Times New Roman" w:cs="Times New Roman"/>
          <w:sz w:val="24"/>
          <w:szCs w:val="24"/>
        </w:rPr>
        <w:t xml:space="preserve">Сторонами Графика выполнения работ, поставок и объемов финансирования (Приложение 2 к Договору).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несвоевременного выполнения своих обязательств по поставке оборудования (материалов, запасных частей к оборудованию) и/или при поставке некачественно</w:t>
      </w:r>
      <w:r>
        <w:rPr>
          <w:rFonts w:ascii="Times New Roman" w:hAnsi="Times New Roman" w:cs="Times New Roman"/>
          <w:sz w:val="24"/>
          <w:szCs w:val="24"/>
        </w:rPr>
        <w:t xml:space="preserve">го оборудования (материалов, запасных частей к оборудованию) и/или недопоставки оборудования (материалов, запасных частей к оборудованию) - пени в размере 0,2% от стоимости </w:t>
      </w:r>
      <w:r>
        <w:rPr>
          <w:rFonts w:ascii="Times New Roman" w:hAnsi="Times New Roman" w:cs="Times New Roman"/>
          <w:sz w:val="24"/>
          <w:szCs w:val="24"/>
        </w:rPr>
        <w:t xml:space="preserve">непоставленного</w:t>
      </w:r>
      <w:r>
        <w:rPr>
          <w:rFonts w:ascii="Times New Roman" w:hAnsi="Times New Roman" w:cs="Times New Roman"/>
          <w:sz w:val="24"/>
          <w:szCs w:val="24"/>
        </w:rPr>
        <w:t xml:space="preserve"> в срок/недопоставленного или некачественного оборудования (материал</w:t>
      </w:r>
      <w:r>
        <w:rPr>
          <w:rFonts w:ascii="Times New Roman" w:hAnsi="Times New Roman" w:cs="Times New Roman"/>
          <w:sz w:val="24"/>
          <w:szCs w:val="24"/>
        </w:rPr>
        <w:t xml:space="preserve">ов, запасных частей к оборудованию) за каждый день просрочки выполнения своих обязательств до момента поставки оборудования (материалов, запасных частей к оборудованию), либо до замены некачественного оборудования (материалов, запасных частей к оборудовани</w:t>
      </w:r>
      <w:r>
        <w:rPr>
          <w:rFonts w:ascii="Times New Roman" w:hAnsi="Times New Roman" w:cs="Times New Roman"/>
          <w:sz w:val="24"/>
          <w:szCs w:val="24"/>
        </w:rPr>
        <w:t xml:space="preserve">ю).</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нарушения Подрядчиком, Субподрядчиками и(или) любыми иными третьими лицами, привлеченными для Работ по Договору «нормативных актов в области проектирования и строительства», в том числе в части промышленной безопасности, охраны труда, а также </w:t>
      </w:r>
      <w:r>
        <w:rPr>
          <w:rFonts w:ascii="Times New Roman" w:hAnsi="Times New Roman" w:cs="Times New Roman"/>
          <w:sz w:val="24"/>
          <w:szCs w:val="24"/>
        </w:rPr>
        <w:t xml:space="preserve">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200 000 рублей за каждый зафиксированный случай нарушения. Подрядчик уплачивает Заказчику</w:t>
      </w:r>
      <w:r>
        <w:rPr>
          <w:rFonts w:ascii="Times New Roman" w:hAnsi="Times New Roman" w:cs="Times New Roman"/>
          <w:sz w:val="24"/>
          <w:szCs w:val="24"/>
        </w:rPr>
        <w:t xml:space="preserve"> штраф, установленный в настоящем пункте Договора, в течение 5 дней с даты получения соответствующего требования Заказчика.</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Подрядчик не предоставил Заказчику </w:t>
      </w:r>
      <w:r>
        <w:rPr>
          <w:rFonts w:ascii="Times New Roman" w:hAnsi="Times New Roman" w:cs="Times New Roman"/>
          <w:sz w:val="24"/>
          <w:szCs w:val="24"/>
        </w:rPr>
        <w:t xml:space="preserve">месячно</w:t>
      </w:r>
      <w:r>
        <w:rPr>
          <w:rFonts w:ascii="Times New Roman" w:hAnsi="Times New Roman" w:cs="Times New Roman"/>
          <w:sz w:val="24"/>
          <w:szCs w:val="24"/>
        </w:rPr>
        <w:t xml:space="preserve">-суточные графики выполнения работ, составленные по форме Приложения 6 к Дог</w:t>
      </w:r>
      <w:r>
        <w:rPr>
          <w:rFonts w:ascii="Times New Roman" w:hAnsi="Times New Roman" w:cs="Times New Roman"/>
          <w:sz w:val="24"/>
          <w:szCs w:val="24"/>
        </w:rPr>
        <w:t xml:space="preserve">овору, на следующий месяц или ежесуточную информацию о ходе выполнения работ - штраф в размере 100 000 рублей за каждый зафиксированный случай.</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непредставления в двадцатидневный срок после подписания Договора Календарно-сетевого графика (в соответствии с п. 6.2 Договора), - штраф в размере 100 000 рублей за каждый зафиксированный случай.</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w:t>
      </w:r>
      <w:r>
        <w:rPr>
          <w:rFonts w:ascii="Times New Roman" w:hAnsi="Times New Roman" w:cs="Times New Roman"/>
          <w:sz w:val="24"/>
          <w:szCs w:val="24"/>
        </w:rPr>
        <w:t xml:space="preserve">непредоставление</w:t>
      </w:r>
      <w:r>
        <w:rPr>
          <w:rFonts w:ascii="Times New Roman" w:hAnsi="Times New Roman" w:cs="Times New Roman"/>
          <w:sz w:val="24"/>
          <w:szCs w:val="24"/>
        </w:rPr>
        <w:t xml:space="preserve"> либо несвоевременное предоставл</w:t>
      </w:r>
      <w:r>
        <w:rPr>
          <w:rFonts w:ascii="Times New Roman" w:hAnsi="Times New Roman" w:cs="Times New Roman"/>
          <w:sz w:val="24"/>
          <w:szCs w:val="24"/>
        </w:rPr>
        <w:t xml:space="preserve">ение/ переоформление Подрядчиком </w:t>
      </w:r>
      <w:r>
        <w:rPr>
          <w:rFonts w:ascii="Times New Roman" w:hAnsi="Times New Roman"/>
          <w:sz w:val="24"/>
          <w:szCs w:val="24"/>
        </w:rPr>
        <w:t xml:space="preserve">независимых</w:t>
      </w:r>
      <w:r>
        <w:rPr>
          <w:rFonts w:ascii="Times New Roman" w:hAnsi="Times New Roman" w:cs="Times New Roman"/>
          <w:sz w:val="24"/>
          <w:szCs w:val="24"/>
        </w:rPr>
        <w:t xml:space="preserve"> гарантий, предусмотренных Договором и/или Договоров страхования - пени в размере 0,01% от цены Договора за каждый день просрочки.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i/>
          <w:sz w:val="24"/>
          <w:szCs w:val="24"/>
        </w:rPr>
      </w:pPr>
      <w:r>
        <w:rPr>
          <w:rFonts w:ascii="Times New Roman" w:hAnsi="Times New Roman" w:cs="Times New Roman"/>
          <w:i/>
          <w:sz w:val="24"/>
          <w:szCs w:val="24"/>
        </w:rPr>
        <w:t xml:space="preserve">За непредставление или несвоевременное предоставление счета-фактуры на авансовые</w:t>
      </w:r>
      <w:r>
        <w:rPr>
          <w:rFonts w:ascii="Times New Roman" w:hAnsi="Times New Roman" w:cs="Times New Roman"/>
          <w:i/>
          <w:sz w:val="24"/>
          <w:szCs w:val="24"/>
        </w:rPr>
        <w:t xml:space="preserve"> платежи в сроки, установленные действующим налоговым законодательством, - штраф в размере 100 000 рублей за каждый зафиксированный случай, но не более 10 % от соответствующего полученного авансового платежа.</w:t>
      </w:r>
      <w:r>
        <w:rPr>
          <w:rFonts w:ascii="Times New Roman" w:hAnsi="Times New Roman" w:cs="Times New Roman"/>
          <w:i/>
          <w:sz w:val="24"/>
          <w:szCs w:val="24"/>
        </w:rPr>
      </w:r>
      <w:r>
        <w:rPr>
          <w:rFonts w:ascii="Times New Roman" w:hAnsi="Times New Roman" w:cs="Times New Roman"/>
          <w:i/>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размещение заказа и поставку оборудования (м</w:t>
      </w:r>
      <w:r>
        <w:rPr>
          <w:rFonts w:ascii="Times New Roman" w:hAnsi="Times New Roman" w:cs="Times New Roman"/>
          <w:sz w:val="24"/>
          <w:szCs w:val="24"/>
        </w:rPr>
        <w:t xml:space="preserve">атериалов, запасных частей к оборудованию), не прошедших соответствующую сертификацию и Проверку качества, установленную «нормативными актами в области проектирования и строительства» - штраф в размере 20% от стоимости вышеупомянутого оборудования (материа</w:t>
      </w:r>
      <w:r>
        <w:rPr>
          <w:rFonts w:ascii="Times New Roman" w:hAnsi="Times New Roman" w:cs="Times New Roman"/>
          <w:sz w:val="24"/>
          <w:szCs w:val="24"/>
        </w:rPr>
        <w:t xml:space="preserve">лов, запасных частей к оборудованию).</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непредставления или несвоевременного предоставления Заказчику ППР - пени в размере 0,05% от цены Договора за каждый день просрочки предоставления ППР до фактического исполнения обязательства надлежащим образом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непредставления Подрядчиком или представления не в полном объеме документации на русском языке по поставленным материалам и оборудованию - пени в размере 0,01% от цены поставленного материала или оборудования, в отношении которого не передана ил</w:t>
      </w:r>
      <w:r>
        <w:rPr>
          <w:rFonts w:ascii="Times New Roman" w:hAnsi="Times New Roman" w:cs="Times New Roman"/>
          <w:sz w:val="24"/>
          <w:szCs w:val="24"/>
        </w:rPr>
        <w:t xml:space="preserve">и передана не в полном объеме документация на русском языке, за каждый день просрочки представления такой документации до фактического исполнения обязательства.</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непредставления Подрядчиком, предоставления не в полном объеме либо отказе в предостав</w:t>
      </w:r>
      <w:r>
        <w:rPr>
          <w:rFonts w:ascii="Times New Roman" w:hAnsi="Times New Roman" w:cs="Times New Roman"/>
          <w:sz w:val="24"/>
          <w:szCs w:val="24"/>
        </w:rPr>
        <w:t xml:space="preserve">лении сведений, указанных в п. 6.13 и п. 6.17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200 000 рублей за каж</w:t>
      </w:r>
      <w:r>
        <w:rPr>
          <w:rFonts w:ascii="Times New Roman" w:hAnsi="Times New Roman" w:cs="Times New Roman"/>
          <w:sz w:val="24"/>
          <w:szCs w:val="24"/>
        </w:rPr>
        <w:t xml:space="preserve">дый такой случай неисполнения/несвоевременного исполнения/отказа в исполнении Подрядчиком обязанности по предоставлению указанных документов.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непредставление или несвоевременное предоставление отчетности, предусмотренной Договором</w:t>
      </w:r>
      <w:r>
        <w:rPr>
          <w:rFonts w:ascii="Times New Roman" w:hAnsi="Times New Roman" w:cs="Times New Roman"/>
          <w:i/>
          <w:sz w:val="24"/>
          <w:szCs w:val="24"/>
        </w:rPr>
        <w:t xml:space="preserve">, в том числе документ</w:t>
      </w:r>
      <w:r>
        <w:rPr>
          <w:rFonts w:ascii="Times New Roman" w:hAnsi="Times New Roman" w:cs="Times New Roman"/>
          <w:i/>
          <w:sz w:val="24"/>
          <w:szCs w:val="24"/>
        </w:rPr>
        <w:t xml:space="preserve">ов, указанных в пункте 5.1.3. Договора</w:t>
      </w:r>
      <w:r>
        <w:rPr>
          <w:rFonts w:ascii="Times New Roman" w:hAnsi="Times New Roman" w:cs="Times New Roman"/>
          <w:sz w:val="24"/>
          <w:szCs w:val="24"/>
        </w:rPr>
        <w:t xml:space="preserve">, в установленные Договором сроки, - штраф в размере 100 000 рублей за каждый зафиксированный случай.</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непредставление, несвоевременное представление и/или представление ненадлежащим образом оформленных документов и/</w:t>
      </w:r>
      <w:r>
        <w:rPr>
          <w:rFonts w:ascii="Times New Roman" w:hAnsi="Times New Roman" w:cs="Times New Roman"/>
          <w:sz w:val="24"/>
          <w:szCs w:val="24"/>
        </w:rPr>
        <w:t xml:space="preserve">или копий документов, предусмотренных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 - штраф в размере 100 000 руб</w:t>
      </w:r>
      <w:r>
        <w:rPr>
          <w:rFonts w:ascii="Times New Roman" w:hAnsi="Times New Roman" w:cs="Times New Roman"/>
          <w:sz w:val="24"/>
          <w:szCs w:val="24"/>
        </w:rPr>
        <w:t xml:space="preserve">лей за каждый зафиксированный случай. </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За неисполнение/ненадлежащее исполнение, нарушение Требований к организации охраны (Приложение 31 к Договору) - штраф в размере 100 000 рублей за каждое зафиксированное в «Акте о нарушении Требований к организации охр</w:t>
      </w:r>
      <w:r>
        <w:rPr>
          <w:rFonts w:ascii="Times New Roman" w:hAnsi="Times New Roman" w:cs="Times New Roman"/>
          <w:sz w:val="24"/>
          <w:szCs w:val="24"/>
        </w:rPr>
        <w:t xml:space="preserve">аны» (Приложение к Требованиям) нарушение.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В случае </w:t>
      </w:r>
      <w:r>
        <w:rPr>
          <w:rFonts w:ascii="Times New Roman" w:hAnsi="Times New Roman" w:cs="Times New Roman"/>
          <w:sz w:val="24"/>
          <w:szCs w:val="24"/>
        </w:rPr>
        <w:t xml:space="preserve">неустранения</w:t>
      </w:r>
      <w:r>
        <w:rPr>
          <w:rFonts w:ascii="Times New Roman" w:hAnsi="Times New Roman" w:cs="Times New Roman"/>
          <w:sz w:val="24"/>
          <w:szCs w:val="24"/>
        </w:rPr>
        <w:t xml:space="preserve">/несвоевременного устранения нарушений Требований к организации охраны (Приложение 31 к Договору), зафиксированных Заказчиком в Акте о нарушении Требований к организации охраны - пени в размер</w:t>
      </w:r>
      <w:r>
        <w:rPr>
          <w:rFonts w:ascii="Times New Roman" w:hAnsi="Times New Roman" w:cs="Times New Roman"/>
          <w:sz w:val="24"/>
          <w:szCs w:val="24"/>
        </w:rPr>
        <w:t xml:space="preserve">е 0,01% от цены Договора за каждый день просрочки до устранения нарушения.</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В случае отказа Подрядчика от исполнения своих обязательств, предусмотренных </w:t>
      </w:r>
      <w:r>
        <w:rPr>
          <w:rFonts w:ascii="Times New Roman" w:hAnsi="Times New Roman" w:cs="Times New Roman"/>
          <w:sz w:val="24"/>
          <w:szCs w:val="24"/>
        </w:rPr>
        <w:t xml:space="preserve">п.п</w:t>
      </w:r>
      <w:r>
        <w:rPr>
          <w:rFonts w:ascii="Times New Roman" w:hAnsi="Times New Roman" w:cs="Times New Roman"/>
          <w:sz w:val="24"/>
          <w:szCs w:val="24"/>
        </w:rPr>
        <w:t xml:space="preserve">. 6.7.4, 6.7.5 настоящего Договора - пени в размере 0,1% от цены Договора.</w:t>
      </w:r>
      <w:r>
        <w:rPr>
          <w:rFonts w:ascii="Times New Roman" w:hAnsi="Times New Roman" w:cs="Times New Roman"/>
          <w:sz w:val="24"/>
          <w:szCs w:val="24"/>
        </w:rPr>
      </w:r>
      <w:r>
        <w:rPr>
          <w:rFonts w:ascii="Times New Roman" w:hAnsi="Times New Roman" w:cs="Times New Roman"/>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b/>
          <w:i/>
          <w:sz w:val="24"/>
          <w:szCs w:val="24"/>
        </w:rPr>
      </w:pPr>
      <w:r>
        <w:rPr>
          <w:rFonts w:ascii="Times New Roman" w:hAnsi="Times New Roman" w:cs="Times New Roman"/>
          <w:bCs/>
          <w:sz w:val="24"/>
          <w:szCs w:val="24"/>
        </w:rPr>
        <w:t xml:space="preserve">За несоблюдение обязательс</w:t>
      </w:r>
      <w:r>
        <w:rPr>
          <w:rFonts w:ascii="Times New Roman" w:hAnsi="Times New Roman" w:cs="Times New Roman"/>
          <w:bCs/>
          <w:sz w:val="24"/>
          <w:szCs w:val="24"/>
        </w:rPr>
        <w:t xml:space="preserve">тв по соблюдению требований в области охраны окружающей среды, предусмотренных п. 6.36 настоящего Договора, - штраф в размере 100 000 рублей за каждое зафиксированное нарушение.</w:t>
      </w:r>
      <w:r>
        <w:rPr>
          <w:rFonts w:ascii="Times New Roman" w:hAnsi="Times New Roman" w:cs="Times New Roman"/>
          <w:b/>
          <w:i/>
          <w:sz w:val="24"/>
          <w:szCs w:val="24"/>
        </w:rPr>
      </w:r>
      <w:r>
        <w:rPr>
          <w:rFonts w:ascii="Times New Roman" w:hAnsi="Times New Roman" w:cs="Times New Roman"/>
          <w:b/>
          <w:i/>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b/>
          <w:i/>
          <w:sz w:val="24"/>
          <w:szCs w:val="24"/>
        </w:rPr>
      </w:pPr>
      <w:r>
        <w:rPr>
          <w:rFonts w:ascii="Times New Roman" w:hAnsi="Times New Roman" w:cs="Times New Roman"/>
          <w:sz w:val="24"/>
          <w:szCs w:val="24"/>
        </w:rPr>
        <w:t xml:space="preserve">За нарушение сроков проведения Проверки качества оборудования, сроков официаль</w:t>
      </w:r>
      <w:r>
        <w:rPr>
          <w:rFonts w:ascii="Times New Roman" w:hAnsi="Times New Roman" w:cs="Times New Roman"/>
          <w:sz w:val="24"/>
          <w:szCs w:val="24"/>
        </w:rPr>
        <w:t xml:space="preserve">ного уведомления Заказчика об изменениях, внесенных в оборудование и техническую документацию, предусмотренных подпунктом 9.1.1 настоящего Договора - </w:t>
      </w:r>
      <w:r>
        <w:rPr>
          <w:rFonts w:ascii="Times New Roman" w:hAnsi="Times New Roman" w:cs="Times New Roman"/>
          <w:sz w:val="24"/>
          <w:szCs w:val="24"/>
        </w:rPr>
        <w:t xml:space="preserve">пени в размере 0,2% от стоимости непроверенного в срок оборудования за каждый день просрочки выполнения св</w:t>
      </w:r>
      <w:r>
        <w:rPr>
          <w:rFonts w:ascii="Times New Roman" w:hAnsi="Times New Roman" w:cs="Times New Roman"/>
          <w:sz w:val="24"/>
          <w:szCs w:val="24"/>
        </w:rPr>
        <w:t xml:space="preserve">оих обязательств до фактического исполнения данного обязательства, но не более 20% от стоимости вышеупомянутого оборудования.</w:t>
      </w:r>
      <w:r>
        <w:rPr>
          <w:rFonts w:ascii="Times New Roman" w:hAnsi="Times New Roman" w:cs="Times New Roman"/>
          <w:b/>
          <w:i/>
          <w:sz w:val="24"/>
          <w:szCs w:val="24"/>
        </w:rPr>
      </w:r>
      <w:r>
        <w:rPr>
          <w:rFonts w:ascii="Times New Roman" w:hAnsi="Times New Roman" w:cs="Times New Roman"/>
          <w:b/>
          <w:i/>
          <w:sz w:val="24"/>
          <w:szCs w:val="24"/>
        </w:rPr>
      </w:r>
    </w:p>
    <w:p>
      <w:pPr>
        <w:numPr>
          <w:ilvl w:val="2"/>
          <w:numId w:val="109"/>
        </w:numPr>
        <w:ind w:left="0" w:firstLine="709"/>
        <w:jc w:val="both"/>
        <w:tabs>
          <w:tab w:val="left" w:pos="1276" w:leader="none"/>
          <w:tab w:val="left" w:pos="1560" w:leader="none"/>
        </w:tabs>
        <w:rPr>
          <w:rFonts w:ascii="Times New Roman" w:hAnsi="Times New Roman" w:cs="Times New Roman"/>
          <w:color w:val="000000"/>
          <w:sz w:val="24"/>
          <w:szCs w:val="24"/>
        </w:rPr>
      </w:pPr>
      <w:r>
        <w:rPr>
          <w:rFonts w:ascii="Times New Roman" w:hAnsi="Times New Roman" w:cs="Times New Roman"/>
          <w:sz w:val="24"/>
          <w:szCs w:val="24"/>
        </w:rPr>
        <w:t xml:space="preserve">В случае если при проведении работ по строительству (реконструкции) объектов капитального строительства, строительство (реконструк</w:t>
      </w:r>
      <w:r>
        <w:rPr>
          <w:rFonts w:ascii="Times New Roman" w:hAnsi="Times New Roman" w:cs="Times New Roman"/>
          <w:sz w:val="24"/>
          <w:szCs w:val="24"/>
        </w:rPr>
        <w:t xml:space="preserve">ция) которых осуществляется Заказчиком на основании проектной документации, получившей положительное заключение Организации по проведению экспертизы, разработанной Подрядчиком, выявлены факты неполного, недостоверного, некачественного производства работ по</w:t>
      </w:r>
      <w:r>
        <w:rPr>
          <w:rFonts w:ascii="Times New Roman" w:hAnsi="Times New Roman" w:cs="Times New Roman"/>
          <w:sz w:val="24"/>
          <w:szCs w:val="24"/>
        </w:rPr>
        <w:t xml:space="preserve"> проведению инженерных изысканий, Подрядчик обязуется произвести все необходимые дополнительные инженерные изыскания за собственный счет.</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1276" w:leader="none"/>
          <w:tab w:val="left" w:pos="156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невыполнения Подрядчиком дополнительных изысканий в 10-дневный срок Заказчик вправе нанять иную специализированную организацию для проведения соответствующих работ, с возмещением всех понесенных расходов за счет Подрядчика.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1276" w:leader="none"/>
          <w:tab w:val="left" w:pos="156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Дополнительные расходы</w:t>
      </w:r>
      <w:r>
        <w:rPr>
          <w:rFonts w:ascii="Times New Roman" w:hAnsi="Times New Roman" w:cs="Times New Roman"/>
          <w:color w:val="000000"/>
          <w:sz w:val="24"/>
          <w:szCs w:val="24"/>
        </w:rPr>
        <w:t xml:space="preserve">, связанные с корректировкой разработанной Подрядчиком Проектной документации в связи с ненадлежащим образом проведенными инженерными изысканиями, подлежат возмещению за счет Подрядчика.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1276" w:leader="none"/>
          <w:tab w:val="left" w:pos="156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21.2.30. В случае непредставления документов, указанных в п. 6.16. на</w:t>
      </w:r>
      <w:r>
        <w:rPr>
          <w:rFonts w:ascii="Times New Roman" w:hAnsi="Times New Roman" w:cs="Times New Roman"/>
          <w:color w:val="000000"/>
          <w:sz w:val="24"/>
          <w:szCs w:val="24"/>
        </w:rPr>
        <w:t xml:space="preserve">стоящего Договора, в том числе при непредставлении актуальных документов, представлении информации/документов, несоответствующих действительности - неустойку в размере 5% от цены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21.2.31. В случае не предоставления Заказчику комплекта </w:t>
      </w:r>
      <w:r>
        <w:rPr>
          <w:rFonts w:ascii="Times New Roman" w:hAnsi="Times New Roman" w:cs="Times New Roman"/>
          <w:sz w:val="24"/>
          <w:szCs w:val="24"/>
        </w:rPr>
        <w:t xml:space="preserve">исполнительной документации в порядке, предусмотренном п. 14. настоящего Договора - штраф в размере 100 000 рублей за каждый зафиксированный случай.</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21.2.32. </w:t>
      </w:r>
      <w:r>
        <w:rPr>
          <w:rFonts w:ascii="Times New Roman" w:hAnsi="Times New Roman" w:cs="Times New Roman"/>
          <w:sz w:val="24"/>
          <w:szCs w:val="24"/>
        </w:rPr>
        <w:tab/>
        <w:t xml:space="preserve">За нарушение сроков устранения дефектов и (или) несоответствий, предусмотренных ст. 16 Договора -</w:t>
      </w:r>
      <w:r>
        <w:rPr>
          <w:rFonts w:ascii="Times New Roman" w:hAnsi="Times New Roman" w:cs="Times New Roman"/>
          <w:sz w:val="24"/>
          <w:szCs w:val="24"/>
        </w:rPr>
        <w:t xml:space="preserve"> штраф в размере 100 000 рублей за каждый дефект и (или) несоответствие, выявленные в гарантийных период.</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21.2.33. За нарушение сроков завершения выполнения отдельных видов работ, указанных в разработанном Подрядчиком и утвержденном Заказчиком Графике прои</w:t>
      </w:r>
      <w:r>
        <w:rPr>
          <w:rFonts w:ascii="Times New Roman" w:hAnsi="Times New Roman" w:cs="Times New Roman"/>
          <w:sz w:val="24"/>
          <w:szCs w:val="24"/>
        </w:rPr>
        <w:t xml:space="preserve">зводства работ (ГПР), - пени в размере 0,01% от цены Договора за каждый зафиксированный случай.</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21.2.34. В случае непредставления еженедельно, не позднее предпоследнего рабочего дня текущей недели, а также в течение 3 (трех) дней после получения запроса За</w:t>
      </w:r>
      <w:r>
        <w:rPr>
          <w:rFonts w:ascii="Times New Roman" w:hAnsi="Times New Roman" w:cs="Times New Roman"/>
          <w:sz w:val="24"/>
          <w:szCs w:val="24"/>
        </w:rPr>
        <w:t xml:space="preserve">казчика, отчета о ходе выполнения Работ по утверждённому Заказчиком Графику производства работ (ГПР), а также о ходе выполнения Работ по Календарно-сетевому графику третьего уровня в формате Приложения 28 к настоящему Договору, рассчитанного на дату предос</w:t>
      </w:r>
      <w:r>
        <w:rPr>
          <w:rFonts w:ascii="Times New Roman" w:hAnsi="Times New Roman" w:cs="Times New Roman"/>
          <w:sz w:val="24"/>
          <w:szCs w:val="24"/>
        </w:rPr>
        <w:t xml:space="preserve">тавления - штраф в размере 100 000 рублей за каждый зафиксированный случай.</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21.2.35. За нарушение сроков, установленных пунктами 6.41, 6.42 Договора (видеонаблюдение), Подрядчик уплачивает Заказчику пени в размере 0,01% (ноль целых одна сотая процента) от </w:t>
      </w:r>
      <w:r>
        <w:rPr>
          <w:rFonts w:ascii="Times New Roman" w:hAnsi="Times New Roman" w:cs="Times New Roman"/>
          <w:sz w:val="24"/>
          <w:szCs w:val="24"/>
        </w:rPr>
        <w:t xml:space="preserve">цены Договора за каждый день просрочки.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21.3. Подрядчик обязан возместить Заказчику убытки, причиненные </w:t>
      </w:r>
      <w:r>
        <w:rPr>
          <w:rFonts w:ascii="Times New Roman" w:hAnsi="Times New Roman" w:cs="Times New Roman"/>
          <w:color w:val="000000"/>
          <w:sz w:val="24"/>
          <w:szCs w:val="24"/>
        </w:rPr>
        <w:t xml:space="preserve">несохранностью</w:t>
      </w:r>
      <w:r>
        <w:rPr>
          <w:rFonts w:ascii="Times New Roman" w:hAnsi="Times New Roman" w:cs="Times New Roman"/>
          <w:color w:val="000000"/>
          <w:sz w:val="24"/>
          <w:szCs w:val="24"/>
        </w:rPr>
        <w:t xml:space="preserve"> предоставленных Заказчиком материалов и оборудования, переданной для переработки (обработки) вещи или иного имущества, оказавшегося во владении Подрядчика в связи с исполнением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21.4. Выявление в процессе приемки или выполнения работ по Договору </w:t>
      </w:r>
      <w:r>
        <w:rPr>
          <w:rFonts w:ascii="Times New Roman" w:hAnsi="Times New Roman" w:cs="Times New Roman"/>
          <w:color w:val="000000"/>
          <w:sz w:val="24"/>
          <w:szCs w:val="24"/>
        </w:rPr>
        <w:t xml:space="preserve">недостатков/дефектов оборудования и материалов, используемых Подрядчиком в рамках выполнения Договора, не является основанием для продления срока выполнения работ Подрядчиком в одностороннем порядке, а также освобождения от уплаты либо уменьшения размера ш</w:t>
      </w:r>
      <w:r>
        <w:rPr>
          <w:rFonts w:ascii="Times New Roman" w:hAnsi="Times New Roman" w:cs="Times New Roman"/>
          <w:color w:val="000000"/>
          <w:sz w:val="24"/>
          <w:szCs w:val="24"/>
        </w:rPr>
        <w:t xml:space="preserve">трафных санкций по Договору за нарушение сроков начала и окончания выполнения каких либо работ, указанных в Графике выполнения работ, поставок и объемов финансирования (Приложение 2 к Договору) или по Договору в целом.</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21.5. Срок уплаты неустойки за неиспо</w:t>
      </w:r>
      <w:r>
        <w:rPr>
          <w:rFonts w:ascii="Times New Roman" w:hAnsi="Times New Roman" w:cs="Times New Roman"/>
          <w:color w:val="000000"/>
          <w:sz w:val="24"/>
          <w:szCs w:val="24"/>
        </w:rPr>
        <w:t xml:space="preserve">лнение обязательств по Договору - в течение 20 (двадцати) дней со дня получения претензии.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21.6. Уплата неустойки (штрафов, пени) не освобождает Стороны от исполнения своих обязательств по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Уплаченная Подрядчиком неустойка (штраф, пени) не освобо</w:t>
      </w:r>
      <w:r>
        <w:rPr>
          <w:rFonts w:ascii="Times New Roman" w:hAnsi="Times New Roman" w:cs="Times New Roman"/>
          <w:color w:val="000000"/>
          <w:sz w:val="24"/>
          <w:szCs w:val="24"/>
        </w:rPr>
        <w:t xml:space="preserve">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21.7. Во время проведения работ на Объекте Подрядчик за свой счет </w:t>
      </w:r>
      <w:r>
        <w:rPr>
          <w:rFonts w:ascii="Times New Roman" w:hAnsi="Times New Roman" w:cs="Times New Roman"/>
          <w:sz w:val="24"/>
          <w:szCs w:val="24"/>
        </w:rPr>
        <w:t xml:space="preserve">оплачивает штрафы, наложенные на Заказчика по вине Подрядчика соответствующими «Специализированными организациями», а также возмещает убытки, возникшие в случае нарушений «нормативных актов в области проектирования и строительства», лесного законодательств</w:t>
      </w:r>
      <w:r>
        <w:rPr>
          <w:rFonts w:ascii="Times New Roman" w:hAnsi="Times New Roman" w:cs="Times New Roman"/>
          <w:sz w:val="24"/>
          <w:szCs w:val="24"/>
        </w:rPr>
        <w:t xml:space="preserve">а, законодательства в области охраны окружающей среды, являющихся следствием действий и/или бездействий Подрядчика/Субподрядчиков.</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Подрядчик обязан за счет собственных средств осуществлять оплату штрафов, возложенных органами государственного надзора за на</w:t>
      </w:r>
      <w:r>
        <w:rPr>
          <w:rFonts w:ascii="Times New Roman" w:hAnsi="Times New Roman" w:cs="Times New Roman"/>
          <w:sz w:val="24"/>
          <w:szCs w:val="24"/>
        </w:rPr>
        <w:t xml:space="preserve">рушение требований в области охраны окружающей среды в ходе выполнения работ Подрядчиком.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w:t>
      </w:r>
      <w:r>
        <w:rPr>
          <w:rFonts w:ascii="Times New Roman" w:hAnsi="Times New Roman" w:cs="Times New Roman"/>
          <w:sz w:val="24"/>
          <w:szCs w:val="24"/>
        </w:rPr>
        <w:t xml:space="preserve">роводить рекультивацию земель за счет собственных средств Подрядчика.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В случае если ненадлежащее исполнение Подрядчиком обязательств по настоящему Договору повлечет нарушение требований законодательства Российской Федерации об электроэнергетике в сфере ком</w:t>
      </w:r>
      <w:r>
        <w:rPr>
          <w:rFonts w:ascii="Times New Roman" w:hAnsi="Times New Roman" w:cs="Times New Roman"/>
          <w:sz w:val="24"/>
          <w:szCs w:val="24"/>
        </w:rPr>
        <w:t xml:space="preserve">мерческого учета электрической энергии (в том числе (но не ограничиваясь) нарушению технических требований к системам коммерческого учета электрической энергии), то Подрядчик обязан возместить в соответствии с законодательством Российской Федерации все воз</w:t>
      </w:r>
      <w:r>
        <w:rPr>
          <w:rFonts w:ascii="Times New Roman" w:hAnsi="Times New Roman" w:cs="Times New Roman"/>
          <w:sz w:val="24"/>
          <w:szCs w:val="24"/>
        </w:rPr>
        <w:t xml:space="preserve">никшие у Заказчика убытки (в том числе связанные с нарушением Заказчиком требований законодательства Российской Федерации об электроэнергетике в сфере коммерческого учета электрической энергии (в том числе (но не ограничиваясь) нарушением технических требо</w:t>
      </w:r>
      <w:r>
        <w:rPr>
          <w:rFonts w:ascii="Times New Roman" w:hAnsi="Times New Roman" w:cs="Times New Roman"/>
          <w:sz w:val="24"/>
          <w:szCs w:val="24"/>
        </w:rPr>
        <w:t xml:space="preserve">ваний к системам коммерческого учета электрической энергии).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В случае если ненадлежащее исполнение Подрядчиком обязательств по настоящему Договору повлечет применение к Заказчику санкций (штрафов, неустоек, пени и т.д.) согласно законодательству Российской</w:t>
      </w:r>
      <w:r>
        <w:rPr>
          <w:rFonts w:ascii="Times New Roman" w:hAnsi="Times New Roman" w:cs="Times New Roman"/>
          <w:sz w:val="24"/>
          <w:szCs w:val="24"/>
        </w:rPr>
        <w:t xml:space="preserve"> Федерации об электроэнергетике (в том числе в связи с нарушением Заказчиком требований законодательства Российской Федерации об электроэнергетике в сфере коммерческого учета электрической энергии (в том числе (но не ограничиваясь) нарушением технических т</w:t>
      </w:r>
      <w:r>
        <w:rPr>
          <w:rFonts w:ascii="Times New Roman" w:hAnsi="Times New Roman" w:cs="Times New Roman"/>
          <w:sz w:val="24"/>
          <w:szCs w:val="24"/>
        </w:rPr>
        <w:t xml:space="preserve">ребований к системам коммерческого учета электрической энергии), то Подрядчик обязан возместить в соответствии с законодательством Российской Федерации все денежные средства, затраченные Заказчиком на исполнение санкций (уплату штрафов, неустойки, пени и т</w:t>
      </w:r>
      <w:r>
        <w:rPr>
          <w:rFonts w:ascii="Times New Roman" w:hAnsi="Times New Roman" w:cs="Times New Roman"/>
          <w:sz w:val="24"/>
          <w:szCs w:val="24"/>
        </w:rPr>
        <w:t xml:space="preserve">.д.), примененных к Заказчику, вследствие ненадлежащего исполнения Подрядчиком обязательств по настоящему Договору</w:t>
      </w:r>
      <w:r>
        <w:rPr>
          <w:rFonts w:ascii="Times New Roman" w:hAnsi="Times New Roman" w:cs="Times New Roman"/>
          <w:bCs/>
          <w:sz w:val="26"/>
          <w:szCs w:val="26"/>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21.8. Подрядчик несет ответственность перед Заказчиком за ненадлежащее оформление и несвоевременное предоставление в соответствии с условиям</w:t>
      </w:r>
      <w:r>
        <w:rPr>
          <w:rFonts w:ascii="Times New Roman" w:hAnsi="Times New Roman" w:cs="Times New Roman"/>
          <w:color w:val="000000"/>
          <w:sz w:val="24"/>
          <w:szCs w:val="24"/>
        </w:rPr>
        <w:t xml:space="preserve">и Договора счетов-фактур в размере не принятых к вычету сумм налога на добавленную стоимость по соответствующему счету-фактуре.</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b/>
          <w:bCs/>
        </w:rPr>
      </w:pPr>
      <w:r>
        <w:rPr>
          <w:rFonts w:ascii="Times New Roman" w:hAnsi="Times New Roman" w:cs="Times New Roman"/>
          <w:b/>
          <w:bCs/>
          <w:sz w:val="24"/>
          <w:szCs w:val="24"/>
        </w:rPr>
        <w:t xml:space="preserve">I Вариант пункта 21.9 для Договоров, заключаемых с контрагентами, не являющимися ДЗО ПАО «</w:t>
      </w:r>
      <w:r>
        <w:rPr>
          <w:rFonts w:ascii="Times New Roman" w:hAnsi="Times New Roman" w:cs="Times New Roman"/>
          <w:b/>
          <w:bCs/>
          <w:sz w:val="24"/>
          <w:szCs w:val="24"/>
        </w:rPr>
        <w:t xml:space="preserve">Россети</w:t>
      </w:r>
      <w:r>
        <w:rPr>
          <w:rFonts w:ascii="Times New Roman" w:hAnsi="Times New Roman" w:cs="Times New Roman"/>
          <w:b/>
          <w:bCs/>
          <w:sz w:val="24"/>
          <w:szCs w:val="24"/>
        </w:rPr>
        <w:t xml:space="preserve">»:</w:t>
      </w:r>
      <w:r>
        <w:rPr>
          <w:b/>
          <w:bCs/>
        </w:rPr>
      </w:r>
      <w:r>
        <w:rPr>
          <w:b/>
          <w:bCs/>
        </w:rPr>
      </w:r>
    </w:p>
    <w:p>
      <w:pPr>
        <w:ind w:firstLine="709"/>
        <w:jc w:val="both"/>
      </w:pPr>
      <w:r>
        <w:rPr>
          <w:rFonts w:ascii="Times New Roman" w:hAnsi="Times New Roman" w:cs="Times New Roman"/>
          <w:sz w:val="24"/>
          <w:szCs w:val="24"/>
        </w:rPr>
        <w:t xml:space="preserve">21.9. Ответственность за нар</w:t>
      </w:r>
      <w:r>
        <w:rPr>
          <w:rFonts w:ascii="Times New Roman" w:hAnsi="Times New Roman" w:cs="Times New Roman"/>
          <w:sz w:val="24"/>
          <w:szCs w:val="24"/>
        </w:rPr>
        <w:t xml:space="preserve">ушение мер по предупреждению коррупции. </w:t>
      </w:r>
      <w:r/>
    </w:p>
    <w:p>
      <w:pPr>
        <w:ind w:firstLine="709"/>
        <w:jc w:val="both"/>
      </w:pPr>
      <w:r>
        <w:rPr>
          <w:rFonts w:ascii="Times New Roman" w:hAnsi="Times New Roman" w:cs="Times New Roman"/>
          <w:sz w:val="24"/>
          <w:szCs w:val="24"/>
        </w:rPr>
        <w:t xml:space="preserve">21.9.1.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w:t>
      </w:r>
      <w:r>
        <w:rPr>
          <w:rFonts w:ascii="Times New Roman" w:hAnsi="Times New Roman" w:cs="Times New Roman"/>
          <w:sz w:val="24"/>
          <w:szCs w:val="24"/>
        </w:rPr>
        <w:t xml:space="preserve">Антикоррупционной хартии российского бизнеса,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r>
        <w:rPr>
          <w:rFonts w:ascii="Times New Roman" w:hAnsi="Times New Roman" w:cs="Times New Roman"/>
          <w:sz w:val="24"/>
          <w:szCs w:val="24"/>
        </w:rPr>
        <w:t xml:space="preserve"> антикоррупционные стандарты ведения бизнеса.</w:t>
      </w:r>
      <w:r/>
    </w:p>
    <w:p>
      <w:pPr>
        <w:ind w:firstLine="709"/>
        <w:jc w:val="both"/>
      </w:pPr>
      <w:r>
        <w:rPr>
          <w:rFonts w:ascii="Times New Roman" w:hAnsi="Times New Roman" w:cs="Times New Roman"/>
          <w:sz w:val="24"/>
          <w:szCs w:val="24"/>
        </w:rPr>
        <w:t xml:space="preserve">21.9.2. Подрядчик настоящим подтверждает, что он ознакомился с Антикоррупционной хартией российского бизнеса и Антикоррупционной политикой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и дочерних обществ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(представленными в разде</w:t>
      </w:r>
      <w:r>
        <w:rPr>
          <w:rFonts w:ascii="Times New Roman" w:hAnsi="Times New Roman" w:cs="Times New Roman"/>
          <w:sz w:val="24"/>
          <w:szCs w:val="24"/>
        </w:rPr>
        <w:t xml:space="preserve">ле </w:t>
      </w:r>
      <w:r>
        <w:rPr>
          <w:rFonts w:ascii="Times New Roman" w:hAnsi="Times New Roman" w:cs="Times New Roman"/>
          <w:sz w:val="24"/>
          <w:szCs w:val="24"/>
        </w:rPr>
        <w:t xml:space="preserve">«Антикоррупционная политика» на официальном сайте Заказчика), полностью принимает положения Антикоррупционной политики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и дочерних обществ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и обязуется обеспечивать соблюдение ее требований как со своей стороны, так и со сторон</w:t>
      </w:r>
      <w:r>
        <w:rPr>
          <w:rFonts w:ascii="Times New Roman" w:hAnsi="Times New Roman" w:cs="Times New Roman"/>
          <w:sz w:val="24"/>
          <w:szCs w:val="24"/>
        </w:rPr>
        <w:t xml:space="preserve">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r/>
    </w:p>
    <w:p>
      <w:pPr>
        <w:ind w:firstLine="709"/>
        <w:jc w:val="both"/>
      </w:pPr>
      <w:r>
        <w:rPr>
          <w:rFonts w:ascii="Times New Roman" w:hAnsi="Times New Roman" w:cs="Times New Roman"/>
          <w:sz w:val="24"/>
          <w:szCs w:val="24"/>
        </w:rPr>
        <w:t xml:space="preserve">21.9.3. При исполнении своих обязательств по настоящему Договору Стороны, их аффилированные лица,</w:t>
      </w:r>
      <w:r>
        <w:rPr>
          <w:rFonts w:ascii="Times New Roman" w:hAnsi="Times New Roman" w:cs="Times New Roman"/>
          <w:sz w:val="24"/>
          <w:szCs w:val="24"/>
        </w:rPr>
        <w:t xml:space="preserve">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w:t>
      </w:r>
      <w:r>
        <w:rPr>
          <w:rFonts w:ascii="Times New Roman" w:hAnsi="Times New Roman" w:cs="Times New Roman"/>
          <w:sz w:val="24"/>
          <w:szCs w:val="24"/>
        </w:rPr>
        <w:t xml:space="preserve">ные преимущества или достичь иных неправомерных целей.</w:t>
      </w:r>
      <w:r/>
    </w:p>
    <w:p>
      <w:pPr>
        <w:ind w:firstLine="709"/>
        <w:jc w:val="both"/>
      </w:pPr>
      <w:r>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w:t>
      </w:r>
      <w:r>
        <w:rPr>
          <w:rFonts w:ascii="Times New Roman" w:hAnsi="Times New Roman" w:cs="Times New Roman"/>
          <w:sz w:val="24"/>
          <w:szCs w:val="24"/>
        </w:rPr>
        <w:t xml:space="preserve">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r/>
    </w:p>
    <w:p>
      <w:pPr>
        <w:ind w:firstLine="709"/>
        <w:jc w:val="both"/>
      </w:pPr>
      <w:r>
        <w:rPr>
          <w:rFonts w:ascii="Times New Roman" w:hAnsi="Times New Roman" w:cs="Times New Roman"/>
          <w:sz w:val="24"/>
          <w:szCs w:val="24"/>
        </w:rPr>
        <w:t xml:space="preserve">21.9.4. В случае возникновения у одной из Сторон подоз</w:t>
      </w:r>
      <w:r>
        <w:rPr>
          <w:rFonts w:ascii="Times New Roman" w:hAnsi="Times New Roman" w:cs="Times New Roman"/>
          <w:sz w:val="24"/>
          <w:szCs w:val="24"/>
        </w:rPr>
        <w:t xml:space="preserve">рений, что произошло или может произойти нарушение каких-либо положений пунктов 21.9.2 – 21.9.3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w:t>
      </w:r>
      <w:r>
        <w:rPr>
          <w:rFonts w:ascii="Times New Roman" w:hAnsi="Times New Roman" w:cs="Times New Roman"/>
          <w:sz w:val="24"/>
          <w:szCs w:val="24"/>
        </w:rPr>
        <w:t xml:space="preserve">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r/>
    </w:p>
    <w:p>
      <w:pPr>
        <w:ind w:firstLine="709"/>
        <w:jc w:val="both"/>
      </w:pPr>
      <w:r>
        <w:rPr>
          <w:rFonts w:ascii="Times New Roman" w:hAnsi="Times New Roman" w:cs="Times New Roman"/>
          <w:sz w:val="24"/>
          <w:szCs w:val="24"/>
        </w:rPr>
        <w:t xml:space="preserve">В письменном уведомлении </w:t>
      </w:r>
      <w:r>
        <w:rPr>
          <w:rFonts w:ascii="Times New Roman" w:hAnsi="Times New Roman" w:cs="Times New Roman"/>
          <w:sz w:val="24"/>
          <w:szCs w:val="24"/>
        </w:rPr>
        <w:t xml:space="preserve">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21.9.1, 21.9.2 настоящего Договора любой из Сторон, аффил</w:t>
      </w:r>
      <w:r>
        <w:rPr>
          <w:rFonts w:ascii="Times New Roman" w:hAnsi="Times New Roman" w:cs="Times New Roman"/>
          <w:sz w:val="24"/>
          <w:szCs w:val="24"/>
        </w:rPr>
        <w:t xml:space="preserve">ированными лицами, работниками или посредниками.</w:t>
      </w:r>
      <w:r/>
    </w:p>
    <w:p>
      <w:pPr>
        <w:ind w:firstLine="709"/>
        <w:jc w:val="both"/>
      </w:pPr>
      <w:r>
        <w:rPr>
          <w:rFonts w:ascii="Times New Roman" w:hAnsi="Times New Roman" w:cs="Times New Roman"/>
          <w:sz w:val="24"/>
          <w:szCs w:val="24"/>
        </w:rPr>
        <w:t xml:space="preserve">21.9.5. В случае нарушения одной из Сторон обязательств по соблюдению требований, предусмотренных пунктами 21.9.1, 21.9.2 настоящего Договора, и обязательств воздерживаться от запрещенных пунктом 21.9.3 наст</w:t>
      </w:r>
      <w:r>
        <w:rPr>
          <w:rFonts w:ascii="Times New Roman" w:hAnsi="Times New Roman" w:cs="Times New Roman"/>
          <w:sz w:val="24"/>
          <w:szCs w:val="24"/>
        </w:rPr>
        <w:t xml:space="preserve">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w:t>
      </w:r>
      <w:r>
        <w:rPr>
          <w:rFonts w:ascii="Times New Roman" w:hAnsi="Times New Roman" w:cs="Times New Roman"/>
          <w:sz w:val="24"/>
          <w:szCs w:val="24"/>
        </w:rPr>
        <w:t xml:space="preserve">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p>
    <w:p>
      <w:pPr>
        <w:ind w:firstLine="709"/>
        <w:jc w:val="both"/>
        <w:rPr>
          <w:b/>
          <w:bCs/>
        </w:rPr>
      </w:pPr>
      <w:r>
        <w:rPr>
          <w:rFonts w:ascii="Times New Roman" w:hAnsi="Times New Roman" w:cs="Times New Roman"/>
          <w:b/>
          <w:bCs/>
          <w:sz w:val="24"/>
          <w:szCs w:val="24"/>
        </w:rPr>
        <w:t xml:space="preserve">II вариант пу</w:t>
      </w:r>
      <w:r>
        <w:rPr>
          <w:rFonts w:ascii="Times New Roman" w:hAnsi="Times New Roman" w:cs="Times New Roman"/>
          <w:b/>
          <w:bCs/>
          <w:sz w:val="24"/>
          <w:szCs w:val="24"/>
        </w:rPr>
        <w:t xml:space="preserve">нкта 21.9. для Договоров, заключаемых между ПАО «</w:t>
      </w:r>
      <w:r>
        <w:rPr>
          <w:rFonts w:ascii="Times New Roman" w:hAnsi="Times New Roman" w:cs="Times New Roman"/>
          <w:b/>
          <w:bCs/>
          <w:sz w:val="24"/>
          <w:szCs w:val="24"/>
        </w:rPr>
        <w:t xml:space="preserve">Россети</w:t>
      </w:r>
      <w:r>
        <w:rPr>
          <w:rFonts w:ascii="Times New Roman" w:hAnsi="Times New Roman" w:cs="Times New Roman"/>
          <w:b/>
          <w:bCs/>
          <w:sz w:val="24"/>
          <w:szCs w:val="24"/>
        </w:rPr>
        <w:t xml:space="preserve">» и ДЗО ПАО «</w:t>
      </w:r>
      <w:r>
        <w:rPr>
          <w:rFonts w:ascii="Times New Roman" w:hAnsi="Times New Roman" w:cs="Times New Roman"/>
          <w:b/>
          <w:bCs/>
          <w:sz w:val="24"/>
          <w:szCs w:val="24"/>
        </w:rPr>
        <w:t xml:space="preserve">Россети</w:t>
      </w:r>
      <w:r>
        <w:rPr>
          <w:rFonts w:ascii="Times New Roman" w:hAnsi="Times New Roman" w:cs="Times New Roman"/>
          <w:b/>
          <w:bCs/>
          <w:sz w:val="24"/>
          <w:szCs w:val="24"/>
        </w:rPr>
        <w:t xml:space="preserve">»:</w:t>
      </w:r>
      <w:r>
        <w:rPr>
          <w:b/>
          <w:bCs/>
        </w:rPr>
      </w:r>
      <w:r>
        <w:rPr>
          <w:b/>
          <w:bCs/>
        </w:rPr>
      </w:r>
    </w:p>
    <w:p>
      <w:pPr>
        <w:ind w:firstLine="709"/>
        <w:jc w:val="both"/>
      </w:pPr>
      <w:r>
        <w:rPr>
          <w:rFonts w:ascii="Times New Roman" w:hAnsi="Times New Roman" w:cs="Times New Roman"/>
          <w:sz w:val="24"/>
          <w:szCs w:val="24"/>
        </w:rPr>
        <w:t xml:space="preserve">21.9. Ответственность за нарушение мер по предупреждению коррупции. </w:t>
      </w:r>
      <w:r/>
    </w:p>
    <w:p>
      <w:pPr>
        <w:ind w:firstLine="709"/>
        <w:jc w:val="both"/>
      </w:pPr>
      <w:r>
        <w:rPr>
          <w:rFonts w:ascii="Times New Roman" w:hAnsi="Times New Roman" w:cs="Times New Roman"/>
          <w:sz w:val="24"/>
          <w:szCs w:val="24"/>
        </w:rPr>
        <w:t xml:space="preserve">21.9.1. Сторонам известно о том, что они реализуют требования статьи 13.3 Федерального закона от 25.12.2008 </w:t>
      </w:r>
      <w:r>
        <w:rPr>
          <w:rFonts w:ascii="Times New Roman" w:hAnsi="Times New Roman" w:cs="Times New Roman"/>
          <w:sz w:val="24"/>
          <w:szCs w:val="24"/>
        </w:rPr>
        <w:t xml:space="preserve">№ 273-ФЗ «О противодействии коррупции», принимают меры по предупреждению коррупции, присоединились к Антикоррупционной хартии российского бизнеса, ведут антикоррупционную политику и развивают не допускающую коррупционных проявлений культуру, поддерживают д</w:t>
      </w:r>
      <w:r>
        <w:rPr>
          <w:rFonts w:ascii="Times New Roman" w:hAnsi="Times New Roman" w:cs="Times New Roman"/>
          <w:sz w:val="24"/>
          <w:szCs w:val="24"/>
        </w:rPr>
        <w:t xml:space="preserve">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r/>
    </w:p>
    <w:p>
      <w:pPr>
        <w:ind w:firstLine="709"/>
        <w:jc w:val="both"/>
      </w:pPr>
      <w:r>
        <w:rPr>
          <w:rFonts w:ascii="Times New Roman" w:hAnsi="Times New Roman" w:cs="Times New Roman"/>
          <w:sz w:val="24"/>
          <w:szCs w:val="24"/>
        </w:rPr>
        <w:t xml:space="preserve">21.9.2. Стороны настоящим подтверждают, что они ознакомились с Антикоррупционной хартией российского бизнеса </w:t>
      </w:r>
      <w:r>
        <w:rPr>
          <w:rFonts w:ascii="Times New Roman" w:hAnsi="Times New Roman" w:cs="Times New Roman"/>
          <w:sz w:val="24"/>
          <w:szCs w:val="24"/>
        </w:rPr>
        <w:t xml:space="preserve">и Антикоррупционной политикой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и дочерних обществ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(представленными в разделе «Антикоррупционная политика» на их официальных сайтах) полностью принимают положения Антикоррупционной политики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и дочерних обществ ПАО «</w:t>
      </w:r>
      <w:r>
        <w:rPr>
          <w:rFonts w:ascii="Times New Roman" w:hAnsi="Times New Roman" w:cs="Times New Roman"/>
          <w:sz w:val="24"/>
          <w:szCs w:val="24"/>
        </w:rPr>
        <w:t xml:space="preserve">Ро</w:t>
      </w:r>
      <w:r>
        <w:rPr>
          <w:rFonts w:ascii="Times New Roman" w:hAnsi="Times New Roman" w:cs="Times New Roman"/>
          <w:sz w:val="24"/>
          <w:szCs w:val="24"/>
        </w:rPr>
        <w:t xml:space="preserve">ссети</w:t>
      </w:r>
      <w:r>
        <w:rPr>
          <w:rFonts w:ascii="Times New Roman" w:hAnsi="Times New Roman" w:cs="Times New Roman"/>
          <w:sz w:val="24"/>
          <w:szCs w:val="24"/>
        </w:rPr>
        <w:t xml:space="preserve">» и обязуются обеспечивать соблюдение ее требований как со своей стороны, так и </w:t>
      </w:r>
      <w:r>
        <w:rPr>
          <w:rFonts w:ascii="Times New Roman" w:hAnsi="Times New Roman" w:cs="Times New Roman"/>
          <w:sz w:val="24"/>
          <w:szCs w:val="24"/>
        </w:rPr>
        <w:t xml:space="preserve">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r/>
    </w:p>
    <w:p>
      <w:pPr>
        <w:ind w:firstLine="709"/>
        <w:jc w:val="both"/>
      </w:pPr>
      <w:r>
        <w:rPr>
          <w:rFonts w:ascii="Times New Roman" w:hAnsi="Times New Roman" w:cs="Times New Roman"/>
          <w:sz w:val="24"/>
          <w:szCs w:val="24"/>
        </w:rPr>
        <w:t xml:space="preserve">21.9.3.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w:t>
      </w:r>
      <w:r>
        <w:rPr>
          <w:rFonts w:ascii="Times New Roman" w:hAnsi="Times New Roman" w:cs="Times New Roman"/>
          <w:sz w:val="24"/>
          <w:szCs w:val="24"/>
        </w:rPr>
        <w:t xml:space="preserve">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p>
    <w:p>
      <w:pPr>
        <w:ind w:firstLine="709"/>
        <w:jc w:val="both"/>
      </w:pPr>
      <w:r>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w:t>
      </w:r>
      <w:r>
        <w:rPr>
          <w:rFonts w:ascii="Times New Roman" w:hAnsi="Times New Roman" w:cs="Times New Roman"/>
          <w:sz w:val="24"/>
          <w:szCs w:val="24"/>
        </w:rPr>
        <w:t xml:space="preserve">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w:t>
      </w:r>
      <w:r>
        <w:rPr>
          <w:rFonts w:ascii="Times New Roman" w:hAnsi="Times New Roman" w:cs="Times New Roman"/>
          <w:sz w:val="24"/>
          <w:szCs w:val="24"/>
        </w:rPr>
        <w:t xml:space="preserve">йствий в пользу стимулирующей его стороны.</w:t>
      </w:r>
      <w:r/>
    </w:p>
    <w:p>
      <w:pPr>
        <w:ind w:firstLine="709"/>
        <w:jc w:val="both"/>
      </w:pPr>
      <w:r>
        <w:rPr>
          <w:rFonts w:ascii="Times New Roman" w:hAnsi="Times New Roman" w:cs="Times New Roman"/>
          <w:sz w:val="24"/>
          <w:szCs w:val="24"/>
        </w:rPr>
        <w:t xml:space="preserve">21.9.4. В случае возникновения у одной из Сторон подозрений, что произошло или может произойти нарушение каких-либо положений пунктов 21.9.2 – 21.9.3 настоящего Договора, указанная Сторона обязуется уведомить друг</w:t>
      </w:r>
      <w:r>
        <w:rPr>
          <w:rFonts w:ascii="Times New Roman" w:hAnsi="Times New Roman" w:cs="Times New Roman"/>
          <w:sz w:val="24"/>
          <w:szCs w:val="24"/>
        </w:rPr>
        <w:t xml:space="preserve">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w:t>
      </w:r>
      <w:r>
        <w:rPr>
          <w:rFonts w:ascii="Times New Roman" w:hAnsi="Times New Roman" w:cs="Times New Roman"/>
          <w:sz w:val="24"/>
          <w:szCs w:val="24"/>
        </w:rPr>
        <w:t xml:space="preserve">есяти) рабочих дней с даты направления письменного уведомления.</w:t>
      </w:r>
      <w:r/>
    </w:p>
    <w:p>
      <w:pPr>
        <w:ind w:firstLine="709"/>
        <w:jc w:val="both"/>
      </w:pPr>
      <w:r>
        <w:rPr>
          <w:rFonts w:ascii="Times New Roman" w:hAnsi="Times New Roman" w:cs="Times New Roman"/>
          <w:sz w:val="24"/>
          <w:szCs w:val="24"/>
        </w:rPr>
        <w:t xml:space="preserve">В</w:t>
      </w:r>
      <w:r>
        <w:rPr>
          <w:rFonts w:ascii="Times New Roman" w:hAnsi="Times New Roman" w:cs="Times New Roman"/>
          <w:sz w:val="24"/>
          <w:szCs w:val="24"/>
        </w:rPr>
        <w:t xml:space="preserve">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21.9.1, 21.9.2 настоящего Договор</w:t>
      </w:r>
      <w:r>
        <w:rPr>
          <w:rFonts w:ascii="Times New Roman" w:hAnsi="Times New Roman" w:cs="Times New Roman"/>
          <w:sz w:val="24"/>
          <w:szCs w:val="24"/>
        </w:rPr>
        <w:t xml:space="preserve">а любой из Сторон, аффилированными лицами, работниками или посредниками.</w:t>
      </w: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21.9.5. В случае нарушения одной из Сторон обязательств по соблюдению требований, предусмотренных пунктами 21.9.1, 21.9.2 настоящего Договора, и обязательств воздерживаться от запреще</w:t>
      </w:r>
      <w:r>
        <w:rPr>
          <w:rFonts w:ascii="Times New Roman" w:hAnsi="Times New Roman" w:cs="Times New Roman"/>
          <w:sz w:val="24"/>
          <w:szCs w:val="24"/>
        </w:rPr>
        <w:t xml:space="preserve">нных в пункте 21.9.3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w:t>
      </w:r>
      <w:r>
        <w:rPr>
          <w:rFonts w:ascii="Times New Roman" w:hAnsi="Times New Roman" w:cs="Times New Roman"/>
          <w:sz w:val="24"/>
          <w:szCs w:val="24"/>
        </w:rPr>
        <w:t xml:space="preserve">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w:t>
      </w:r>
      <w:r>
        <w:rPr>
          <w:rFonts w:ascii="Times New Roman" w:hAnsi="Times New Roman" w:cs="Times New Roman"/>
          <w:sz w:val="24"/>
          <w:szCs w:val="24"/>
        </w:rPr>
        <w:t xml:space="preserve">асторжения.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21.10. Подрядчик несет ответственность перед Заказчиком за использование для целей осуществления платежей со своими контрагентами, привлекаемыми для исполнения настоящего Договора, счет, не являющийся специальным счетом. За каждый выявленный За</w:t>
      </w:r>
      <w:r>
        <w:rPr>
          <w:rFonts w:ascii="Times New Roman" w:hAnsi="Times New Roman" w:cs="Times New Roman"/>
          <w:sz w:val="24"/>
          <w:szCs w:val="24"/>
        </w:rPr>
        <w:t xml:space="preserve">казчиком случай осуществления Подрядчиком платежей посредством счета, не являющегося специальным счетом, Подрядчик уплачивает Заказчику штраф в размере 100 000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21.11. Заказчик, возместивший в соответствии с гражданским законодательством третьим лиц</w:t>
      </w:r>
      <w:r>
        <w:rPr>
          <w:rFonts w:ascii="Times New Roman" w:hAnsi="Times New Roman" w:cs="Times New Roman"/>
          <w:sz w:val="24"/>
          <w:szCs w:val="24"/>
        </w:rPr>
        <w:t xml:space="preserve">ам вред, причиненный вследствие разрушения, повреждения Объекта либо его части, Объекта незавершенного строительства, нарушения требований безопасности при строительстве Объекта, и выплативший компенсацию сверх возмещения вреда в соответствии с Градостроит</w:t>
      </w:r>
      <w:r>
        <w:rPr>
          <w:rFonts w:ascii="Times New Roman" w:hAnsi="Times New Roman" w:cs="Times New Roman"/>
          <w:sz w:val="24"/>
          <w:szCs w:val="24"/>
        </w:rPr>
        <w:t xml:space="preserve">ельным кодексом Российской Федерации (в случае смерти потерпевшего, причинения тяжкого либо средней тяжести вреда здоровью потерпевшего), имеет право обратного требования (регресса) в размере фактических выплаченных сумм к следующим лицам, несущим в таких </w:t>
      </w:r>
      <w:r>
        <w:rPr>
          <w:rFonts w:ascii="Times New Roman" w:hAnsi="Times New Roman" w:cs="Times New Roman"/>
          <w:sz w:val="24"/>
          <w:szCs w:val="24"/>
        </w:rPr>
        <w:t xml:space="preserve">случаях солидарную ответственность:</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Подрядчику;</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СРО, в случае если Подрядчик являлся членом данной СРО;</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соответствующему Национальному объединению саморегулируемых организаций в случае исключения сведений о СРО из государственного реестра саморегулир</w:t>
      </w:r>
      <w:r>
        <w:rPr>
          <w:rFonts w:ascii="Times New Roman" w:hAnsi="Times New Roman" w:cs="Times New Roman"/>
          <w:sz w:val="24"/>
          <w:szCs w:val="24"/>
        </w:rPr>
        <w:t xml:space="preserve">уемых организаций;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организации,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w:t>
      </w:r>
      <w:r>
        <w:rPr>
          <w:rFonts w:ascii="Times New Roman" w:hAnsi="Times New Roman" w:cs="Times New Roman"/>
          <w:sz w:val="24"/>
          <w:szCs w:val="24"/>
        </w:rPr>
        <w:t xml:space="preserve">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организации, которая провела г</w:t>
      </w:r>
      <w:r>
        <w:rPr>
          <w:rFonts w:ascii="Times New Roman" w:hAnsi="Times New Roman" w:cs="Times New Roman"/>
          <w:sz w:val="24"/>
          <w:szCs w:val="24"/>
        </w:rPr>
        <w:t xml:space="preserve">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указанным в пункте 1 части 5 статьи 49 Градостроительного кодекса Р</w:t>
      </w:r>
      <w:r>
        <w:rPr>
          <w:rFonts w:ascii="Times New Roman" w:hAnsi="Times New Roman" w:cs="Times New Roman"/>
          <w:sz w:val="24"/>
          <w:szCs w:val="24"/>
        </w:rPr>
        <w:t xml:space="preserve">оссийской Федерации,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21.12. По требованию о воз</w:t>
      </w:r>
      <w:r>
        <w:rPr>
          <w:rFonts w:ascii="Times New Roman" w:hAnsi="Times New Roman" w:cs="Times New Roman"/>
          <w:sz w:val="24"/>
          <w:szCs w:val="24"/>
        </w:rPr>
        <w:t xml:space="preserve">мещении реального ущерба, а также неустойки вследствие неисполнения или ненадлежащего исполнения Подрядчиком обязательств по настоящему Договору субсидиарную ответственность несут:</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СРО;</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соответствующее Национальное объединение саморегулируемых организа</w:t>
      </w:r>
      <w:r>
        <w:rPr>
          <w:rFonts w:ascii="Times New Roman" w:hAnsi="Times New Roman" w:cs="Times New Roman"/>
          <w:sz w:val="24"/>
          <w:szCs w:val="24"/>
        </w:rPr>
        <w:t xml:space="preserve">ций в случае исключения сведений о СРО из государственного реестра саморегулируемых организаций.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В случае, если ответственность Подрядчика за неисполнение или ненадлежащее исполнение обязательств по настоящему Договору застрахована в соответствии с законод</w:t>
      </w:r>
      <w:r>
        <w:rPr>
          <w:rFonts w:ascii="Times New Roman" w:hAnsi="Times New Roman" w:cs="Times New Roman"/>
          <w:sz w:val="24"/>
          <w:szCs w:val="24"/>
        </w:rPr>
        <w:t xml:space="preserve">ательством Российской Федерации, СРО и соответствующее Национальное объединение саморегулируемых организаций (в случае исключения сведений о СРО из государственного реестра саморегулируемых организаций) возмещают реальный ущерб и неустойку в части, не покр</w:t>
      </w:r>
      <w:r>
        <w:rPr>
          <w:rFonts w:ascii="Times New Roman" w:hAnsi="Times New Roman" w:cs="Times New Roman"/>
          <w:sz w:val="24"/>
          <w:szCs w:val="24"/>
        </w:rPr>
        <w:t xml:space="preserve">ытой страховым возмещением.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21.13. Возмещение реального ущерба вследствие неисполнения или ненадлежащего исполнения Подрядчиком обязательств по настоящему Договору, а также неустойки (штрафа) по настоящему Договору осуществляется лицами, указанными в пункт</w:t>
      </w:r>
      <w:r>
        <w:rPr>
          <w:rFonts w:ascii="Times New Roman" w:hAnsi="Times New Roman" w:cs="Times New Roman"/>
          <w:sz w:val="24"/>
          <w:szCs w:val="24"/>
        </w:rPr>
        <w:t xml:space="preserve">е 21.12, в судебном порядке в соответствии с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ind w:firstLine="709"/>
        <w:jc w:val="both"/>
        <w:shd w:val="clear" w:color="auto" w:fill="ffffff"/>
        <w:tabs>
          <w:tab w:val="left" w:pos="284" w:leader="none"/>
          <w:tab w:val="left" w:pos="426"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22. Налоговая оговорка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284" w:leader="none"/>
          <w:tab w:val="left" w:pos="426"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rPr>
          <w:rFonts w:ascii="Times New Roman" w:hAnsi="Times New Roman" w:cs="Times New Roman"/>
          <w:sz w:val="24"/>
          <w:szCs w:val="24"/>
        </w:rPr>
      </w:pPr>
      <w:r>
        <w:rPr>
          <w:rFonts w:ascii="Times New Roman" w:hAnsi="Times New Roman" w:cs="Times New Roman"/>
          <w:bCs/>
          <w:iCs/>
          <w:sz w:val="24"/>
          <w:szCs w:val="24"/>
          <w:lang w:eastAsia="en-US"/>
        </w:rPr>
        <w:t xml:space="preserve">22.1.</w:t>
      </w:r>
      <w:r>
        <w:rPr>
          <w:rFonts w:ascii="Times New Roman" w:hAnsi="Times New Roman" w:cs="Times New Roman"/>
          <w:b/>
          <w:bCs/>
          <w:iCs/>
          <w:sz w:val="24"/>
          <w:szCs w:val="24"/>
          <w:lang w:eastAsia="en-US"/>
        </w:rPr>
        <w:t xml:space="preserve"> </w:t>
      </w:r>
      <w:r>
        <w:rPr>
          <w:rFonts w:ascii="Times New Roman" w:hAnsi="Times New Roman" w:cs="Times New Roman"/>
          <w:bCs/>
          <w:iCs/>
          <w:sz w:val="24"/>
          <w:szCs w:val="24"/>
          <w:lang w:eastAsia="en-US"/>
        </w:rPr>
        <w:t xml:space="preserve">Подрядчик</w:t>
      </w:r>
      <w:r>
        <w:rPr>
          <w:rFonts w:ascii="Times New Roman" w:hAnsi="Times New Roman" w:cs="Times New Roman"/>
          <w:sz w:val="24"/>
          <w:szCs w:val="24"/>
        </w:rPr>
        <w:t xml:space="preserve"> гарантирует, что: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зарегистрирован в ЕГРЮЛ надлежащим образом;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его исполнительный орган находится и осуществляет функции</w:t>
      </w:r>
      <w:r>
        <w:rPr>
          <w:rFonts w:ascii="Times New Roman" w:hAnsi="Times New Roman" w:cs="Times New Roman"/>
          <w:sz w:val="24"/>
          <w:szCs w:val="24"/>
        </w:rPr>
        <w:t xml:space="preserve"> управления по месту регистрации юридического лица, и в нем нет дисквалифицированных лиц;</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субподрядных органи</w:t>
      </w:r>
      <w:r>
        <w:rPr>
          <w:rFonts w:ascii="Times New Roman" w:hAnsi="Times New Roman" w:cs="Times New Roman"/>
          <w:sz w:val="24"/>
          <w:szCs w:val="24"/>
        </w:rPr>
        <w:t xml:space="preserve">заций (соисполнителей) принимает все меры должной осмотрительности, чтобы субподрядные организации (соисполнители) соответствовали данному требованию;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располагает лицензиями, необходимыми для осуществления деятельности и исполнения обязательств по Догово</w:t>
      </w:r>
      <w:r>
        <w:rPr>
          <w:rFonts w:ascii="Times New Roman" w:hAnsi="Times New Roman" w:cs="Times New Roman"/>
          <w:sz w:val="24"/>
          <w:szCs w:val="24"/>
        </w:rPr>
        <w:t xml:space="preserve">ру, если осуществляемая по Договору деятельность является лицензируемой;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является членом саморегулируемой организации, если осуществляемая по Договору деятельность требует членства в саморегулируемой организации;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w:t>
      </w:r>
      <w:r>
        <w:rPr>
          <w:rFonts w:ascii="Times New Roman" w:hAnsi="Times New Roman" w:cs="Times New Roman"/>
          <w:sz w:val="24"/>
          <w:szCs w:val="24"/>
        </w:rPr>
        <w:t xml:space="preserve">актамипо</w:t>
      </w:r>
      <w:r>
        <w:rPr>
          <w:rFonts w:ascii="Times New Roman" w:hAnsi="Times New Roman" w:cs="Times New Roman"/>
          <w:sz w:val="24"/>
          <w:szCs w:val="24"/>
        </w:rPr>
        <w:t xml:space="preserve"> бухгалтерскому учету, представляет годовую бухгалтерскую отчетность в налоговый орган;</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w:t>
      </w:r>
      <w:r>
        <w:rPr>
          <w:rFonts w:ascii="Times New Roman" w:hAnsi="Times New Roman" w:cs="Times New Roman"/>
          <w:sz w:val="24"/>
          <w:szCs w:val="24"/>
        </w:rPr>
        <w:t xml:space="preserve">логовую отчетность в налоговые органы;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w:t>
      </w:r>
      <w:r>
        <w:rPr>
          <w:rFonts w:ascii="Times New Roman" w:hAnsi="Times New Roman" w:cs="Times New Roman"/>
          <w:sz w:val="24"/>
          <w:szCs w:val="24"/>
        </w:rPr>
        <w:t xml:space="preserve">таких фактов) и объектах налогообложения в первичных документах, бухгалтерском и налоговом учете, в бухгалтерской и налоговой отчетности, а </w:t>
      </w:r>
      <w:r>
        <w:rPr>
          <w:rFonts w:ascii="Times New Roman" w:hAnsi="Times New Roman" w:cs="Times New Roman"/>
          <w:sz w:val="24"/>
          <w:szCs w:val="24"/>
        </w:rPr>
        <w:t xml:space="preserve">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своевременно и в полном объеме уплачив</w:t>
      </w:r>
      <w:r>
        <w:rPr>
          <w:rFonts w:ascii="Times New Roman" w:hAnsi="Times New Roman" w:cs="Times New Roman"/>
          <w:sz w:val="24"/>
          <w:szCs w:val="24"/>
        </w:rPr>
        <w:t xml:space="preserve">ает налоги, сборы и страховые взносы;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отражает в налоговой отчетности по НДС все суммы НДС, предъявленные Заказчику;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лица, подписывающие от его имени первичные документы и счета-фактуры, имеют на это все необходимые полномочия и доверенности;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отражае</w:t>
      </w:r>
      <w:r>
        <w:rPr>
          <w:rFonts w:ascii="Times New Roman" w:hAnsi="Times New Roman" w:cs="Times New Roman"/>
          <w:sz w:val="24"/>
          <w:szCs w:val="24"/>
        </w:rPr>
        <w:t xml:space="preserve">т реквизиты </w:t>
      </w:r>
      <w:r>
        <w:rPr>
          <w:rFonts w:ascii="Times New Roman" w:hAnsi="Times New Roman" w:cs="Times New Roman"/>
          <w:sz w:val="24"/>
          <w:szCs w:val="24"/>
        </w:rPr>
        <w:t xml:space="preserve">прослеживаемости</w:t>
      </w:r>
      <w:r>
        <w:rPr>
          <w:rFonts w:ascii="Times New Roman" w:hAnsi="Times New Roman" w:cs="Times New Roman"/>
          <w:sz w:val="24"/>
          <w:szCs w:val="24"/>
        </w:rPr>
        <w:t xml:space="preserve"> товаров в первичных документах и счет-фактурах, выставленных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в соответствии с требованиями законодательства, в случае поставки товаров, подлежащих </w:t>
      </w:r>
      <w:r>
        <w:rPr>
          <w:rFonts w:ascii="Times New Roman" w:hAnsi="Times New Roman" w:cs="Times New Roman"/>
          <w:sz w:val="24"/>
          <w:szCs w:val="24"/>
        </w:rPr>
        <w:t xml:space="preserve">прослеживаемости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информирует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о признании Подряд</w:t>
      </w:r>
      <w:r>
        <w:rPr>
          <w:rFonts w:ascii="Times New Roman" w:hAnsi="Times New Roman" w:cs="Times New Roman"/>
          <w:sz w:val="24"/>
          <w:szCs w:val="24"/>
        </w:rPr>
        <w:t xml:space="preserve">чика банкротом в срок не позднее 10 (десяти) рабочих дней с даты вступления в законную силу решения арбитражного суда.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22.2.</w:t>
      </w:r>
      <w:r>
        <w:rPr>
          <w:rFonts w:ascii="Times New Roman" w:hAnsi="Times New Roman" w:cs="Times New Roman"/>
          <w:sz w:val="24"/>
          <w:szCs w:val="24"/>
        </w:rPr>
        <w:tab/>
        <w:t xml:space="preserve">Если Подрядчик нарушит гарантии (любую одну, несколько или все вместе), указанные в пункте 1 настоящей статьи, и это повлечет:</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предъявление т</w:t>
      </w:r>
      <w:r>
        <w:rPr>
          <w:rFonts w:ascii="Times New Roman" w:hAnsi="Times New Roman" w:cs="Times New Roman"/>
          <w:sz w:val="24"/>
          <w:szCs w:val="24"/>
        </w:rPr>
        <w:t xml:space="preserve">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w:t>
      </w:r>
      <w:r>
        <w:rPr>
          <w:rFonts w:ascii="Times New Roman" w:hAnsi="Times New Roman" w:cs="Times New Roman"/>
          <w:sz w:val="24"/>
          <w:szCs w:val="24"/>
        </w:rPr>
        <w:t xml:space="preserve">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наступления вышеперечисленных событий Подрядчик обязуется возместить Заказчику убытки, кот</w:t>
      </w:r>
      <w:r>
        <w:rPr>
          <w:rFonts w:ascii="Times New Roman" w:hAnsi="Times New Roman" w:cs="Times New Roman"/>
          <w:sz w:val="24"/>
          <w:szCs w:val="24"/>
        </w:rPr>
        <w:t xml:space="preserve">орый последний понес вследствие таких нарушений.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276"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22.3</w:t>
      </w:r>
      <w:r>
        <w:rPr>
          <w:rFonts w:ascii="Times New Roman" w:hAnsi="Times New Roman" w:cs="Times New Roman"/>
          <w:b/>
          <w:sz w:val="24"/>
          <w:szCs w:val="24"/>
        </w:rPr>
        <w:t xml:space="preserve">.</w:t>
      </w:r>
      <w:r>
        <w:rPr>
          <w:rFonts w:ascii="Times New Roman" w:hAnsi="Times New Roman" w:cs="Times New Roman"/>
          <w:sz w:val="24"/>
          <w:szCs w:val="24"/>
        </w:rPr>
        <w:t xml:space="preserve">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пункте 2 настоящей статьи. При этом факт о</w:t>
      </w:r>
      <w:r>
        <w:rPr>
          <w:rFonts w:ascii="Times New Roman" w:hAnsi="Times New Roman" w:cs="Times New Roman"/>
          <w:sz w:val="24"/>
          <w:szCs w:val="24"/>
        </w:rPr>
        <w:t xml:space="preserve">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284" w:leader="none"/>
          <w:tab w:val="left" w:pos="426"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284" w:leader="none"/>
          <w:tab w:val="left" w:pos="426"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w:t>
      </w:r>
      <w:r>
        <w:rPr>
          <w:rFonts w:ascii="Times New Roman" w:hAnsi="Times New Roman" w:cs="Times New Roman"/>
          <w:b/>
          <w:bCs/>
          <w:color w:val="000000"/>
          <w:sz w:val="24"/>
          <w:szCs w:val="24"/>
        </w:rPr>
        <w:t xml:space="preserve">тья 23. Разрешение споров  </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284" w:leader="none"/>
          <w:tab w:val="left" w:pos="426"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left" w:pos="900" w:leader="none"/>
          <w:tab w:val="left" w:pos="10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23.1.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w:t>
      </w:r>
      <w:r>
        <w:rPr>
          <w:rFonts w:ascii="Times New Roman" w:hAnsi="Times New Roman" w:cs="Times New Roman"/>
          <w:color w:val="000000"/>
          <w:sz w:val="24"/>
          <w:szCs w:val="24"/>
        </w:rPr>
        <w:t xml:space="preserve">пертиза. Расходы на экспертизу несет Сторона, требовавшая назначения экспертизы. В случае установления экспертизой нарушений Подрядчиком условий Договора или причинной связи между действиями Подрядчика и обнаруженными недостатками, расходы на экспертизу, н</w:t>
      </w:r>
      <w:r>
        <w:rPr>
          <w:rFonts w:ascii="Times New Roman" w:hAnsi="Times New Roman" w:cs="Times New Roman"/>
          <w:color w:val="000000"/>
          <w:sz w:val="24"/>
          <w:szCs w:val="24"/>
        </w:rPr>
        <w:t xml:space="preserve">азначенную Заказчиком, несет Подрядчик.</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23.2.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w:t>
      </w:r>
      <w:r>
        <w:rPr>
          <w:rFonts w:ascii="Times New Roman" w:hAnsi="Times New Roman" w:cs="Times New Roman"/>
          <w:color w:val="000000"/>
          <w:sz w:val="24"/>
          <w:szCs w:val="24"/>
        </w:rPr>
        <w:t xml:space="preserve">оны будут разрешать в претензионном порядке. Срок ответа на претензию - 20 (двадцать) дней со дня ее получения Стороной, которой предъявлена претензия.</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23.3. В случае </w:t>
      </w:r>
      <w:r>
        <w:rPr>
          <w:rFonts w:ascii="Times New Roman" w:hAnsi="Times New Roman" w:cs="Times New Roman"/>
          <w:color w:val="000000"/>
          <w:sz w:val="24"/>
          <w:szCs w:val="24"/>
        </w:rPr>
        <w:t xml:space="preserve">неурегулирования</w:t>
      </w:r>
      <w:r>
        <w:rPr>
          <w:rFonts w:ascii="Times New Roman" w:hAnsi="Times New Roman" w:cs="Times New Roman"/>
          <w:color w:val="000000"/>
          <w:sz w:val="24"/>
          <w:szCs w:val="24"/>
        </w:rPr>
        <w:t xml:space="preserve"> претензии Заказчика в части штрафных санкций в течение 20 (двадцати) дне</w:t>
      </w:r>
      <w:r>
        <w:rPr>
          <w:rFonts w:ascii="Times New Roman" w:hAnsi="Times New Roman" w:cs="Times New Roman"/>
          <w:color w:val="000000"/>
          <w:sz w:val="24"/>
          <w:szCs w:val="24"/>
        </w:rPr>
        <w:t xml:space="preserve">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w:t>
      </w:r>
      <w:r>
        <w:rPr>
          <w:rFonts w:ascii="Times New Roman" w:hAnsi="Times New Roman" w:cs="Times New Roman"/>
          <w:color w:val="000000"/>
          <w:sz w:val="24"/>
          <w:szCs w:val="24"/>
        </w:rPr>
        <w:t xml:space="preserve">лению на основании Актов о приемке </w:t>
      </w:r>
      <w:r>
        <w:rPr>
          <w:rFonts w:ascii="Times New Roman" w:hAnsi="Times New Roman" w:cs="Times New Roman"/>
          <w:color w:val="000000"/>
          <w:sz w:val="24"/>
          <w:szCs w:val="24"/>
        </w:rPr>
        <w:t xml:space="preserve">выполненных работ и Справок о стоимости выполненных работ и затрат, Актов сдачи-приемки выполненных работ и передаче прав, Актов сдачи-приемки прочих работ, унифицированных форм ТОРГ-12, Актов рабочей комиссии о приемке о</w:t>
      </w:r>
      <w:r>
        <w:rPr>
          <w:rFonts w:ascii="Times New Roman" w:hAnsi="Times New Roman" w:cs="Times New Roman"/>
          <w:color w:val="000000"/>
          <w:sz w:val="24"/>
          <w:szCs w:val="24"/>
        </w:rPr>
        <w:t xml:space="preserve">борудования после индивидуального испытания, а также Акта рабочей комиссии о готовности Объекта для предъявления приемочной комиссии и «Акта ввода в эксплуатацию законченного строительством Объекта приемочной комиссией). </w:t>
      </w:r>
      <w:r>
        <w:rPr>
          <w:rFonts w:ascii="Times New Roman" w:hAnsi="Times New Roman" w:cs="Times New Roman"/>
          <w:color w:val="000000"/>
          <w:sz w:val="24"/>
          <w:szCs w:val="24"/>
        </w:rPr>
      </w:r>
      <w:r>
        <w:rPr>
          <w:rFonts w:ascii="Times New Roman" w:hAnsi="Times New Roman" w:cs="Times New Roman"/>
          <w:color w:val="000000"/>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23.4. </w:t>
      </w:r>
      <w:r>
        <w:rPr>
          <w:rFonts w:ascii="Times New Roman" w:hAnsi="Times New Roman" w:cs="Times New Roman"/>
          <w:sz w:val="24"/>
          <w:szCs w:val="24"/>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w:t>
      </w:r>
      <w:r>
        <w:rPr>
          <w:rFonts w:ascii="Times New Roman" w:hAnsi="Times New Roman" w:cs="Times New Roman"/>
          <w:sz w:val="24"/>
          <w:szCs w:val="24"/>
        </w:rPr>
        <w:t xml:space="preserve">сполнения, нарушения, расторжения, прекращения и действительности, по выбору истца подлежат разрешению в Арбитражном суде Самарской области в соответствии с законодательством или в порядке арбитража (третейского разбирательства), администрируемого Арбитраж</w:t>
      </w:r>
      <w:r>
        <w:rPr>
          <w:rFonts w:ascii="Times New Roman" w:hAnsi="Times New Roman" w:cs="Times New Roman"/>
          <w:sz w:val="24"/>
          <w:szCs w:val="24"/>
        </w:rPr>
        <w:t xml:space="preserve">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Если споры передаются на разрешение третейского суда, то вынесенное им решение будет окончательным, об</w:t>
      </w:r>
      <w:r>
        <w:rPr>
          <w:rFonts w:ascii="Times New Roman" w:hAnsi="Times New Roman" w:cs="Times New Roman"/>
          <w:sz w:val="24"/>
          <w:szCs w:val="24"/>
        </w:rPr>
        <w:t xml:space="preserve">язательным для сторон и не подлежит оспариванию.</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договорились, что в том случае, если спор разрешен в порядке арбитража (третейского разбирательства), исполнительный лист на принудительное исполнение решения третейского суда получается в арбитражно</w:t>
      </w:r>
      <w:r>
        <w:rPr>
          <w:rFonts w:ascii="Times New Roman" w:hAnsi="Times New Roman" w:cs="Times New Roman"/>
          <w:sz w:val="24"/>
          <w:szCs w:val="24"/>
        </w:rPr>
        <w:t xml:space="preserve">м суде по месту третейского судопроизводства.</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соглашаются, что документы и иные материалы в рамках арбитража могут направляться по следующим адресам электронной почты:</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i/>
          <w:iCs/>
          <w:sz w:val="24"/>
          <w:szCs w:val="24"/>
        </w:rPr>
      </w:pPr>
      <w:r>
        <w:rPr>
          <w:rFonts w:ascii="Times New Roman" w:hAnsi="Times New Roman" w:cs="Times New Roman"/>
          <w:sz w:val="24"/>
          <w:szCs w:val="24"/>
        </w:rPr>
        <w:t xml:space="preserve">(</w:t>
      </w:r>
      <w:r>
        <w:rPr>
          <w:rFonts w:ascii="Times New Roman" w:hAnsi="Times New Roman" w:cs="Times New Roman"/>
          <w:i/>
          <w:iCs/>
          <w:sz w:val="24"/>
          <w:szCs w:val="24"/>
        </w:rPr>
        <w:t xml:space="preserve">наименование Стороны): (адрес электронной почты);</w:t>
      </w:r>
      <w:r>
        <w:rPr>
          <w:rFonts w:ascii="Times New Roman" w:hAnsi="Times New Roman" w:cs="Times New Roman"/>
          <w:i/>
          <w:iCs/>
          <w:sz w:val="24"/>
          <w:szCs w:val="24"/>
        </w:rPr>
      </w:r>
      <w:r>
        <w:rPr>
          <w:rFonts w:ascii="Times New Roman" w:hAnsi="Times New Roman" w:cs="Times New Roman"/>
          <w:i/>
          <w:iCs/>
          <w:sz w:val="24"/>
          <w:szCs w:val="24"/>
        </w:rPr>
      </w:r>
    </w:p>
    <w:p>
      <w:pPr>
        <w:contextualSpacing/>
        <w:ind w:firstLine="709"/>
        <w:jc w:val="both"/>
        <w:rPr>
          <w:rFonts w:ascii="Times New Roman" w:hAnsi="Times New Roman" w:cs="Times New Roman"/>
          <w:i/>
          <w:iCs/>
          <w:sz w:val="24"/>
          <w:szCs w:val="24"/>
        </w:rPr>
      </w:pPr>
      <w:r>
        <w:rPr>
          <w:rFonts w:ascii="Times New Roman" w:hAnsi="Times New Roman" w:cs="Times New Roman"/>
          <w:i/>
          <w:iCs/>
          <w:sz w:val="24"/>
          <w:szCs w:val="24"/>
        </w:rPr>
        <w:t xml:space="preserve">(наименование Стороны): (адрес электронной почты).</w:t>
      </w:r>
      <w:r>
        <w:rPr>
          <w:rFonts w:ascii="Times New Roman" w:hAnsi="Times New Roman" w:cs="Times New Roman"/>
          <w:i/>
          <w:iCs/>
          <w:sz w:val="24"/>
          <w:szCs w:val="24"/>
        </w:rPr>
      </w:r>
      <w:r>
        <w:rPr>
          <w:rFonts w:ascii="Times New Roman" w:hAnsi="Times New Roman" w:cs="Times New Roman"/>
          <w:i/>
          <w:iCs/>
          <w:sz w:val="24"/>
          <w:szCs w:val="24"/>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При заключении Договора с дочерними обществами ПАО «</w:t>
      </w:r>
      <w:r>
        <w:rPr>
          <w:rFonts w:ascii="Times New Roman" w:hAnsi="Times New Roman" w:cs="Times New Roman"/>
          <w:bCs/>
          <w:iCs/>
          <w:sz w:val="24"/>
          <w:szCs w:val="24"/>
          <w:lang w:eastAsia="en-US"/>
        </w:rPr>
        <w:t xml:space="preserve">Россети</w:t>
      </w:r>
      <w:r>
        <w:rPr>
          <w:rFonts w:ascii="Times New Roman" w:hAnsi="Times New Roman" w:cs="Times New Roman"/>
          <w:bCs/>
          <w:iCs/>
          <w:sz w:val="24"/>
          <w:szCs w:val="24"/>
          <w:lang w:eastAsia="en-US"/>
        </w:rPr>
        <w:t xml:space="preserve">» или обществами, являющимися дочерними по отношению к дочерним обществам ПАО «</w:t>
      </w:r>
      <w:r>
        <w:rPr>
          <w:rFonts w:ascii="Times New Roman" w:hAnsi="Times New Roman" w:cs="Times New Roman"/>
          <w:bCs/>
          <w:iCs/>
          <w:sz w:val="24"/>
          <w:szCs w:val="24"/>
          <w:lang w:eastAsia="en-US"/>
        </w:rPr>
        <w:t xml:space="preserve">Россети</w:t>
      </w:r>
      <w:r>
        <w:rPr>
          <w:rFonts w:ascii="Times New Roman" w:hAnsi="Times New Roman" w:cs="Times New Roman"/>
          <w:bCs/>
          <w:iCs/>
          <w:sz w:val="24"/>
          <w:szCs w:val="24"/>
          <w:lang w:eastAsia="en-US"/>
        </w:rPr>
        <w:t xml:space="preserve">», пункт 23.4 Договора должна быть изложена в следующей реда</w:t>
      </w:r>
      <w:r>
        <w:rPr>
          <w:rFonts w:ascii="Times New Roman" w:hAnsi="Times New Roman" w:cs="Times New Roman"/>
          <w:bCs/>
          <w:iCs/>
          <w:sz w:val="24"/>
          <w:szCs w:val="24"/>
          <w:lang w:eastAsia="en-US"/>
        </w:rPr>
        <w:t xml:space="preserve">кции (до определения Стороны по Договору по результатам закупочных процедур нижеуказанная редакция не исключается):</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«23.4. В случае невозможности урегулировать возникший спор путем переговоров, до обращения в суд он подлежит разрешению путем применения аль</w:t>
      </w:r>
      <w:r>
        <w:rPr>
          <w:rFonts w:ascii="Times New Roman" w:hAnsi="Times New Roman" w:cs="Times New Roman"/>
          <w:bCs/>
          <w:iCs/>
          <w:sz w:val="24"/>
          <w:szCs w:val="24"/>
          <w:lang w:eastAsia="en-US"/>
        </w:rPr>
        <w:t xml:space="preserve">тернативной процедуры урегулирования споров (медиации) на условиях и в порядке, установленном законодательством Российской Федерации и Регламентом рассмотрения и урегулирования споров и конфликтов интересов в Группе компаний ПАО «</w:t>
      </w:r>
      <w:r>
        <w:rPr>
          <w:rFonts w:ascii="Times New Roman" w:hAnsi="Times New Roman" w:cs="Times New Roman"/>
          <w:bCs/>
          <w:iCs/>
          <w:sz w:val="24"/>
          <w:szCs w:val="24"/>
          <w:lang w:eastAsia="en-US"/>
        </w:rPr>
        <w:t xml:space="preserve">Россети</w:t>
      </w:r>
      <w:r>
        <w:rPr>
          <w:rFonts w:ascii="Times New Roman" w:hAnsi="Times New Roman" w:cs="Times New Roman"/>
          <w:bCs/>
          <w:iCs/>
          <w:sz w:val="24"/>
          <w:szCs w:val="24"/>
          <w:lang w:eastAsia="en-US"/>
        </w:rPr>
        <w:t xml:space="preserve">», утвержденным реш</w:t>
      </w:r>
      <w:r>
        <w:rPr>
          <w:rFonts w:ascii="Times New Roman" w:hAnsi="Times New Roman" w:cs="Times New Roman"/>
          <w:bCs/>
          <w:iCs/>
          <w:sz w:val="24"/>
          <w:szCs w:val="24"/>
          <w:lang w:eastAsia="en-US"/>
        </w:rPr>
        <w:t xml:space="preserve">ением Совета директоров ПАО «ФСК ЕЭС» от 23.12.2016 № 349 и Совета директоров ___________ от ____ № ___.</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При </w:t>
      </w:r>
      <w:r>
        <w:rPr>
          <w:rFonts w:ascii="Times New Roman" w:hAnsi="Times New Roman" w:cs="Times New Roman"/>
          <w:bCs/>
          <w:iCs/>
          <w:sz w:val="24"/>
          <w:szCs w:val="24"/>
          <w:lang w:eastAsia="en-US"/>
        </w:rPr>
        <w:t xml:space="preserve">недостижении</w:t>
      </w:r>
      <w:r>
        <w:rPr>
          <w:rFonts w:ascii="Times New Roman" w:hAnsi="Times New Roman" w:cs="Times New Roman"/>
          <w:bCs/>
          <w:iCs/>
          <w:sz w:val="24"/>
          <w:szCs w:val="24"/>
          <w:lang w:eastAsia="en-US"/>
        </w:rPr>
        <w:t xml:space="preserve"> Сторонами соглашения об урегулировании спора путем медиации он подлежит разрешению в Арбитражном центре при РСПП (место нахождения - г</w:t>
      </w:r>
      <w:r>
        <w:rPr>
          <w:rFonts w:ascii="Times New Roman" w:hAnsi="Times New Roman" w:cs="Times New Roman"/>
          <w:bCs/>
          <w:iCs/>
          <w:sz w:val="24"/>
          <w:szCs w:val="24"/>
          <w:lang w:eastAsia="en-US"/>
        </w:rPr>
        <w:t xml:space="preserve">. Москва) в соответствии с его правилами, действующими на дату подачи искового заявления. </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Решения Арбитражного центра при РСПП являются обязательными, окончательными и оспариванию не подлежат.</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pacing w:val="-4"/>
          <w:sz w:val="24"/>
          <w:szCs w:val="24"/>
          <w:lang w:eastAsia="en-US"/>
        </w:rPr>
        <w:t xml:space="preserve">Стороны договорились, что в том случае, если спор разрешен в п</w:t>
      </w:r>
      <w:r>
        <w:rPr>
          <w:rFonts w:ascii="Times New Roman" w:hAnsi="Times New Roman" w:cs="Times New Roman"/>
          <w:bCs/>
          <w:iCs/>
          <w:spacing w:val="-4"/>
          <w:sz w:val="24"/>
          <w:szCs w:val="24"/>
          <w:lang w:eastAsia="en-US"/>
        </w:rPr>
        <w:t xml:space="preserve">орядке арбитража (третейского разбирательства), исполнительный лист на принудительное исполнение решения третейского суда получается в арбитражном суде по месту третейского судопроизводства</w:t>
      </w:r>
      <w:r>
        <w:rPr>
          <w:rFonts w:ascii="Times New Roman" w:hAnsi="Times New Roman" w:cs="Times New Roman"/>
          <w:bCs/>
          <w:iCs/>
          <w:sz w:val="24"/>
          <w:szCs w:val="24"/>
          <w:lang w:eastAsia="en-US"/>
        </w:rPr>
        <w:t xml:space="preserve">.</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Стороны соглашаются, что документы и иные материалы в рамках арби</w:t>
      </w:r>
      <w:r>
        <w:rPr>
          <w:rFonts w:ascii="Times New Roman" w:hAnsi="Times New Roman" w:cs="Times New Roman"/>
          <w:bCs/>
          <w:iCs/>
          <w:sz w:val="24"/>
          <w:szCs w:val="24"/>
          <w:lang w:eastAsia="en-US"/>
        </w:rPr>
        <w:t xml:space="preserve">тража могут направляться по следующим адресам электронной почты:</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(наименование Стороны): (адрес электронной почты);</w:t>
      </w:r>
      <w:r>
        <w:rPr>
          <w:rFonts w:ascii="Times New Roman" w:hAnsi="Times New Roman" w:cs="Times New Roman"/>
          <w:bCs/>
          <w:iCs/>
          <w:sz w:val="24"/>
          <w:szCs w:val="24"/>
          <w:lang w:eastAsia="en-US"/>
        </w:rPr>
      </w:r>
      <w:r>
        <w:rPr>
          <w:rFonts w:ascii="Times New Roman" w:hAnsi="Times New Roman" w:cs="Times New Roman"/>
          <w:bCs/>
          <w:iCs/>
          <w:sz w:val="24"/>
          <w:szCs w:val="24"/>
          <w:lang w:eastAsia="en-US"/>
        </w:rPr>
      </w:r>
    </w:p>
    <w:p>
      <w:pPr>
        <w:ind w:firstLine="709"/>
        <w:jc w:val="both"/>
        <w:tabs>
          <w:tab w:val="left" w:pos="703" w:leader="none"/>
        </w:tabs>
        <w:rPr>
          <w:rFonts w:ascii="Times New Roman" w:hAnsi="Times New Roman" w:cs="Times New Roman"/>
          <w:iCs/>
          <w:color w:val="000000"/>
          <w:sz w:val="24"/>
          <w:szCs w:val="24"/>
        </w:rPr>
      </w:pPr>
      <w:r>
        <w:rPr>
          <w:rFonts w:ascii="Times New Roman" w:hAnsi="Times New Roman" w:cs="Times New Roman"/>
          <w:bCs/>
          <w:iCs/>
          <w:sz w:val="24"/>
          <w:szCs w:val="24"/>
          <w:lang w:eastAsia="en-US"/>
        </w:rPr>
        <w:t xml:space="preserve">(наименование Стороны): (адрес электронной почты).</w:t>
      </w:r>
      <w:r>
        <w:rPr>
          <w:rFonts w:ascii="Times New Roman" w:hAnsi="Times New Roman" w:cs="Times New Roman"/>
          <w:iCs/>
          <w:color w:val="000000"/>
          <w:sz w:val="24"/>
          <w:szCs w:val="24"/>
        </w:rPr>
      </w:r>
      <w:r>
        <w:rPr>
          <w:rFonts w:ascii="Times New Roman" w:hAnsi="Times New Roman" w:cs="Times New Roman"/>
          <w:iCs/>
          <w:color w:val="000000"/>
          <w:sz w:val="24"/>
          <w:szCs w:val="24"/>
        </w:rPr>
      </w:r>
    </w:p>
    <w:p>
      <w:pPr>
        <w:contextualSpacing/>
        <w:ind w:firstLine="709"/>
        <w:jc w:val="both"/>
        <w:rPr>
          <w:rFonts w:ascii="Times New Roman" w:hAnsi="Times New Roman" w:cs="Times New Roman"/>
          <w:i/>
          <w:iCs/>
          <w:sz w:val="24"/>
          <w:szCs w:val="24"/>
        </w:rPr>
      </w:pPr>
      <w:r>
        <w:rPr>
          <w:rFonts w:ascii="Times New Roman" w:hAnsi="Times New Roman" w:cs="Times New Roman"/>
          <w:i/>
          <w:iCs/>
          <w:sz w:val="24"/>
          <w:szCs w:val="24"/>
        </w:rPr>
      </w:r>
      <w:r>
        <w:rPr>
          <w:rFonts w:ascii="Times New Roman" w:hAnsi="Times New Roman" w:cs="Times New Roman"/>
          <w:i/>
          <w:iCs/>
          <w:sz w:val="24"/>
          <w:szCs w:val="24"/>
        </w:rPr>
      </w:r>
      <w:r>
        <w:rPr>
          <w:rFonts w:ascii="Times New Roman" w:hAnsi="Times New Roman" w:cs="Times New Roman"/>
          <w:i/>
          <w:iCs/>
          <w:sz w:val="24"/>
          <w:szCs w:val="24"/>
        </w:rPr>
      </w:r>
    </w:p>
    <w:p>
      <w:pPr>
        <w:ind w:firstLine="709"/>
        <w:jc w:val="both"/>
        <w:shd w:val="clear" w:color="auto" w:fill="ffffff"/>
        <w:tabs>
          <w:tab w:val="num" w:pos="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num" w:pos="0"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РАЗДЕЛ </w:t>
      </w:r>
      <w:r>
        <w:rPr>
          <w:rFonts w:ascii="Times New Roman" w:hAnsi="Times New Roman" w:cs="Times New Roman"/>
          <w:b/>
          <w:bCs/>
          <w:color w:val="000000"/>
          <w:sz w:val="24"/>
          <w:szCs w:val="24"/>
          <w:lang w:val="en-US"/>
        </w:rPr>
        <w:t xml:space="preserve">VII</w:t>
      </w:r>
      <w:r>
        <w:rPr>
          <w:rFonts w:ascii="Times New Roman" w:hAnsi="Times New Roman" w:cs="Times New Roman"/>
          <w:b/>
          <w:bCs/>
          <w:color w:val="000000"/>
          <w:sz w:val="24"/>
          <w:szCs w:val="24"/>
        </w:rPr>
        <w:t xml:space="preserve">. ОСОБЫЕ УСЛОВИЯ</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num" w:pos="0"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widowControl/>
        <w:rPr>
          <w:rFonts w:ascii="Times New Roman" w:hAnsi="Times New Roman" w:cs="Times New Roman"/>
          <w:sz w:val="24"/>
          <w:szCs w:val="24"/>
        </w:rPr>
      </w:pPr>
      <w:r>
        <w:rPr>
          <w:rFonts w:ascii="Times New Roman" w:hAnsi="Times New Roman" w:cs="Times New Roman"/>
          <w:b/>
          <w:bCs/>
          <w:color w:val="000000"/>
          <w:sz w:val="24"/>
          <w:szCs w:val="24"/>
        </w:rPr>
        <w:t xml:space="preserve">Статья 24. Обеспечение обязательств Подрядчика</w:t>
      </w:r>
      <w:r>
        <w:rPr>
          <w:rStyle w:val="1482"/>
          <w:rFonts w:ascii="Times New Roman" w:hAnsi="Times New Roman" w:cs="Times New Roman"/>
          <w:b/>
          <w:bCs/>
          <w:color w:val="000000"/>
          <w:sz w:val="24"/>
          <w:szCs w:val="24"/>
        </w:rPr>
        <w:footnoteReference w:customMarkFollows="1" w:id="3"/>
        <w:t xml:space="preserve">1</w:t>
      </w:r>
      <w:r>
        <w:rPr>
          <w:rFonts w:ascii="Times New Roman" w:hAnsi="Times New Roman" w:cs="Times New Roman"/>
          <w:sz w:val="24"/>
          <w:szCs w:val="24"/>
        </w:rPr>
      </w:r>
      <w:r>
        <w:rPr>
          <w:rFonts w:ascii="Times New Roman" w:hAnsi="Times New Roman" w:cs="Times New Roman"/>
          <w:sz w:val="24"/>
          <w:szCs w:val="24"/>
        </w:rPr>
      </w:r>
    </w:p>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pPr>
      <w:r>
        <w:rPr>
          <w:color w:val="000000"/>
        </w:rPr>
        <w:t xml:space="preserve">24.1. </w:t>
      </w:r>
      <w:r>
        <w:t xml:space="preserve">Надлежащее исполнение обязательств Подрядчика по Договору обеспечивается одним из способов обеспечения:</w:t>
      </w: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24.1.1. Независимой гарантией;</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pPr>
      <w:r>
        <w:t xml:space="preserve">24.1.2. Обеспечительным платежом.</w:t>
      </w:r>
      <w:r/>
    </w:p>
    <w:p>
      <w:pPr>
        <w:pStyle w:val="1467"/>
        <w:ind w:left="0" w:firstLine="709"/>
        <w:jc w:val="both"/>
      </w:pPr>
      <w:r>
        <w:t xml:space="preserve">24.2. Надлежащее исполнение обязательств Подрядчика по Договору обеспечивается следующими видами независимых гарантий:</w:t>
      </w:r>
      <w:r/>
    </w:p>
    <w:p>
      <w:pPr>
        <w:contextualSpacing/>
        <w:ind w:firstLine="709"/>
        <w:jc w:val="both"/>
        <w:tabs>
          <w:tab w:val="left" w:pos="1701" w:leader="none"/>
        </w:tabs>
        <w:rPr>
          <w:rFonts w:ascii="Times New Roman" w:hAnsi="Times New Roman" w:eastAsia="Calibri" w:cs="Times New Roman"/>
          <w:sz w:val="24"/>
          <w:szCs w:val="24"/>
        </w:rPr>
      </w:pPr>
      <w:r>
        <w:rPr>
          <w:rFonts w:ascii="Times New Roman" w:hAnsi="Times New Roman" w:cs="Times New Roman"/>
          <w:sz w:val="24"/>
          <w:szCs w:val="24"/>
        </w:rPr>
        <w:t xml:space="preserve">24.2.1. Независимой гарантией на исполнение обязательств по Договору, учитывающей в том числе обязательства по возврату авансовых платеже</w:t>
      </w:r>
      <w:r>
        <w:rPr>
          <w:rFonts w:ascii="Times New Roman" w:hAnsi="Times New Roman" w:cs="Times New Roman"/>
          <w:sz w:val="24"/>
          <w:szCs w:val="24"/>
        </w:rPr>
        <w:t xml:space="preserve">й (по форме приложения 21 к настоящему Договору</w:t>
      </w:r>
      <w:r>
        <w:rPr>
          <w:rFonts w:ascii="Times New Roman" w:hAnsi="Times New Roman" w:eastAsia="Calibri" w:cs="Times New Roman"/>
          <w:sz w:val="24"/>
          <w:szCs w:val="24"/>
        </w:rPr>
        <w:t xml:space="preserve">), на сумму в размере суммы авансовых платежей, предусмотренных Договором, но не менее 5% от начальной (максимальной) цены Договора (цены лота) и не менее 5% от цены Договора в случае, если цена Договора в ред</w:t>
      </w:r>
      <w:r>
        <w:rPr>
          <w:rFonts w:ascii="Times New Roman" w:hAnsi="Times New Roman" w:eastAsia="Calibri" w:cs="Times New Roman"/>
          <w:sz w:val="24"/>
          <w:szCs w:val="24"/>
        </w:rPr>
        <w:t xml:space="preserve">акции дополнительных соглашений превысила начальную (максимальную) цену Договора (цену лота).</w:t>
      </w:r>
      <w:r>
        <w:rPr>
          <w:rFonts w:ascii="Times New Roman" w:hAnsi="Times New Roman" w:eastAsia="Calibri" w:cs="Times New Roman"/>
          <w:sz w:val="24"/>
          <w:szCs w:val="24"/>
        </w:rPr>
      </w:r>
      <w:r>
        <w:rPr>
          <w:rFonts w:ascii="Times New Roman" w:hAnsi="Times New Roman" w:eastAsia="Calibri" w:cs="Times New Roman"/>
          <w:sz w:val="24"/>
          <w:szCs w:val="24"/>
        </w:rPr>
      </w:r>
    </w:p>
    <w:p>
      <w:pPr>
        <w:contextualSpacing/>
        <w:ind w:firstLine="709"/>
        <w:jc w:val="both"/>
        <w:tabs>
          <w:tab w:val="left" w:pos="1701" w:leader="none"/>
        </w:tabs>
        <w:rPr>
          <w:rFonts w:ascii="Times New Roman" w:hAnsi="Times New Roman" w:cs="Times New Roman"/>
          <w:sz w:val="24"/>
          <w:szCs w:val="24"/>
        </w:rPr>
      </w:pPr>
      <w:r>
        <w:rPr>
          <w:rFonts w:ascii="Times New Roman" w:hAnsi="Times New Roman" w:cs="Times New Roman"/>
          <w:sz w:val="24"/>
          <w:szCs w:val="24"/>
        </w:rPr>
        <w:t xml:space="preserve">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w:t>
      </w:r>
      <w:r>
        <w:rPr>
          <w:rFonts w:ascii="Times New Roman" w:hAnsi="Times New Roman" w:cs="Times New Roman"/>
          <w:sz w:val="24"/>
          <w:szCs w:val="24"/>
        </w:rPr>
        <w:t xml:space="preserve">смотренной Договором.</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Заказчиком может быть согласовано предоставление независимой гарантии </w:t>
      </w:r>
      <w:r>
        <w:rPr>
          <w:rFonts w:ascii="Times New Roman" w:hAnsi="Times New Roman" w:cs="Times New Roman"/>
          <w:sz w:val="24"/>
          <w:szCs w:val="24"/>
        </w:rPr>
        <w:br/>
        <w:t xml:space="preserve">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w:t>
      </w:r>
      <w:r>
        <w:rPr>
          <w:rFonts w:ascii="Times New Roman" w:hAnsi="Times New Roman" w:cs="Times New Roman"/>
          <w:sz w:val="24"/>
          <w:szCs w:val="24"/>
        </w:rPr>
        <w:t xml:space="preserve">ванса и в любом случае не менее 5%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 Перечислени</w:t>
      </w:r>
      <w:r>
        <w:rPr>
          <w:rFonts w:ascii="Times New Roman" w:hAnsi="Times New Roman" w:cs="Times New Roman"/>
          <w:sz w:val="24"/>
          <w:szCs w:val="24"/>
        </w:rPr>
        <w:t xml:space="preserve">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действующей и принятой Заказчиком независимой гарантии на исполнение обязательств по Договору, учитывающей в т</w:t>
      </w:r>
      <w:r>
        <w:rPr>
          <w:rFonts w:ascii="Times New Roman" w:hAnsi="Times New Roman" w:cs="Times New Roman"/>
          <w:sz w:val="24"/>
          <w:szCs w:val="24"/>
        </w:rPr>
        <w:t xml:space="preserve">ом числе обязательства по возврату авансовых платежей.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Срок действия независимой гарантии должен начинаться не позднее даты заключения Договора, заканчиваться не ранее чем через 60 (шестьдесят) дней после установленной даты подписания Акта ввода в эксплуат</w:t>
      </w:r>
      <w:r>
        <w:rPr>
          <w:rFonts w:ascii="Times New Roman" w:hAnsi="Times New Roman" w:cs="Times New Roman"/>
          <w:sz w:val="24"/>
          <w:szCs w:val="24"/>
        </w:rPr>
        <w:t xml:space="preserve">ацию законченного строительством объекта приемочной комиссией и не должен быть ограничен сроком, указанным в п. 3.3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Копия независимой гарантии должна быть представлена Подрядчиком </w:t>
      </w:r>
      <w:r>
        <w:rPr>
          <w:rFonts w:ascii="Times New Roman" w:hAnsi="Times New Roman" w:cs="Times New Roman"/>
          <w:sz w:val="24"/>
          <w:szCs w:val="24"/>
        </w:rPr>
        <w:br/>
        <w:t xml:space="preserve">на согласование Заказчику не позднее чем через 10 (дес</w:t>
      </w:r>
      <w:r>
        <w:rPr>
          <w:rFonts w:ascii="Times New Roman" w:hAnsi="Times New Roman" w:cs="Times New Roman"/>
          <w:sz w:val="24"/>
          <w:szCs w:val="24"/>
        </w:rPr>
        <w:t xml:space="preserve">ять) рабочих дней после вступления в силу протокола подведения итогов закупки, на основании которого Подрядчик признан победителем закупочной процедуры. Оригинал предварительно согласованной Заказчиком независимой гарантии должен быть представлен Подрядчик</w:t>
      </w:r>
      <w:r>
        <w:rPr>
          <w:rFonts w:ascii="Times New Roman" w:hAnsi="Times New Roman" w:cs="Times New Roman"/>
          <w:sz w:val="24"/>
          <w:szCs w:val="24"/>
        </w:rPr>
        <w:t xml:space="preserve">ом Заказчику не позднее чем за 1 (один) рабочий день до заключения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 соглашению Сторон сумма обеспечения по независимой гарантии может быть уменьшена пропорционально стоимости работ, в отношении которых оформлены Акты о приемке выполненных работ</w:t>
      </w:r>
      <w:r>
        <w:rPr>
          <w:rFonts w:ascii="Times New Roman" w:hAnsi="Times New Roman" w:cs="Times New Roman"/>
          <w:sz w:val="24"/>
          <w:szCs w:val="24"/>
        </w:rPr>
        <w:t xml:space="preserve"> и Справки о стоимости выполненных работ и затрат, Акты о приемке выполненных Работ и передаче прав, Акты сдачи-приемки результатов выполненных Работ, Акт сдачи-приемки работ по авторскому надзору, Акты сдачи-приемки прочих работ, Акт рабочей комиссии о го</w:t>
      </w:r>
      <w:r>
        <w:rPr>
          <w:rFonts w:ascii="Times New Roman" w:hAnsi="Times New Roman" w:cs="Times New Roman"/>
          <w:sz w:val="24"/>
          <w:szCs w:val="24"/>
        </w:rPr>
        <w:t xml:space="preserve">товности Объекта для предъявления приемочной комиссии, Акт ввода в эксплуатацию законченного строительством объекта приемочной комиссией, товарные накладные унифицированной формы ТОРГ-12. В этом случае сумма независимой гарантии должна быть не менее суммы </w:t>
      </w:r>
      <w:r>
        <w:rPr>
          <w:rFonts w:ascii="Times New Roman" w:hAnsi="Times New Roman" w:cs="Times New Roman"/>
          <w:sz w:val="24"/>
          <w:szCs w:val="24"/>
        </w:rPr>
        <w:t xml:space="preserve">непогашенного (неотработанного) аванса, но в любом случае не менее 5% (пяти процентов) от начальной (максимальной) цены Договора (цены лота) и не менее 5% (пяти процентов) от цены Договора</w:t>
      </w:r>
      <w:r>
        <w:rPr>
          <w:rFonts w:ascii="Times New Roman" w:hAnsi="Times New Roman" w:eastAsia="Calibri" w:cs="Times New Roman"/>
          <w:sz w:val="24"/>
          <w:szCs w:val="24"/>
        </w:rPr>
        <w:t xml:space="preserve"> в случае, если цена Договора в редакции дополнительных соглашений п</w:t>
      </w:r>
      <w:r>
        <w:rPr>
          <w:rFonts w:ascii="Times New Roman" w:hAnsi="Times New Roman" w:eastAsia="Calibri" w:cs="Times New Roman"/>
          <w:sz w:val="24"/>
          <w:szCs w:val="24"/>
        </w:rPr>
        <w:t xml:space="preserve">ревысила начальную (максимальную) цену Договора (цену лота)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вправе по письменному обращению Подрядчика осуществить досрочный возврат Подрядчику независимой гарантии до окончания установленного срока действия независимой гарантии, при одновремен</w:t>
      </w:r>
      <w:r>
        <w:rPr>
          <w:rFonts w:ascii="Times New Roman" w:hAnsi="Times New Roman" w:cs="Times New Roman"/>
          <w:sz w:val="24"/>
          <w:szCs w:val="24"/>
        </w:rPr>
        <w:t xml:space="preserve">ном соблюдении следующих условий: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после достижения суммы освоения капитальных вложений по Договору </w:t>
      </w:r>
      <w:r>
        <w:rPr>
          <w:rFonts w:ascii="Times New Roman" w:hAnsi="Times New Roman" w:cs="Times New Roman"/>
          <w:sz w:val="24"/>
          <w:szCs w:val="24"/>
        </w:rPr>
        <w:br/>
        <w:t xml:space="preserve">в размере выплаченных авансовых платежей, но не менее 20% (двадцати процентов) от цены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если в соответствии с Договором Подрядчиком перечислен </w:t>
      </w:r>
      <w:r>
        <w:rPr>
          <w:rFonts w:ascii="Times New Roman" w:hAnsi="Times New Roman" w:cs="Times New Roman"/>
          <w:sz w:val="24"/>
          <w:szCs w:val="24"/>
        </w:rPr>
        <w:t xml:space="preserve">обеспечительный платеж в качестве способа обеспечения исполнения обязательств;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отсутствует неурегулированная </w:t>
      </w:r>
      <w:r>
        <w:rPr>
          <w:rFonts w:ascii="Times New Roman" w:hAnsi="Times New Roman" w:cs="Times New Roman"/>
          <w:sz w:val="24"/>
          <w:szCs w:val="24"/>
        </w:rPr>
        <w:t xml:space="preserve">претензионно</w:t>
      </w:r>
      <w:r>
        <w:rPr>
          <w:rFonts w:ascii="Times New Roman" w:hAnsi="Times New Roman" w:cs="Times New Roman"/>
          <w:sz w:val="24"/>
          <w:szCs w:val="24"/>
        </w:rPr>
        <w:t xml:space="preserve">-исковая работа;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отсутствуют нарушения Подрядчика в части исполнения своих договорных обязательств.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6"/>
          <w:szCs w:val="26"/>
        </w:rPr>
      </w:pPr>
      <w:r>
        <w:rPr>
          <w:rFonts w:ascii="Times New Roman" w:hAnsi="Times New Roman" w:cs="Times New Roman"/>
          <w:sz w:val="24"/>
          <w:szCs w:val="24"/>
        </w:rPr>
        <w:t xml:space="preserve">В случае досрочного возврата За</w:t>
      </w:r>
      <w:r>
        <w:rPr>
          <w:rFonts w:ascii="Times New Roman" w:hAnsi="Times New Roman" w:cs="Times New Roman"/>
          <w:sz w:val="24"/>
          <w:szCs w:val="24"/>
        </w:rPr>
        <w:t xml:space="preserve">казчиком независимой гарантии надлежащего исполнения обязательств Подрядчиком с соблюдением условий, перечисленных </w:t>
      </w:r>
      <w:r>
        <w:rPr>
          <w:rFonts w:ascii="Times New Roman" w:hAnsi="Times New Roman" w:cs="Times New Roman"/>
          <w:sz w:val="24"/>
          <w:szCs w:val="24"/>
        </w:rPr>
        <w:br/>
        <w:t xml:space="preserve">в настоящем пункте, Подрядчик освобождается от исполнения обязательств, предусмотренных </w:t>
      </w:r>
      <w:r>
        <w:rPr>
          <w:rFonts w:ascii="Times New Roman" w:hAnsi="Times New Roman" w:cs="Times New Roman"/>
          <w:sz w:val="24"/>
          <w:szCs w:val="24"/>
        </w:rPr>
        <w:t xml:space="preserve">пп</w:t>
      </w:r>
      <w:r>
        <w:rPr>
          <w:rFonts w:ascii="Times New Roman" w:hAnsi="Times New Roman" w:cs="Times New Roman"/>
          <w:sz w:val="24"/>
          <w:szCs w:val="24"/>
        </w:rPr>
        <w:t xml:space="preserve">. 24.4, 24.10, 24.11, 24.12 настоящего Договора, в</w:t>
      </w:r>
      <w:r>
        <w:rPr>
          <w:rFonts w:ascii="Times New Roman" w:hAnsi="Times New Roman" w:cs="Times New Roman"/>
          <w:sz w:val="24"/>
          <w:szCs w:val="24"/>
        </w:rPr>
        <w:t xml:space="preserve"> части предоставления дополнительных независимых гарантий на исполнение Подрядчиком обязательств по Договору, продления или замены указанных независимых гарантий.</w:t>
      </w:r>
      <w:r>
        <w:rPr>
          <w:rFonts w:ascii="Times New Roman" w:hAnsi="Times New Roman" w:cs="Times New Roman"/>
          <w:sz w:val="26"/>
          <w:szCs w:val="26"/>
        </w:rPr>
      </w:r>
      <w:r>
        <w:rPr>
          <w:rFonts w:ascii="Times New Roman" w:hAnsi="Times New Roman" w:cs="Times New Roman"/>
          <w:sz w:val="26"/>
          <w:szCs w:val="26"/>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24.2.2. Независимой гарантией на обеспечение гарантийных обязательств (по форме Приложения 21</w:t>
      </w:r>
      <w:r>
        <w:rPr>
          <w:rFonts w:ascii="Times New Roman" w:hAnsi="Times New Roman" w:cs="Times New Roman"/>
          <w:sz w:val="24"/>
          <w:szCs w:val="24"/>
        </w:rPr>
        <w:t xml:space="preserve">.2 к настоящему Договору) на сумму не менее 5% (пяти процентов) от цены Договора, срок действия которой должен начинаться до даты начала гарантийного срока, предусмотренного статьей 16 настоящего Договора, и заканчиваться не ранее чем через 60 (шестьдесят)</w:t>
      </w:r>
      <w:r>
        <w:rPr>
          <w:rFonts w:ascii="Times New Roman" w:hAnsi="Times New Roman" w:cs="Times New Roman"/>
          <w:sz w:val="24"/>
          <w:szCs w:val="24"/>
        </w:rPr>
        <w:t xml:space="preserve"> дней после планируемой даты окончания гарантийного срока по Договору </w:t>
      </w:r>
      <w:r>
        <w:rPr>
          <w:rFonts w:ascii="Times New Roman" w:hAnsi="Times New Roman" w:cs="Times New Roman"/>
          <w:color w:val="000000"/>
          <w:sz w:val="24"/>
          <w:szCs w:val="24"/>
        </w:rPr>
        <w:t xml:space="preserve">и подписания Сторонами протокола об отсутствии взаимных претензий</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Копия независимой гарантии должна быть представлена на согласование не позднее, чем за 10 (десять) рабочих дней до даты</w:t>
      </w:r>
      <w:r>
        <w:rPr>
          <w:rFonts w:ascii="Times New Roman" w:hAnsi="Times New Roman" w:cs="Times New Roman"/>
          <w:sz w:val="24"/>
          <w:szCs w:val="24"/>
        </w:rPr>
        <w:t xml:space="preserve"> подписания «Акта ввода в эксплуатацию законченного строительством объекта приемочной комиссией», оригинал согласованной Заказчиком независимой гарантии должен быть представлен Подрядчиком не позднее запланированной даты подписания Сторонами «Акта ввода в </w:t>
      </w:r>
      <w:r>
        <w:rPr>
          <w:rFonts w:ascii="Times New Roman" w:hAnsi="Times New Roman" w:cs="Times New Roman"/>
          <w:sz w:val="24"/>
          <w:szCs w:val="24"/>
        </w:rPr>
        <w:t xml:space="preserve">эксплуатацию законченного строительством объекта приемочной комиссией» и начала гарантийного срока.</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pPr>
      <w:r>
        <w:t xml:space="preserve">Не допускается предоставление нескольких независимых гарантий на обеспечение гарантийных обязательств, совокупная сумма которых соответствует сумме независи</w:t>
      </w:r>
      <w:r>
        <w:t xml:space="preserve">мой гарантии, предусмотренной Договором.</w:t>
      </w:r>
      <w:r/>
    </w:p>
    <w:p>
      <w:pPr>
        <w:pStyle w:val="1467"/>
        <w:ind w:left="0" w:firstLine="709"/>
        <w:jc w:val="both"/>
      </w:pPr>
      <w:r>
        <w:t xml:space="preserve">24.3. Размер действующего обеспечения исполнения обязательств Подрядчиком по Договору в любой момент действия Договора не должен превышать ограничения, установленные постановлением Правительства Российской Федерации</w:t>
      </w:r>
      <w:r>
        <w:t xml:space="preserve"> от 11.12.2014 №1352.</w:t>
      </w:r>
      <w:r/>
    </w:p>
    <w:p>
      <w:pPr>
        <w:pStyle w:val="1467"/>
        <w:ind w:left="0" w:firstLine="709"/>
        <w:jc w:val="both"/>
      </w:pPr>
      <w:r>
        <w:t xml:space="preserve">24.4. В случае заключения дополнительного соглашения к Договору, по которому произойдет увеличение цены или увеличение планируемого срока подписания Акта ввода </w:t>
      </w:r>
      <w:r>
        <w:br/>
        <w:t xml:space="preserve">в эксплуатацию законченного строительством объекта приемочной комиссией, </w:t>
      </w:r>
      <w:r>
        <w:t xml:space="preserve">Подрядчик обязан в сроки, установленные п. 24.8 настоящего Договора, представить на согласование Заказчику копию независимой гарантии/изменения к действующей независимой гарантии. Оригинал независимой гарантии / изменения к действующей независимой гарантии</w:t>
      </w:r>
      <w:r>
        <w:t xml:space="preserve">, согласованной / согласованного Заказчиком,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исполнение Подрядчиком обязательств по Договору должен нач</w:t>
      </w:r>
      <w:r>
        <w:t xml:space="preserve">инаться не позднее даты подписания дополнительного соглашения и заканчиваться не ранее чем через 60 (шестьдесят) дней после новой даты подписания Акта ввода в эксплуатацию законченного строительством объекта приемочной комиссией. Срок действия независимой </w:t>
      </w:r>
      <w:r>
        <w:t xml:space="preserve">гарантии обеспечения гарантийных обязательств должен начинаться не позднее даты подписания дополнительного соглашения и заканчиваться не ранее чем через 60 (шестьдесят) дней после новой даты окончания гарантийного срока. </w:t>
      </w: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размер независимой гар</w:t>
      </w:r>
      <w:r>
        <w:rPr>
          <w:rFonts w:ascii="Times New Roman" w:hAnsi="Times New Roman" w:cs="Times New Roman"/>
          <w:sz w:val="24"/>
          <w:szCs w:val="24"/>
        </w:rPr>
        <w:t xml:space="preserve">антии на исполнение обязательств по Договору определяется </w:t>
      </w:r>
      <w:r>
        <w:rPr>
          <w:rFonts w:ascii="Times New Roman" w:hAnsi="Times New Roman" w:eastAsia="Calibri" w:cs="Times New Roman"/>
          <w:sz w:val="24"/>
          <w:szCs w:val="24"/>
        </w:rPr>
        <w:t xml:space="preserve">как максимальная из сумм: 5% (пять процентов) от начальной (максимальной) цены Договора (цены лота) или 5% (пять процентов) от цены Договора в редакции </w:t>
      </w:r>
      <w:r>
        <w:rPr>
          <w:rFonts w:ascii="Times New Roman" w:hAnsi="Times New Roman" w:eastAsia="Calibri" w:cs="Times New Roman"/>
          <w:sz w:val="24"/>
          <w:szCs w:val="24"/>
        </w:rPr>
        <w:t xml:space="preserve">Дополнительного соглашения или суммы непогашен</w:t>
      </w:r>
      <w:r>
        <w:rPr>
          <w:rFonts w:ascii="Times New Roman" w:hAnsi="Times New Roman" w:eastAsia="Calibri" w:cs="Times New Roman"/>
          <w:sz w:val="24"/>
          <w:szCs w:val="24"/>
        </w:rPr>
        <w:t xml:space="preserve">ного (неотработанного) аванса</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sz w:val="24"/>
          <w:szCs w:val="24"/>
        </w:rPr>
        <w:t xml:space="preserve">24.5. Гарант, предоставляющий независимую гарантию, а также сама независимая гарантия должны быть предварительно согласованы с Заказчиком. Для согласования Заказчиком независимой гарантии Подрядчик обязан представить копию независимой гарантии, а также сле</w:t>
      </w:r>
      <w:r>
        <w:rPr>
          <w:rFonts w:ascii="Times New Roman" w:hAnsi="Times New Roman" w:cs="Times New Roman"/>
          <w:sz w:val="24"/>
          <w:szCs w:val="24"/>
        </w:rPr>
        <w:t xml:space="preserve">дующие документы (допускается предоставление документации на бумажном носителе либо в виде электронного документа в соответствии с требованиями Федерального закона «Об электронной подписи» от 06.04.2011 № 63-ФЗ):</w:t>
      </w:r>
      <w:r>
        <w:rPr>
          <w:rFonts w:ascii="Times New Roman" w:hAnsi="Times New Roman" w:cs="Times New Roman"/>
          <w:b/>
          <w:sz w:val="24"/>
          <w:szCs w:val="24"/>
        </w:rPr>
      </w:r>
      <w:r>
        <w:rPr>
          <w:rFonts w:ascii="Times New Roman" w:hAnsi="Times New Roman" w:cs="Times New Roman"/>
          <w:b/>
          <w:sz w:val="24"/>
          <w:szCs w:val="24"/>
        </w:rPr>
      </w:r>
    </w:p>
    <w:p>
      <w:pPr>
        <w:pStyle w:val="1467"/>
        <w:ind w:left="0" w:firstLine="709"/>
        <w:jc w:val="both"/>
        <w:rPr>
          <w:bCs/>
        </w:rPr>
      </w:pPr>
      <w:r>
        <w:rPr>
          <w:bCs/>
        </w:rPr>
        <w:t xml:space="preserve">24.5.1. Если сумма </w:t>
      </w:r>
      <w:r>
        <w:t xml:space="preserve">независимой</w:t>
      </w:r>
      <w:r>
        <w:rPr>
          <w:bCs/>
        </w:rPr>
        <w:t xml:space="preserve"> гарантии</w:t>
      </w:r>
      <w:r>
        <w:rPr>
          <w:bCs/>
          <w:vertAlign w:val="superscript"/>
        </w:rPr>
        <w:footnoteReference w:id="4"/>
      </w:r>
      <w:r>
        <w:rPr>
          <w:bCs/>
        </w:rPr>
        <w:t xml:space="preserve"> пр</w:t>
      </w:r>
      <w:r>
        <w:rPr>
          <w:bCs/>
        </w:rPr>
        <w:t xml:space="preserve">евышает 15 млн. руб.:</w:t>
      </w:r>
      <w:r>
        <w:rPr>
          <w:bCs/>
        </w:rPr>
      </w:r>
      <w:r>
        <w:rPr>
          <w:bCs/>
        </w:rPr>
      </w:r>
    </w:p>
    <w:p>
      <w:pPr>
        <w:ind w:firstLine="709"/>
        <w:jc w:val="both"/>
        <w:tabs>
          <w:tab w:val="left" w:pos="1680" w:leader="none"/>
        </w:tabs>
        <w:rPr>
          <w:rFonts w:ascii="Times New Roman" w:hAnsi="Times New Roman" w:cs="Times New Roman"/>
          <w:bCs/>
          <w:sz w:val="24"/>
          <w:szCs w:val="24"/>
        </w:rPr>
      </w:pPr>
      <w:r>
        <w:rPr>
          <w:rFonts w:ascii="Times New Roman" w:hAnsi="Times New Roman" w:cs="Times New Roman"/>
          <w:bCs/>
          <w:sz w:val="24"/>
          <w:szCs w:val="24"/>
        </w:rPr>
        <w:t xml:space="preserve">24.5.1.1. Лицензия на осуществление банковской деятельности, действующая на дату выдачи </w:t>
      </w:r>
      <w:r>
        <w:rPr>
          <w:rFonts w:ascii="Times New Roman" w:hAnsi="Times New Roman"/>
          <w:sz w:val="24"/>
          <w:szCs w:val="24"/>
        </w:rPr>
        <w:t xml:space="preserve">независимой</w:t>
      </w:r>
      <w:r>
        <w:rPr>
          <w:rFonts w:ascii="Times New Roman" w:hAnsi="Times New Roman" w:cs="Times New Roman"/>
          <w:bCs/>
          <w:sz w:val="24"/>
          <w:szCs w:val="24"/>
        </w:rPr>
        <w:t xml:space="preserve"> гарантии (копия, заверенная Гарантом либо нотариально заверенная копия)</w:t>
      </w:r>
      <w:r>
        <w:rPr>
          <w:rStyle w:val="1482"/>
          <w:bCs/>
          <w:szCs w:val="24"/>
        </w:rPr>
        <w:footnoteReference w:id="5"/>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1680" w:leader="none"/>
        </w:tabs>
        <w:rPr>
          <w:rFonts w:ascii="Times New Roman" w:hAnsi="Times New Roman" w:cs="Times New Roman"/>
          <w:bCs/>
          <w:sz w:val="24"/>
          <w:szCs w:val="24"/>
        </w:rPr>
      </w:pPr>
      <w:r>
        <w:rPr>
          <w:rFonts w:ascii="Times New Roman" w:hAnsi="Times New Roman" w:cs="Times New Roman"/>
          <w:bCs/>
          <w:sz w:val="24"/>
          <w:szCs w:val="24"/>
        </w:rPr>
        <w:t xml:space="preserve">24.5.1.2. Документы, удостоверяющие право лица, подписавшего</w:t>
      </w:r>
      <w:r>
        <w:rPr>
          <w:rFonts w:ascii="Times New Roman" w:hAnsi="Times New Roman" w:cs="Times New Roman"/>
          <w:bCs/>
          <w:sz w:val="24"/>
          <w:szCs w:val="24"/>
        </w:rPr>
        <w:t xml:space="preserve"> гарантию, подписывать </w:t>
      </w:r>
      <w:r>
        <w:rPr>
          <w:rFonts w:ascii="Times New Roman" w:hAnsi="Times New Roman"/>
          <w:sz w:val="24"/>
          <w:szCs w:val="24"/>
        </w:rPr>
        <w:t xml:space="preserve">независимые</w:t>
      </w:r>
      <w:r>
        <w:rPr>
          <w:rFonts w:ascii="Times New Roman" w:hAnsi="Times New Roman" w:cs="Times New Roman"/>
          <w:bCs/>
          <w:sz w:val="24"/>
          <w:szCs w:val="24"/>
        </w:rPr>
        <w:t xml:space="preserve"> гарантии от лица Гаранта (включая, но не ограничиваясь):</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num" w:pos="993" w:leader="none"/>
          <w:tab w:val="num" w:pos="1648" w:leader="none"/>
          <w:tab w:val="left" w:pos="1985" w:leader="none"/>
        </w:tabs>
        <w:rPr>
          <w:rFonts w:ascii="Times New Roman" w:hAnsi="Times New Roman" w:cs="Times New Roman"/>
          <w:bCs/>
          <w:sz w:val="24"/>
          <w:szCs w:val="24"/>
        </w:rPr>
      </w:pPr>
      <w:r>
        <w:rPr>
          <w:rFonts w:ascii="Times New Roman" w:hAnsi="Times New Roman" w:cs="Times New Roman"/>
          <w:bCs/>
          <w:sz w:val="24"/>
          <w:szCs w:val="24"/>
        </w:rPr>
        <w:t xml:space="preserve">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num" w:pos="993" w:leader="none"/>
          <w:tab w:val="num" w:pos="1648" w:leader="none"/>
        </w:tabs>
        <w:rPr>
          <w:rFonts w:ascii="Times New Roman" w:hAnsi="Times New Roman" w:cs="Times New Roman"/>
          <w:bCs/>
          <w:sz w:val="24"/>
          <w:szCs w:val="24"/>
        </w:rPr>
      </w:pPr>
      <w:r>
        <w:rPr>
          <w:rFonts w:ascii="Times New Roman" w:hAnsi="Times New Roman" w:cs="Times New Roman"/>
          <w:bCs/>
          <w:sz w:val="24"/>
          <w:szCs w:val="24"/>
        </w:rPr>
        <w:t xml:space="preserve">Свидетель</w:t>
      </w:r>
      <w:r>
        <w:rPr>
          <w:rFonts w:ascii="Times New Roman" w:hAnsi="Times New Roman" w:cs="Times New Roman"/>
          <w:bCs/>
          <w:sz w:val="24"/>
          <w:szCs w:val="24"/>
        </w:rPr>
        <w:t xml:space="preserve">ство о внесении записи в ЕГРЮЛ в связи с внесением изменений в Устав (нотариально заверенная копия); </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num" w:pos="993" w:leader="none"/>
          <w:tab w:val="num" w:pos="1648" w:leader="none"/>
        </w:tabs>
        <w:rPr>
          <w:rFonts w:ascii="Times New Roman" w:hAnsi="Times New Roman" w:cs="Times New Roman"/>
          <w:bCs/>
          <w:sz w:val="24"/>
          <w:szCs w:val="24"/>
        </w:rPr>
      </w:pPr>
      <w:r>
        <w:rPr>
          <w:rFonts w:ascii="Times New Roman" w:hAnsi="Times New Roman" w:cs="Times New Roman"/>
          <w:bCs/>
          <w:sz w:val="24"/>
          <w:szCs w:val="24"/>
        </w:rPr>
        <w:t xml:space="preserve">в случае оформления независимой гарантии обособленными структурными подразделениями Гаранта необходимо представить указанные в учредительных документах Га</w:t>
      </w:r>
      <w:r>
        <w:rPr>
          <w:rFonts w:ascii="Times New Roman" w:hAnsi="Times New Roman" w:cs="Times New Roman"/>
          <w:bCs/>
          <w:sz w:val="24"/>
          <w:szCs w:val="24"/>
        </w:rPr>
        <w:t xml:space="preserve">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num" w:pos="1080" w:leader="none"/>
          <w:tab w:val="num" w:pos="1648" w:leader="none"/>
        </w:tabs>
        <w:rPr>
          <w:rFonts w:ascii="Times New Roman" w:hAnsi="Times New Roman" w:cs="Times New Roman"/>
          <w:bCs/>
          <w:sz w:val="24"/>
          <w:szCs w:val="24"/>
        </w:rPr>
      </w:pPr>
      <w:r>
        <w:rPr>
          <w:rFonts w:ascii="Times New Roman" w:hAnsi="Times New Roman" w:cs="Times New Roman"/>
          <w:bCs/>
          <w:sz w:val="24"/>
          <w:szCs w:val="24"/>
        </w:rPr>
        <w:t xml:space="preserve">решение (выписка из протокола) уполномоченного органа управления Гаранта о назначении (</w:t>
      </w:r>
      <w:r>
        <w:rPr>
          <w:rFonts w:ascii="Times New Roman" w:hAnsi="Times New Roman" w:cs="Times New Roman"/>
          <w:bCs/>
          <w:sz w:val="24"/>
          <w:szCs w:val="24"/>
        </w:rPr>
        <w:t xml:space="preserve">избрании) единоличного исполнительного органа Гаранта (копия, заверенная Гарантом);</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num" w:pos="1080" w:leader="none"/>
          <w:tab w:val="num" w:pos="1648" w:leader="none"/>
        </w:tabs>
        <w:rPr>
          <w:rFonts w:ascii="Times New Roman" w:hAnsi="Times New Roman" w:cs="Times New Roman"/>
          <w:bCs/>
          <w:sz w:val="24"/>
          <w:szCs w:val="24"/>
        </w:rPr>
      </w:pPr>
      <w:r>
        <w:rPr>
          <w:rFonts w:ascii="Times New Roman" w:hAnsi="Times New Roman" w:cs="Times New Roman"/>
          <w:bCs/>
          <w:sz w:val="24"/>
          <w:szCs w:val="24"/>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w:t>
      </w:r>
      <w:r>
        <w:rPr>
          <w:rFonts w:ascii="Times New Roman" w:hAnsi="Times New Roman" w:cs="Times New Roman"/>
          <w:bCs/>
          <w:sz w:val="24"/>
          <w:szCs w:val="24"/>
        </w:rPr>
        <w:t xml:space="preserve">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w:t>
      </w:r>
      <w:r>
        <w:rPr>
          <w:rFonts w:ascii="Times New Roman" w:hAnsi="Times New Roman" w:cs="Times New Roman"/>
          <w:bCs/>
          <w:sz w:val="24"/>
          <w:szCs w:val="24"/>
        </w:rPr>
        <w:t xml:space="preserve">аверенная копия/копия, заверенная Гарантом).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w:t>
      </w:r>
      <w:r>
        <w:rPr>
          <w:rFonts w:ascii="Times New Roman" w:hAnsi="Times New Roman" w:cs="Times New Roman"/>
          <w:bCs/>
          <w:sz w:val="24"/>
          <w:szCs w:val="24"/>
        </w:rPr>
        <w:t xml:space="preserve">митетов, структурных подразделений или должностных лиц Гаранта), необходимо представление всех поименованных в доверенности решений/документов.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случае отказа Гаранта, после письменного запроса Заказчика, от представления документов, указанных в содержан</w:t>
      </w:r>
      <w:r>
        <w:rPr>
          <w:rFonts w:ascii="Times New Roman" w:hAnsi="Times New Roman" w:cs="Times New Roman"/>
          <w:bCs/>
          <w:sz w:val="24"/>
          <w:szCs w:val="24"/>
        </w:rPr>
        <w:t xml:space="preserve">ии доверенности, Подрядчик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w:t>
      </w:r>
      <w:r>
        <w:rPr>
          <w:rFonts w:ascii="Times New Roman" w:hAnsi="Times New Roman" w:cs="Times New Roman"/>
          <w:bCs/>
          <w:sz w:val="24"/>
          <w:szCs w:val="24"/>
        </w:rPr>
        <w:t xml:space="preserve">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w:t>
      </w:r>
      <w:r>
        <w:rPr>
          <w:rFonts w:ascii="Times New Roman" w:hAnsi="Times New Roman" w:cs="Times New Roman"/>
          <w:bCs/>
          <w:sz w:val="24"/>
          <w:szCs w:val="24"/>
        </w:rPr>
        <w:t xml:space="preserve">должностного лица принявшего решение) документов, подтверждающих факт соблюдения необходимых внутренних процедур Гаранта;</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num" w:pos="1080" w:leader="none"/>
          <w:tab w:val="num" w:pos="1648" w:leader="none"/>
        </w:tabs>
        <w:rPr>
          <w:rFonts w:ascii="Times New Roman" w:hAnsi="Times New Roman" w:cs="Times New Roman"/>
          <w:bCs/>
          <w:sz w:val="24"/>
          <w:szCs w:val="24"/>
        </w:rPr>
      </w:pPr>
      <w:r>
        <w:rPr>
          <w:rFonts w:ascii="Times New Roman" w:hAnsi="Times New Roman" w:cs="Times New Roman"/>
          <w:bCs/>
          <w:sz w:val="24"/>
          <w:szCs w:val="24"/>
        </w:rPr>
        <w:t xml:space="preserve">выписка из Единого государственного реестра юридических лиц (ЕГРЮЛ), выданная регистрирующим органом не ранее, чем за 30 дней до даты </w:t>
      </w:r>
      <w:r>
        <w:rPr>
          <w:rFonts w:ascii="Times New Roman" w:hAnsi="Times New Roman" w:cs="Times New Roman"/>
          <w:bCs/>
          <w:sz w:val="24"/>
          <w:szCs w:val="24"/>
        </w:rPr>
        <w:t xml:space="preserve">выдачи независимой гарантии (оригинал/нотариально заверенная копия), допускается представление выписки с официального сайта Федеральной налоговой службы </w:t>
      </w:r>
      <w:r>
        <w:rPr>
          <w:rFonts w:ascii="Times New Roman" w:hAnsi="Times New Roman" w:cs="Times New Roman"/>
          <w:bCs/>
          <w:sz w:val="24"/>
          <w:szCs w:val="24"/>
          <w:lang w:val="en-US"/>
        </w:rPr>
        <w:t xml:space="preserve">https</w:t>
      </w:r>
      <w:r>
        <w:rPr>
          <w:rFonts w:ascii="Times New Roman" w:hAnsi="Times New Roman" w:cs="Times New Roman"/>
          <w:bCs/>
          <w:sz w:val="24"/>
          <w:szCs w:val="24"/>
        </w:rPr>
        <w:t xml:space="preserve">://</w:t>
      </w:r>
      <w:r>
        <w:rPr>
          <w:rFonts w:ascii="Times New Roman" w:hAnsi="Times New Roman" w:cs="Times New Roman"/>
          <w:bCs/>
          <w:sz w:val="24"/>
          <w:szCs w:val="24"/>
          <w:lang w:val="en-US"/>
        </w:rPr>
        <w:t xml:space="preserve">egrul</w:t>
      </w:r>
      <w:r>
        <w:rPr>
          <w:rFonts w:ascii="Times New Roman" w:hAnsi="Times New Roman" w:cs="Times New Roman"/>
          <w:bCs/>
          <w:sz w:val="24"/>
          <w:szCs w:val="24"/>
        </w:rPr>
        <w:t xml:space="preserve">.</w:t>
      </w:r>
      <w:r>
        <w:rPr>
          <w:rFonts w:ascii="Times New Roman" w:hAnsi="Times New Roman" w:cs="Times New Roman"/>
          <w:bCs/>
          <w:sz w:val="24"/>
          <w:szCs w:val="24"/>
          <w:lang w:val="en-US"/>
        </w:rPr>
        <w:t xml:space="preserve">nalog</w:t>
      </w:r>
      <w:r>
        <w:rPr>
          <w:rFonts w:ascii="Times New Roman" w:hAnsi="Times New Roman" w:cs="Times New Roman"/>
          <w:bCs/>
          <w:sz w:val="24"/>
          <w:szCs w:val="24"/>
        </w:rPr>
        <w:t xml:space="preserve">/</w:t>
      </w:r>
      <w:r>
        <w:rPr>
          <w:rFonts w:ascii="Times New Roman" w:hAnsi="Times New Roman" w:cs="Times New Roman"/>
          <w:bCs/>
          <w:sz w:val="24"/>
          <w:szCs w:val="24"/>
          <w:lang w:val="en-US"/>
        </w:rPr>
        <w:t xml:space="preserve">ru</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24.5.2.</w:t>
      </w:r>
      <w:r>
        <w:rPr>
          <w:rFonts w:ascii="Times New Roman" w:hAnsi="Times New Roman" w:cs="Times New Roman"/>
          <w:bCs/>
          <w:sz w:val="24"/>
          <w:szCs w:val="24"/>
        </w:rPr>
        <w:tab/>
        <w:t xml:space="preserve">Если сумма независимой гарантии</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 xml:space="preserve"> не превышает 15 млн. рублей: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решен</w:t>
      </w:r>
      <w:r>
        <w:rPr>
          <w:rFonts w:ascii="Times New Roman" w:hAnsi="Times New Roman" w:cs="Times New Roman"/>
          <w:bCs/>
          <w:sz w:val="24"/>
          <w:szCs w:val="24"/>
        </w:rPr>
        <w:t xml:space="preserve">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доверенность на уполномоченное лицо, действующее от имени Гаранта (оригинал/нотариально </w:t>
      </w:r>
      <w:r>
        <w:rPr>
          <w:rFonts w:ascii="Times New Roman" w:hAnsi="Times New Roman" w:cs="Times New Roman"/>
          <w:bCs/>
          <w:sz w:val="24"/>
          <w:szCs w:val="24"/>
        </w:rPr>
        <w:t xml:space="preserve">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w:t>
      </w:r>
      <w:r>
        <w:rPr>
          <w:rFonts w:ascii="Times New Roman" w:hAnsi="Times New Roman" w:cs="Times New Roman"/>
          <w:bCs/>
          <w:sz w:val="24"/>
          <w:szCs w:val="24"/>
        </w:rPr>
        <w:t xml:space="preserve">лномоченное лицо, выдавшее доверенность в порядке передоверия (оригинал/нотариально заверенная копия/ копия, заверенная Гарантом.)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w:t>
      </w:r>
      <w:r>
        <w:rPr>
          <w:rFonts w:ascii="Times New Roman" w:hAnsi="Times New Roman" w:cs="Times New Roman"/>
          <w:bCs/>
          <w:sz w:val="24"/>
          <w:szCs w:val="24"/>
        </w:rPr>
        <w:t xml:space="preserve">тных лиц Гаранта), необходимо представление всех поименованных в доверенности документов.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случае отказа Гаранта, после письменного запроса Заказчика, от представления документов, указанных в содержании доверенности, Подрядчик предоставляет письмо-подтвер</w:t>
      </w:r>
      <w:r>
        <w:rPr>
          <w:rFonts w:ascii="Times New Roman" w:hAnsi="Times New Roman" w:cs="Times New Roman"/>
          <w:bCs/>
          <w:sz w:val="24"/>
          <w:szCs w:val="24"/>
        </w:rPr>
        <w:t xml:space="preserve">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w:t>
      </w:r>
      <w:r>
        <w:rPr>
          <w:rFonts w:ascii="Times New Roman" w:hAnsi="Times New Roman" w:cs="Times New Roman"/>
          <w:bCs/>
          <w:sz w:val="24"/>
          <w:szCs w:val="24"/>
        </w:rPr>
        <w:t xml:space="preserve">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w:t>
      </w:r>
      <w:r>
        <w:rPr>
          <w:rFonts w:ascii="Times New Roman" w:hAnsi="Times New Roman" w:cs="Times New Roman"/>
          <w:bCs/>
          <w:sz w:val="24"/>
          <w:szCs w:val="24"/>
        </w:rPr>
        <w:t xml:space="preserve">ерждающих факт соблюдения необходимых внутренних процедур Гаранта.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24.5.3. Для Гарантов, не находящихся под прямым или косвенным контролем Российской Федерации либо Банка России</w:t>
      </w:r>
      <w:r>
        <w:rPr>
          <w:rFonts w:ascii="Times New Roman" w:hAnsi="Times New Roman" w:cs="Times New Roman"/>
          <w:bCs/>
          <w:sz w:val="24"/>
        </w:rPr>
        <w:footnoteReference w:id="7"/>
      </w:r>
      <w:r>
        <w:rPr>
          <w:rFonts w:ascii="Times New Roman" w:hAnsi="Times New Roman" w:cs="Times New Roman"/>
          <w:bCs/>
          <w:sz w:val="24"/>
          <w:szCs w:val="24"/>
        </w:rPr>
        <w:t xml:space="preserve">, дополнительно представляются следующие документы</w:t>
      </w:r>
      <w:r>
        <w:rPr>
          <w:rFonts w:ascii="Times New Roman" w:hAnsi="Times New Roman" w:cs="Times New Roman"/>
          <w:sz w:val="24"/>
        </w:rPr>
        <w:footnoteReference w:id="8"/>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форма банковской отчетности по РСБУ № 808 или № 123 (копия, заверенная Гарантом), или официальное письмо от Гаранта с указанием суммы собственных средств (капитала) Гаранта - представляется только Гарантами, которые не раскрывают указанные формы на официал</w:t>
      </w:r>
      <w:r>
        <w:rPr>
          <w:rFonts w:ascii="Times New Roman" w:hAnsi="Times New Roman" w:cs="Times New Roman"/>
          <w:bCs/>
          <w:sz w:val="24"/>
          <w:szCs w:val="24"/>
        </w:rPr>
        <w:t xml:space="preserve">ьном сайте Банка России (http://www.cbr.ru/credit/)</w:t>
      </w:r>
      <w:r>
        <w:rPr>
          <w:rFonts w:ascii="Times New Roman" w:hAnsi="Times New Roman" w:cs="Times New Roman"/>
          <w:sz w:val="24"/>
          <w:szCs w:val="24"/>
        </w:rPr>
        <w:footnoteReference w:id="9"/>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numPr>
          <w:ilvl w:val="4"/>
          <w:numId w:val="10"/>
        </w:numPr>
        <w:ind w:left="0" w:firstLine="709"/>
        <w:jc w:val="both"/>
        <w:tabs>
          <w:tab w:val="left" w:pos="1134" w:leader="none"/>
          <w:tab w:val="num" w:pos="1418" w:leader="none"/>
          <w:tab w:val="clear" w:pos="3960" w:leader="none"/>
        </w:tabs>
        <w:rPr>
          <w:rFonts w:ascii="Times New Roman" w:hAnsi="Times New Roman" w:cs="Times New Roman"/>
          <w:bCs/>
          <w:sz w:val="24"/>
          <w:szCs w:val="24"/>
        </w:rPr>
      </w:pPr>
      <w:r>
        <w:rPr>
          <w:rFonts w:ascii="Times New Roman" w:hAnsi="Times New Roman" w:cs="Times New Roman"/>
          <w:bCs/>
          <w:sz w:val="24"/>
          <w:szCs w:val="24"/>
        </w:rPr>
        <w:t xml:space="preserve">письмо Гаранта о не нахождении его в процессе ликвидации или банкротства, об отсутствии установленных Банком России в отношении Гаранта в индивидуальном порядке </w:t>
      </w:r>
      <w:r>
        <w:rPr>
          <w:rFonts w:ascii="Times New Roman" w:hAnsi="Times New Roman" w:cs="Times New Roman"/>
          <w:bCs/>
          <w:sz w:val="24"/>
          <w:szCs w:val="24"/>
        </w:rPr>
        <w:t xml:space="preserve">ограничений на проведение отдельных опера</w:t>
      </w:r>
      <w:r>
        <w:rPr>
          <w:rFonts w:ascii="Times New Roman" w:hAnsi="Times New Roman" w:cs="Times New Roman"/>
          <w:bCs/>
          <w:sz w:val="24"/>
          <w:szCs w:val="24"/>
        </w:rPr>
        <w:t xml:space="preserve">ций, выданное не ранее, чем за 30 дней до даты выдачи независимой гарантии (оригинал).</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rPr>
      </w:pPr>
      <w:r>
        <w:rPr>
          <w:rFonts w:ascii="Times New Roman" w:hAnsi="Times New Roman" w:cs="Times New Roman"/>
          <w:sz w:val="24"/>
        </w:rPr>
        <w:t xml:space="preserve">24.5.4. Для согласования независимой гарантии/изменения к независимой гарантии Заказчик вправе направить запрос о подтверждении Гарантом факта выдачи независимой гаранти</w:t>
      </w:r>
      <w:r>
        <w:rPr>
          <w:rFonts w:ascii="Times New Roman" w:hAnsi="Times New Roman" w:cs="Times New Roman"/>
          <w:sz w:val="24"/>
        </w:rPr>
        <w:t xml:space="preserve">и/изменения к независимой гарантии и о постановке выданной независимой гарантии на учет по счету 91315, а также запросить иные документы, не указанные в подпунктах  24.5.1-24.5.3 настоящего Договора..</w:t>
      </w:r>
      <w:r>
        <w:rPr>
          <w:rFonts w:ascii="Times New Roman" w:hAnsi="Times New Roman" w:cs="Times New Roman"/>
          <w:sz w:val="24"/>
        </w:rPr>
      </w:r>
      <w:r>
        <w:rPr>
          <w:rFonts w:ascii="Times New Roman" w:hAnsi="Times New Roman" w:cs="Times New Roman"/>
          <w:sz w:val="24"/>
        </w:rPr>
      </w:r>
    </w:p>
    <w:p>
      <w:pPr>
        <w:ind w:firstLine="709"/>
        <w:jc w:val="both"/>
        <w:widowControl/>
        <w:rPr>
          <w:rFonts w:ascii="Times New Roman" w:hAnsi="Times New Roman" w:cs="Times New Roman"/>
          <w:b/>
          <w:sz w:val="24"/>
          <w:szCs w:val="24"/>
        </w:rPr>
      </w:pPr>
      <w:r>
        <w:rPr>
          <w:rFonts w:ascii="Times New Roman" w:hAnsi="Times New Roman" w:cs="Times New Roman"/>
          <w:sz w:val="24"/>
          <w:szCs w:val="24"/>
        </w:rPr>
        <w:t xml:space="preserve">24.5.5. Допускается предоставление независимых гарантий</w:t>
      </w:r>
      <w:r>
        <w:rPr>
          <w:rFonts w:ascii="Times New Roman" w:hAnsi="Times New Roman" w:cs="Times New Roman"/>
          <w:sz w:val="24"/>
          <w:szCs w:val="24"/>
        </w:rPr>
        <w:t xml:space="preserve">, выданных в письменной форме на бумажном носителе или в форме электронного документа, подписанного усиленной квалифицированной электронной подписью (УКЭП).</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Порядок работы с независимыми гарантиями, представленными в форме электронного документа, осуществл</w:t>
      </w:r>
      <w:r>
        <w:rPr>
          <w:rFonts w:ascii="Times New Roman" w:hAnsi="Times New Roman" w:cs="Times New Roman"/>
          <w:bCs/>
          <w:sz w:val="24"/>
          <w:szCs w:val="24"/>
        </w:rPr>
        <w:t xml:space="preserve">яется на тех же принципах, что и для независимых гарантий, представленных в письменной форме на бумажном носителе при одновременном соблюдении следующих условий: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993" w:leader="none"/>
        </w:tabs>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ab/>
        <w:t xml:space="preserve">на согласование Заказчику представляется оригинал независимой гарантии, подписанный УКЭП Гар</w:t>
      </w:r>
      <w:r>
        <w:rPr>
          <w:rFonts w:ascii="Times New Roman" w:hAnsi="Times New Roman" w:cs="Times New Roman"/>
          <w:bCs/>
          <w:sz w:val="24"/>
          <w:szCs w:val="24"/>
        </w:rPr>
        <w:t xml:space="preserve">анта (представление копии независимой гарантии, заверенной УКЭП Гаранта, не допускается);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993" w:leader="none"/>
        </w:tabs>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ab/>
        <w:t xml:space="preserve">независимая гарантия не считается предоставленной Подрядчиком (полученной Заказчиком) до момента ее согласования Заказчиком и фиксации сторонами факта передачи неза</w:t>
      </w:r>
      <w:r>
        <w:rPr>
          <w:rFonts w:ascii="Times New Roman" w:hAnsi="Times New Roman" w:cs="Times New Roman"/>
          <w:bCs/>
          <w:sz w:val="24"/>
          <w:szCs w:val="24"/>
        </w:rPr>
        <w:t xml:space="preserve">висимой гарантии от Подрядчика Заказчику (подписания акта-приема передачи независимой гарантии, допускается подписание акта-приема передачи независимой гарантии УКЭП);</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 выданная в пользу Заказчика независимая гарантия может быть изменена Гарантом (в случа</w:t>
      </w:r>
      <w:r>
        <w:rPr>
          <w:rFonts w:ascii="Times New Roman" w:hAnsi="Times New Roman" w:cs="Times New Roman"/>
          <w:sz w:val="24"/>
          <w:szCs w:val="24"/>
        </w:rPr>
        <w:t xml:space="preserve">е выявления Заказчиком технических ошибок при проверке независимой гарантии).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24.6. Заказчик уведомляет Подрядчика о результатах согласования независимой гарантии в соответствии с п. 29.2. настоящего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1418" w:leader="none"/>
        </w:tabs>
        <w:rPr>
          <w:rFonts w:ascii="Times New Roman" w:hAnsi="Times New Roman" w:cs="Times New Roman"/>
          <w:sz w:val="24"/>
          <w:szCs w:val="24"/>
        </w:rPr>
      </w:pPr>
      <w:r>
        <w:rPr>
          <w:rFonts w:ascii="Times New Roman" w:hAnsi="Times New Roman" w:cs="Times New Roman"/>
          <w:bCs/>
          <w:sz w:val="24"/>
          <w:szCs w:val="24"/>
        </w:rPr>
        <w:t xml:space="preserve">24.7.</w:t>
      </w:r>
      <w:r>
        <w:rPr>
          <w:rFonts w:ascii="Times New Roman" w:hAnsi="Times New Roman" w:cs="Times New Roman"/>
          <w:sz w:val="24"/>
          <w:szCs w:val="24"/>
        </w:rPr>
        <w:t xml:space="preserve"> В случае наличия у Заказчика надлежащим </w:t>
      </w:r>
      <w:r>
        <w:rPr>
          <w:rFonts w:ascii="Times New Roman" w:hAnsi="Times New Roman" w:cs="Times New Roman"/>
          <w:sz w:val="24"/>
          <w:szCs w:val="24"/>
        </w:rPr>
        <w:t xml:space="preserve">образом заверенных копий, указанных в п. 24.5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24.5 настоящего Договора документов Подрядчиком.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w:t>
      </w:r>
      <w:r>
        <w:rPr>
          <w:rFonts w:ascii="Times New Roman" w:hAnsi="Times New Roman" w:cs="Times New Roman"/>
          <w:sz w:val="24"/>
          <w:szCs w:val="24"/>
        </w:rPr>
        <w:t xml:space="preserve">отсутствии указанных в п. 24.5 настоящего Договора документов независимая гарантия Заказчиком не принимается.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24.8. Копия независимой гарантии и указанные в п. 24.5 настоящего Договора документы должны быть представлены Подрядчиком на согласование Заказчик</w:t>
      </w:r>
      <w:r>
        <w:rPr>
          <w:rFonts w:ascii="Times New Roman" w:hAnsi="Times New Roman" w:cs="Times New Roman"/>
          <w:sz w:val="24"/>
          <w:szCs w:val="24"/>
        </w:rPr>
        <w:t xml:space="preserve">у не позднее чем за 10 (десять) рабочих дней до планируемой даты предоставления Заказчику оригинала согласованной независимой гарантии.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24.9. В случае предоставления Подрядчиком новой независимой гарантии в порядке, предусмотренном Договором, новая независ</w:t>
      </w:r>
      <w:r>
        <w:rPr>
          <w:rFonts w:ascii="Times New Roman" w:hAnsi="Times New Roman" w:cs="Times New Roman"/>
          <w:sz w:val="24"/>
          <w:szCs w:val="24"/>
        </w:rPr>
        <w:t xml:space="preserve">имая гарантия должна соответствовать требованиям, установленным организационно-распорядительными документами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действующими на дату предоставления независимой гарантии.</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pPr>
      <w:r>
        <w:t xml:space="preserve">24.10. В случае увеличения сроков исполнения Договора, истечения срока дей</w:t>
      </w:r>
      <w:r>
        <w:t xml:space="preserve">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независимые </w:t>
      </w:r>
      <w:r>
        <w:t xml:space="preserve">гарантии/</w:t>
      </w:r>
      <w:r>
        <w:rPr>
          <w:color w:val="000000"/>
        </w:rPr>
        <w:t xml:space="preserve"> изменения к действующим независимым гарантиям</w:t>
      </w:r>
      <w:r>
        <w:rPr>
          <w:i/>
          <w:iCs/>
        </w:rPr>
        <w:t xml:space="preserve"> </w:t>
      </w:r>
      <w:r>
        <w:t xml:space="preserve">в течение 20 (двадцати) рабочих дней с даты, когда Подрядчик узнал или должен был узнать о несоответствии срока действия независимой гарантии условиям настоящего Договора, но не позднее чем за 60 (шес</w:t>
      </w:r>
      <w:r>
        <w:t xml:space="preserve">тьдесят) дней до даты окончания действия независимых гарантий, предоставленных по Договору. </w:t>
      </w:r>
      <w:r/>
    </w:p>
    <w:p>
      <w:pPr>
        <w:pStyle w:val="1467"/>
        <w:ind w:left="0" w:firstLine="709"/>
        <w:jc w:val="both"/>
      </w:pPr>
      <w:r>
        <w:t xml:space="preserve">Новые независимые гарантии/</w:t>
      </w:r>
      <w:r>
        <w:rPr>
          <w:color w:val="000000"/>
        </w:rPr>
        <w:t xml:space="preserve"> изменения к действующим независимым гарантиям</w:t>
      </w:r>
      <w:r>
        <w:t xml:space="preserve"> на возврат авансовых платежей и/или на исполнение обязательств по Договору предоставляютс</w:t>
      </w:r>
      <w:r>
        <w:t xml:space="preserve">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ввода в эксплуатацию законченного строительством объекта приемочной комиссией.</w:t>
      </w:r>
      <w:r/>
    </w:p>
    <w:p>
      <w:pPr>
        <w:contextualSpacing/>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В случае продления гарантийного срока, установленного согласно статье </w:t>
      </w:r>
      <w:r>
        <w:rPr>
          <w:rFonts w:ascii="Times New Roman" w:hAnsi="Times New Roman" w:cs="Times New Roman"/>
          <w:sz w:val="24"/>
          <w:szCs w:val="24"/>
        </w:rPr>
        <w:br/>
        <w:t xml:space="preserve">16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w:t>
      </w:r>
      <w:r>
        <w:rPr>
          <w:rFonts w:ascii="Times New Roman" w:hAnsi="Times New Roman" w:cs="Times New Roman"/>
          <w:sz w:val="24"/>
          <w:szCs w:val="24"/>
        </w:rPr>
        <w:t xml:space="preserve">го срока по какой-либо причине), Подрядчик обязуется предоставить Заказчику новую предварительно согласованную Заказчиком независимую гарантию</w:t>
      </w:r>
      <w:r>
        <w:rPr>
          <w:rFonts w:ascii="Times New Roman" w:hAnsi="Times New Roman" w:cs="Times New Roman"/>
          <w:i/>
          <w:iCs/>
          <w:sz w:val="24"/>
          <w:szCs w:val="24"/>
        </w:rPr>
        <w:t xml:space="preserve"> </w:t>
      </w:r>
      <w:r>
        <w:rPr>
          <w:rFonts w:ascii="Times New Roman" w:hAnsi="Times New Roman" w:cs="Times New Roman"/>
          <w:sz w:val="24"/>
          <w:szCs w:val="24"/>
        </w:rPr>
        <w:t xml:space="preserve">на обеспечение гарантийных обязательств или </w:t>
      </w:r>
      <w:r>
        <w:rPr>
          <w:rFonts w:ascii="Times New Roman" w:hAnsi="Times New Roman" w:cs="Times New Roman"/>
          <w:color w:val="000000"/>
          <w:sz w:val="24"/>
          <w:szCs w:val="24"/>
        </w:rPr>
        <w:t xml:space="preserve">изменение к действующей независимой гарантии</w:t>
      </w:r>
      <w:r>
        <w:rPr>
          <w:rFonts w:ascii="Times New Roman" w:hAnsi="Times New Roman" w:cs="Times New Roman"/>
          <w:sz w:val="24"/>
          <w:szCs w:val="24"/>
        </w:rPr>
        <w:t xml:space="preserve"> в течение 20 (двадцати) рабочих дней с даты, когда Подрядчик узнал или должен был узнать о несоответствии срока действия независимой гарантии требованиям, установленным п. 24.2.2 настоящего Договора, но не позднее чем за 60 дней до даты окончания действия</w:t>
      </w:r>
      <w:r>
        <w:rPr>
          <w:rFonts w:ascii="Times New Roman" w:hAnsi="Times New Roman" w:cs="Times New Roman"/>
          <w:sz w:val="24"/>
          <w:szCs w:val="24"/>
        </w:rPr>
        <w:t xml:space="preserve"> независимых гарантий, обеспечивающих гарантийные обязательства. </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Новая независимая гарантия на обеспечение гарантийных обязательств, </w:t>
      </w:r>
      <w:r>
        <w:rPr>
          <w:rFonts w:ascii="Times New Roman" w:hAnsi="Times New Roman" w:cs="Times New Roman"/>
          <w:color w:val="000000"/>
          <w:sz w:val="24"/>
          <w:szCs w:val="24"/>
        </w:rPr>
        <w:t xml:space="preserve">изменение к действующей независимой гарантии</w:t>
      </w:r>
      <w:r>
        <w:rPr>
          <w:rFonts w:ascii="Times New Roman" w:hAnsi="Times New Roman" w:cs="Times New Roman"/>
          <w:sz w:val="24"/>
          <w:szCs w:val="24"/>
        </w:rPr>
        <w:t xml:space="preserve">, предоставляется со сроком действия, покрывающим новый гарантийный срок, а та</w:t>
      </w:r>
      <w:r>
        <w:rPr>
          <w:rFonts w:ascii="Times New Roman" w:hAnsi="Times New Roman" w:cs="Times New Roman"/>
          <w:sz w:val="24"/>
          <w:szCs w:val="24"/>
        </w:rPr>
        <w:t xml:space="preserve">кже 60 (шестьдесят) дней, следующих за новой датой окончания гарантийного срока.</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pPr>
      <w:r>
        <w:t xml:space="preserve">24.11. В случае отзыва или приостановления лицензии гаранта на банковскую деятельность или аннулирования лицензии гаранта на банковскую деятельность принятая независимая гаран</w:t>
      </w:r>
      <w:r>
        <w:t xml:space="preserve">тия такого банка подлежит замене. Подрядчик обязуется в течение 20 (двадцати) дней с даты отзыва или приостановления лицензии гаранта предоставить Заказчику новую предварительно согласованную Заказчиком независимую гарантию с соблюдением всех условий, пред</w:t>
      </w:r>
      <w:r>
        <w:t xml:space="preserve">усмотренных Договором.</w:t>
      </w:r>
      <w:r>
        <w:rPr>
          <w:vertAlign w:val="superscript"/>
        </w:rPr>
        <w:footnoteReference w:id="10"/>
      </w:r>
      <w:r/>
    </w:p>
    <w:p>
      <w:pPr>
        <w:ind w:firstLine="709"/>
        <w:jc w:val="both"/>
        <w:rPr>
          <w:rFonts w:ascii="Times New Roman" w:hAnsi="Times New Roman" w:cs="Times New Roman"/>
          <w:sz w:val="24"/>
        </w:rPr>
      </w:pPr>
      <w:r>
        <w:rPr>
          <w:rFonts w:ascii="Times New Roman" w:hAnsi="Times New Roman" w:cs="Times New Roman"/>
          <w:sz w:val="24"/>
        </w:rPr>
        <w:t xml:space="preserve">24.12. В случае если после принятия независимой гарантии гарант перестал удовлетворять предъявляемым Заказчиком финансовым требованиям</w:t>
      </w:r>
      <w:r>
        <w:rPr>
          <w:rStyle w:val="1482"/>
          <w:rFonts w:ascii="Times New Roman" w:hAnsi="Times New Roman" w:cs="Times New Roman"/>
          <w:sz w:val="24"/>
        </w:rPr>
        <w:footnoteReference w:id="11"/>
      </w:r>
      <w:r>
        <w:rPr>
          <w:rFonts w:ascii="Times New Roman" w:hAnsi="Times New Roman" w:cs="Times New Roman"/>
          <w:sz w:val="24"/>
        </w:rPr>
        <w:t xml:space="preserve">, принятая независимая гарантия такого банка подлежит замене. Подрядчик обязуется в течение 20 (д</w:t>
      </w:r>
      <w:r>
        <w:rPr>
          <w:rFonts w:ascii="Times New Roman" w:hAnsi="Times New Roman" w:cs="Times New Roman"/>
          <w:sz w:val="24"/>
        </w:rPr>
        <w:t xml:space="preserve">вадцати) дней с даты получения требования Заказчика о замене независимой гарантии предоставить Заказчику новую предварительно согласованную Заказчиком независимую гарантию с соблюдением всех условий, предусмотренных Договором.</w:t>
      </w:r>
      <w:r>
        <w:rPr>
          <w:rFonts w:ascii="Times New Roman" w:hAnsi="Times New Roman" w:cs="Times New Roman"/>
          <w:sz w:val="24"/>
        </w:rPr>
      </w:r>
      <w:r>
        <w:rPr>
          <w:rFonts w:ascii="Times New Roman" w:hAnsi="Times New Roman" w:cs="Times New Roman"/>
          <w:sz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24.13. Условия независимых га</w:t>
      </w:r>
      <w:r>
        <w:rPr>
          <w:rFonts w:ascii="Times New Roman" w:hAnsi="Times New Roman" w:cs="Times New Roman"/>
          <w:sz w:val="24"/>
          <w:szCs w:val="24"/>
        </w:rPr>
        <w:t xml:space="preserve">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w:t>
      </w:r>
      <w:r>
        <w:rPr>
          <w:rFonts w:ascii="Times New Roman" w:hAnsi="Times New Roman" w:cs="Times New Roman"/>
          <w:sz w:val="24"/>
          <w:szCs w:val="24"/>
        </w:rPr>
        <w:t xml:space="preserve">суммы. </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Предоставляемые независимые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i/>
          <w:sz w:val="24"/>
          <w:szCs w:val="24"/>
        </w:rPr>
        <w:t xml:space="preserve">Примечание: положения настоящего</w:t>
      </w:r>
      <w:r>
        <w:rPr>
          <w:rFonts w:ascii="Times New Roman" w:hAnsi="Times New Roman" w:cs="Times New Roman"/>
          <w:b/>
          <w:i/>
          <w:sz w:val="24"/>
          <w:szCs w:val="24"/>
        </w:rPr>
        <w:t xml:space="preserve"> пункта не применяются к независимым гарантиям, представляемым по форме согласно приложению 21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18" w:leader="none"/>
        </w:tabs>
        <w:rPr>
          <w:rFonts w:ascii="Times New Roman" w:hAnsi="Times New Roman" w:cs="Times New Roman"/>
          <w:sz w:val="24"/>
          <w:szCs w:val="24"/>
        </w:rPr>
      </w:pPr>
      <w:r>
        <w:rPr>
          <w:rFonts w:ascii="Times New Roman" w:hAnsi="Times New Roman" w:cs="Times New Roman"/>
          <w:bCs/>
          <w:sz w:val="24"/>
          <w:szCs w:val="24"/>
        </w:rPr>
        <w:t xml:space="preserve">24.14. </w:t>
      </w:r>
      <w:r>
        <w:rPr>
          <w:rFonts w:ascii="Times New Roman" w:hAnsi="Times New Roman" w:cs="Times New Roman"/>
          <w:sz w:val="24"/>
          <w:szCs w:val="24"/>
        </w:rPr>
        <w:t xml:space="preserve">По согласованию с Заказчиком допускается предоставление независимых гарантий со сроком действия, менее предусмотренного п. 24.2 настоящего Догов</w:t>
      </w:r>
      <w:r>
        <w:rPr>
          <w:rFonts w:ascii="Times New Roman" w:hAnsi="Times New Roman" w:cs="Times New Roman"/>
          <w:sz w:val="24"/>
          <w:szCs w:val="24"/>
        </w:rPr>
        <w:t xml:space="preserve">ора, но не менее 1 (одного) года с даты начала действия независимых гарантий. В этом случае Подрядчик обязан обеспечить замену предоставленных независимых гарантий в срок не позднее, чем за 60 дней до окончания их срока действия.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24.15. Оригиналы независим</w:t>
      </w:r>
      <w:r>
        <w:rPr>
          <w:rFonts w:ascii="Times New Roman" w:hAnsi="Times New Roman" w:cs="Times New Roman"/>
          <w:sz w:val="24"/>
          <w:szCs w:val="24"/>
        </w:rPr>
        <w:t xml:space="preserve">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независимой гарантии является дата акта приема-передачи, подтвер</w:t>
      </w:r>
      <w:r>
        <w:rPr>
          <w:rFonts w:ascii="Times New Roman" w:hAnsi="Times New Roman" w:cs="Times New Roman"/>
          <w:sz w:val="24"/>
          <w:szCs w:val="24"/>
        </w:rPr>
        <w:t xml:space="preserve">ждающего принятие независимой гарантии уполномоченным представителем 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24.16. В случае замены Подрядчиком независимой гарантии другой независимой гарантией или иным способом обеспечения в порядке и случаях, предусмотренных настоящим Договором, ран</w:t>
      </w:r>
      <w:r>
        <w:rPr>
          <w:rFonts w:ascii="Times New Roman" w:hAnsi="Times New Roman" w:cs="Times New Roman"/>
          <w:sz w:val="24"/>
          <w:szCs w:val="24"/>
        </w:rPr>
        <w:t xml:space="preserve">ее предоставленная независимая гарантия возвращается </w:t>
      </w:r>
      <w:r>
        <w:rPr>
          <w:rFonts w:ascii="Times New Roman" w:hAnsi="Times New Roman" w:cs="Times New Roman"/>
          <w:sz w:val="24"/>
          <w:szCs w:val="24"/>
        </w:rPr>
        <w:t xml:space="preserve">Подрядчику в течение 15 (пятнадцати) рабочих дней с даты получения Заказчиком письменного запроса Подрядчика на возврат независимой гарантии, но не ранее предоставления Подрядчиком оригинала новой предва</w:t>
      </w:r>
      <w:r>
        <w:rPr>
          <w:rFonts w:ascii="Times New Roman" w:hAnsi="Times New Roman" w:cs="Times New Roman"/>
          <w:sz w:val="24"/>
          <w:szCs w:val="24"/>
        </w:rPr>
        <w:t xml:space="preserve">рительно согласованной Заказчиком независимой гарантии либо иного способа обеспечения обязательств, предусмотренного настоящим Договором.</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pPr>
      <w:r>
        <w:t xml:space="preserve">24.17. Если Заказчик не предъявлял требования Гаранту о платеже по независимой гарантии на исполнение обязательств по </w:t>
      </w:r>
      <w:r>
        <w:t xml:space="preserve">Договору, такая независимая гарантия подлежит возврату Подрядчику после подписания Сторонами Акта ввода в эксплуатацию законченного строительством объекта приемочной комиссией Актов о приемке выполненных работ (по форме КС-2)</w:t>
      </w:r>
      <w:r>
        <w:rPr>
          <w:i/>
        </w:rPr>
        <w:t xml:space="preserve"> </w:t>
      </w:r>
      <w:r>
        <w:t xml:space="preserve">в течение 15 (пятнадцати) рабо</w:t>
      </w:r>
      <w:r>
        <w:t xml:space="preserve">чих дней с даты получения Заказчиком письменного запроса Подрядчика на возврат независимой гарантии</w:t>
      </w:r>
      <w:r>
        <w:rPr>
          <w:i/>
        </w:rPr>
        <w:t xml:space="preserve">, </w:t>
      </w:r>
      <w:r>
        <w:t xml:space="preserve">при условии погашения авансовых платежей в полном объеме и исполнения Подрядчиком обязательств по предоставлению Заказчику обеспечения гарантийных обязател</w:t>
      </w:r>
      <w:r>
        <w:t xml:space="preserve">ьств.</w:t>
      </w:r>
      <w:r>
        <w:rPr>
          <w:i/>
        </w:rPr>
        <w:t xml:space="preserve"> </w:t>
      </w: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Если Заказчик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Подрядчику после окончания гарантийного срока и подписания сторонами протокола об </w:t>
      </w:r>
      <w:r>
        <w:rPr>
          <w:rFonts w:ascii="Times New Roman" w:hAnsi="Times New Roman" w:cs="Times New Roman"/>
          <w:sz w:val="24"/>
          <w:szCs w:val="24"/>
        </w:rPr>
        <w:t xml:space="preserve">отсутствии взаимных претензий в течение 15 (пятнадцати) рабочих дней с даты получения Заказчиком письменного запроса Подрядчика на возврат независимой гарантии.</w:t>
      </w:r>
      <w:r>
        <w:rPr>
          <w:rFonts w:ascii="Times New Roman" w:hAnsi="Times New Roman" w:cs="Times New Roman"/>
          <w:sz w:val="24"/>
          <w:szCs w:val="24"/>
        </w:rPr>
      </w:r>
      <w:r>
        <w:rPr>
          <w:rFonts w:ascii="Times New Roman" w:hAnsi="Times New Roman" w:cs="Times New Roman"/>
          <w:sz w:val="24"/>
          <w:szCs w:val="24"/>
        </w:rPr>
      </w:r>
    </w:p>
    <w:p>
      <w:pPr>
        <w:pStyle w:val="1467"/>
        <w:ind w:left="0" w:firstLine="709"/>
        <w:jc w:val="both"/>
        <w:rPr>
          <w:bCs/>
        </w:rPr>
      </w:pPr>
      <w:r>
        <w:t xml:space="preserve">24.18. Подрядчик вправе предоставить в качестве обеспечения исполнения обязательств по Договору</w:t>
      </w:r>
      <w:r>
        <w:t xml:space="preserve">, обеспечения исполнения гарантийных обязательств </w:t>
      </w:r>
      <w:r>
        <w:rPr>
          <w:rStyle w:val="1716"/>
          <w:color w:val="000000"/>
        </w:rPr>
        <w:t xml:space="preserve">и обеспечения возврата аванса</w:t>
      </w:r>
      <w:r>
        <w:t xml:space="preserve"> по настоящему Договору </w:t>
      </w:r>
      <w:r>
        <w:rPr>
          <w:b/>
        </w:rPr>
        <w:t xml:space="preserve">обеспечительный платеж</w:t>
      </w:r>
      <w:r>
        <w:t xml:space="preserve">. </w:t>
      </w:r>
      <w:r>
        <w:rPr>
          <w:bCs/>
        </w:rPr>
      </w:r>
      <w:r>
        <w:rPr>
          <w:bCs/>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24.18.1. Подрядчик </w:t>
      </w:r>
      <w:r>
        <w:rPr>
          <w:rFonts w:ascii="Times New Roman" w:hAnsi="Times New Roman" w:cs="Times New Roman"/>
          <w:sz w:val="24"/>
          <w:szCs w:val="24"/>
        </w:rPr>
        <w:t xml:space="preserve">направляет Заказчику письменное обращение о необходимости заключения Сторонами </w:t>
      </w:r>
      <w:r>
        <w:rPr>
          <w:rFonts w:ascii="Times New Roman" w:hAnsi="Times New Roman" w:cs="Times New Roman"/>
          <w:sz w:val="24"/>
          <w:szCs w:val="24"/>
        </w:rPr>
        <w:t xml:space="preserve">Соглашения об обеспечительном платеже </w:t>
      </w:r>
      <w:r>
        <w:rPr>
          <w:rFonts w:ascii="Times New Roman" w:hAnsi="Times New Roman" w:cs="Times New Roman"/>
          <w:bCs/>
          <w:sz w:val="24"/>
          <w:szCs w:val="24"/>
        </w:rPr>
        <w:t xml:space="preserve">по форме Приложений 50 </w:t>
      </w:r>
      <w:r>
        <w:rPr>
          <w:rFonts w:ascii="Times New Roman" w:hAnsi="Times New Roman" w:cs="Times New Roman"/>
          <w:bCs/>
          <w:sz w:val="24"/>
          <w:szCs w:val="24"/>
        </w:rPr>
        <w:t xml:space="preserve"> к настоящему Договору в соответствии с Требованиями, содержащимися в Приложениях 50</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пп</w:t>
      </w:r>
      <w:r>
        <w:rPr>
          <w:rFonts w:ascii="Times New Roman" w:hAnsi="Times New Roman" w:cs="Times New Roman"/>
          <w:bCs/>
          <w:sz w:val="24"/>
          <w:szCs w:val="24"/>
        </w:rPr>
        <w:t xml:space="preserve">. 24.18.4, 24.18.5, 24.18.6.</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24.18.2. Перечисление обеспечительного платежа осуществляется По</w:t>
      </w:r>
      <w:r>
        <w:rPr>
          <w:rFonts w:ascii="Times New Roman" w:hAnsi="Times New Roman" w:cs="Times New Roman"/>
          <w:bCs/>
          <w:sz w:val="24"/>
          <w:szCs w:val="24"/>
        </w:rPr>
        <w:t xml:space="preserve">дрядчиком на обособленный счет Заказчика. Открытие и обслуживание указанного счета осуществляется Заказчиком.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24.18.3. Стороны установили, что на сумму обеспечительного платежа начисление процентов не осуществляется.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u w:val="single"/>
        </w:rPr>
      </w:pPr>
      <w:r>
        <w:rPr>
          <w:rFonts w:ascii="Times New Roman" w:hAnsi="Times New Roman" w:cs="Times New Roman"/>
          <w:bCs/>
          <w:sz w:val="24"/>
          <w:szCs w:val="24"/>
        </w:rPr>
        <w:t xml:space="preserve">24.18.4. Требования к обеспечительному </w:t>
      </w:r>
      <w:r>
        <w:rPr>
          <w:rFonts w:ascii="Times New Roman" w:hAnsi="Times New Roman" w:cs="Times New Roman"/>
          <w:bCs/>
          <w:sz w:val="24"/>
          <w:szCs w:val="24"/>
        </w:rPr>
        <w:t xml:space="preserve">платежу, предоставляемому в качестве обеспечения исполнения обязательств по Договору, порядок и основания его списания и возврата Заказчиком:</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tabs>
          <w:tab w:val="left" w:pos="0" w:leader="none"/>
        </w:tabs>
        <w:rPr>
          <w:rFonts w:ascii="Times New Roman" w:hAnsi="Times New Roman" w:cs="Times New Roman"/>
          <w:sz w:val="24"/>
          <w:szCs w:val="24"/>
        </w:rPr>
      </w:pPr>
      <w:r>
        <w:rPr>
          <w:rFonts w:ascii="Times New Roman" w:hAnsi="Times New Roman" w:cs="Times New Roman"/>
          <w:bCs/>
          <w:sz w:val="24"/>
          <w:szCs w:val="24"/>
        </w:rPr>
        <w:t xml:space="preserve">24.18.4.1. Сумма обеспечительного платежа, предоставляемого в качестве обеспечения исполнения Подрядчиком обязател</w:t>
      </w:r>
      <w:r>
        <w:rPr>
          <w:rFonts w:ascii="Times New Roman" w:hAnsi="Times New Roman" w:cs="Times New Roman"/>
          <w:bCs/>
          <w:sz w:val="24"/>
          <w:szCs w:val="24"/>
        </w:rPr>
        <w:t xml:space="preserve">ьств по договору должна составлять 3% от начальной (максимальной) цены Договора (цены лота).</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24.18.4.2. Перечисление обеспечительного платежа должно быть совершено Подрядчиком на счет Заказчика до даты заключения Договора (дополнительного соглашения).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24.18.4.3. Подрядчик предоставляет обеспечительный платеж на период исполнения обязательств по Договору до момента подписания «Акта ввода в эксплуатацию законченного строительством объекта приемочной комиссией» в целом.</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24.18.4.4. Обеспечительный платеж мо</w:t>
      </w:r>
      <w:r>
        <w:rPr>
          <w:rFonts w:ascii="Times New Roman" w:hAnsi="Times New Roman" w:cs="Times New Roman"/>
          <w:sz w:val="24"/>
          <w:szCs w:val="24"/>
        </w:rPr>
        <w:t xml:space="preserve">жет быть использован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таким неисполнением/ненадлежащим исполнением.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24.18.4.5. В случае принятия реше</w:t>
      </w:r>
      <w:r>
        <w:rPr>
          <w:rFonts w:ascii="Times New Roman" w:hAnsi="Times New Roman" w:cs="Times New Roman"/>
          <w:sz w:val="24"/>
          <w:szCs w:val="24"/>
        </w:rPr>
        <w:t xml:space="preserve">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w:t>
      </w:r>
      <w:r>
        <w:rPr>
          <w:rFonts w:ascii="Times New Roman" w:hAnsi="Times New Roman" w:cs="Times New Roman"/>
          <w:sz w:val="24"/>
          <w:szCs w:val="24"/>
        </w:rPr>
        <w:t xml:space="preserve">атеж, а также с указанием суммы списания, определенной в соответствии с Соглашением об обеспечительном платеже.</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24.18.4.6. Возврат обеспечительного платежа Подрядчику до полной приемки всех выполненных по Договору работ на основании Акта ввода в эксплуатац</w:t>
      </w:r>
      <w:r>
        <w:rPr>
          <w:rFonts w:ascii="Times New Roman" w:hAnsi="Times New Roman" w:cs="Times New Roman"/>
          <w:sz w:val="24"/>
          <w:szCs w:val="24"/>
        </w:rPr>
        <w:t xml:space="preserve">ию законченного строительством объекта приемочной комиссией» в целом, а не отдельных его частей или </w:t>
      </w:r>
      <w:r>
        <w:rPr>
          <w:rFonts w:ascii="Times New Roman" w:hAnsi="Times New Roman" w:cs="Times New Roman"/>
          <w:sz w:val="24"/>
          <w:szCs w:val="24"/>
        </w:rPr>
        <w:t xml:space="preserve">этапов, не допускается.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Досрочный возврат обеспечительного платежа до наступления указанных в настоящем пункте обстоятельств не допускается, за исключением </w:t>
      </w:r>
      <w:r>
        <w:rPr>
          <w:rFonts w:ascii="Times New Roman" w:hAnsi="Times New Roman" w:cs="Times New Roman"/>
          <w:sz w:val="24"/>
          <w:szCs w:val="24"/>
        </w:rPr>
        <w:t xml:space="preserve">случаев предоставления Подрядчиком взамен </w:t>
      </w:r>
      <w:r>
        <w:rPr>
          <w:rFonts w:ascii="Times New Roman" w:hAnsi="Times New Roman"/>
          <w:sz w:val="24"/>
          <w:szCs w:val="24"/>
        </w:rPr>
        <w:t xml:space="preserve">обеспечения в форме обеспечительного платежа</w:t>
      </w:r>
      <w:r>
        <w:rPr>
          <w:rFonts w:ascii="Times New Roman" w:hAnsi="Times New Roman" w:cs="Times New Roman"/>
          <w:sz w:val="24"/>
          <w:szCs w:val="24"/>
        </w:rPr>
        <w:t xml:space="preserve"> иного способа обеспечения исполнения обязательств, удовлетворяющего требованиям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sz w:val="24"/>
          <w:szCs w:val="24"/>
        </w:rPr>
        <w:t xml:space="preserve">В случае замены Подрядчиком обеспечительного платежа иным способом о</w:t>
      </w:r>
      <w:r>
        <w:rPr>
          <w:rFonts w:ascii="Times New Roman" w:hAnsi="Times New Roman"/>
          <w:sz w:val="24"/>
          <w:szCs w:val="24"/>
        </w:rPr>
        <w:t xml:space="preserve">беспечения в порядке и на условиях, предусмотренных Договором, возврат обеспечительного платежа Подрядчику осуществляется в течение 30 (тридцати) календарных дней со дня получения Заказчиком альтернативного способа обеспечения</w:t>
      </w:r>
      <w:r>
        <w:rPr>
          <w:rFonts w:ascii="Times New Roman" w:hAnsi="Times New Roman"/>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24.18.4.7. Возврат обеспечит</w:t>
      </w:r>
      <w:r>
        <w:rPr>
          <w:rFonts w:ascii="Times New Roman" w:hAnsi="Times New Roman" w:cs="Times New Roman"/>
          <w:sz w:val="24"/>
          <w:szCs w:val="24"/>
        </w:rPr>
        <w:t xml:space="preserve">ельного платежа, предоставленного Подрядчиком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Подрядчиком условий Договора, производится в течени</w:t>
      </w:r>
      <w:r>
        <w:rPr>
          <w:rFonts w:ascii="Times New Roman" w:hAnsi="Times New Roman" w:cs="Times New Roman"/>
          <w:sz w:val="24"/>
          <w:szCs w:val="24"/>
        </w:rPr>
        <w:t xml:space="preserve">е 30 (тридцати) календарных дней со дня подписания Акта ввода в эксплуатацию законченного строительством объекта приемочной комиссией в целом в эксплуатацию, при условии предоставления Подрядчиком обеспечения исполнения обязательств в гарантийный период в </w:t>
      </w:r>
      <w:r>
        <w:rPr>
          <w:rFonts w:ascii="Times New Roman" w:hAnsi="Times New Roman" w:cs="Times New Roman"/>
          <w:sz w:val="24"/>
          <w:szCs w:val="24"/>
        </w:rPr>
        <w:t xml:space="preserve">соответствии с требованиями, установленными настоящим Договором.</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В случае не предоставления Подрядчиком обеспечения исполнения обязательств в гарантийный период возврат обеспечительного платежа Заказчиком не осуществляется.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24.18.4.8. При расторжении (прек</w:t>
      </w:r>
      <w:r>
        <w:rPr>
          <w:rFonts w:ascii="Times New Roman" w:hAnsi="Times New Roman" w:cs="Times New Roman"/>
          <w:sz w:val="24"/>
          <w:szCs w:val="24"/>
        </w:rPr>
        <w:t xml:space="preserve">ращении) Договора по основаниям, связанным с неисполнением/ненадлежащем исполнением обязательств Подрядчиком по Договору, обеспечительный платеж возврату не подлежит.</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40" w:leader="none"/>
        </w:tabs>
        <w:rPr>
          <w:rFonts w:ascii="Times New Roman" w:hAnsi="Times New Roman" w:cs="Times New Roman"/>
          <w:b/>
          <w:sz w:val="24"/>
          <w:szCs w:val="24"/>
        </w:rPr>
      </w:pPr>
      <w:r>
        <w:rPr>
          <w:rFonts w:ascii="Times New Roman" w:hAnsi="Times New Roman" w:cs="Times New Roman"/>
          <w:b/>
          <w:sz w:val="24"/>
          <w:szCs w:val="24"/>
        </w:rPr>
        <w:t xml:space="preserve">*В случаях когда по условиям Договора, заключаемого по результатам закупки, проводимой то</w:t>
      </w:r>
      <w:r>
        <w:rPr>
          <w:rFonts w:ascii="Times New Roman" w:hAnsi="Times New Roman" w:cs="Times New Roman"/>
          <w:b/>
          <w:sz w:val="24"/>
          <w:szCs w:val="24"/>
        </w:rPr>
        <w:t xml:space="preserve">лько среди субъектов малого и среднего предпринимательства, требуется одновременно обеспечение исполнения обязательств по Договору и обеспечение возврата аванса (форма соглашения об обеспечительном платеже - приложение 50</w:t>
      </w:r>
      <w:r>
        <w:rPr>
          <w:rFonts w:ascii="Times New Roman" w:hAnsi="Times New Roman" w:cs="Times New Roman"/>
          <w:b/>
          <w:sz w:val="24"/>
          <w:szCs w:val="24"/>
        </w:rPr>
        <w:t xml:space="preserve">), то сумма обеспечительного платеж</w:t>
      </w:r>
      <w:r>
        <w:rPr>
          <w:rFonts w:ascii="Times New Roman" w:hAnsi="Times New Roman" w:cs="Times New Roman"/>
          <w:b/>
          <w:sz w:val="24"/>
          <w:szCs w:val="24"/>
        </w:rPr>
        <w:t xml:space="preserve">а устанавливается в размере аванса и в любой момент времени должна быть не менее суммы непогашенного (неотработанного) аванса, но не менее 3% от начальной (максимальной) цены Договора (цены лота) и не менее 3% от цены Договора в случае, если цена Договора </w:t>
      </w:r>
      <w:r>
        <w:rPr>
          <w:rFonts w:ascii="Times New Roman" w:hAnsi="Times New Roman" w:cs="Times New Roman"/>
          <w:b/>
          <w:sz w:val="24"/>
          <w:szCs w:val="24"/>
        </w:rPr>
        <w:t xml:space="preserve">в редакции дополнительных соглашений превысила начальную (максимальную) цену Договора (цену лота).</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840" w:leader="none"/>
        </w:tabs>
        <w:rPr>
          <w:rFonts w:ascii="Times New Roman" w:hAnsi="Times New Roman" w:cs="Times New Roman"/>
          <w:b/>
          <w:sz w:val="24"/>
          <w:szCs w:val="24"/>
        </w:rPr>
      </w:pPr>
      <w:r>
        <w:rPr>
          <w:rFonts w:ascii="Times New Roman" w:hAnsi="Times New Roman" w:cs="Times New Roman"/>
          <w:b/>
          <w:sz w:val="24"/>
          <w:szCs w:val="24"/>
        </w:rPr>
        <w:t xml:space="preserve">Перечисление обеспечительного платежа осуществляется Подрядчиком на обособленный счет Заказчика. Перечисление обеспечительного платежа должно быть совершено </w:t>
      </w:r>
      <w:r>
        <w:rPr>
          <w:rFonts w:ascii="Times New Roman" w:hAnsi="Times New Roman" w:cs="Times New Roman"/>
          <w:b/>
          <w:sz w:val="24"/>
          <w:szCs w:val="24"/>
        </w:rPr>
        <w:t xml:space="preserve">Подрядчиком на счет Заказчика до даты заключения договора (дополнительного соглашения).</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sz w:val="24"/>
          <w:szCs w:val="24"/>
        </w:rPr>
        <w:t xml:space="preserve">24.18.5. Требования к обеспечительному платежу, предоставляемому в качестве обеспечения исполнения обязательств Подрядчиком в гарантийный период, порядок и основания ег</w:t>
      </w:r>
      <w:r>
        <w:rPr>
          <w:rFonts w:ascii="Times New Roman" w:hAnsi="Times New Roman" w:cs="Times New Roman"/>
          <w:sz w:val="24"/>
          <w:szCs w:val="24"/>
        </w:rPr>
        <w:t xml:space="preserve">о списания и возврата Заказчиком:</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bCs/>
          <w:sz w:val="24"/>
          <w:szCs w:val="24"/>
        </w:rPr>
      </w:pPr>
      <w:r>
        <w:rPr>
          <w:rFonts w:ascii="Times New Roman" w:hAnsi="Times New Roman" w:cs="Times New Roman"/>
          <w:bCs/>
          <w:sz w:val="24"/>
          <w:szCs w:val="24"/>
        </w:rPr>
        <w:t xml:space="preserve">24.18.5.1. Сумма обеспечительного платежа, предоставляемого в качестве обеспечения гарантийных обязательств по договору, должна составлять 5% от цены договора (включая НДС).</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709" w:leader="none"/>
        </w:tabs>
        <w:rPr>
          <w:rFonts w:ascii="Times New Roman" w:hAnsi="Times New Roman" w:cs="Times New Roman"/>
          <w:bCs/>
          <w:sz w:val="24"/>
          <w:szCs w:val="24"/>
        </w:rPr>
      </w:pPr>
      <w:r>
        <w:rPr>
          <w:rFonts w:ascii="Times New Roman" w:hAnsi="Times New Roman" w:cs="Times New Roman"/>
          <w:bCs/>
          <w:sz w:val="24"/>
          <w:szCs w:val="24"/>
        </w:rPr>
        <w:t xml:space="preserve">24.18.5.2. Перечисление обеспечительного платежа</w:t>
      </w:r>
      <w:r>
        <w:rPr>
          <w:rFonts w:ascii="Times New Roman" w:hAnsi="Times New Roman" w:cs="Times New Roman"/>
          <w:bCs/>
          <w:sz w:val="24"/>
          <w:szCs w:val="24"/>
        </w:rPr>
        <w:t xml:space="preserve"> осуществляется Подрядчиком на обособленный счет Заказчика. Перечисление обеспечительного платежа должно быть совершено Подрядчиком не позднее даты начала гарантийного срока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24.18.5.3. Подрядчик предоставляет обеспечительный платеж на период г</w:t>
      </w:r>
      <w:r>
        <w:rPr>
          <w:rFonts w:ascii="Times New Roman" w:hAnsi="Times New Roman" w:cs="Times New Roman"/>
          <w:bCs/>
          <w:sz w:val="24"/>
          <w:szCs w:val="24"/>
        </w:rPr>
        <w:t xml:space="preserve">арантийной эксплуатации Объекта до момента окончания гарантийного срока и подписания протокола об отсутствии взаимных претензий.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24.18.5.4. Обеспечительный платеж может быть использован Заказчиком для покрытия расходов, связанных с ненадлежащим исполнением</w:t>
      </w:r>
      <w:r>
        <w:rPr>
          <w:rFonts w:ascii="Times New Roman" w:hAnsi="Times New Roman" w:cs="Times New Roman"/>
          <w:bCs/>
          <w:sz w:val="24"/>
          <w:szCs w:val="24"/>
        </w:rPr>
        <w:t xml:space="preserve"> Подрядчиком обязательств в гарантийный период.</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24.18.5.5. В случае принятия решения о списании обеспечительного платежа Заказчик в течение 3 (трех) рабочих дней направляет Подрядчику информацию о списании </w:t>
      </w:r>
      <w:r>
        <w:rPr>
          <w:rFonts w:ascii="Times New Roman" w:hAnsi="Times New Roman" w:cs="Times New Roman"/>
          <w:bCs/>
          <w:sz w:val="24"/>
          <w:szCs w:val="24"/>
        </w:rPr>
        <w:t xml:space="preserve">обеспечительного платежа с указанием, в чем состои</w:t>
      </w:r>
      <w:r>
        <w:rPr>
          <w:rFonts w:ascii="Times New Roman" w:hAnsi="Times New Roman" w:cs="Times New Roman"/>
          <w:bCs/>
          <w:sz w:val="24"/>
          <w:szCs w:val="24"/>
        </w:rPr>
        <w:t xml:space="preserve">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24.18.5.6. Возврат обеспечительного платежа Подрядчику</w:t>
      </w:r>
      <w:r>
        <w:rPr>
          <w:rFonts w:ascii="Times New Roman" w:hAnsi="Times New Roman" w:cs="Times New Roman"/>
          <w:bCs/>
          <w:sz w:val="24"/>
          <w:szCs w:val="24"/>
        </w:rPr>
        <w:t xml:space="preserve"> до момента окончания гарантийного срока и подписания сторонами протокола об отсутствии взаимных претензий не допускается.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bCs/>
          <w:sz w:val="24"/>
          <w:szCs w:val="24"/>
        </w:rPr>
      </w:pPr>
      <w:r>
        <w:rPr>
          <w:rFonts w:ascii="Times New Roman" w:hAnsi="Times New Roman" w:cs="Times New Roman"/>
          <w:bCs/>
          <w:sz w:val="24"/>
          <w:szCs w:val="24"/>
        </w:rPr>
        <w:t xml:space="preserve">Досрочный возврат обеспечительного платежа до наступления указанных в настоящем пункте обстоятельств не допускается, за исключением с</w:t>
      </w:r>
      <w:r>
        <w:rPr>
          <w:rFonts w:ascii="Times New Roman" w:hAnsi="Times New Roman" w:cs="Times New Roman"/>
          <w:bCs/>
          <w:sz w:val="24"/>
          <w:szCs w:val="24"/>
        </w:rPr>
        <w:t xml:space="preserve">лучаев предоставления Подрядчиком взамен обеспечения в форме обеспечительного платежа иного способа обеспечения исполнения гарантийных обязательств, удовлетворяющего требованиям настоящего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840" w:leader="none"/>
        </w:tabs>
        <w:rPr>
          <w:rFonts w:ascii="Times New Roman" w:hAnsi="Times New Roman" w:cs="Times New Roman"/>
          <w:sz w:val="24"/>
          <w:szCs w:val="24"/>
        </w:rPr>
      </w:pPr>
      <w:r>
        <w:rPr>
          <w:rFonts w:ascii="Times New Roman" w:hAnsi="Times New Roman" w:cs="Times New Roman"/>
          <w:bCs/>
          <w:sz w:val="24"/>
          <w:szCs w:val="24"/>
        </w:rPr>
        <w:t xml:space="preserve">В случае замены Подрядчиком обеспечительного платежа иным способом обеспечения в порядке и на условиях, предусмотренных Договором, возврат обеспечительного платежа Подрядчику осуществляется в течение 30 (тридцати) календарных дней со дня получения Заказчик</w:t>
      </w:r>
      <w:r>
        <w:rPr>
          <w:rFonts w:ascii="Times New Roman" w:hAnsi="Times New Roman" w:cs="Times New Roman"/>
          <w:bCs/>
          <w:sz w:val="24"/>
          <w:szCs w:val="24"/>
        </w:rPr>
        <w:t xml:space="preserve">ом альтернативного способа обеспечения.</w:t>
      </w:r>
      <w:r>
        <w:rPr>
          <w:rFonts w:ascii="Times New Roman" w:hAnsi="Times New Roman" w:cs="Times New Roman"/>
          <w:sz w:val="24"/>
          <w:szCs w:val="24"/>
        </w:rPr>
      </w:r>
      <w:r>
        <w:rPr>
          <w:rFonts w:ascii="Times New Roman" w:hAnsi="Times New Roman" w:cs="Times New Roman"/>
          <w:sz w:val="24"/>
          <w:szCs w:val="24"/>
        </w:rPr>
      </w:r>
    </w:p>
    <w:p>
      <w:pPr>
        <w:pStyle w:val="1710"/>
        <w:ind w:firstLine="709"/>
        <w:jc w:val="both"/>
        <w:spacing w:before="0" w:beforeAutospacing="0" w:after="0" w:afterAutospacing="0"/>
        <w:widowControl w:val="off"/>
        <w:tabs>
          <w:tab w:val="left" w:pos="840" w:leader="none"/>
        </w:tabs>
        <w:rPr>
          <w:bCs/>
        </w:rPr>
      </w:pPr>
      <w:r>
        <w:rPr>
          <w:bCs/>
        </w:rPr>
        <w:t xml:space="preserve">24.18.5.7. </w:t>
      </w:r>
      <w:r>
        <w:rPr>
          <w:color w:val="000000"/>
        </w:rPr>
        <w:t xml:space="preserve">Возврат обеспечительного платежа, предоставленного Подрядчиком в качестве обеспечения обязательств по возврату аванса за вычетом средств, использованных Заказчиком для возмещения своих убытков, связанных с</w:t>
      </w:r>
      <w:r>
        <w:rPr>
          <w:color w:val="000000"/>
        </w:rPr>
        <w:t xml:space="preserve"> неисполнением Подрядчиком обязательств по возврату неотработанного аванса по Договору, производится в течение 30 (тридцати) дней со дня подписания Сторонами двустороннего акта сверки авансовой задолженности по Договору, авансовая задолженность в соответст</w:t>
      </w:r>
      <w:r>
        <w:rPr>
          <w:color w:val="000000"/>
        </w:rPr>
        <w:t xml:space="preserve">вии с которым будет отсутствовать.</w:t>
      </w:r>
      <w:r>
        <w:rPr>
          <w:bCs/>
        </w:rPr>
      </w:r>
      <w:r>
        <w:rPr>
          <w:bCs/>
        </w:rPr>
      </w:r>
    </w:p>
    <w:p>
      <w:pPr>
        <w:pStyle w:val="1467"/>
        <w:ind w:left="0" w:firstLine="709"/>
        <w:jc w:val="both"/>
        <w:rPr>
          <w:bCs/>
        </w:rPr>
      </w:pPr>
      <w:r>
        <w:rPr>
          <w:bCs/>
        </w:rPr>
        <w:t xml:space="preserve">24.18.5.8. При расторжении (прекращении) Договора по основаниям, связанным с неисполнением/ненадлежащем исполнением обязательств Подрядчиком по Договору, обеспечительный платеж возврату не подлежит.</w:t>
      </w:r>
      <w:r>
        <w:rPr>
          <w:bCs/>
        </w:rPr>
      </w:r>
      <w:r>
        <w:rPr>
          <w:bCs/>
        </w:rPr>
      </w:r>
    </w:p>
    <w:p>
      <w:pPr>
        <w:contextualSpacing/>
        <w:ind w:firstLine="709"/>
        <w:jc w:val="both"/>
        <w:rPr>
          <w:rFonts w:ascii="Times New Roman" w:hAnsi="Times New Roman" w:cs="Times New Roman"/>
          <w:b/>
          <w:bCs/>
          <w:sz w:val="24"/>
          <w:szCs w:val="24"/>
        </w:rPr>
      </w:pPr>
      <w:r>
        <w:rPr>
          <w:rFonts w:ascii="Times New Roman" w:hAnsi="Times New Roman" w:cs="Times New Roman"/>
          <w:bCs/>
          <w:sz w:val="24"/>
          <w:szCs w:val="24"/>
        </w:rPr>
        <w:t xml:space="preserve">24.18.6. 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Заказчиком:</w:t>
      </w:r>
      <w:r>
        <w:rPr>
          <w:rFonts w:ascii="Times New Roman" w:hAnsi="Times New Roman" w:cs="Times New Roman"/>
          <w:b/>
          <w:bCs/>
          <w:sz w:val="24"/>
          <w:szCs w:val="24"/>
        </w:rPr>
      </w:r>
      <w:r>
        <w:rPr>
          <w:rFonts w:ascii="Times New Roman" w:hAnsi="Times New Roman" w:cs="Times New Roman"/>
          <w:b/>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24.18.6.1 Сумма обеспечительного платежа, предоставляемого в качестве обеспечен</w:t>
      </w:r>
      <w:r>
        <w:rPr>
          <w:rFonts w:ascii="Times New Roman" w:hAnsi="Times New Roman" w:cs="Times New Roman"/>
          <w:bCs/>
          <w:sz w:val="24"/>
          <w:szCs w:val="24"/>
        </w:rPr>
        <w:t xml:space="preserve">ия обязательств по возврату аванса, должна составлять не менее суммы авансовых платежей, предусмотренных Договором.  </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Размер обеспечительного платежа может быть уменьшен до суммы неотработанного Подрядчиком аванса на основании акта сверки авансовой задолже</w:t>
      </w:r>
      <w:r>
        <w:rPr>
          <w:rFonts w:ascii="Times New Roman" w:hAnsi="Times New Roman" w:cs="Times New Roman"/>
          <w:bCs/>
          <w:sz w:val="24"/>
          <w:szCs w:val="24"/>
        </w:rPr>
        <w:t xml:space="preserve">нности по Договору путём подписания дополнительного соглашения к Соглашению об обеспечительном платеже обеспечения обязательств по возврату аванса. При этом размер обеспечительного платежа в любой момент времени должен быть не меньше суммы неотработанного </w:t>
      </w:r>
      <w:r>
        <w:rPr>
          <w:rFonts w:ascii="Times New Roman" w:hAnsi="Times New Roman" w:cs="Times New Roman"/>
          <w:bCs/>
          <w:sz w:val="24"/>
          <w:szCs w:val="24"/>
        </w:rPr>
        <w:t xml:space="preserve">Подрядчиком аванса по Договору.</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24.18.6.2. Перечисление обеспечительного платежа должно быть совершено Подрядчиком на обособленный счет Заказчика </w:t>
      </w:r>
      <w:r>
        <w:rPr>
          <w:rFonts w:ascii="Times New Roman" w:hAnsi="Times New Roman" w:cs="Times New Roman"/>
          <w:sz w:val="24"/>
          <w:szCs w:val="24"/>
        </w:rPr>
        <w:t xml:space="preserve">до даты перечисления авансового платежа.</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24.18.6.3. Подрядчик предоставляет обеспечительный платеж на период д</w:t>
      </w:r>
      <w:r>
        <w:rPr>
          <w:rFonts w:ascii="Times New Roman" w:hAnsi="Times New Roman" w:cs="Times New Roman"/>
          <w:bCs/>
          <w:sz w:val="24"/>
          <w:szCs w:val="24"/>
        </w:rPr>
        <w:t xml:space="preserve">ействия Договора до момента полного погашения авансовой задолженности.</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24.18.6.4. Обеспечительный платеж может быть использован Заказчиком для покрытия расходов, связанных с невозвратом Подрядчиком авансовых платежей, предусмотренных Договором.</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24.18.6.5. </w:t>
      </w:r>
      <w:r>
        <w:rPr>
          <w:rFonts w:ascii="Times New Roman" w:hAnsi="Times New Roman" w:cs="Times New Roman"/>
          <w:bCs/>
          <w:sz w:val="24"/>
          <w:szCs w:val="24"/>
        </w:rPr>
        <w:t xml:space="preserve">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w:t>
      </w:r>
      <w:r>
        <w:rPr>
          <w:rFonts w:ascii="Times New Roman" w:hAnsi="Times New Roman" w:cs="Times New Roman"/>
          <w:bCs/>
          <w:sz w:val="24"/>
          <w:szCs w:val="24"/>
        </w:rPr>
        <w:t xml:space="preserve">лен обеспечительный платеж, а также с указанием суммы списания, определенной в соответствии с Соглашением об обеспечительном платеже обеспечения обязательств по возврату аванса.</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24.18.6.6. Возврат обеспечительного платежа Подрядчику до полного погашения су</w:t>
      </w:r>
      <w:r>
        <w:rPr>
          <w:rFonts w:ascii="Times New Roman" w:hAnsi="Times New Roman" w:cs="Times New Roman"/>
          <w:bCs/>
          <w:sz w:val="24"/>
          <w:szCs w:val="24"/>
        </w:rPr>
        <w:t xml:space="preserve">ммы авансовых платежей, выплаченных Заказчиком по Договору, не допускается.</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Досрочный возврат обеспечительного платежа до погашения суммы авансовых </w:t>
      </w:r>
      <w:r>
        <w:rPr>
          <w:rFonts w:ascii="Times New Roman" w:hAnsi="Times New Roman" w:cs="Times New Roman"/>
          <w:bCs/>
          <w:sz w:val="24"/>
          <w:szCs w:val="24"/>
        </w:rPr>
        <w:t xml:space="preserve">платежей не допускается, за исключением случаев предоставления Подрядчиком взамен обеспечения в форме обеспе</w:t>
      </w:r>
      <w:r>
        <w:rPr>
          <w:rFonts w:ascii="Times New Roman" w:hAnsi="Times New Roman" w:cs="Times New Roman"/>
          <w:bCs/>
          <w:sz w:val="24"/>
          <w:szCs w:val="24"/>
        </w:rPr>
        <w:t xml:space="preserve">чительного платежа иного способа обеспечения обязательств по возврату аванса, удовлетворяющего требованиям настоящего Договора. </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sz w:val="24"/>
          <w:szCs w:val="24"/>
        </w:rPr>
        <w:t xml:space="preserve">В случае замены Подрядчиком обеспечительного платежа иным способом обеспечения в порядке и на условиях, предусмотренных Договор</w:t>
      </w:r>
      <w:r>
        <w:rPr>
          <w:rFonts w:ascii="Times New Roman" w:hAnsi="Times New Roman"/>
          <w:sz w:val="24"/>
          <w:szCs w:val="24"/>
        </w:rPr>
        <w:t xml:space="preserve">ом, возврат обеспечительного платежа Подрядчику осуществляется в течение 30 (тридцати) календарных дней со дня получения Заказчиком альтернативного способа обеспечения</w:t>
      </w:r>
      <w:r>
        <w:rPr>
          <w:rFonts w:ascii="Times New Roman" w:hAnsi="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24.18.6.7. </w:t>
      </w:r>
      <w:r>
        <w:rPr>
          <w:rFonts w:ascii="Times New Roman" w:hAnsi="Times New Roman" w:cs="Times New Roman"/>
          <w:bCs/>
          <w:color w:val="000000"/>
          <w:sz w:val="24"/>
          <w:szCs w:val="24"/>
        </w:rPr>
        <w:t xml:space="preserve">Возврат обеспечительного платежа, предоставленного Подрядчиком </w:t>
      </w:r>
      <w:r>
        <w:rPr>
          <w:rFonts w:ascii="Times New Roman" w:hAnsi="Times New Roman" w:cs="Times New Roman"/>
          <w:bCs/>
          <w:color w:val="000000"/>
          <w:sz w:val="24"/>
          <w:szCs w:val="24"/>
        </w:rPr>
        <w:br/>
        <w:t xml:space="preserve">в качестве о</w:t>
      </w:r>
      <w:r>
        <w:rPr>
          <w:rFonts w:ascii="Times New Roman" w:hAnsi="Times New Roman" w:cs="Times New Roman"/>
          <w:bCs/>
          <w:color w:val="000000"/>
          <w:sz w:val="24"/>
          <w:szCs w:val="24"/>
        </w:rPr>
        <w:t xml:space="preserve">беспечения обязательств по возврату аванса за вычетом средств, использованных Заказчиком для возмещения своих убытков, связанных с неисполнением Подрядчиком обязательств по возврату неотработанного аванса по Договору, производится в течение 30 (тридцати) д</w:t>
      </w:r>
      <w:r>
        <w:rPr>
          <w:rFonts w:ascii="Times New Roman" w:hAnsi="Times New Roman" w:cs="Times New Roman"/>
          <w:bCs/>
          <w:color w:val="000000"/>
          <w:sz w:val="24"/>
          <w:szCs w:val="24"/>
        </w:rPr>
        <w:t xml:space="preserve">ней со дня подписания Сторонами двустороннего акта сверки авансовой задолженности по Договору, авансовая задолженность в соответствии с которым будет отсутствовать</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contextualSpacing/>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24.18.6.8. При расторжении (прекращении) Договора в случае невыполнения Подрядчиком работ в</w:t>
      </w:r>
      <w:r>
        <w:rPr>
          <w:rFonts w:ascii="Times New Roman" w:hAnsi="Times New Roman" w:cs="Times New Roman"/>
          <w:bCs/>
          <w:sz w:val="24"/>
          <w:szCs w:val="24"/>
        </w:rPr>
        <w:t xml:space="preserve"> сроки и/или их выполнения с ненадлежащим качеством, обеспечительный платеж возврату не подлежит.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24.19. По согласованию с Заказчиком вид финансового обеспечения по Договору может быть изменен в любой момент в период исполнения Договора либо в период гаран</w:t>
      </w:r>
      <w:r>
        <w:rPr>
          <w:rFonts w:ascii="Times New Roman" w:hAnsi="Times New Roman" w:cs="Times New Roman"/>
          <w:sz w:val="24"/>
          <w:szCs w:val="24"/>
        </w:rPr>
        <w:t xml:space="preserve">тийной эксплуатации объекта на альтернативный, предусмотренный условиями и отвечающий требованиям Договора, по письменному обращению Подрядчика.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24.20. Компенсация затрат на осуществление обеспечения обязательств Подрядчика по Договору производится с учето</w:t>
      </w:r>
      <w:r>
        <w:rPr>
          <w:rFonts w:ascii="Times New Roman" w:hAnsi="Times New Roman" w:cs="Times New Roman"/>
          <w:sz w:val="24"/>
          <w:szCs w:val="24"/>
        </w:rPr>
        <w:t xml:space="preserve">м не превышения соответствующей строки сводного сметного расчета стоимости строительства, получившего положительное заключение организации, уполномоченной на проведение экспертизы в соответствии с организационно-распорядительными документами 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w:t>
      </w:r>
      <w:r>
        <w:rPr>
          <w:rFonts w:ascii="Times New Roman" w:hAnsi="Times New Roman" w:cs="Times New Roman"/>
          <w:b/>
          <w:bCs/>
          <w:color w:val="000000"/>
          <w:sz w:val="24"/>
          <w:szCs w:val="24"/>
        </w:rPr>
        <w:t xml:space="preserve">атья 25. Обстоятельства непреодолимой силы</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25.1. Стороны освобождаются от ответственности за частичное или полное неисполнение обязательств по Договору, если оно явилось следствием дейст</w:t>
      </w:r>
      <w:r>
        <w:rPr>
          <w:rFonts w:ascii="Times New Roman" w:hAnsi="Times New Roman" w:cs="Times New Roman"/>
          <w:color w:val="000000"/>
          <w:sz w:val="24"/>
          <w:szCs w:val="24"/>
        </w:rPr>
        <w:t xml:space="preserve">вий обстоятельств непреодолимой силы, на время действия этих обстоятельств, если эти обстоятельства непосредственно повлияли на исполнение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25.2. Если в результате обстоятельств непреодолимой силы результатам работ был нанесен значительный, по мне</w:t>
      </w:r>
      <w:r>
        <w:rPr>
          <w:rFonts w:ascii="Times New Roman" w:hAnsi="Times New Roman" w:cs="Times New Roman"/>
          <w:color w:val="000000"/>
          <w:sz w:val="24"/>
          <w:szCs w:val="24"/>
        </w:rPr>
        <w:t xml:space="preserve">нию одной из Сторон, ущерб, то эта Сторона обязана письменно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Pr>
          <w:rFonts w:ascii="Times New Roman" w:hAnsi="Times New Roman" w:cs="Times New Roman"/>
          <w:color w:val="000000"/>
          <w:sz w:val="24"/>
          <w:szCs w:val="24"/>
        </w:rPr>
        <w:t xml:space="preserve">сроков, порядка ведения и стоимости работ, которое со дня его подписания становится неотъемлемой частью Договора, либо инициировать процедуру расторжения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25.3. Если, по мнению Сторон, работы могут быть продолжены в порядке, установленном</w:t>
      </w:r>
      <w:r>
        <w:rPr>
          <w:rFonts w:ascii="Times New Roman" w:hAnsi="Times New Roman" w:cs="Times New Roman"/>
          <w:color w:val="000000"/>
          <w:spacing w:val="-6"/>
          <w:sz w:val="24"/>
          <w:szCs w:val="24"/>
        </w:rPr>
        <w:t xml:space="preserve"> Договоро</w:t>
      </w:r>
      <w:r>
        <w:rPr>
          <w:rFonts w:ascii="Times New Roman" w:hAnsi="Times New Roman" w:cs="Times New Roman"/>
          <w:color w:val="000000"/>
          <w:spacing w:val="-6"/>
          <w:sz w:val="24"/>
          <w:szCs w:val="24"/>
        </w:rPr>
        <w:t xml:space="preserve">м до начала действия обстоятельств непреодолимой</w:t>
      </w:r>
      <w:r>
        <w:rPr>
          <w:rFonts w:ascii="Times New Roman" w:hAnsi="Times New Roman" w:cs="Times New Roman"/>
          <w:color w:val="000000"/>
          <w:sz w:val="24"/>
          <w:szCs w:val="24"/>
        </w:rPr>
        <w:t xml:space="preserve">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25.4. Обстоятельствами непреодолимой силы являются любые чрезвычайные и непредотвратимые ситуации, включая, но не ограничиваясь следующим:</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567"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1. Война и другие агрессии (война объявленная или нет), мобилизация или эмбарго.</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567" w:leader="none"/>
          <w:tab w:val="left" w:pos="133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 Массовая ионизирующая радиация ил</w:t>
      </w:r>
      <w:r>
        <w:rPr>
          <w:rFonts w:ascii="Times New Roman" w:hAnsi="Times New Roman" w:cs="Times New Roman"/>
          <w:color w:val="000000"/>
          <w:sz w:val="24"/>
          <w:szCs w:val="24"/>
        </w:rPr>
        <w:t xml:space="preserve">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567"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3. Восстание, революция, свержение существующего строя </w:t>
      </w:r>
      <w:r>
        <w:rPr>
          <w:rFonts w:ascii="Times New Roman" w:hAnsi="Times New Roman" w:cs="Times New Roman"/>
          <w:color w:val="000000"/>
          <w:sz w:val="24"/>
          <w:szCs w:val="24"/>
        </w:rPr>
        <w:t xml:space="preserve">и установление военной власти, гражданская война.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567"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4. Массовые беспорядки, столкновения, забастовки.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567"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5. Другие общепринятые обстоятельства непреодолимой силы.</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57"/>
        <w:ind w:left="0" w:firstLine="709"/>
        <w:jc w:val="both"/>
        <w:spacing w:after="0" w:line="240" w:lineRule="auto"/>
        <w:shd w:val="clear" w:color="auto" w:fill="ffffff"/>
        <w:widowControl w:val="off"/>
        <w:rPr>
          <w:color w:val="000000"/>
          <w:sz w:val="24"/>
          <w:szCs w:val="24"/>
        </w:rPr>
      </w:pPr>
      <w:r>
        <w:rPr>
          <w:color w:val="000000"/>
          <w:sz w:val="24"/>
          <w:szCs w:val="24"/>
        </w:rPr>
        <w:t xml:space="preserve">Действия третьих лиц, привлеченных Сторонами по Договору к исполнению Договора, обстоятельствами н</w:t>
      </w:r>
      <w:r>
        <w:rPr>
          <w:color w:val="000000"/>
          <w:sz w:val="24"/>
          <w:szCs w:val="24"/>
        </w:rPr>
        <w:t xml:space="preserve">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r>
        <w:rPr>
          <w:color w:val="000000"/>
          <w:sz w:val="24"/>
          <w:szCs w:val="24"/>
        </w:rPr>
      </w:r>
      <w:r>
        <w:rPr>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25.5. В случае если обстоятель</w:t>
      </w:r>
      <w:r>
        <w:rPr>
          <w:rFonts w:ascii="Times New Roman" w:hAnsi="Times New Roman" w:cs="Times New Roman"/>
          <w:color w:val="000000"/>
          <w:sz w:val="24"/>
          <w:szCs w:val="24"/>
        </w:rPr>
        <w:t xml:space="preserve">ства непреодолимой силы продолжаются более 2 (двух) месяцев, то Стороны проводят переговоры о целесообразности продолжения выполнения Договора. При этом уже выполненные работы и поставленная продукция должны быть приняты и оплачены.</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pStyle w:val="1627"/>
        <w:ind w:left="0" w:firstLine="709"/>
        <w:jc w:val="both"/>
        <w:shd w:val="clear" w:color="auto" w:fill="ffffff"/>
        <w:widowControl w:val="off"/>
        <w:tabs>
          <w:tab w:val="num" w:pos="0" w:leader="none"/>
        </w:tabs>
        <w:rPr>
          <w:b/>
          <w:bCs/>
          <w:color w:val="000000"/>
        </w:rPr>
      </w:pPr>
      <w:r>
        <w:rPr>
          <w:b/>
          <w:bCs/>
          <w:color w:val="000000"/>
        </w:rPr>
        <w:tab/>
        <w:t xml:space="preserve">РАЗДЕЛ </w:t>
      </w:r>
      <w:r>
        <w:rPr>
          <w:b/>
          <w:bCs/>
          <w:color w:val="000000"/>
          <w:lang w:val="en-US"/>
        </w:rPr>
        <w:t xml:space="preserve">VIII</w:t>
      </w:r>
      <w:r>
        <w:rPr>
          <w:b/>
          <w:bCs/>
          <w:color w:val="000000"/>
        </w:rPr>
        <w:t xml:space="preserve">. ПРОЧИЕ У</w:t>
      </w:r>
      <w:r>
        <w:rPr>
          <w:b/>
          <w:bCs/>
          <w:color w:val="000000"/>
        </w:rPr>
        <w:t xml:space="preserve">СЛОВИЯ</w:t>
      </w:r>
      <w:r>
        <w:rPr>
          <w:b/>
          <w:bCs/>
          <w:color w:val="000000"/>
        </w:rPr>
      </w:r>
      <w:r>
        <w:rPr>
          <w:b/>
          <w:bCs/>
          <w:color w:val="000000"/>
        </w:rPr>
      </w:r>
    </w:p>
    <w:p>
      <w:pPr>
        <w:pStyle w:val="1627"/>
        <w:ind w:left="0" w:firstLine="709"/>
        <w:jc w:val="both"/>
        <w:shd w:val="clear" w:color="auto" w:fill="ffffff"/>
        <w:widowControl w:val="off"/>
        <w:tabs>
          <w:tab w:val="num" w:pos="0" w:leader="none"/>
        </w:tabs>
        <w:rPr>
          <w:b/>
          <w:color w:val="000000"/>
        </w:rPr>
      </w:pPr>
      <w:r>
        <w:rPr>
          <w:b/>
          <w:color w:val="000000"/>
        </w:rPr>
      </w:r>
      <w:r>
        <w:rPr>
          <w:b/>
          <w:color w:val="000000"/>
        </w:rPr>
      </w:r>
      <w:r>
        <w:rPr>
          <w:b/>
          <w:color w:val="000000"/>
        </w:rPr>
      </w:r>
    </w:p>
    <w:p>
      <w:pPr>
        <w:pStyle w:val="1627"/>
        <w:ind w:left="0" w:firstLine="709"/>
        <w:jc w:val="both"/>
        <w:shd w:val="clear" w:color="auto" w:fill="ffffff"/>
        <w:widowControl w:val="off"/>
        <w:tabs>
          <w:tab w:val="num" w:pos="0" w:leader="none"/>
        </w:tabs>
        <w:rPr>
          <w:b/>
          <w:bCs/>
          <w:color w:val="000000"/>
        </w:rPr>
      </w:pPr>
      <w:r>
        <w:rPr>
          <w:b/>
          <w:bCs/>
          <w:color w:val="000000"/>
        </w:rPr>
        <w:t xml:space="preserve">Статья 26. Конфиденциальность</w:t>
      </w:r>
      <w:r>
        <w:rPr>
          <w:b/>
          <w:bCs/>
          <w:color w:val="000000"/>
        </w:rPr>
      </w:r>
      <w:r>
        <w:rPr>
          <w:b/>
          <w:bCs/>
          <w:color w:val="000000"/>
        </w:rPr>
      </w:r>
    </w:p>
    <w:p>
      <w:pPr>
        <w:pStyle w:val="1627"/>
        <w:ind w:left="0" w:firstLine="709"/>
        <w:jc w:val="both"/>
        <w:shd w:val="clear" w:color="auto" w:fill="ffffff"/>
        <w:widowControl w:val="off"/>
        <w:tabs>
          <w:tab w:val="num" w:pos="0" w:leader="none"/>
        </w:tabs>
      </w:pPr>
      <w:r/>
      <w:r/>
    </w:p>
    <w:p>
      <w:pPr>
        <w:pStyle w:val="1627"/>
        <w:ind w:left="0" w:firstLine="709"/>
        <w:jc w:val="both"/>
        <w:shd w:val="clear" w:color="auto" w:fill="ffffff"/>
        <w:widowControl w:val="off"/>
        <w:tabs>
          <w:tab w:val="num" w:pos="0" w:leader="none"/>
        </w:tabs>
      </w:pPr>
      <w:r>
        <w:t xml:space="preserve">26.1. Информация, содержащ</w:t>
      </w:r>
      <w:r>
        <w:t xml:space="preserve">аяся в Договоре, данные, переданные прямо или косвенно одной из Сторон и относящиеся к Договору, независимо от того, были ли они переданы до начала действия Договора или во время, является конфиденциальной и не подлежит разглашению Сторонами третьим лицам.</w:t>
      </w:r>
      <w:r/>
    </w:p>
    <w:p>
      <w:pPr>
        <w:pStyle w:val="1627"/>
        <w:ind w:left="0" w:firstLine="709"/>
        <w:jc w:val="both"/>
        <w:shd w:val="clear" w:color="auto" w:fill="ffffff"/>
        <w:widowControl w:val="off"/>
        <w:tabs>
          <w:tab w:val="num" w:pos="0" w:leader="none"/>
        </w:tabs>
      </w:pPr>
      <w:r>
        <w:t xml:space="preserve">26.2. Подрядчик не имеет права публиковать, давать разрешение на публикацию, или раскрывать любую информацию об Объекте в любых коммерческих или технических изданиях, а также иными способами, без предварительного согласования с Заказчиком.</w:t>
      </w:r>
      <w:r/>
    </w:p>
    <w:p>
      <w:pPr>
        <w:pStyle w:val="1627"/>
        <w:ind w:left="0" w:firstLine="709"/>
        <w:jc w:val="both"/>
        <w:shd w:val="clear" w:color="auto" w:fill="ffffff"/>
        <w:widowControl w:val="off"/>
        <w:tabs>
          <w:tab w:val="num" w:pos="0" w:leader="none"/>
        </w:tabs>
      </w:pPr>
      <w:r>
        <w:t xml:space="preserve">26.3. Стороны в</w:t>
      </w:r>
      <w:r>
        <w:t xml:space="preserve">праве раскрывать третьим лицам информацию об Объекте в пределах, необходимых для того, чтобы обеспечить надлежащее исполнение обязательств по Договору.</w:t>
      </w:r>
      <w:r/>
    </w:p>
    <w:p>
      <w:pPr>
        <w:pStyle w:val="1627"/>
        <w:ind w:left="0" w:firstLine="709"/>
        <w:jc w:val="both"/>
        <w:shd w:val="clear" w:color="auto" w:fill="ffffff"/>
        <w:widowControl w:val="off"/>
        <w:tabs>
          <w:tab w:val="num" w:pos="0" w:leader="none"/>
        </w:tabs>
      </w:pPr>
      <w:r>
        <w:t xml:space="preserve">26.4. Любое раскрытие информации третьим лицам в соответствии с условиями Договора должно сопровождаться</w:t>
      </w:r>
      <w:r>
        <w:t xml:space="preserve"> подписанием с третьим лицом соглашения о конфиденциальности, соответствующего взятым на себя Подрядчиком обязательствам в соответствии с настоящей статьей Договора.</w:t>
      </w:r>
      <w:r/>
    </w:p>
    <w:p>
      <w:pPr>
        <w:pStyle w:val="1627"/>
        <w:ind w:left="0" w:firstLine="709"/>
        <w:jc w:val="both"/>
        <w:shd w:val="clear" w:color="auto" w:fill="ffffff"/>
        <w:widowControl w:val="off"/>
        <w:tabs>
          <w:tab w:val="num" w:pos="0" w:leader="none"/>
        </w:tabs>
      </w:pPr>
      <w:r>
        <w:t xml:space="preserve">26.5. Подрядчик не вправе использовать документы, данные и прочую информацию, полученную о</w:t>
      </w:r>
      <w:r>
        <w:t xml:space="preserve">т Заказчика, ни для каких целей, кроме как для проведения исполнения обязательств по Договору.</w:t>
      </w:r>
      <w:r/>
    </w:p>
    <w:p>
      <w:pPr>
        <w:pStyle w:val="1627"/>
        <w:ind w:left="0" w:firstLine="709"/>
        <w:jc w:val="both"/>
        <w:shd w:val="clear" w:color="auto" w:fill="ffffff"/>
        <w:widowControl w:val="off"/>
        <w:tabs>
          <w:tab w:val="num" w:pos="0" w:leader="none"/>
        </w:tabs>
      </w:pPr>
      <w:r>
        <w:t xml:space="preserve">26.6. Обязательства, указанные в данной статье, не относятся к информации, которая:</w:t>
      </w:r>
      <w:r/>
    </w:p>
    <w:p>
      <w:pPr>
        <w:numPr>
          <w:ilvl w:val="0"/>
          <w:numId w:val="7"/>
        </w:numPr>
        <w:ind w:left="0" w:firstLine="709"/>
        <w:jc w:val="both"/>
        <w:widowControl/>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стала или становится общественным достоянием не по вине Сторон;</w:t>
      </w:r>
      <w:r>
        <w:rPr>
          <w:rFonts w:ascii="Times New Roman" w:hAnsi="Times New Roman" w:cs="Times New Roman"/>
          <w:sz w:val="24"/>
          <w:szCs w:val="24"/>
        </w:rPr>
      </w:r>
      <w:r>
        <w:rPr>
          <w:rFonts w:ascii="Times New Roman" w:hAnsi="Times New Roman" w:cs="Times New Roman"/>
          <w:sz w:val="24"/>
          <w:szCs w:val="24"/>
        </w:rPr>
      </w:r>
    </w:p>
    <w:p>
      <w:pPr>
        <w:numPr>
          <w:ilvl w:val="0"/>
          <w:numId w:val="7"/>
        </w:numPr>
        <w:ind w:left="0" w:firstLine="709"/>
        <w:jc w:val="both"/>
        <w:widowControl/>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была в распор</w:t>
      </w:r>
      <w:r>
        <w:rPr>
          <w:rFonts w:ascii="Times New Roman" w:hAnsi="Times New Roman" w:cs="Times New Roman"/>
          <w:sz w:val="24"/>
          <w:szCs w:val="24"/>
        </w:rPr>
        <w:t xml:space="preserve">яжении данной Стороны в момент разглашения и не была до этого получена, прямо или косвенно, от другой Стороны по Договору;</w:t>
      </w:r>
      <w:r>
        <w:rPr>
          <w:rFonts w:ascii="Times New Roman" w:hAnsi="Times New Roman" w:cs="Times New Roman"/>
          <w:sz w:val="24"/>
          <w:szCs w:val="24"/>
        </w:rPr>
      </w:r>
      <w:r>
        <w:rPr>
          <w:rFonts w:ascii="Times New Roman" w:hAnsi="Times New Roman" w:cs="Times New Roman"/>
          <w:sz w:val="24"/>
          <w:szCs w:val="24"/>
        </w:rPr>
      </w:r>
    </w:p>
    <w:p>
      <w:pPr>
        <w:numPr>
          <w:ilvl w:val="0"/>
          <w:numId w:val="7"/>
        </w:numPr>
        <w:ind w:left="0" w:firstLine="709"/>
        <w:jc w:val="both"/>
        <w:widowControl/>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иным законным образом стала доступной данной Стороне от третьей стороны, не имеющей обязательств по сохранению конфиденциальности.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26</w:t>
      </w:r>
      <w:r>
        <w:rPr>
          <w:rFonts w:ascii="Times New Roman" w:hAnsi="Times New Roman" w:cs="Times New Roman"/>
          <w:sz w:val="24"/>
          <w:szCs w:val="24"/>
        </w:rPr>
        <w:t xml:space="preserve">.7. Положения настоящей статьи остаются в силе в течение 5 (пяти) лет после прекращения по любой причине действия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27. Толкование  </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27.1. Все договорные документы, корреспонденция и переписка, а также вся прочая документация, которая долж</w:t>
      </w:r>
      <w:r>
        <w:rPr>
          <w:rFonts w:ascii="Times New Roman" w:hAnsi="Times New Roman" w:cs="Times New Roman"/>
          <w:color w:val="000000"/>
          <w:sz w:val="24"/>
          <w:szCs w:val="24"/>
        </w:rPr>
        <w:t xml:space="preserve">на быть подготовлена и представлена по Договору, ведутся на русском языке, и Договор толкуется в соответствии с нормами этого языка.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27.2. Если какая-либо часть договорных документов, корреспонденции или переписки подготовлены на ином языке, то перевод на </w:t>
      </w:r>
      <w:r>
        <w:rPr>
          <w:rFonts w:ascii="Times New Roman" w:hAnsi="Times New Roman" w:cs="Times New Roman"/>
          <w:color w:val="000000"/>
          <w:sz w:val="24"/>
          <w:szCs w:val="24"/>
        </w:rPr>
        <w:t xml:space="preserve">русский язык таких документов, корреспонденции и переписки имеет преимущественную силу в целях толкования.</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27.3. Договор и все приложения к нему представляет собой единое соглашение между Заказчиком и Подрядчиком в отношении предмета Договора и заменяет со</w:t>
      </w:r>
      <w:r>
        <w:rPr>
          <w:rFonts w:ascii="Times New Roman" w:hAnsi="Times New Roman" w:cs="Times New Roman"/>
          <w:color w:val="000000"/>
          <w:sz w:val="24"/>
          <w:szCs w:val="24"/>
        </w:rPr>
        <w:t xml:space="preserve">бой всю переписку, переговоры и соглашения (как письменные, так и устные) Сторон по этому предмету, имевшие место до дня подписания Договора, за исключением договоренностей в отношении Объекта, достигнутых по результатам закупочных процедур*.</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28. И</w:t>
      </w:r>
      <w:r>
        <w:rPr>
          <w:rFonts w:ascii="Times New Roman" w:hAnsi="Times New Roman" w:cs="Times New Roman"/>
          <w:b/>
          <w:bCs/>
          <w:color w:val="000000"/>
          <w:sz w:val="24"/>
          <w:szCs w:val="24"/>
        </w:rPr>
        <w:t xml:space="preserve">зменение, прекращение и расторжение Договора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28.1. Любые изменения и дополнения в Договор (за исключением случаев, прямо предусмотренных в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567"/>
        <w:jc w:val="both"/>
        <w:shd w:val="clear" w:color="auto" w:fill="ffffff"/>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w:t>
      </w:r>
      <w:r>
        <w:rPr>
          <w:rFonts w:ascii="Times New Roman" w:hAnsi="Times New Roman" w:cs="Times New Roman"/>
          <w:color w:val="000000"/>
          <w:sz w:val="24"/>
          <w:szCs w:val="24"/>
        </w:rPr>
        <w:t xml:space="preserve">ае изменения реквизитов, указанных в статье 31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567"/>
        <w:jc w:val="both"/>
        <w:shd w:val="clear" w:color="auto" w:fill="ffffff"/>
        <w:widowControl/>
        <w:rPr>
          <w:rFonts w:ascii="Times New Roman" w:hAnsi="Times New Roman" w:cs="Times New Roman"/>
          <w:sz w:val="24"/>
          <w:szCs w:val="24"/>
        </w:rPr>
      </w:pPr>
      <w:r>
        <w:rPr>
          <w:rFonts w:ascii="Times New Roman" w:hAnsi="Times New Roman" w:cs="Times New Roman"/>
          <w:sz w:val="24"/>
          <w:szCs w:val="24"/>
        </w:rPr>
        <w:t xml:space="preserve">По</w:t>
      </w:r>
      <w:r>
        <w:rPr>
          <w:rFonts w:ascii="Times New Roman" w:hAnsi="Times New Roman" w:cs="Times New Roman"/>
          <w:sz w:val="24"/>
          <w:szCs w:val="24"/>
        </w:rPr>
        <w:t xml:space="preserve">дрядчик обязуется сообщать Заказчику об изменении своих реквизитов не позднее 10 (десяти) дней с даты соответствующего изменения. </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28.2. При изменениях законодательных и нормативных актов, изменяющих положение Сторон по сравнению с их состоянием на дату за</w:t>
      </w:r>
      <w:r>
        <w:rPr>
          <w:rFonts w:ascii="Times New Roman" w:hAnsi="Times New Roman" w:cs="Times New Roman"/>
          <w:color w:val="000000"/>
          <w:sz w:val="24"/>
          <w:szCs w:val="24"/>
        </w:rPr>
        <w:t xml:space="preserve">ключения Договора, и (или) приводящих к дополнительным затратам времени или денежных средств, Договор по соглашению Сторон может быть изменен путем заключения дополнительного соглашения, которое со дня его подписания становится неотъемлемой частью Договора</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28.3. В случае если Заказчик не выполняет или задерживает выполнение своих обязательств по Договору, и, по мнению Подрядчика, это может привести к задержке выполнения Подрядчиком каких-либо работ, указанных в Графике выполнения работ, поставок и объемов </w:t>
      </w:r>
      <w:r>
        <w:rPr>
          <w:rFonts w:ascii="Times New Roman" w:hAnsi="Times New Roman" w:cs="Times New Roman"/>
          <w:color w:val="000000"/>
          <w:sz w:val="24"/>
          <w:szCs w:val="24"/>
        </w:rPr>
        <w:t xml:space="preserve">финансирования (Приложение 2 к Договору) или работ по Объекту в целом,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w:t>
      </w:r>
      <w:r>
        <w:rPr>
          <w:rFonts w:ascii="Times New Roman" w:hAnsi="Times New Roman" w:cs="Times New Roman"/>
          <w:color w:val="000000"/>
          <w:sz w:val="24"/>
          <w:szCs w:val="24"/>
        </w:rPr>
        <w:t xml:space="preserve">лнения работ, указанных в Графике выполнения работ, поставок и объемов финансирования (Приложение 2 к Договору), с обоснованием целесообразности и необходимости такой корректировки. Заказчик в течение 5 (пяти) рабочих дней обязан рассмотреть поступившее пр</w:t>
      </w:r>
      <w:r>
        <w:rPr>
          <w:rFonts w:ascii="Times New Roman" w:hAnsi="Times New Roman" w:cs="Times New Roman"/>
          <w:color w:val="000000"/>
          <w:sz w:val="24"/>
          <w:szCs w:val="24"/>
        </w:rPr>
        <w:t xml:space="preserve">едложение и дать ответ.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отсутствия такого обращения Подрядчика, Подрядчик не вправе ссылаться на просрочку или невыполнение обязательств Заказчиком как на основании продления срока выполнения работ в одностороннем порядке, освобождения от уплаты</w:t>
      </w:r>
      <w:r>
        <w:rPr>
          <w:rFonts w:ascii="Times New Roman" w:hAnsi="Times New Roman" w:cs="Times New Roman"/>
          <w:color w:val="000000"/>
          <w:sz w:val="24"/>
          <w:szCs w:val="24"/>
        </w:rPr>
        <w:t xml:space="preserve"> штрафных санкций по Договору или уменьшения их размера.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28.4. В случае если Заказчиком дано распоряжение о приостановке Подрядчиком выполнения обязательств по Договору (п. 7.15.4 Договора), Стороны в 30 (тридцати) дней с момента получения Подрядчиком соо</w:t>
      </w:r>
      <w:r>
        <w:rPr>
          <w:rFonts w:ascii="Times New Roman" w:hAnsi="Times New Roman" w:cs="Times New Roman"/>
          <w:color w:val="000000"/>
          <w:sz w:val="24"/>
          <w:szCs w:val="24"/>
        </w:rPr>
        <w:t xml:space="preserve">тветствующего уведомления Заказчика, определяют объем работ, выполненных до момента приостановления работы, и прочие документально подтвержденные затраты Подрядчика путем подписания «Акта о приемке незаконченных работ по Договору» (в произвольной форме) и </w:t>
      </w:r>
      <w:r>
        <w:rPr>
          <w:rFonts w:ascii="Times New Roman" w:hAnsi="Times New Roman" w:cs="Times New Roman"/>
          <w:color w:val="000000"/>
          <w:sz w:val="24"/>
          <w:szCs w:val="24"/>
        </w:rPr>
        <w:t xml:space="preserve">«Акта сверки расчетов» (по форме Приложения 11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Заказчик в течение 60 (шестидесяти) рабочих дней со дня подписания последнего из документов, указанных в абзаце 1 настоящего пункта Договора, оплачивает работы, выполненные Подрядчиком до момента </w:t>
      </w:r>
      <w:r>
        <w:rPr>
          <w:rFonts w:ascii="Times New Roman" w:hAnsi="Times New Roman" w:cs="Times New Roman"/>
          <w:color w:val="000000"/>
          <w:sz w:val="24"/>
          <w:szCs w:val="24"/>
        </w:rPr>
        <w:t xml:space="preserve">приостановления обязательств по Договору, и возмещает Подрядчику расходы, понесенные до указанного момента.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если срок приостановления строительно-монтажных (или пусконаладочных) работ составит более 6 месяцев Стороны в дополнительном соглашении к </w:t>
      </w:r>
      <w:r>
        <w:rPr>
          <w:rFonts w:ascii="Times New Roman" w:hAnsi="Times New Roman" w:cs="Times New Roman"/>
          <w:color w:val="000000"/>
          <w:sz w:val="24"/>
          <w:szCs w:val="24"/>
        </w:rPr>
        <w:t xml:space="preserve">Договору согласовывают порядок, срок и стоимость консервации Объекта.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28.5. Заказчик вправе в одностороннем порядке отказаться от исполнения Договора путем направления соответствующего уведомления Подрядчику в случаях (включая, но не ограничиваясь):</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left" w:pos="900" w:leader="none"/>
          <w:tab w:val="clear" w:pos="928" w:leader="none"/>
          <w:tab w:val="left" w:pos="1080" w:leader="none"/>
          <w:tab w:val="num" w:pos="1440" w:leader="none"/>
          <w:tab w:val="num" w:pos="1495" w:leader="none"/>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 задер</w:t>
      </w:r>
      <w:r>
        <w:rPr>
          <w:rFonts w:ascii="Times New Roman" w:hAnsi="Times New Roman" w:cs="Times New Roman"/>
          <w:color w:val="000000"/>
          <w:sz w:val="24"/>
          <w:szCs w:val="24"/>
        </w:rPr>
        <w:t xml:space="preserve">жки Подрядчиком начала или окончания работ более чем на 15 (пятнадцать) дней по причинам, не зависящим от Заказчика;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left" w:pos="900" w:leader="none"/>
          <w:tab w:val="clear" w:pos="928" w:leader="none"/>
          <w:tab w:val="left" w:pos="1080" w:leader="none"/>
          <w:tab w:val="num" w:pos="1440" w:leader="none"/>
          <w:tab w:val="num" w:pos="1495" w:leader="none"/>
        </w:tabs>
        <w:rPr>
          <w:rFonts w:ascii="Times New Roman" w:hAnsi="Times New Roman" w:cs="Times New Roman"/>
          <w:color w:val="000000"/>
          <w:spacing w:val="-2"/>
          <w:sz w:val="24"/>
          <w:szCs w:val="24"/>
        </w:rPr>
      </w:pPr>
      <w:r>
        <w:rPr>
          <w:rFonts w:ascii="Times New Roman" w:hAnsi="Times New Roman" w:cs="Times New Roman"/>
          <w:color w:val="000000"/>
          <w:sz w:val="24"/>
          <w:szCs w:val="24"/>
        </w:rPr>
        <w:t xml:space="preserve"> неоднократного нарушения Подрядчиком сроков выполнения </w:t>
      </w:r>
      <w:r>
        <w:rPr>
          <w:rFonts w:ascii="Times New Roman" w:hAnsi="Times New Roman" w:cs="Times New Roman"/>
          <w:color w:val="000000"/>
          <w:spacing w:val="-2"/>
          <w:sz w:val="24"/>
          <w:szCs w:val="24"/>
        </w:rPr>
        <w:t xml:space="preserve">работ, указанных в Графике </w:t>
      </w:r>
      <w:r>
        <w:rPr>
          <w:rFonts w:ascii="Times New Roman" w:hAnsi="Times New Roman" w:cs="Times New Roman"/>
          <w:color w:val="000000"/>
          <w:sz w:val="24"/>
          <w:szCs w:val="24"/>
        </w:rPr>
        <w:t xml:space="preserve">выполнения работ, поставок и объемов финансирования</w:t>
      </w:r>
      <w:r>
        <w:rPr>
          <w:rFonts w:ascii="Times New Roman" w:hAnsi="Times New Roman" w:cs="Times New Roman"/>
          <w:color w:val="000000"/>
          <w:spacing w:val="-2"/>
          <w:sz w:val="24"/>
          <w:szCs w:val="24"/>
        </w:rPr>
        <w:t xml:space="preserve"> (приложение 2 к настоящему Договору);</w:t>
      </w:r>
      <w:r>
        <w:rPr>
          <w:rFonts w:ascii="Times New Roman" w:hAnsi="Times New Roman" w:cs="Times New Roman"/>
          <w:color w:val="000000"/>
          <w:spacing w:val="-2"/>
          <w:sz w:val="24"/>
          <w:szCs w:val="24"/>
        </w:rPr>
      </w:r>
      <w:r>
        <w:rPr>
          <w:rFonts w:ascii="Times New Roman" w:hAnsi="Times New Roman" w:cs="Times New Roman"/>
          <w:color w:val="000000"/>
          <w:spacing w:val="-2"/>
          <w:sz w:val="24"/>
          <w:szCs w:val="24"/>
        </w:rPr>
      </w:r>
    </w:p>
    <w:p>
      <w:pPr>
        <w:numPr>
          <w:ilvl w:val="1"/>
          <w:numId w:val="95"/>
        </w:numPr>
        <w:ind w:left="0" w:firstLine="709"/>
        <w:jc w:val="both"/>
        <w:shd w:val="clear" w:color="auto" w:fill="ffffff"/>
        <w:tabs>
          <w:tab w:val="left" w:pos="900" w:leader="none"/>
          <w:tab w:val="clear" w:pos="928" w:leader="none"/>
          <w:tab w:val="left" w:pos="1080" w:leader="none"/>
          <w:tab w:val="num" w:pos="144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 несоблюдения Подрядчиком требований по качеству работ, если исправление </w:t>
      </w:r>
      <w:r>
        <w:rPr>
          <w:rFonts w:ascii="Times New Roman" w:hAnsi="Times New Roman" w:cs="Times New Roman"/>
          <w:color w:val="000000"/>
          <w:sz w:val="24"/>
          <w:szCs w:val="24"/>
        </w:rPr>
        <w:t xml:space="preserve">соответствующих некачественно выполненных работ влечет задержку выполнения работ по Договору в целом более чем на 15 (пятнадцать) дней;</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num" w:pos="540" w:leader="none"/>
          <w:tab w:val="left" w:pos="900" w:leader="none"/>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аннулирования лицензий на подлежащую лицензированию деятельность, исключение из саморегулируемых организаций, а также аннулирования или прекращения действия других актов государственных органов в рамках законодательства, лишающих Подрядчика права на произв</w:t>
      </w:r>
      <w:r>
        <w:rPr>
          <w:rFonts w:ascii="Times New Roman" w:hAnsi="Times New Roman" w:cs="Times New Roman"/>
          <w:color w:val="000000"/>
          <w:sz w:val="24"/>
          <w:szCs w:val="24"/>
        </w:rPr>
        <w:t xml:space="preserve">одство работ;</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24 настоящего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непредставления, нарушения сроков представления Договора стра</w:t>
      </w:r>
      <w:r>
        <w:rPr>
          <w:rFonts w:ascii="Times New Roman" w:hAnsi="Times New Roman" w:cs="Times New Roman"/>
          <w:color w:val="000000"/>
          <w:sz w:val="24"/>
          <w:szCs w:val="24"/>
        </w:rPr>
        <w:t xml:space="preserve">хования в соответствии со ст. 20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непредставления Подрядчиком, представления не в полном объеме либо при отказе в представлении сведений о своем финансовом состоянии (заверенной отметкой инспекции Федеральной налоговой службы копии годо</w:t>
      </w:r>
      <w:r>
        <w:rPr>
          <w:rFonts w:ascii="Times New Roman" w:hAnsi="Times New Roman" w:cs="Times New Roman"/>
          <w:color w:val="000000"/>
          <w:sz w:val="24"/>
          <w:szCs w:val="24"/>
        </w:rPr>
        <w:t xml:space="preserve">вой бухгалтерской отчетности (форма 1-5), квартального бухгалтерского отчета (форма 1-2), заверенных копий аудиторского заключения и пояснительной записки), сведений об изменении состава лиц, которые владеют 20 (двадцатью) и более процентами голосующих акц</w:t>
      </w:r>
      <w:r>
        <w:rPr>
          <w:rFonts w:ascii="Times New Roman" w:hAnsi="Times New Roman" w:cs="Times New Roman"/>
          <w:color w:val="000000"/>
          <w:sz w:val="24"/>
          <w:szCs w:val="24"/>
        </w:rPr>
        <w:t xml:space="preserve">ий (долей, паев) Подрядчика, об изменении состава лиц, входящих в органы управления Подрядчика, о реорганизации, об изменении организационно-правовой формы Подрядчика (п. 6.16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начала строительно-монтажных работ без разрешения на строи</w:t>
      </w:r>
      <w:r>
        <w:rPr>
          <w:rFonts w:ascii="Times New Roman" w:hAnsi="Times New Roman" w:cs="Times New Roman"/>
          <w:color w:val="000000"/>
          <w:sz w:val="24"/>
          <w:szCs w:val="24"/>
        </w:rPr>
        <w:t xml:space="preserve">тельство или иных согласований и разрешений, необходимых для</w:t>
      </w:r>
      <w:r>
        <w:rPr>
          <w:rFonts w:ascii="Times New Roman" w:hAnsi="Times New Roman" w:cs="Times New Roman"/>
          <w:i/>
          <w:sz w:val="24"/>
          <w:szCs w:val="24"/>
        </w:rPr>
        <w:t xml:space="preserve"> </w:t>
      </w:r>
      <w:r>
        <w:rPr>
          <w:rFonts w:ascii="Times New Roman" w:hAnsi="Times New Roman" w:cs="Times New Roman"/>
          <w:sz w:val="24"/>
          <w:szCs w:val="24"/>
        </w:rPr>
        <w:t xml:space="preserve">реконструкции </w:t>
      </w:r>
      <w:r>
        <w:rPr>
          <w:rFonts w:ascii="Times New Roman" w:hAnsi="Times New Roman" w:cs="Times New Roman"/>
          <w:color w:val="000000"/>
          <w:sz w:val="24"/>
          <w:szCs w:val="24"/>
        </w:rPr>
        <w:t xml:space="preserve">Объекта, если обязанность по получению таких согласований и разрешений по Договору возложена на Подрядчика;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sz w:val="24"/>
          <w:szCs w:val="24"/>
        </w:rPr>
        <w:t xml:space="preserve">непредставления/представления не в полном объеме либо отказе в представле</w:t>
      </w:r>
      <w:r>
        <w:rPr>
          <w:rFonts w:ascii="Times New Roman" w:hAnsi="Times New Roman" w:cs="Times New Roman"/>
          <w:sz w:val="24"/>
          <w:szCs w:val="24"/>
        </w:rPr>
        <w:t xml:space="preserve">нии Подрядчиком/Субподрядчиком Информации о собственниках Подрядчика/Субподрядчика, указанной в п. 6.16.7 настоящего Договора, по форме приложения 30 к настоящему Договору</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sz w:val="24"/>
          <w:szCs w:val="24"/>
        </w:rPr>
        <w:t xml:space="preserve">получения отрицательных результатов Проверки качества материалов и оборудования (</w:t>
      </w:r>
      <w:r>
        <w:rPr>
          <w:rFonts w:ascii="Times New Roman" w:hAnsi="Times New Roman" w:cs="Times New Roman"/>
          <w:sz w:val="24"/>
          <w:szCs w:val="24"/>
        </w:rPr>
        <w:t xml:space="preserve">пп</w:t>
      </w:r>
      <w:r>
        <w:rPr>
          <w:rFonts w:ascii="Times New Roman" w:hAnsi="Times New Roman" w:cs="Times New Roman"/>
          <w:sz w:val="24"/>
          <w:szCs w:val="24"/>
        </w:rPr>
        <w:t xml:space="preserve">. 9.1.1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нарушения требований п. 21.9.1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1"/>
          <w:numId w:val="95"/>
        </w:numPr>
        <w:ind w:left="0" w:firstLine="709"/>
        <w:jc w:val="both"/>
        <w:shd w:val="clear" w:color="auto" w:fill="ffffff"/>
        <w:tabs>
          <w:tab w:val="clear" w:pos="928" w:leader="none"/>
          <w:tab w:val="left" w:pos="1080" w:leader="none"/>
          <w:tab w:val="num" w:pos="1495" w:leader="none"/>
        </w:tabs>
        <w:rPr>
          <w:rFonts w:ascii="Times New Roman" w:hAnsi="Times New Roman" w:cs="Times New Roman"/>
          <w:color w:val="000000"/>
          <w:sz w:val="24"/>
          <w:szCs w:val="24"/>
        </w:rPr>
      </w:pPr>
      <w:r>
        <w:rPr>
          <w:rFonts w:ascii="Times New Roman" w:hAnsi="Times New Roman" w:cs="Times New Roman"/>
          <w:sz w:val="24"/>
          <w:szCs w:val="24"/>
        </w:rPr>
        <w:t xml:space="preserve">при непредставлении документов, предусмотренных п. 6.16.8 настоящего Договора, непредставлении актуальных документов в соответствии с </w:t>
      </w:r>
      <w:r>
        <w:rPr>
          <w:rFonts w:ascii="Times New Roman" w:hAnsi="Times New Roman" w:cs="Times New Roman"/>
          <w:sz w:val="24"/>
          <w:szCs w:val="24"/>
        </w:rPr>
        <w:t xml:space="preserve">пп</w:t>
      </w:r>
      <w:r>
        <w:rPr>
          <w:rFonts w:ascii="Times New Roman" w:hAnsi="Times New Roman" w:cs="Times New Roman"/>
          <w:sz w:val="24"/>
          <w:szCs w:val="24"/>
        </w:rPr>
        <w:t xml:space="preserve">. 6.17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Договор сч</w:t>
      </w:r>
      <w:r>
        <w:rPr>
          <w:rFonts w:ascii="Times New Roman" w:hAnsi="Times New Roman" w:cs="Times New Roman"/>
          <w:color w:val="000000"/>
          <w:sz w:val="24"/>
          <w:szCs w:val="24"/>
        </w:rPr>
        <w:t xml:space="preserve">итается расторгнутым с даты, указанной в уведомлении Заказчика</w:t>
      </w:r>
      <w:r>
        <w:rPr>
          <w:rFonts w:ascii="Times New Roman" w:hAnsi="Times New Roman" w:cs="Times New Roman"/>
          <w:b/>
          <w:bCs/>
          <w:i/>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num" w:pos="1620" w:leader="none"/>
        </w:tabs>
        <w:rPr>
          <w:rFonts w:ascii="Times New Roman" w:hAnsi="Times New Roman" w:cs="Times New Roman"/>
          <w:color w:val="000000"/>
          <w:sz w:val="24"/>
          <w:szCs w:val="24"/>
        </w:rPr>
      </w:pPr>
      <w:r>
        <w:rPr>
          <w:rFonts w:ascii="Times New Roman" w:hAnsi="Times New Roman"/>
          <w:sz w:val="24"/>
          <w:szCs w:val="24"/>
        </w:rPr>
        <w:t xml:space="preserve">28.6. В случае неисполнения Подрядчиком обязанностей, установленных п. 6.16.7. настоящего Договора, </w:t>
      </w:r>
      <w:r>
        <w:rPr>
          <w:rFonts w:ascii="Times New Roman" w:hAnsi="Times New Roman"/>
          <w:sz w:val="25"/>
          <w:szCs w:val="25"/>
        </w:rPr>
        <w:t xml:space="preserve">ПАО «</w:t>
      </w:r>
      <w:r>
        <w:rPr>
          <w:rFonts w:ascii="Times New Roman" w:hAnsi="Times New Roman"/>
          <w:sz w:val="25"/>
          <w:szCs w:val="25"/>
        </w:rPr>
        <w:t xml:space="preserve">Россети</w:t>
      </w:r>
      <w:r>
        <w:rPr>
          <w:rFonts w:ascii="Times New Roman" w:hAnsi="Times New Roman"/>
          <w:sz w:val="25"/>
          <w:szCs w:val="25"/>
        </w:rPr>
        <w:t xml:space="preserve">» </w:t>
      </w:r>
      <w:r>
        <w:rPr>
          <w:rFonts w:ascii="Times New Roman" w:hAnsi="Times New Roman"/>
          <w:sz w:val="24"/>
          <w:szCs w:val="24"/>
        </w:rPr>
        <w:t xml:space="preserve">вправе в одностороннем внесудебном порядке без возмещения Подрядчику убытков о</w:t>
      </w:r>
      <w:r>
        <w:rPr>
          <w:rFonts w:ascii="Times New Roman" w:hAnsi="Times New Roman"/>
          <w:sz w:val="24"/>
          <w:szCs w:val="24"/>
        </w:rPr>
        <w:t xml:space="preserve">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28.7. Заказчик может в л</w:t>
      </w:r>
      <w:r>
        <w:rPr>
          <w:rFonts w:ascii="Times New Roman" w:hAnsi="Times New Roman" w:cs="Times New Roman"/>
          <w:color w:val="000000"/>
          <w:sz w:val="24"/>
          <w:szCs w:val="24"/>
        </w:rPr>
        <w:t xml:space="preserve">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w:t>
      </w:r>
      <w:r>
        <w:rPr>
          <w:rFonts w:ascii="Times New Roman" w:hAnsi="Times New Roman" w:cs="Times New Roman"/>
          <w:color w:val="000000"/>
          <w:sz w:val="24"/>
          <w:szCs w:val="24"/>
        </w:rPr>
        <w:t xml:space="preserve">нии Заказчика об отказе от исполнения Договора. Подрядчик с момента получения уведомления Заказчика обязан прекратить выполнение работ на Объекте и поставку материалов, оборудования, запасных частей к нему.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Последствия расторжения Договора в соответствии </w:t>
      </w:r>
      <w:r>
        <w:rPr>
          <w:rFonts w:ascii="Times New Roman" w:hAnsi="Times New Roman" w:cs="Times New Roman"/>
          <w:color w:val="000000"/>
          <w:sz w:val="24"/>
          <w:szCs w:val="24"/>
        </w:rPr>
        <w:t xml:space="preserve">с настоящим пунктом определяются статьёй 717 Гражданского кодекса Российской Федерации.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b/>
          <w:color w:val="000000"/>
          <w:sz w:val="24"/>
          <w:szCs w:val="24"/>
        </w:rPr>
      </w:pPr>
      <w:r>
        <w:rPr>
          <w:rFonts w:ascii="Times New Roman" w:hAnsi="Times New Roman" w:cs="Times New Roman"/>
          <w:color w:val="000000"/>
          <w:sz w:val="24"/>
          <w:szCs w:val="24"/>
        </w:rPr>
        <w:t xml:space="preserve">28.8.</w:t>
      </w:r>
      <w:r>
        <w:rPr>
          <w:rFonts w:ascii="Times New Roman" w:hAnsi="Times New Roman" w:cs="Times New Roman"/>
          <w:color w:val="000000"/>
          <w:sz w:val="24"/>
          <w:szCs w:val="24"/>
        </w:rPr>
        <w:tab/>
        <w:t xml:space="preserve">Подрядчик вправе в одностороннем порядке отказаться от исполнения Договора в случае признания Заказчика банкротом, направив об этом Заказчику соответствующее увед</w:t>
      </w:r>
      <w:r>
        <w:rPr>
          <w:rFonts w:ascii="Times New Roman" w:hAnsi="Times New Roman" w:cs="Times New Roman"/>
          <w:color w:val="000000"/>
          <w:sz w:val="24"/>
          <w:szCs w:val="24"/>
        </w:rPr>
        <w:t xml:space="preserve">омление не менее чем за 30 (тридцать)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Заказчиком.</w:t>
      </w:r>
      <w:r>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28.9. В случае одностороннего от</w:t>
      </w:r>
      <w:r>
        <w:rPr>
          <w:rFonts w:ascii="Times New Roman" w:hAnsi="Times New Roman" w:cs="Times New Roman"/>
          <w:color w:val="000000"/>
          <w:sz w:val="24"/>
          <w:szCs w:val="24"/>
        </w:rPr>
        <w:t xml:space="preserve">каза одной из Сторон от исполнения Договора, в </w:t>
      </w:r>
      <w:r>
        <w:rPr>
          <w:rFonts w:ascii="Times New Roman" w:hAnsi="Times New Roman" w:cs="Times New Roman"/>
          <w:color w:val="000000"/>
          <w:sz w:val="24"/>
          <w:szCs w:val="24"/>
        </w:rPr>
        <w:t xml:space="preserve">соответствии с </w:t>
      </w:r>
      <w:r>
        <w:rPr>
          <w:rFonts w:ascii="Times New Roman" w:hAnsi="Times New Roman" w:cs="Times New Roman"/>
          <w:color w:val="000000"/>
          <w:sz w:val="24"/>
          <w:szCs w:val="24"/>
        </w:rPr>
        <w:t xml:space="preserve">пп</w:t>
      </w:r>
      <w:r>
        <w:rPr>
          <w:rFonts w:ascii="Times New Roman" w:hAnsi="Times New Roman" w:cs="Times New Roman"/>
          <w:color w:val="000000"/>
          <w:sz w:val="24"/>
          <w:szCs w:val="24"/>
        </w:rPr>
        <w:t xml:space="preserve">. 28.5 - 28.8 Договора, Заказчик не позднее 5 (пяти) дней с даты направления/получения уведомления об одностороннем отказе от исполнения Договора создает Комиссию по приемке выполненных, но не</w:t>
      </w:r>
      <w:r>
        <w:rPr>
          <w:rFonts w:ascii="Times New Roman" w:hAnsi="Times New Roman" w:cs="Times New Roman"/>
          <w:color w:val="000000"/>
          <w:sz w:val="24"/>
          <w:szCs w:val="24"/>
        </w:rPr>
        <w:t xml:space="preserve"> принятых Заказчиком, на дату расторжения Договора работ (далее - Комиссия).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Комиссия в присутствии уполномоченных представителей Подрядчика проводит осмотр и приемку фактически выполненных работ, доставленных материалов, оборудования, запасных </w:t>
      </w:r>
      <w:r>
        <w:rPr>
          <w:rFonts w:ascii="Times New Roman" w:hAnsi="Times New Roman" w:cs="Times New Roman"/>
          <w:color w:val="000000"/>
          <w:sz w:val="24"/>
          <w:szCs w:val="24"/>
        </w:rPr>
        <w:t xml:space="preserve">частей к нему для осуществления окончательных расчетов и приемки результатов выполненных работ. По итогам работы Комиссии подписывается «Акт приемки выполненных работ» уполномоченными представителями Сторон в течение 3 (трех) рабочих дней с даты проведения</w:t>
      </w:r>
      <w:r>
        <w:rPr>
          <w:rFonts w:ascii="Times New Roman" w:hAnsi="Times New Roman" w:cs="Times New Roman"/>
          <w:color w:val="000000"/>
          <w:sz w:val="24"/>
          <w:szCs w:val="24"/>
        </w:rPr>
        <w:t xml:space="preserve"> приемки выполненных работ. Гарантийный срок на выполненные и принятые по результатам работы Комиссии Заказчиком работы действует в течение не менее 36 (тридцати шести) месяцев с даты подписания «Акта приемки выполненных работ» по итогам работы Комиссии, а</w:t>
      </w:r>
      <w:r>
        <w:rPr>
          <w:rFonts w:ascii="Times New Roman" w:hAnsi="Times New Roman" w:cs="Times New Roman"/>
          <w:color w:val="000000"/>
          <w:sz w:val="24"/>
          <w:szCs w:val="24"/>
        </w:rPr>
        <w:t xml:space="preserve"> в отношении отдельных видов оборудования, кабельно-проводниковой продукции, материалов определяется в соответствии с правилами пункта 16.2 статьи 16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расторжении Договора по инициативе одной из Сторон вс</w:t>
      </w:r>
      <w:r>
        <w:rPr>
          <w:rFonts w:ascii="Times New Roman" w:hAnsi="Times New Roman" w:cs="Times New Roman"/>
          <w:color w:val="000000"/>
          <w:sz w:val="24"/>
          <w:szCs w:val="24"/>
        </w:rPr>
        <w:t xml:space="preserve">е обязательства Сторон считаются прекращенными, за исключением гарантийных обязательств относительно выполненных и принятых Заказчиком работ, а также обязательств по уплате соответствующих неустоек за неисполнение либо ненадлежащее исполнение обязательств </w:t>
      </w:r>
      <w:r>
        <w:rPr>
          <w:rFonts w:ascii="Times New Roman" w:hAnsi="Times New Roman" w:cs="Times New Roman"/>
          <w:color w:val="000000"/>
          <w:sz w:val="24"/>
          <w:szCs w:val="24"/>
        </w:rPr>
        <w:t xml:space="preserve">по Договору.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расторжении Договора Стороны проводят взаиморасчеты в течение 10 (десяти) дней после подписания уполномоченными представителями Сторон «Акта приемки выполненных работ» по итогам работы Комиссии.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28.10. В случае расторжения Договора в соот</w:t>
      </w:r>
      <w:r>
        <w:rPr>
          <w:rFonts w:ascii="Times New Roman" w:hAnsi="Times New Roman" w:cs="Times New Roman"/>
          <w:color w:val="000000"/>
          <w:sz w:val="24"/>
          <w:szCs w:val="24"/>
        </w:rPr>
        <w:t xml:space="preserve">ветствии с </w:t>
      </w:r>
      <w:r>
        <w:rPr>
          <w:rFonts w:ascii="Times New Roman" w:hAnsi="Times New Roman" w:cs="Times New Roman"/>
          <w:color w:val="000000"/>
          <w:sz w:val="24"/>
          <w:szCs w:val="24"/>
        </w:rPr>
        <w:t xml:space="preserve">пп</w:t>
      </w:r>
      <w:r>
        <w:rPr>
          <w:rFonts w:ascii="Times New Roman" w:hAnsi="Times New Roman" w:cs="Times New Roman"/>
          <w:color w:val="000000"/>
          <w:sz w:val="24"/>
          <w:szCs w:val="24"/>
        </w:rPr>
        <w:t xml:space="preserve">. 28.5, 28.6, 28.8 Договора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работ, </w:t>
      </w:r>
      <w:r>
        <w:rPr>
          <w:rFonts w:ascii="Times New Roman" w:hAnsi="Times New Roman" w:cs="Times New Roman"/>
          <w:sz w:val="24"/>
          <w:szCs w:val="24"/>
        </w:rPr>
        <w:t xml:space="preserve">включая погашенную часть аванса</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29. За</w:t>
      </w:r>
      <w:r>
        <w:rPr>
          <w:rFonts w:ascii="Times New Roman" w:hAnsi="Times New Roman" w:cs="Times New Roman"/>
          <w:b/>
          <w:bCs/>
          <w:color w:val="000000"/>
          <w:sz w:val="24"/>
          <w:szCs w:val="24"/>
        </w:rPr>
        <w:t xml:space="preserve">ключительные положения</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29.1. Стороны не вправе без предварительного письменного согласия одной из Сторон переуступать третьим лицам права по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29.2. </w:t>
      </w:r>
      <w:r>
        <w:rPr>
          <w:rFonts w:ascii="Times New Roman" w:hAnsi="Times New Roman" w:cs="Times New Roman"/>
          <w:color w:val="000000"/>
          <w:spacing w:val="-4"/>
          <w:sz w:val="24"/>
          <w:szCs w:val="24"/>
        </w:rPr>
        <w:t xml:space="preserve">Любое уведомление по Договору осуществляется в письменной форме в виде телекса,</w:t>
      </w:r>
      <w:r>
        <w:rPr>
          <w:rFonts w:ascii="Times New Roman" w:hAnsi="Times New Roman" w:cs="Times New Roman"/>
          <w:color w:val="000000"/>
          <w:sz w:val="24"/>
          <w:szCs w:val="24"/>
        </w:rPr>
        <w:t xml:space="preserve"> факсимильного сооб</w:t>
      </w:r>
      <w:r>
        <w:rPr>
          <w:rFonts w:ascii="Times New Roman" w:hAnsi="Times New Roman" w:cs="Times New Roman"/>
          <w:color w:val="000000"/>
          <w:sz w:val="24"/>
          <w:szCs w:val="24"/>
        </w:rPr>
        <w:t xml:space="preserve">щения, письма по электронной почте или отправляется заказным письмом получателю по адресу его места нахождения. Уведомление считается данным в день отправления телексного или факсимильного сообщения или на 5-й день после отправления письма по почте.</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69"/>
        <w:ind w:left="0" w:firstLine="709"/>
        <w:jc w:val="both"/>
        <w:spacing w:after="0"/>
        <w:tabs>
          <w:tab w:val="num" w:pos="22732" w:leader="none"/>
        </w:tabs>
        <w:rPr>
          <w:rFonts w:ascii="Times New Roman" w:hAnsi="Times New Roman"/>
          <w:sz w:val="24"/>
          <w:szCs w:val="24"/>
        </w:rPr>
      </w:pPr>
      <w:r>
        <w:rPr>
          <w:rFonts w:ascii="Times New Roman" w:hAnsi="Times New Roman"/>
          <w:sz w:val="24"/>
          <w:szCs w:val="24"/>
        </w:rPr>
        <w:t xml:space="preserve">Заказч</w:t>
      </w:r>
      <w:r>
        <w:rPr>
          <w:rFonts w:ascii="Times New Roman" w:hAnsi="Times New Roman"/>
          <w:sz w:val="24"/>
          <w:szCs w:val="24"/>
        </w:rPr>
        <w:t xml:space="preserve">ик вправе уведомлять Подрядчика о действующих организационно-распорядительных документах ПАО «</w:t>
      </w:r>
      <w:r>
        <w:rPr>
          <w:rFonts w:ascii="Times New Roman" w:hAnsi="Times New Roman"/>
          <w:sz w:val="24"/>
          <w:szCs w:val="24"/>
        </w:rPr>
        <w:t xml:space="preserve">Россети</w:t>
      </w:r>
      <w:r>
        <w:rPr>
          <w:rFonts w:ascii="Times New Roman" w:hAnsi="Times New Roman"/>
          <w:sz w:val="24"/>
          <w:szCs w:val="24"/>
        </w:rPr>
        <w:t xml:space="preserve">» путем их размещения на своем официальном сайте (fsk-ees.ru).</w:t>
      </w:r>
      <w:r>
        <w:rPr>
          <w:rFonts w:ascii="Times New Roman" w:hAnsi="Times New Roman"/>
          <w:sz w:val="24"/>
          <w:szCs w:val="24"/>
        </w:rPr>
      </w:r>
      <w:r>
        <w:rPr>
          <w:rFonts w:ascii="Times New Roman" w:hAnsi="Times New Roman"/>
          <w:sz w:val="24"/>
          <w:szCs w:val="24"/>
        </w:rPr>
      </w:r>
    </w:p>
    <w:p>
      <w:pPr>
        <w:ind w:firstLine="709"/>
        <w:jc w:val="both"/>
        <w:shd w:val="clear" w:color="auto" w:fill="ffffff"/>
        <w:tabs>
          <w:tab w:val="left" w:pos="1176" w:leader="none"/>
        </w:tabs>
        <w:rPr>
          <w:rFonts w:ascii="Times New Roman" w:hAnsi="Times New Roman" w:cs="Times New Roman"/>
          <w:sz w:val="24"/>
          <w:szCs w:val="24"/>
        </w:rPr>
      </w:pPr>
      <w:r>
        <w:rPr>
          <w:rFonts w:ascii="Times New Roman" w:hAnsi="Times New Roman" w:cs="Times New Roman"/>
          <w:sz w:val="24"/>
          <w:szCs w:val="24"/>
        </w:rPr>
        <w:t xml:space="preserve">29.3. Настоящим Подрядчик подтверждает, что при выполнении Договора Стороны руководствуются </w:t>
      </w:r>
      <w:r>
        <w:rPr>
          <w:rFonts w:ascii="Times New Roman" w:hAnsi="Times New Roman" w:cs="Times New Roman"/>
          <w:sz w:val="24"/>
          <w:szCs w:val="24"/>
        </w:rPr>
        <w:t xml:space="preserve">«Нормативными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ПАО «</w:t>
      </w:r>
      <w:r>
        <w:rPr>
          <w:rFonts w:ascii="Times New Roman" w:hAnsi="Times New Roman"/>
          <w:sz w:val="24"/>
          <w:szCs w:val="24"/>
        </w:rPr>
        <w:t xml:space="preserve">Россети</w:t>
      </w:r>
      <w:r>
        <w:rPr>
          <w:rFonts w:ascii="Times New Roman" w:hAnsi="Times New Roman"/>
          <w:sz w:val="24"/>
          <w:szCs w:val="24"/>
        </w:rPr>
        <w:t xml:space="preserve">»</w:t>
      </w:r>
      <w:r>
        <w:rPr>
          <w:rFonts w:ascii="Times New Roman" w:hAnsi="Times New Roman" w:cs="Times New Roman"/>
          <w:sz w:val="24"/>
          <w:szCs w:val="24"/>
        </w:rPr>
        <w:t xml:space="preserve">, прямо поименованных в настоящем Договоре и иными нормативно-техническ</w:t>
      </w:r>
      <w:r>
        <w:rPr>
          <w:rFonts w:ascii="Times New Roman" w:hAnsi="Times New Roman" w:cs="Times New Roman"/>
          <w:sz w:val="24"/>
          <w:szCs w:val="24"/>
        </w:rPr>
        <w:t xml:space="preserve">ими и организационно-распорядительными документами ПАО «</w:t>
      </w:r>
      <w:r>
        <w:rPr>
          <w:rFonts w:ascii="Times New Roman" w:hAnsi="Times New Roman"/>
          <w:sz w:val="24"/>
          <w:szCs w:val="24"/>
        </w:rPr>
        <w:t xml:space="preserve">Россети</w:t>
      </w:r>
      <w:r>
        <w:rPr>
          <w:rFonts w:ascii="Times New Roman" w:hAnsi="Times New Roman" w:cs="Times New Roman"/>
          <w:sz w:val="24"/>
          <w:szCs w:val="24"/>
        </w:rPr>
        <w:t xml:space="preserve">»,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порядок проведения регламентированных </w:t>
      </w:r>
      <w:r>
        <w:rPr>
          <w:rFonts w:ascii="Times New Roman" w:hAnsi="Times New Roman" w:cs="Times New Roman"/>
          <w:sz w:val="24"/>
          <w:szCs w:val="24"/>
        </w:rPr>
        <w:t xml:space="preserve"> закупок товаров, работ, услуг для нужд ПАО «</w:t>
      </w:r>
      <w:r>
        <w:rPr>
          <w:rFonts w:ascii="Times New Roman" w:hAnsi="Times New Roman"/>
          <w:sz w:val="24"/>
          <w:szCs w:val="24"/>
        </w:rPr>
        <w:t xml:space="preserve">Россети</w:t>
      </w:r>
      <w:r>
        <w:rPr>
          <w:rFonts w:ascii="Times New Roman" w:hAnsi="Times New Roman" w:cs="Times New Roman"/>
          <w:sz w:val="24"/>
          <w:szCs w:val="24"/>
        </w:rPr>
        <w:t xml:space="preserve">», порядок предоставления финансового и страхового обеспечения*.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sz w:val="24"/>
          <w:szCs w:val="24"/>
        </w:rPr>
        <w:t xml:space="preserve">Настоящим Подрядчик гарантирует выполнение Работ в соответствии со всеми требованиями и стандартами, установленными нормативно-техническими</w:t>
      </w:r>
      <w:r>
        <w:rPr>
          <w:rFonts w:ascii="Times New Roman" w:hAnsi="Times New Roman" w:cs="Times New Roman"/>
          <w:sz w:val="24"/>
          <w:szCs w:val="24"/>
        </w:rPr>
        <w:t xml:space="preserve"> и организационно-распорядительными документами ПАО «</w:t>
      </w:r>
      <w:r>
        <w:rPr>
          <w:rFonts w:ascii="Times New Roman" w:hAnsi="Times New Roman"/>
          <w:sz w:val="24"/>
          <w:szCs w:val="24"/>
        </w:rPr>
        <w:t xml:space="preserve">Россети</w:t>
      </w:r>
      <w:r>
        <w:rPr>
          <w:rFonts w:ascii="Times New Roman" w:hAnsi="Times New Roman"/>
          <w:sz w:val="24"/>
          <w:szCs w:val="24"/>
        </w:rPr>
        <w:t xml:space="preserve">»</w:t>
      </w:r>
      <w:r>
        <w:rPr>
          <w:rFonts w:ascii="Times New Roman" w:hAnsi="Times New Roman" w:cs="Times New Roman"/>
          <w:sz w:val="24"/>
          <w:szCs w:val="24"/>
        </w:rPr>
        <w:t xml:space="preserve">, действующими на момент исполнения соответствующего обязательства по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tabs>
          <w:tab w:val="left" w:pos="108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29.4. Договор вступает в силу с момента его подписания и действует до полного </w:t>
      </w:r>
      <w:r>
        <w:rPr>
          <w:rFonts w:ascii="Times New Roman" w:hAnsi="Times New Roman" w:cs="Times New Roman"/>
          <w:color w:val="000000"/>
          <w:sz w:val="24"/>
          <w:szCs w:val="24"/>
        </w:rPr>
        <w:t xml:space="preserve">исполнения Сторонами взятых на себя о</w:t>
      </w:r>
      <w:r>
        <w:rPr>
          <w:rFonts w:ascii="Times New Roman" w:hAnsi="Times New Roman" w:cs="Times New Roman"/>
          <w:color w:val="000000"/>
          <w:sz w:val="24"/>
          <w:szCs w:val="24"/>
        </w:rPr>
        <w:t xml:space="preserve">бязательств. Датой подписания считается дата, указанная на титульном листе Договора.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29.5. Договор составлен в трех экземплярах, один - Подрядчику, два - Заказчику, обладающих равной юридической силой.</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i/>
          <w:iCs/>
          <w:color w:val="000000"/>
          <w:spacing w:val="2"/>
          <w:sz w:val="24"/>
          <w:szCs w:val="24"/>
        </w:rPr>
      </w:pPr>
      <w:r>
        <w:rPr>
          <w:rFonts w:ascii="Times New Roman" w:hAnsi="Times New Roman" w:cs="Times New Roman"/>
          <w:color w:val="000000"/>
          <w:spacing w:val="-2"/>
          <w:sz w:val="24"/>
          <w:szCs w:val="24"/>
        </w:rPr>
        <w:t xml:space="preserve">29.6. </w:t>
      </w:r>
      <w:r>
        <w:rPr>
          <w:rFonts w:ascii="Times New Roman" w:hAnsi="Times New Roman" w:cs="Times New Roman"/>
          <w:iCs/>
          <w:color w:val="000000"/>
          <w:spacing w:val="2"/>
          <w:sz w:val="24"/>
          <w:szCs w:val="24"/>
        </w:rPr>
        <w:t xml:space="preserve">Подрядчик обязуется принять все возможны</w:t>
      </w:r>
      <w:r>
        <w:rPr>
          <w:rFonts w:ascii="Times New Roman" w:hAnsi="Times New Roman" w:cs="Times New Roman"/>
          <w:iCs/>
          <w:color w:val="000000"/>
          <w:spacing w:val="2"/>
          <w:sz w:val="24"/>
          <w:szCs w:val="24"/>
        </w:rPr>
        <w:t xml:space="preserve">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w:t>
      </w:r>
      <w:r>
        <w:rPr>
          <w:rFonts w:ascii="Times New Roman" w:hAnsi="Times New Roman" w:cs="Times New Roman"/>
          <w:iCs/>
          <w:color w:val="000000"/>
          <w:spacing w:val="2"/>
          <w:sz w:val="24"/>
          <w:szCs w:val="24"/>
        </w:rPr>
        <w:t xml:space="preserve">етчерского управления энергосистем, технологической связи с решениями, принятыми Заказчиком, и заключить договоры с собственниками смежных с Объектом объектов электросетевого хозяйства на модернизацию систем технологического управления, принадлежащих им об</w:t>
      </w:r>
      <w:r>
        <w:rPr>
          <w:rFonts w:ascii="Times New Roman" w:hAnsi="Times New Roman" w:cs="Times New Roman"/>
          <w:iCs/>
          <w:color w:val="000000"/>
          <w:spacing w:val="2"/>
          <w:sz w:val="24"/>
          <w:szCs w:val="24"/>
        </w:rPr>
        <w:t xml:space="preserve">ъектов электросетевого хозяйства</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2"/>
          <w:sz w:val="24"/>
          <w:szCs w:val="24"/>
        </w:rPr>
      </w:r>
      <w:r>
        <w:rPr>
          <w:rFonts w:ascii="Times New Roman" w:hAnsi="Times New Roman" w:cs="Times New Roman"/>
          <w:i/>
          <w:iCs/>
          <w:color w:val="000000"/>
          <w:spacing w:val="2"/>
          <w:sz w:val="24"/>
          <w:szCs w:val="24"/>
        </w:rPr>
      </w:r>
    </w:p>
    <w:p>
      <w:pPr>
        <w:ind w:firstLine="709"/>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29.7. Подрядчик подтверждает, что он заключил Договор на основании должного изучения данных об Объекте в представленной Заказчиком информации </w:t>
      </w:r>
      <w:r>
        <w:rPr>
          <w:rFonts w:ascii="Times New Roman" w:hAnsi="Times New Roman" w:cs="Times New Roman"/>
          <w:iCs/>
          <w:color w:val="000000"/>
          <w:sz w:val="24"/>
          <w:szCs w:val="24"/>
        </w:rPr>
        <w:t xml:space="preserve">и закупочной (конкурсной) документации.</w:t>
      </w:r>
      <w:r>
        <w:rPr>
          <w:rFonts w:ascii="Times New Roman" w:hAnsi="Times New Roman" w:cs="Times New Roman"/>
          <w:color w:val="000000"/>
          <w:sz w:val="24"/>
          <w:szCs w:val="24"/>
        </w:rPr>
        <w:t xml:space="preserve"> Подрядчик подтверждает, что если он не </w:t>
      </w:r>
      <w:r>
        <w:rPr>
          <w:rFonts w:ascii="Times New Roman" w:hAnsi="Times New Roman" w:cs="Times New Roman"/>
          <w:color w:val="000000"/>
          <w:sz w:val="24"/>
          <w:szCs w:val="24"/>
        </w:rPr>
        <w:t xml:space="preserve">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709"/>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30. Перечень документов, прилагаемых к Договору</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pStyle w:val="1467"/>
        <w:jc w:val="both"/>
        <w:shd w:val="clear" w:color="auto" w:fill="ffffff"/>
        <w:rPr>
          <w:sz w:val="26"/>
          <w:szCs w:val="26"/>
        </w:rPr>
      </w:pPr>
      <w:r>
        <w:t xml:space="preserve">Все указанные ниже приложения являются неотъемлемой частью Договора</w:t>
      </w:r>
      <w:r>
        <w:rPr>
          <w:sz w:val="26"/>
          <w:szCs w:val="26"/>
        </w:rPr>
        <w:t xml:space="preserve">*.</w:t>
      </w:r>
      <w:r>
        <w:rPr>
          <w:sz w:val="26"/>
          <w:szCs w:val="26"/>
        </w:rPr>
      </w:r>
      <w:r>
        <w:rPr>
          <w:sz w:val="26"/>
          <w:szCs w:val="26"/>
        </w:rPr>
      </w:r>
    </w:p>
    <w:p>
      <w:pPr>
        <w:pStyle w:val="1467"/>
        <w:jc w:val="both"/>
        <w:shd w:val="clear" w:color="auto" w:fill="ffffff"/>
        <w:rPr>
          <w:sz w:val="26"/>
          <w:szCs w:val="26"/>
        </w:rPr>
      </w:pPr>
      <w:r>
        <w:rPr>
          <w:sz w:val="26"/>
          <w:szCs w:val="26"/>
        </w:rPr>
      </w:r>
      <w:r>
        <w:rPr>
          <w:sz w:val="26"/>
          <w:szCs w:val="26"/>
        </w:rPr>
      </w:r>
      <w:r>
        <w:rPr>
          <w:sz w:val="26"/>
          <w:szCs w:val="26"/>
        </w:rPr>
      </w:r>
    </w:p>
    <w:tbl>
      <w:tblPr>
        <w:tblW w:w="99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704"/>
        <w:gridCol w:w="9183"/>
        <w:gridCol w:w="31"/>
      </w:tblGrid>
      <w:tr>
        <w:tblPrEx/>
        <w:trPr>
          <w:gridAfter w:val="1"/>
          <w:trHeight w:val="337"/>
        </w:trPr>
        <w:tc>
          <w:tcPr>
            <w:tcW w:w="704" w:type="dxa"/>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r>
            <w:r>
              <w:rPr>
                <w:rFonts w:ascii="Times New Roman" w:hAnsi="Times New Roman" w:cs="Times New Roman"/>
                <w:b/>
                <w:sz w:val="26"/>
                <w:szCs w:val="26"/>
              </w:rPr>
            </w:r>
          </w:p>
          <w:p>
            <w:pPr>
              <w:jc w:val="center"/>
              <w:rPr>
                <w:rFonts w:ascii="Times New Roman" w:hAnsi="Times New Roman" w:cs="Times New Roman"/>
                <w:sz w:val="26"/>
                <w:szCs w:val="26"/>
              </w:rPr>
            </w:pPr>
            <w:r>
              <w:rPr>
                <w:rFonts w:ascii="Times New Roman" w:hAnsi="Times New Roman" w:cs="Times New Roman"/>
                <w:b/>
                <w:sz w:val="26"/>
                <w:szCs w:val="26"/>
              </w:rPr>
              <w:t xml:space="preserve">п/п</w:t>
            </w:r>
            <w:r>
              <w:rPr>
                <w:rFonts w:ascii="Times New Roman" w:hAnsi="Times New Roman" w:cs="Times New Roman"/>
                <w:sz w:val="26"/>
                <w:szCs w:val="26"/>
              </w:rPr>
            </w:r>
            <w:r>
              <w:rPr>
                <w:rFonts w:ascii="Times New Roman" w:hAnsi="Times New Roman" w:cs="Times New Roman"/>
                <w:sz w:val="26"/>
                <w:szCs w:val="26"/>
              </w:rPr>
            </w:r>
          </w:p>
        </w:tc>
        <w:tc>
          <w:tcPr>
            <w:tcW w:w="9183" w:type="dxa"/>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Наименование приложения</w:t>
            </w:r>
            <w:r>
              <w:rPr>
                <w:rFonts w:ascii="Times New Roman" w:hAnsi="Times New Roman" w:cs="Times New Roman"/>
                <w:b/>
                <w:sz w:val="26"/>
                <w:szCs w:val="26"/>
              </w:rPr>
            </w:r>
            <w:r>
              <w:rPr>
                <w:rFonts w:ascii="Times New Roman" w:hAnsi="Times New Roman" w:cs="Times New Roman"/>
                <w:b/>
                <w:sz w:val="26"/>
                <w:szCs w:val="26"/>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Сводная таблица стоимости Договора </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186"/>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График выполнения работ, поставок и объемов финансирования </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186"/>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График разработки Рабочей документации</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186"/>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bCs/>
                <w:sz w:val="22"/>
                <w:szCs w:val="22"/>
              </w:rPr>
              <w:t xml:space="preserve">Перечень оборудования, систем и материалов, подлежащих Входному контролю</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165"/>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Справки о движении денежных средств по заключенным договорам субподряда/поставки</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28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iCs/>
                <w:spacing w:val="-8"/>
                <w:sz w:val="22"/>
                <w:szCs w:val="22"/>
              </w:rPr>
              <w:t xml:space="preserve">Форма  </w:t>
            </w:r>
            <w:r>
              <w:rPr>
                <w:rFonts w:ascii="Times New Roman" w:hAnsi="Times New Roman" w:cs="Times New Roman"/>
                <w:iCs/>
                <w:spacing w:val="-8"/>
                <w:sz w:val="22"/>
                <w:szCs w:val="22"/>
              </w:rPr>
              <w:t xml:space="preserve">Месячно</w:t>
            </w:r>
            <w:r>
              <w:rPr>
                <w:rFonts w:ascii="Times New Roman" w:hAnsi="Times New Roman" w:cs="Times New Roman"/>
                <w:iCs/>
                <w:spacing w:val="-8"/>
                <w:sz w:val="22"/>
                <w:szCs w:val="22"/>
              </w:rPr>
              <w:t xml:space="preserve">-суточного графика выполнения работ</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158"/>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акта приема-передачи  Объекта</w:t>
            </w:r>
            <w:r>
              <w:rPr>
                <w:rFonts w:ascii="Times New Roman" w:hAnsi="Times New Roman" w:cs="Times New Roman"/>
                <w:sz w:val="22"/>
                <w:szCs w:val="22"/>
              </w:rPr>
            </w:r>
            <w:r>
              <w:rPr>
                <w:rFonts w:ascii="Times New Roman" w:hAnsi="Times New Roman" w:cs="Times New Roman"/>
                <w:sz w:val="22"/>
                <w:szCs w:val="22"/>
              </w:rPr>
            </w:r>
          </w:p>
        </w:tc>
      </w:tr>
      <w:tr>
        <w:tblPrEx/>
        <w:trPr>
          <w:gridAfter w:val="1"/>
          <w:trHeight w:val="150"/>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8.</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ind w:left="-11"/>
              <w:keepNext w:val="0"/>
              <w:spacing w:before="0" w:after="0"/>
              <w:widowControl w:val="off"/>
              <w:rPr>
                <w:rFonts w:ascii="Times New Roman" w:hAnsi="Times New Roman"/>
                <w:b w:val="0"/>
                <w:bCs/>
                <w:i w:val="0"/>
                <w:iCs w:val="0"/>
                <w:sz w:val="22"/>
                <w:szCs w:val="22"/>
              </w:rPr>
            </w:pPr>
            <w:r>
              <w:rPr>
                <w:rFonts w:ascii="Times New Roman" w:hAnsi="Times New Roman"/>
                <w:b w:val="0"/>
                <w:bCs/>
                <w:i w:val="0"/>
                <w:sz w:val="22"/>
                <w:szCs w:val="22"/>
              </w:rPr>
              <w:t xml:space="preserve">Форма «Акт о приеме (поступлении) оборудования» (форма ОС-14)</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sz w:val="22"/>
                <w:szCs w:val="22"/>
              </w:rPr>
              <w:t xml:space="preserve">Форма «Акт о приеме-передаче оборудования в монтаж» (форма ОС-15)</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sz w:val="22"/>
                <w:szCs w:val="22"/>
              </w:rPr>
              <w:t xml:space="preserve">Форма «Акт о выявленных дефектах» (форма ОС - 16)</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Акта сверки расчетов</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Свидетельства-подтверждения производителя</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13.</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отчета о поставке материалов и оборудования</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sz w:val="22"/>
                <w:szCs w:val="22"/>
              </w:rPr>
              <w:t xml:space="preserve">Инструкция по заполнению отчёта о поставке материалов и оборудования</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15.</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i w:val="0"/>
                <w:sz w:val="22"/>
                <w:szCs w:val="22"/>
              </w:rPr>
              <w:t xml:space="preserve">Форма Схемы договорных отношений</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16.</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Акта сдачи-приемки результатов выполненных работ</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17.</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Акта осмотра оборудования</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18.</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Акта приема-передачи исходных данных</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19.</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Акта рабочей комиссии о приемке оборудования после индивидуального испытания</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Акта рабочей коми</w:t>
            </w:r>
            <w:r>
              <w:rPr>
                <w:rFonts w:ascii="Times New Roman" w:hAnsi="Times New Roman"/>
                <w:b w:val="0"/>
                <w:bCs/>
                <w:i w:val="0"/>
                <w:iCs w:val="0"/>
                <w:sz w:val="22"/>
                <w:szCs w:val="22"/>
              </w:rPr>
              <w:t xml:space="preserve">ссии о приемке оборудования после комплексного опробования</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21.</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sz w:val="24"/>
                <w:szCs w:val="24"/>
              </w:rPr>
              <w:t xml:space="preserve">Форма незави</w:t>
            </w:r>
            <w:r>
              <w:rPr>
                <w:rFonts w:ascii="Times New Roman" w:hAnsi="Times New Roman"/>
                <w:b w:val="0"/>
                <w:bCs/>
                <w:i w:val="0"/>
                <w:sz w:val="24"/>
                <w:szCs w:val="24"/>
              </w:rPr>
              <w:t xml:space="preserve">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21.1</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изменения к независимой гарантии.</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Форма независимой гарантии обеспечения гарантийных обязательств.</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22</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i w:val="0"/>
                <w:sz w:val="22"/>
                <w:szCs w:val="22"/>
              </w:rPr>
              <w:t xml:space="preserve">Регламент взаимодействия ПАО «ФСК ЕЭС» с подрядными организациями, поставщиками оборудования и материалов в условиях установления режи</w:t>
            </w:r>
            <w:r>
              <w:rPr>
                <w:rFonts w:ascii="Times New Roman" w:hAnsi="Times New Roman"/>
                <w:b w:val="0"/>
                <w:i w:val="0"/>
                <w:sz w:val="22"/>
                <w:szCs w:val="22"/>
              </w:rPr>
              <w:t xml:space="preserve">ма повышенной готовности, введения режима чрезвычайной ситуации», утвержденный Приказом от 07.07.2020г. 227/264;</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22.1</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bCs/>
                <w:i w:val="0"/>
                <w:iCs w:val="0"/>
                <w:sz w:val="22"/>
                <w:szCs w:val="22"/>
              </w:rPr>
              <w:t xml:space="preserve">Выписка из Требований пропускного и </w:t>
            </w:r>
            <w:r>
              <w:rPr>
                <w:rFonts w:ascii="Times New Roman" w:hAnsi="Times New Roman"/>
                <w:b w:val="0"/>
                <w:bCs/>
                <w:i w:val="0"/>
                <w:iCs w:val="0"/>
                <w:sz w:val="22"/>
                <w:szCs w:val="22"/>
              </w:rPr>
              <w:t xml:space="preserve">внутриобъектового</w:t>
            </w:r>
            <w:r>
              <w:rPr>
                <w:rFonts w:ascii="Times New Roman" w:hAnsi="Times New Roman"/>
                <w:b w:val="0"/>
                <w:bCs/>
                <w:i w:val="0"/>
                <w:iCs w:val="0"/>
                <w:sz w:val="22"/>
                <w:szCs w:val="22"/>
              </w:rPr>
              <w:t xml:space="preserve"> режима, утвержденных приказом филиала ПАО «ФСК ЕЭС»- Самарское ПМЭС от 20.05.2020 №</w:t>
            </w:r>
            <w:r>
              <w:rPr>
                <w:rFonts w:ascii="Times New Roman" w:hAnsi="Times New Roman"/>
                <w:b w:val="0"/>
                <w:bCs/>
                <w:i w:val="0"/>
                <w:iCs w:val="0"/>
                <w:sz w:val="22"/>
                <w:szCs w:val="22"/>
              </w:rPr>
              <w:t xml:space="preserve">170</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22.2</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i w:val="0"/>
                <w:sz w:val="22"/>
                <w:szCs w:val="22"/>
              </w:rPr>
              <w:t xml:space="preserve">«Положение об организации выполнения работ персоналом подрядных организаций на объектах ПАО «ФСК ЕЭС», утвержденное распоряжением ПАО «ФСК ЕЭС» от 13.05.2020 № 261р «Об утверждении Положения об организации выполнения работ персоналом подрядных ор</w:t>
            </w:r>
            <w:r>
              <w:rPr>
                <w:rFonts w:ascii="Times New Roman" w:hAnsi="Times New Roman"/>
                <w:b w:val="0"/>
                <w:i w:val="0"/>
                <w:sz w:val="22"/>
                <w:szCs w:val="22"/>
              </w:rPr>
              <w:t xml:space="preserve">ганизаций</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23.</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bCs/>
                <w:i w:val="0"/>
                <w:iCs w:val="0"/>
                <w:sz w:val="22"/>
                <w:szCs w:val="22"/>
              </w:rPr>
            </w:pPr>
            <w:r>
              <w:rPr>
                <w:rFonts w:ascii="Times New Roman" w:hAnsi="Times New Roman"/>
                <w:b w:val="0"/>
                <w:i w:val="0"/>
                <w:sz w:val="22"/>
                <w:szCs w:val="22"/>
              </w:rPr>
              <w:t xml:space="preserve">Типовая форма договора комбинированного страхования строительно-монтажных рисков </w:t>
            </w:r>
            <w:r>
              <w:rPr>
                <w:rFonts w:ascii="Times New Roman" w:hAnsi="Times New Roman"/>
                <w:b w:val="0"/>
                <w:bCs/>
                <w:i w:val="0"/>
                <w:iCs w:val="0"/>
                <w:sz w:val="22"/>
                <w:szCs w:val="22"/>
              </w:rPr>
            </w:r>
            <w:r>
              <w:rPr>
                <w:rFonts w:ascii="Times New Roman" w:hAnsi="Times New Roman"/>
                <w:b w:val="0"/>
                <w:bCs/>
                <w:i w:val="0"/>
                <w:iCs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lang w:val="en-US"/>
              </w:rPr>
              <w:t xml:space="preserve">4</w:t>
            </w:r>
            <w:r>
              <w:rPr>
                <w:rFonts w:ascii="Times New Roman" w:hAnsi="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i w:val="0"/>
                <w:sz w:val="22"/>
                <w:szCs w:val="22"/>
              </w:rPr>
            </w:pPr>
            <w:r>
              <w:rPr>
                <w:rFonts w:ascii="Times New Roman" w:hAnsi="Times New Roman"/>
                <w:b w:val="0"/>
                <w:i w:val="0"/>
                <w:sz w:val="22"/>
                <w:szCs w:val="22"/>
              </w:rPr>
              <w:t xml:space="preserve">Порядок передачи Подрядчику давальческих материалов </w:t>
            </w:r>
            <w:r>
              <w:rPr>
                <w:rFonts w:ascii="Times New Roman" w:hAnsi="Times New Roman"/>
                <w:b w:val="0"/>
                <w:i w:val="0"/>
                <w:sz w:val="22"/>
                <w:szCs w:val="22"/>
              </w:rPr>
            </w:r>
            <w:r>
              <w:rPr>
                <w:rFonts w:ascii="Times New Roman" w:hAnsi="Times New Roman"/>
                <w:b w:val="0"/>
                <w:i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25.</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455"/>
              <w:rPr>
                <w:sz w:val="22"/>
                <w:szCs w:val="22"/>
              </w:rPr>
            </w:pPr>
            <w:r>
              <w:rPr>
                <w:sz w:val="22"/>
                <w:szCs w:val="22"/>
              </w:rPr>
              <w:t xml:space="preserve">Отчет об использовании давальческих материалов / оборудования (форма)</w:t>
            </w:r>
            <w:r>
              <w:rPr>
                <w:sz w:val="22"/>
                <w:szCs w:val="22"/>
              </w:rPr>
            </w:r>
            <w:r>
              <w:rPr>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26.</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i w:val="0"/>
                <w:sz w:val="22"/>
                <w:szCs w:val="22"/>
              </w:rPr>
            </w:pPr>
            <w:r>
              <w:rPr>
                <w:rFonts w:ascii="Times New Roman" w:hAnsi="Times New Roman"/>
                <w:b w:val="0"/>
                <w:bCs/>
                <w:i w:val="0"/>
                <w:sz w:val="22"/>
                <w:szCs w:val="22"/>
              </w:rPr>
              <w:t xml:space="preserve">Форма Акт об оприходовании материальных ценностей, полученных при разборке и демонтаже зданий и сооружений» (форма М-35)</w:t>
            </w:r>
            <w:r>
              <w:rPr>
                <w:rFonts w:ascii="Times New Roman" w:hAnsi="Times New Roman"/>
                <w:b w:val="0"/>
                <w:i w:val="0"/>
                <w:sz w:val="22"/>
                <w:szCs w:val="22"/>
              </w:rPr>
            </w:r>
            <w:r>
              <w:rPr>
                <w:rFonts w:ascii="Times New Roman" w:hAnsi="Times New Roman"/>
                <w:b w:val="0"/>
                <w:i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27.</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i w:val="0"/>
                <w:sz w:val="22"/>
                <w:szCs w:val="22"/>
              </w:rPr>
            </w:pPr>
            <w:r>
              <w:rPr>
                <w:rFonts w:ascii="Times New Roman" w:hAnsi="Times New Roman"/>
                <w:b w:val="0"/>
                <w:i w:val="0"/>
                <w:sz w:val="22"/>
                <w:szCs w:val="22"/>
              </w:rPr>
              <w:t xml:space="preserve">Форма Акта сдачи-приемки прочих работ</w:t>
            </w:r>
            <w:r>
              <w:rPr>
                <w:rFonts w:ascii="Times New Roman" w:hAnsi="Times New Roman"/>
                <w:b w:val="0"/>
                <w:i w:val="0"/>
                <w:sz w:val="22"/>
                <w:szCs w:val="22"/>
              </w:rPr>
            </w:r>
            <w:r>
              <w:rPr>
                <w:rFonts w:ascii="Times New Roman" w:hAnsi="Times New Roman"/>
                <w:b w:val="0"/>
                <w:i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28.</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rPr>
                <w:rFonts w:ascii="Times New Roman" w:hAnsi="Times New Roman"/>
                <w:b w:val="0"/>
                <w:i w:val="0"/>
                <w:sz w:val="22"/>
                <w:szCs w:val="22"/>
              </w:rPr>
            </w:pPr>
            <w:r>
              <w:rPr>
                <w:rFonts w:ascii="Times New Roman" w:hAnsi="Times New Roman"/>
                <w:b w:val="0"/>
                <w:i w:val="0"/>
                <w:sz w:val="22"/>
                <w:szCs w:val="22"/>
              </w:rPr>
              <w:t xml:space="preserve">Форма Календарно-сетевого графика</w:t>
            </w:r>
            <w:r>
              <w:rPr>
                <w:rFonts w:ascii="Times New Roman" w:hAnsi="Times New Roman"/>
                <w:b w:val="0"/>
                <w:i w:val="0"/>
                <w:sz w:val="22"/>
                <w:szCs w:val="22"/>
              </w:rPr>
            </w:r>
            <w:r>
              <w:rPr>
                <w:rFonts w:ascii="Times New Roman" w:hAnsi="Times New Roman"/>
                <w:b w:val="0"/>
                <w:i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29.</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tabs>
                <w:tab w:val="left" w:pos="34" w:leader="none"/>
              </w:tabs>
              <w:rPr>
                <w:rFonts w:ascii="Times New Roman" w:hAnsi="Times New Roman"/>
                <w:sz w:val="22"/>
                <w:szCs w:val="22"/>
              </w:rPr>
            </w:pPr>
            <w:r>
              <w:rPr>
                <w:rFonts w:ascii="Times New Roman" w:hAnsi="Times New Roman"/>
                <w:b w:val="0"/>
                <w:i w:val="0"/>
                <w:sz w:val="22"/>
                <w:szCs w:val="22"/>
              </w:rPr>
              <w:t xml:space="preserve">Спецификация оборудования, материалов, запасных частей к оборудованию приобретаемого(</w:t>
            </w:r>
            <w:r>
              <w:rPr>
                <w:rFonts w:ascii="Times New Roman" w:hAnsi="Times New Roman"/>
                <w:b w:val="0"/>
                <w:i w:val="0"/>
                <w:sz w:val="22"/>
                <w:szCs w:val="22"/>
              </w:rPr>
              <w:t xml:space="preserve">ых</w:t>
            </w:r>
            <w:r>
              <w:rPr>
                <w:rFonts w:ascii="Times New Roman" w:hAnsi="Times New Roman"/>
                <w:b w:val="0"/>
                <w:i w:val="0"/>
                <w:sz w:val="22"/>
                <w:szCs w:val="22"/>
              </w:rPr>
              <w:t xml:space="preserve">) и поставляемого(</w:t>
            </w:r>
            <w:r>
              <w:rPr>
                <w:rFonts w:ascii="Times New Roman" w:hAnsi="Times New Roman"/>
                <w:b w:val="0"/>
                <w:i w:val="0"/>
                <w:sz w:val="22"/>
                <w:szCs w:val="22"/>
              </w:rPr>
              <w:t xml:space="preserve">ых</w:t>
            </w:r>
            <w:r>
              <w:rPr>
                <w:rFonts w:ascii="Times New Roman" w:hAnsi="Times New Roman"/>
                <w:b w:val="0"/>
                <w:i w:val="0"/>
                <w:sz w:val="22"/>
                <w:szCs w:val="22"/>
              </w:rPr>
              <w:t xml:space="preserve">) для выполнения работ</w:t>
            </w:r>
            <w:r>
              <w:rPr>
                <w:rFonts w:ascii="Times New Roman" w:hAnsi="Times New Roman"/>
                <w:sz w:val="22"/>
                <w:szCs w:val="22"/>
              </w:rPr>
            </w:r>
            <w:r>
              <w:rPr>
                <w:rFonts w:ascii="Times New Roman" w:hAnsi="Times New Roman"/>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tabs>
                <w:tab w:val="left" w:pos="34" w:leader="none"/>
              </w:tabs>
              <w:rPr>
                <w:rFonts w:ascii="Times New Roman" w:hAnsi="Times New Roman"/>
                <w:b w:val="0"/>
                <w:i w:val="0"/>
                <w:sz w:val="22"/>
                <w:szCs w:val="22"/>
              </w:rPr>
            </w:pPr>
            <w:r>
              <w:rPr>
                <w:rFonts w:ascii="Times New Roman" w:hAnsi="Times New Roman"/>
                <w:b w:val="0"/>
                <w:i w:val="0"/>
                <w:sz w:val="22"/>
                <w:szCs w:val="22"/>
              </w:rPr>
              <w:t xml:space="preserve">Форма справки о цепочке собственников  Подрядчика/Субподрядчика</w:t>
            </w:r>
            <w:r>
              <w:rPr>
                <w:rFonts w:ascii="Times New Roman" w:hAnsi="Times New Roman"/>
                <w:b w:val="0"/>
                <w:i w:val="0"/>
                <w:sz w:val="22"/>
                <w:szCs w:val="22"/>
              </w:rPr>
            </w:r>
            <w:r>
              <w:rPr>
                <w:rFonts w:ascii="Times New Roman" w:hAnsi="Times New Roman"/>
                <w:b w:val="0"/>
                <w:i w:val="0"/>
                <w:sz w:val="22"/>
                <w:szCs w:val="22"/>
              </w:rPr>
            </w:r>
          </w:p>
        </w:tc>
      </w:tr>
      <w:tr>
        <w:tblPrEx/>
        <w:trPr>
          <w:gridAfter w:val="1"/>
          <w:trHeight w:val="261"/>
        </w:trPr>
        <w:tc>
          <w:tcPr>
            <w:tcW w:w="704" w:type="dxa"/>
            <w:textDirection w:val="lrTb"/>
            <w:noWrap w:val="false"/>
          </w:tcPr>
          <w:p>
            <w:pPr>
              <w:jc w:val="center"/>
              <w:rPr>
                <w:rFonts w:ascii="Times New Roman" w:hAnsi="Times New Roman" w:cs="Times New Roman"/>
                <w:sz w:val="22"/>
                <w:szCs w:val="22"/>
              </w:rPr>
            </w:pPr>
            <w:r>
              <w:rPr>
                <w:rFonts w:ascii="Times New Roman" w:hAnsi="Times New Roman" w:cs="Times New Roman"/>
                <w:sz w:val="22"/>
                <w:szCs w:val="22"/>
              </w:rPr>
              <w:t xml:space="preserve">30.1</w:t>
            </w:r>
            <w:r>
              <w:rPr>
                <w:rFonts w:ascii="Times New Roman" w:hAnsi="Times New Roman" w:cs="Times New Roman"/>
                <w:sz w:val="22"/>
                <w:szCs w:val="22"/>
              </w:rPr>
            </w:r>
            <w:r>
              <w:rPr>
                <w:rFonts w:ascii="Times New Roman" w:hAnsi="Times New Roman" w:cs="Times New Roman"/>
                <w:sz w:val="22"/>
                <w:szCs w:val="22"/>
              </w:rPr>
            </w:r>
          </w:p>
        </w:tc>
        <w:tc>
          <w:tcPr>
            <w:tcW w:w="9183" w:type="dxa"/>
            <w:textDirection w:val="lrTb"/>
            <w:noWrap w:val="false"/>
          </w:tcPr>
          <w:p>
            <w:pPr>
              <w:pStyle w:val="1280"/>
              <w:jc w:val="both"/>
              <w:keepNext w:val="0"/>
              <w:spacing w:before="0" w:after="0"/>
              <w:widowControl w:val="off"/>
              <w:tabs>
                <w:tab w:val="left" w:pos="34" w:leader="none"/>
              </w:tabs>
              <w:rPr>
                <w:rFonts w:ascii="Times New Roman" w:hAnsi="Times New Roman"/>
                <w:b w:val="0"/>
                <w:i w:val="0"/>
                <w:sz w:val="22"/>
                <w:szCs w:val="22"/>
              </w:rPr>
            </w:pPr>
            <w:r>
              <w:rPr>
                <w:rFonts w:ascii="Times New Roman" w:hAnsi="Times New Roman"/>
                <w:b w:val="0"/>
                <w:bCs/>
                <w:i w:val="0"/>
                <w:sz w:val="22"/>
                <w:szCs w:val="22"/>
              </w:rPr>
              <w:t xml:space="preserve">Форма</w:t>
            </w:r>
            <w:r>
              <w:rPr>
                <w:rFonts w:ascii="Times New Roman" w:hAnsi="Times New Roman"/>
                <w:b w:val="0"/>
                <w:i w:val="0"/>
                <w:sz w:val="22"/>
                <w:szCs w:val="22"/>
              </w:rPr>
              <w:t xml:space="preserve"> Согласие на обработку персональных данных</w:t>
            </w:r>
            <w:r>
              <w:rPr>
                <w:rFonts w:ascii="Times New Roman" w:hAnsi="Times New Roman"/>
                <w:b w:val="0"/>
                <w:i w:val="0"/>
                <w:sz w:val="22"/>
                <w:szCs w:val="22"/>
              </w:rPr>
            </w:r>
            <w:r>
              <w:rPr>
                <w:rFonts w:ascii="Times New Roman" w:hAnsi="Times New Roman"/>
                <w:b w:val="0"/>
                <w:i w:val="0"/>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31</w:t>
            </w:r>
            <w:r>
              <w:rPr>
                <w:rFonts w:ascii="Times New Roman" w:hAnsi="Times New Roman" w:cs="Times New Roman"/>
                <w:sz w:val="22"/>
                <w:szCs w:val="22"/>
                <w:lang w:eastAsia="en-US"/>
              </w:rPr>
              <w:t xml:space="preserve">.</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Требования к организации охраны, пропускного и </w:t>
            </w:r>
            <w:r>
              <w:rPr>
                <w:rFonts w:ascii="Times New Roman" w:hAnsi="Times New Roman" w:cs="Times New Roman"/>
                <w:sz w:val="22"/>
                <w:szCs w:val="22"/>
              </w:rPr>
              <w:t xml:space="preserve">внутриобъектового</w:t>
            </w:r>
            <w:r>
              <w:rPr>
                <w:rFonts w:ascii="Times New Roman" w:hAnsi="Times New Roman" w:cs="Times New Roman"/>
                <w:sz w:val="22"/>
                <w:szCs w:val="22"/>
              </w:rPr>
              <w:t xml:space="preserve"> режима на строящихся (реконструируемых) объектах Заказчика</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32.</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Соглашения о раскрытии информации</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33.</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Порядок формирования фактической стоимости поставляемого оборудования</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34.</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Акта сдачи-приемки по авторскому надзору.</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35.</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bCs/>
                <w:sz w:val="22"/>
                <w:szCs w:val="22"/>
              </w:rPr>
              <w:t xml:space="preserve">Форма</w:t>
            </w:r>
            <w:r>
              <w:rPr>
                <w:rFonts w:ascii="Times New Roman" w:hAnsi="Times New Roman" w:cs="Times New Roman"/>
                <w:sz w:val="22"/>
                <w:szCs w:val="22"/>
              </w:rPr>
              <w:t xml:space="preserve"> График выполнения работ по авторскому надзору.</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36.</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Формы для составления и ведения журнала авторского надзора.</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37.</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Порядок проверки готовности подрядных организаций к выполнению строительно-монтажных работ на объектах ПАО «ФСК ЕЭС».</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38.</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bCs/>
                <w:sz w:val="22"/>
                <w:szCs w:val="22"/>
              </w:rPr>
              <w:t xml:space="preserve">Форма</w:t>
            </w:r>
            <w:r>
              <w:rPr>
                <w:rFonts w:ascii="Times New Roman" w:hAnsi="Times New Roman" w:cs="Times New Roman"/>
                <w:sz w:val="22"/>
                <w:szCs w:val="22"/>
              </w:rPr>
              <w:t xml:space="preserve"> Соглашение о передаче и охране информации, составляющей коммерческую тайну</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39.</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акта приема-передачи договора страхования</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40.</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акта о приемке выполненных работ по форме КС-2</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40.1</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корректировочного акта о приемке выполненных работ по форме № КС-2</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40.2</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справки о стоимости выполненных работ и затрат по форме КС-3</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40.3</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справки о стоимости выполненных работ и затрат (корректировочная) по форме КС-3</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41.</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Акта рабочей комиссии о готовности Объекта для предъявления приемочной комиссии</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42.</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cs="Times New Roman"/>
                <w:sz w:val="22"/>
                <w:szCs w:val="22"/>
              </w:rPr>
              <w:t xml:space="preserve">Форма </w:t>
            </w:r>
            <w:r>
              <w:rPr>
                <w:rFonts w:ascii="Times New Roman" w:hAnsi="Times New Roman" w:cs="Times New Roman"/>
                <w:bCs/>
                <w:sz w:val="22"/>
                <w:szCs w:val="22"/>
              </w:rPr>
              <w:t xml:space="preserve">Акт ввода в эксплуатацию законченного строительством объекта приемоч</w:t>
            </w:r>
            <w:r>
              <w:rPr>
                <w:rFonts w:ascii="Times New Roman" w:hAnsi="Times New Roman" w:cs="Times New Roman"/>
                <w:bCs/>
                <w:sz w:val="22"/>
                <w:szCs w:val="22"/>
              </w:rPr>
              <w:t xml:space="preserve">ной комиссией</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43.</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bCs/>
                <w:sz w:val="22"/>
                <w:szCs w:val="22"/>
              </w:rPr>
              <w:t xml:space="preserve">Форма</w:t>
            </w:r>
            <w:r>
              <w:rPr>
                <w:rFonts w:ascii="Times New Roman" w:hAnsi="Times New Roman" w:cs="Times New Roman"/>
                <w:sz w:val="22"/>
                <w:szCs w:val="22"/>
              </w:rPr>
              <w:t xml:space="preserve"> Акт сдачи-приемки оборудования (имущества)  для ремонта (демонтажа)</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44.</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bCs/>
                <w:sz w:val="22"/>
                <w:szCs w:val="22"/>
              </w:rPr>
              <w:t xml:space="preserve">Форма</w:t>
            </w:r>
            <w:r>
              <w:rPr>
                <w:rFonts w:ascii="Times New Roman" w:hAnsi="Times New Roman" w:cs="Times New Roman"/>
                <w:sz w:val="22"/>
                <w:szCs w:val="22"/>
              </w:rPr>
              <w:t xml:space="preserve"> Акт сдачи-приемки оборудования (имущества) из ремонта (демонтажа)</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45.</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2"/>
                <w:szCs w:val="22"/>
              </w:rPr>
            </w:pPr>
            <w:r>
              <w:rPr>
                <w:rFonts w:ascii="Times New Roman" w:hAnsi="Times New Roman"/>
                <w:bCs/>
                <w:sz w:val="22"/>
                <w:szCs w:val="22"/>
              </w:rPr>
              <w:t xml:space="preserve">Форма</w:t>
            </w:r>
            <w:r>
              <w:rPr>
                <w:rFonts w:ascii="Times New Roman" w:hAnsi="Times New Roman" w:cs="Times New Roman"/>
                <w:sz w:val="22"/>
                <w:szCs w:val="22"/>
              </w:rPr>
              <w:t xml:space="preserve"> Акт о невозможности ремонта (демонтажа) оборудования (имущества) </w:t>
            </w:r>
            <w:r>
              <w:rPr>
                <w:rFonts w:ascii="Times New Roman" w:hAnsi="Times New Roman" w:cs="Times New Roman"/>
                <w:sz w:val="22"/>
                <w:szCs w:val="22"/>
              </w:rPr>
            </w:r>
            <w:r>
              <w:rPr>
                <w:rFonts w:ascii="Times New Roman" w:hAnsi="Times New Roman" w:cs="Times New Roman"/>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46</w:t>
            </w:r>
            <w:r>
              <w:rPr>
                <w:rFonts w:ascii="Times New Roman" w:hAnsi="Times New Roman" w:cs="Times New Roman"/>
                <w:sz w:val="22"/>
                <w:szCs w:val="22"/>
                <w:lang w:eastAsia="en-US"/>
              </w:rPr>
              <w:t xml:space="preserve">.</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bCs/>
                <w:iCs/>
                <w:sz w:val="22"/>
                <w:szCs w:val="22"/>
              </w:rPr>
            </w:pPr>
            <w:r>
              <w:rPr>
                <w:rFonts w:ascii="Times New Roman" w:hAnsi="Times New Roman"/>
                <w:bCs/>
                <w:sz w:val="22"/>
                <w:szCs w:val="22"/>
              </w:rPr>
              <w:t xml:space="preserve">Форма</w:t>
            </w:r>
            <w:r>
              <w:rPr>
                <w:rFonts w:ascii="Times New Roman" w:hAnsi="Times New Roman" w:cs="Times New Roman"/>
                <w:sz w:val="22"/>
                <w:szCs w:val="22"/>
              </w:rPr>
              <w:t xml:space="preserve"> График обучения персонала</w:t>
            </w:r>
            <w:r>
              <w:rPr>
                <w:rFonts w:ascii="Times New Roman" w:hAnsi="Times New Roman" w:cs="Times New Roman"/>
                <w:bCs/>
                <w:iCs/>
                <w:sz w:val="22"/>
                <w:szCs w:val="22"/>
              </w:rPr>
            </w:r>
            <w:r>
              <w:rPr>
                <w:rFonts w:ascii="Times New Roman" w:hAnsi="Times New Roman" w:cs="Times New Roman"/>
                <w:bCs/>
                <w:iCs/>
                <w:sz w:val="22"/>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47</w:t>
            </w:r>
            <w:r>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bCs/>
                <w:iCs/>
                <w:sz w:val="24"/>
                <w:szCs w:val="22"/>
              </w:rPr>
            </w:pPr>
            <w:r>
              <w:rPr>
                <w:rFonts w:ascii="Times New Roman" w:hAnsi="Times New Roman" w:cs="Times New Roman"/>
                <w:sz w:val="24"/>
                <w:szCs w:val="24"/>
              </w:rPr>
              <w:t xml:space="preserve">Форма отчета об использовании авансовых платежей.</w:t>
            </w:r>
            <w:r>
              <w:rPr>
                <w:rFonts w:ascii="Times New Roman" w:hAnsi="Times New Roman"/>
                <w:bCs/>
                <w:iCs/>
                <w:sz w:val="24"/>
                <w:szCs w:val="22"/>
              </w:rPr>
            </w:r>
            <w:r>
              <w:rPr>
                <w:rFonts w:ascii="Times New Roman" w:hAnsi="Times New Roman"/>
                <w:bCs/>
                <w:iCs/>
                <w:sz w:val="24"/>
                <w:szCs w:val="22"/>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48</w:t>
            </w:r>
            <w:r>
              <w:rPr>
                <w:rFonts w:ascii="Times New Roman" w:hAnsi="Times New Roman" w:cs="Times New Roman"/>
                <w:sz w:val="22"/>
                <w:szCs w:val="22"/>
                <w:lang w:eastAsia="en-US"/>
              </w:rPr>
              <w:t xml:space="preserve">.</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t xml:space="preserve">Технические требования к видеонаблюдению на объектах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49</w:t>
            </w:r>
            <w:r>
              <w:rPr>
                <w:rFonts w:ascii="Times New Roman" w:hAnsi="Times New Roman" w:cs="Times New Roman"/>
                <w:sz w:val="22"/>
                <w:szCs w:val="22"/>
                <w:lang w:eastAsia="en-US"/>
              </w:rPr>
              <w:t xml:space="preserve">.</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t xml:space="preserve">Условия предоставления обеспечения исполнения обязательств при аномально низкой цене</w:t>
            </w:r>
            <w:r>
              <w:rPr>
                <w:rFonts w:ascii="Times New Roman" w:hAnsi="Times New Roman" w:cs="Times New Roman"/>
                <w:sz w:val="24"/>
                <w:szCs w:val="24"/>
              </w:rPr>
            </w:r>
            <w:r>
              <w:rPr>
                <w:rFonts w:ascii="Times New Roman" w:hAnsi="Times New Roman" w:cs="Times New Roman"/>
                <w:sz w:val="24"/>
                <w:szCs w:val="24"/>
              </w:rPr>
            </w:r>
          </w:p>
        </w:tc>
      </w:tr>
      <w:tr>
        <w:tblPrEx/>
        <w:trPr>
          <w:trHeight w:val="261"/>
        </w:trPr>
        <w:tc>
          <w:tcPr>
            <w:tcW w:w="704" w:type="dxa"/>
            <w:textDirection w:val="lrTb"/>
            <w:noWrap w:val="false"/>
          </w:tcPr>
          <w:p>
            <w:pPr>
              <w:jc w:val="center"/>
              <w:rPr>
                <w:rFonts w:ascii="Times New Roman" w:hAnsi="Times New Roman" w:cs="Times New Roman"/>
                <w:sz w:val="22"/>
                <w:szCs w:val="22"/>
                <w:lang w:eastAsia="en-US"/>
              </w:rPr>
            </w:pPr>
            <w:r>
              <w:rPr>
                <w:rFonts w:ascii="Times New Roman" w:hAnsi="Times New Roman" w:cs="Times New Roman"/>
                <w:sz w:val="22"/>
                <w:szCs w:val="22"/>
                <w:lang w:eastAsia="en-US"/>
              </w:rPr>
              <w:t xml:space="preserve">50</w:t>
            </w:r>
            <w:r>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r>
            <w:r>
              <w:rPr>
                <w:rFonts w:ascii="Times New Roman" w:hAnsi="Times New Roman" w:cs="Times New Roman"/>
                <w:sz w:val="22"/>
                <w:szCs w:val="22"/>
                <w:lang w:eastAsia="en-US"/>
              </w:rPr>
            </w:r>
          </w:p>
        </w:tc>
        <w:tc>
          <w:tcPr>
            <w:gridSpan w:val="2"/>
            <w:tcW w:w="9214"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t xml:space="preserve">Форма соглашения об обеспечительном платеже обеспечения возврата аванса и исполнения обязательств.</w:t>
            </w:r>
            <w:r>
              <w:rPr>
                <w:rFonts w:ascii="Times New Roman" w:hAnsi="Times New Roman" w:cs="Times New Roman"/>
                <w:sz w:val="24"/>
                <w:szCs w:val="24"/>
              </w:rPr>
            </w:r>
            <w:r>
              <w:rPr>
                <w:rFonts w:ascii="Times New Roman" w:hAnsi="Times New Roman" w:cs="Times New Roman"/>
                <w:sz w:val="24"/>
                <w:szCs w:val="24"/>
              </w:rPr>
            </w:r>
          </w:p>
        </w:tc>
      </w:tr>
    </w:tbl>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Статья 31. Реквизиты и подписи Сторон</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bl>
      <w:tblPr>
        <w:tblW w:w="0" w:type="auto"/>
        <w:jc w:val="center"/>
        <w:tblLook w:val="00A0" w:firstRow="1" w:lastRow="0" w:firstColumn="1" w:lastColumn="0" w:noHBand="0" w:noVBand="0"/>
      </w:tblPr>
      <w:tblGrid>
        <w:gridCol w:w="4763"/>
        <w:gridCol w:w="4733"/>
      </w:tblGrid>
      <w:tr>
        <w:tblPrEx/>
        <w:trPr>
          <w:jc w:val="center"/>
          <w:trHeight w:val="224"/>
        </w:trPr>
        <w:tc>
          <w:tcPr>
            <w:tcW w:w="4763" w:type="dxa"/>
            <w:textDirection w:val="lrTb"/>
            <w:noWrap w:val="false"/>
          </w:tcPr>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ЗАКАЗЧИК:</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shd w:val="clear" w:color="auto" w:fill="ffffff"/>
              <w:widowControl/>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 xml:space="preserve">ПАО «</w:t>
            </w:r>
            <w:r>
              <w:rPr>
                <w:rFonts w:ascii="Times New Roman" w:hAnsi="Times New Roman" w:cs="Times New Roman"/>
                <w:b/>
                <w:bCs/>
                <w:color w:val="000000"/>
                <w:sz w:val="24"/>
                <w:szCs w:val="24"/>
                <w:lang w:eastAsia="en-US"/>
              </w:rPr>
              <w:t xml:space="preserve">Россети</w:t>
            </w:r>
            <w:r>
              <w:rPr>
                <w:rFonts w:ascii="Times New Roman" w:hAnsi="Times New Roman" w:cs="Times New Roman"/>
                <w:b/>
                <w:bCs/>
                <w:color w:val="000000"/>
                <w:sz w:val="24"/>
                <w:szCs w:val="24"/>
                <w:lang w:eastAsia="en-US"/>
              </w:rPr>
              <w:t xml:space="preserve">»</w:t>
            </w:r>
            <w:r>
              <w:rPr>
                <w:rFonts w:ascii="Times New Roman" w:hAnsi="Times New Roman" w:cs="Times New Roman"/>
                <w:b/>
                <w:bCs/>
                <w:color w:val="000000"/>
                <w:sz w:val="24"/>
                <w:szCs w:val="24"/>
                <w:lang w:eastAsia="en-US"/>
              </w:rPr>
            </w:r>
            <w:r>
              <w:rPr>
                <w:rFonts w:ascii="Times New Roman" w:hAnsi="Times New Roman" w:cs="Times New Roman"/>
                <w:b/>
                <w:bCs/>
                <w:color w:val="000000"/>
                <w:sz w:val="24"/>
                <w:szCs w:val="24"/>
                <w:lang w:eastAsia="en-US"/>
              </w:rPr>
            </w:r>
          </w:p>
          <w:p>
            <w:pPr>
              <w:spacing w:line="276" w:lineRule="auto"/>
              <w:rPr>
                <w:rFonts w:ascii="Times New Roman" w:hAnsi="Times New Roman" w:cs="Times New Roman"/>
                <w:sz w:val="24"/>
                <w:szCs w:val="24"/>
                <w:lang w:eastAsia="en-US"/>
              </w:rPr>
            </w:pPr>
            <w:r>
              <w:rPr>
                <w:rFonts w:ascii="Times New Roman" w:hAnsi="Times New Roman" w:cs="Times New Roman"/>
                <w:sz w:val="24"/>
                <w:szCs w:val="24"/>
                <w:u w:val="single"/>
                <w:lang w:eastAsia="en-US"/>
              </w:rPr>
              <w:t xml:space="preserve">Юридический адрес:</w:t>
            </w:r>
            <w:r>
              <w:rPr>
                <w:rFonts w:ascii="Times New Roman" w:hAnsi="Times New Roman" w:cs="Times New Roman"/>
                <w:sz w:val="24"/>
                <w:szCs w:val="24"/>
                <w:lang w:eastAsia="en-US"/>
              </w:rPr>
              <w:t xml:space="preserve"> 121253, г. Москва, </w:t>
            </w:r>
            <w:r>
              <w:rPr>
                <w:rFonts w:ascii="Times New Roman" w:hAnsi="Times New Roman" w:cs="Times New Roman"/>
                <w:sz w:val="24"/>
                <w:szCs w:val="24"/>
                <w:lang w:eastAsia="en-US"/>
              </w:rPr>
              <w:t xml:space="preserve">вн</w:t>
            </w:r>
            <w:r>
              <w:rPr>
                <w:rFonts w:ascii="Times New Roman" w:hAnsi="Times New Roman" w:cs="Times New Roman"/>
                <w:sz w:val="24"/>
                <w:szCs w:val="24"/>
                <w:lang w:eastAsia="en-US"/>
              </w:rPr>
              <w:t xml:space="preserve">. Тер. г. Муниципальный округ Можайский,             ул. Беловежская, д. 4</w:t>
            </w:r>
            <w:r>
              <w:rPr>
                <w:rFonts w:ascii="Times New Roman" w:hAnsi="Times New Roman" w:cs="Times New Roman"/>
                <w:sz w:val="24"/>
                <w:szCs w:val="24"/>
                <w:lang w:eastAsia="en-US"/>
              </w:rPr>
            </w:r>
            <w:r>
              <w:rPr>
                <w:rFonts w:ascii="Times New Roman" w:hAnsi="Times New Roman" w:cs="Times New Roman"/>
                <w:sz w:val="24"/>
                <w:szCs w:val="24"/>
                <w:lang w:eastAsia="en-US"/>
              </w:rPr>
            </w:r>
          </w:p>
          <w:p>
            <w:pPr>
              <w:spacing w:line="276" w:lineRule="auto"/>
              <w:rPr>
                <w:rFonts w:ascii="Times New Roman" w:hAnsi="Times New Roman" w:cs="Times New Roman"/>
                <w:bCs/>
                <w:color w:val="000000"/>
                <w:sz w:val="24"/>
                <w:szCs w:val="24"/>
                <w:u w:val="single"/>
              </w:rPr>
            </w:pPr>
            <w:r>
              <w:rPr>
                <w:rFonts w:ascii="Times New Roman" w:hAnsi="Times New Roman" w:cs="Times New Roman"/>
                <w:bCs/>
                <w:color w:val="000000"/>
                <w:sz w:val="24"/>
                <w:szCs w:val="24"/>
                <w:u w:val="single"/>
              </w:rPr>
              <w:t xml:space="preserve">Почтовый адрес: </w:t>
            </w:r>
            <w:r>
              <w:rPr>
                <w:rFonts w:ascii="Times New Roman" w:hAnsi="Times New Roman" w:cs="Times New Roman"/>
                <w:bCs/>
                <w:color w:val="000000"/>
                <w:sz w:val="24"/>
                <w:szCs w:val="24"/>
                <w:u w:val="single"/>
              </w:rPr>
            </w:r>
            <w:r>
              <w:rPr>
                <w:rFonts w:ascii="Times New Roman" w:hAnsi="Times New Roman" w:cs="Times New Roman"/>
                <w:bCs/>
                <w:color w:val="000000"/>
                <w:sz w:val="24"/>
                <w:szCs w:val="24"/>
                <w:u w:val="single"/>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Филиал ПАО «</w:t>
            </w:r>
            <w:r>
              <w:rPr>
                <w:rFonts w:ascii="Times New Roman" w:hAnsi="Times New Roman" w:cs="Times New Roman"/>
                <w:bCs/>
                <w:color w:val="000000"/>
                <w:sz w:val="24"/>
                <w:szCs w:val="24"/>
              </w:rPr>
              <w:t xml:space="preserve">Россети</w:t>
            </w:r>
            <w:r>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Магистральные электрические сети Волги </w:t>
            </w:r>
            <w:r>
              <w:rPr>
                <w:rFonts w:ascii="Times New Roman" w:hAnsi="Times New Roman" w:cs="Times New Roman"/>
                <w:bCs/>
                <w:color w:val="000000"/>
                <w:sz w:val="24"/>
                <w:szCs w:val="24"/>
              </w:rPr>
              <w:t xml:space="preserve">(МЭС Волги).</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443100, г. Самара, ул. Молодогвардейская, 226</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ИНН 4716016979 / КПП 631502004</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Поволжский банк ПАО Сбербанк г. Самара</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Р/</w:t>
            </w:r>
            <w:r>
              <w:rPr>
                <w:rFonts w:ascii="Times New Roman" w:hAnsi="Times New Roman" w:cs="Times New Roman"/>
                <w:bCs/>
                <w:color w:val="000000"/>
                <w:sz w:val="24"/>
                <w:szCs w:val="24"/>
              </w:rPr>
              <w:t xml:space="preserve">сч</w:t>
            </w:r>
            <w:r>
              <w:rPr>
                <w:rFonts w:ascii="Times New Roman" w:hAnsi="Times New Roman" w:cs="Times New Roman"/>
                <w:bCs/>
                <w:color w:val="000000"/>
                <w:sz w:val="24"/>
                <w:szCs w:val="24"/>
              </w:rPr>
              <w:t xml:space="preserve"> 40702810154020101209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БИК 043601607</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к/</w:t>
            </w:r>
            <w:r>
              <w:rPr>
                <w:rFonts w:ascii="Times New Roman" w:hAnsi="Times New Roman" w:cs="Times New Roman"/>
                <w:bCs/>
                <w:color w:val="000000"/>
                <w:sz w:val="24"/>
                <w:szCs w:val="24"/>
              </w:rPr>
              <w:t xml:space="preserve">сч</w:t>
            </w:r>
            <w:r>
              <w:rPr>
                <w:rFonts w:ascii="Times New Roman" w:hAnsi="Times New Roman" w:cs="Times New Roman"/>
                <w:bCs/>
                <w:color w:val="000000"/>
                <w:sz w:val="24"/>
                <w:szCs w:val="24"/>
              </w:rPr>
              <w:t xml:space="preserve"> 30101810200000000607</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Коды: ОКПО 56947007, ОКВЭД 35.12, 35.13, 61.10, ОГРН 1024701893336</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widowControl/>
              <w:rPr>
                <w:rFonts w:ascii="Times New Roman" w:hAnsi="Times New Roman" w:cs="Times New Roman"/>
                <w:b/>
                <w:bCs/>
                <w:sz w:val="24"/>
                <w:szCs w:val="24"/>
                <w:lang w:eastAsia="en-US"/>
              </w:rPr>
            </w:pPr>
            <w:r>
              <w:rPr>
                <w:rFonts w:ascii="Times New Roman" w:hAnsi="Times New Roman" w:cs="Times New Roman"/>
                <w:b/>
                <w:sz w:val="24"/>
                <w:szCs w:val="24"/>
              </w:rPr>
              <w:t xml:space="preserve">Получатель услуг:</w:t>
            </w: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widowControl/>
              <w:rPr>
                <w:rFonts w:ascii="Times New Roman" w:hAnsi="Times New Roman" w:cs="Times New Roman"/>
                <w:sz w:val="24"/>
                <w:szCs w:val="24"/>
              </w:rPr>
            </w:pPr>
            <w:r>
              <w:rPr>
                <w:rFonts w:ascii="Times New Roman" w:hAnsi="Times New Roman" w:cs="Times New Roman"/>
                <w:sz w:val="24"/>
                <w:szCs w:val="24"/>
              </w:rPr>
              <w:t xml:space="preserve">Филиал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 Самарское ПМЭС</w:t>
            </w:r>
            <w:r>
              <w:rPr>
                <w:rFonts w:ascii="Times New Roman" w:hAnsi="Times New Roman" w:cs="Times New Roman"/>
                <w:sz w:val="24"/>
                <w:szCs w:val="24"/>
              </w:rPr>
            </w:r>
            <w:r>
              <w:rPr>
                <w:rFonts w:ascii="Times New Roman" w:hAnsi="Times New Roman" w:cs="Times New Roman"/>
                <w:sz w:val="24"/>
                <w:szCs w:val="24"/>
              </w:rPr>
            </w:r>
          </w:p>
          <w:p>
            <w:pPr>
              <w:widowControl/>
              <w:rPr>
                <w:rFonts w:ascii="Times New Roman" w:hAnsi="Times New Roman" w:cs="Times New Roman"/>
                <w:sz w:val="24"/>
                <w:szCs w:val="24"/>
              </w:rPr>
            </w:pPr>
            <w:r>
              <w:rPr>
                <w:rFonts w:ascii="Times New Roman" w:hAnsi="Times New Roman" w:cs="Times New Roman"/>
                <w:sz w:val="24"/>
                <w:szCs w:val="24"/>
              </w:rPr>
              <w:t xml:space="preserve">ИНН 4716016979 / КПП 631243001</w:t>
            </w:r>
            <w:r>
              <w:rPr>
                <w:rFonts w:ascii="Times New Roman" w:hAnsi="Times New Roman" w:cs="Times New Roman"/>
                <w:sz w:val="24"/>
                <w:szCs w:val="24"/>
              </w:rPr>
            </w:r>
            <w:r>
              <w:rPr>
                <w:rFonts w:ascii="Times New Roman" w:hAnsi="Times New Roman" w:cs="Times New Roman"/>
                <w:sz w:val="24"/>
                <w:szCs w:val="24"/>
              </w:rPr>
            </w:r>
          </w:p>
          <w:p>
            <w:pPr>
              <w:widowControl/>
              <w:rPr>
                <w:rFonts w:ascii="Times New Roman" w:hAnsi="Times New Roman" w:cs="Times New Roman"/>
                <w:sz w:val="24"/>
                <w:szCs w:val="24"/>
              </w:rPr>
            </w:pPr>
            <w:r>
              <w:rPr>
                <w:rFonts w:ascii="Times New Roman" w:hAnsi="Times New Roman" w:cs="Times New Roman"/>
                <w:sz w:val="24"/>
                <w:szCs w:val="24"/>
              </w:rPr>
              <w:t xml:space="preserve">Адрес получателя услуг:</w:t>
            </w:r>
            <w:r>
              <w:rPr>
                <w:rFonts w:ascii="Times New Roman" w:hAnsi="Times New Roman" w:cs="Times New Roman"/>
                <w:sz w:val="24"/>
                <w:szCs w:val="24"/>
              </w:rPr>
            </w:r>
            <w:r>
              <w:rPr>
                <w:rFonts w:ascii="Times New Roman" w:hAnsi="Times New Roman" w:cs="Times New Roman"/>
                <w:sz w:val="24"/>
                <w:szCs w:val="24"/>
              </w:rPr>
            </w:r>
          </w:p>
          <w:p>
            <w:pPr>
              <w:widowControl/>
              <w:rPr>
                <w:rFonts w:ascii="Times New Roman" w:hAnsi="Times New Roman" w:cs="Times New Roman"/>
                <w:sz w:val="24"/>
                <w:szCs w:val="24"/>
              </w:rPr>
            </w:pPr>
            <w:r>
              <w:rPr>
                <w:rFonts w:ascii="Times New Roman" w:hAnsi="Times New Roman" w:cs="Times New Roman"/>
                <w:sz w:val="24"/>
                <w:szCs w:val="24"/>
              </w:rPr>
              <w:t xml:space="preserve">443109, </w:t>
            </w:r>
            <w:r>
              <w:rPr>
                <w:rFonts w:ascii="Times New Roman" w:hAnsi="Times New Roman" w:cs="Times New Roman"/>
                <w:sz w:val="24"/>
                <w:szCs w:val="24"/>
              </w:rPr>
              <w:t xml:space="preserve">г.Самара</w:t>
            </w:r>
            <w:r>
              <w:rPr>
                <w:rFonts w:ascii="Times New Roman" w:hAnsi="Times New Roman" w:cs="Times New Roman"/>
                <w:sz w:val="24"/>
                <w:szCs w:val="24"/>
              </w:rPr>
              <w:t xml:space="preserve">, </w:t>
            </w:r>
            <w:r>
              <w:rPr>
                <w:rFonts w:ascii="Times New Roman" w:hAnsi="Times New Roman" w:cs="Times New Roman"/>
                <w:sz w:val="24"/>
                <w:szCs w:val="24"/>
              </w:rPr>
              <w:t xml:space="preserve">Зубчаниновское</w:t>
            </w:r>
            <w:r>
              <w:rPr>
                <w:rFonts w:ascii="Times New Roman" w:hAnsi="Times New Roman" w:cs="Times New Roman"/>
                <w:sz w:val="24"/>
                <w:szCs w:val="24"/>
              </w:rPr>
              <w:t xml:space="preserve"> шоссе, д.130</w:t>
            </w:r>
            <w:r>
              <w:rPr>
                <w:rFonts w:ascii="Times New Roman" w:hAnsi="Times New Roman" w:cs="Times New Roman"/>
                <w:sz w:val="24"/>
                <w:szCs w:val="24"/>
              </w:rPr>
            </w:r>
            <w:r>
              <w:rPr>
                <w:rFonts w:ascii="Times New Roman" w:hAnsi="Times New Roman" w:cs="Times New Roman"/>
                <w:sz w:val="24"/>
                <w:szCs w:val="24"/>
              </w:rPr>
            </w:r>
          </w:p>
        </w:tc>
        <w:tc>
          <w:tcPr>
            <w:tcW w:w="4733" w:type="dxa"/>
            <w:textDirection w:val="lrTb"/>
            <w:noWrap w:val="false"/>
          </w:tcPr>
          <w:p>
            <w:pPr>
              <w:spacing w:line="276" w:lineRule="auto"/>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spacing w:line="276" w:lineRule="auto"/>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ПОДРЯДЧИК:</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shd w:val="clear" w:color="auto" w:fill="ffffff"/>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r>
      <w:tr>
        <w:tblPrEx/>
        <w:trPr>
          <w:jc w:val="center"/>
          <w:trHeight w:val="850"/>
        </w:trPr>
        <w:tc>
          <w:tcPr>
            <w:tcW w:w="4763" w:type="dxa"/>
            <w:textDirection w:val="lrTb"/>
            <w:noWrap w:val="false"/>
          </w:tcPr>
          <w:p>
            <w:pPr>
              <w:spacing w:line="276" w:lineRule="auto"/>
              <w:shd w:val="clear" w:color="auto" w:fill="ffffff"/>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w:t>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W w:w="4733" w:type="dxa"/>
            <w:textDirection w:val="lrTb"/>
            <w:noWrap w:val="false"/>
          </w:tcPr>
          <w:p>
            <w:pPr>
              <w:jc w:val="both"/>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ПОДРЯДЧИК:</w:t>
            </w:r>
            <w:r>
              <w:rPr>
                <w:rFonts w:ascii="Times New Roman" w:hAnsi="Times New Roman" w:cs="Times New Roman"/>
                <w:b/>
                <w:bCs/>
                <w:sz w:val="24"/>
                <w:szCs w:val="24"/>
              </w:rPr>
            </w:r>
            <w:r>
              <w:rPr>
                <w:rFonts w:ascii="Times New Roman" w:hAnsi="Times New Roman" w:cs="Times New Roman"/>
                <w:b/>
                <w:bCs/>
                <w:sz w:val="24"/>
                <w:szCs w:val="24"/>
              </w:rPr>
            </w:r>
          </w:p>
          <w:p>
            <w:pPr>
              <w:jc w:val="both"/>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_____________/____________/</w:t>
            </w:r>
            <w:r>
              <w:rPr>
                <w:rFonts w:ascii="Times New Roman" w:hAnsi="Times New Roman" w:cs="Times New Roman"/>
                <w:bCs/>
                <w:sz w:val="24"/>
                <w:szCs w:val="24"/>
              </w:rPr>
            </w:r>
            <w:r>
              <w:rPr>
                <w:rFonts w:ascii="Times New Roman" w:hAnsi="Times New Roman" w:cs="Times New Roman"/>
                <w:bCs/>
                <w:sz w:val="24"/>
                <w:szCs w:val="24"/>
              </w:rPr>
            </w:r>
          </w:p>
          <w:p>
            <w:pPr>
              <w:jc w:val="both"/>
              <w:spacing w:line="276" w:lineRule="auto"/>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
                <w:bCs/>
                <w:sz w:val="24"/>
                <w:szCs w:val="24"/>
              </w:rPr>
            </w:r>
            <w:r>
              <w:rPr>
                <w:rFonts w:ascii="Times New Roman" w:hAnsi="Times New Roman" w:cs="Times New Roman"/>
                <w:b/>
                <w:bCs/>
                <w:sz w:val="24"/>
                <w:szCs w:val="24"/>
              </w:rPr>
            </w:r>
          </w:p>
        </w:tc>
      </w:tr>
    </w:tbl>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tbl>
      <w:tblPr>
        <w:tblW w:w="15258" w:type="dxa"/>
        <w:tblInd w:w="-5" w:type="dxa"/>
        <w:tblBorders>
          <w:top w:val="single" w:color="auto" w:sz="4" w:space="0"/>
          <w:left w:val="single" w:color="auto" w:sz="4" w:space="0"/>
          <w:bottom w:val="single" w:color="auto" w:sz="4" w:space="0"/>
          <w:right w:val="single" w:color="auto" w:sz="4" w:space="0"/>
        </w:tblBorders>
        <w:tblLayout w:type="fixed"/>
        <w:tblLook w:val="00A0" w:firstRow="1" w:lastRow="0" w:firstColumn="1" w:lastColumn="0" w:noHBand="0" w:noVBand="0"/>
      </w:tblPr>
      <w:tblGrid>
        <w:gridCol w:w="4743"/>
        <w:gridCol w:w="4753"/>
        <w:gridCol w:w="5762"/>
      </w:tblGrid>
      <w:tr>
        <w:tblPrEx/>
        <w:trPr>
          <w:cantSplit/>
          <w:trHeight w:val="1787"/>
        </w:trPr>
        <w:tc>
          <w:tcPr>
            <w:gridSpan w:val="3"/>
            <w:tcBorders>
              <w:top w:val="single" w:color="FFFFFF" w:sz="4" w:space="0"/>
              <w:left w:val="single" w:color="FFFFFF" w:sz="4" w:space="0"/>
              <w:bottom w:val="single" w:color="FFFFFF" w:sz="4" w:space="0"/>
              <w:right w:val="single" w:color="FFFFFF" w:sz="4" w:space="0"/>
            </w:tcBorders>
            <w:tcW w:w="15258" w:type="dxa"/>
            <w:textDirection w:val="lrTb"/>
            <w:noWrap w:val="false"/>
          </w:tcPr>
          <w:tbl>
            <w:tblPr>
              <w:tblW w:w="15253" w:type="dxa"/>
              <w:tblBorders>
                <w:top w:val="single" w:color="auto" w:sz="4" w:space="0"/>
                <w:left w:val="single" w:color="auto" w:sz="4" w:space="0"/>
                <w:bottom w:val="single" w:color="auto" w:sz="4" w:space="0"/>
                <w:right w:val="single" w:color="auto" w:sz="4" w:space="0"/>
              </w:tblBorders>
              <w:tblLayout w:type="fixed"/>
              <w:tblLook w:val="0000" w:firstRow="0" w:lastRow="0" w:firstColumn="0" w:lastColumn="0" w:noHBand="0" w:noVBand="0"/>
            </w:tblPr>
            <w:tblGrid>
              <w:gridCol w:w="15253"/>
            </w:tblGrid>
            <w:tr>
              <w:tblPrEx/>
              <w:trPr>
                <w:trHeight w:val="1787"/>
              </w:trPr>
              <w:tc>
                <w:tcPr>
                  <w:tcBorders>
                    <w:top w:val="single" w:color="FFFFFF" w:sz="4" w:space="0"/>
                    <w:left w:val="single" w:color="FFFFFF" w:sz="4" w:space="0"/>
                    <w:bottom w:val="single" w:color="FFFFFF" w:sz="4" w:space="0"/>
                    <w:right w:val="single" w:color="FFFFFF" w:sz="4" w:space="0"/>
                  </w:tcBorders>
                  <w:tcW w:w="15253" w:type="dxa"/>
                  <w:textDirection w:val="lrTb"/>
                  <w:noWrap w:val="false"/>
                </w:tcPr>
                <w:p>
                  <w:pPr>
                    <w:ind w:firstLine="5400"/>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1 к Договору №____</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5400"/>
                    <w:rPr>
                      <w:rFonts w:ascii="Times New Roman" w:hAnsi="Times New Roman" w:cs="Times New Roman"/>
                      <w:color w:val="000000"/>
                      <w:sz w:val="24"/>
                      <w:szCs w:val="24"/>
                    </w:rPr>
                  </w:pPr>
                  <w:r>
                    <w:rPr>
                      <w:rFonts w:ascii="Times New Roman" w:hAnsi="Times New Roman" w:cs="Times New Roman"/>
                      <w:color w:val="000000"/>
                      <w:sz w:val="24"/>
                      <w:szCs w:val="24"/>
                    </w:rPr>
                    <w:t xml:space="preserve">от «___»_____________ 2025 г. </w:t>
                  </w:r>
                  <w:r>
                    <w:rPr>
                      <w:rFonts w:ascii="Times New Roman" w:hAnsi="Times New Roman" w:cs="Times New Roman"/>
                      <w:color w:val="000000"/>
                      <w:sz w:val="24"/>
                      <w:szCs w:val="24"/>
                    </w:rPr>
                  </w:r>
                  <w:r>
                    <w:rPr>
                      <w:rFonts w:ascii="Times New Roman" w:hAnsi="Times New Roman" w:cs="Times New Roman"/>
                      <w:color w:val="000000"/>
                      <w:sz w:val="24"/>
                      <w:szCs w:val="24"/>
                    </w:rPr>
                  </w:r>
                </w:p>
                <w:tbl>
                  <w:tblPr>
                    <w:tblpPr w:horzAnchor="margin" w:tblpXSpec="left" w:vertAnchor="page" w:tblpY="1501" w:leftFromText="180" w:topFromText="0" w:rightFromText="180" w:bottomFromText="0"/>
                    <w:tblW w:w="9128" w:type="dxa"/>
                    <w:tblLayout w:type="fixed"/>
                    <w:tblLook w:val="0000" w:firstRow="0" w:lastRow="0" w:firstColumn="0" w:lastColumn="0" w:noHBand="0" w:noVBand="0"/>
                  </w:tblPr>
                  <w:tblGrid>
                    <w:gridCol w:w="454"/>
                    <w:gridCol w:w="2055"/>
                    <w:gridCol w:w="653"/>
                    <w:gridCol w:w="841"/>
                    <w:gridCol w:w="1141"/>
                    <w:gridCol w:w="821"/>
                    <w:gridCol w:w="1075"/>
                    <w:gridCol w:w="1037"/>
                    <w:gridCol w:w="1051"/>
                  </w:tblGrid>
                  <w:tr>
                    <w:tblPrEx/>
                    <w:trPr>
                      <w:trHeight w:val="504"/>
                    </w:trPr>
                    <w:tc>
                      <w:tcPr>
                        <w:gridSpan w:val="9"/>
                        <w:tcBorders>
                          <w:top w:val="none" w:color="000000" w:sz="4" w:space="0"/>
                          <w:left w:val="none" w:color="000000" w:sz="4" w:space="0"/>
                          <w:bottom w:val="none" w:color="000000" w:sz="4" w:space="0"/>
                          <w:right w:val="none" w:color="000000"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Сводная таблица стоимости Договора</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137"/>
                    </w:trPr>
                    <w:tc>
                      <w:tcPr>
                        <w:tcBorders>
                          <w:top w:val="none" w:color="000000" w:sz="4" w:space="0"/>
                          <w:left w:val="none" w:color="000000" w:sz="4" w:space="0"/>
                          <w:bottom w:val="none" w:color="000000" w:sz="4" w:space="0"/>
                          <w:right w:val="none" w:color="000000" w:sz="4" w:space="0"/>
                        </w:tcBorders>
                        <w:tcW w:w="454" w:type="dxa"/>
                        <w:vAlign w:val="center"/>
                        <w:textDirection w:val="lrTb"/>
                        <w:noWrap w:val="false"/>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653" w:type="dxa"/>
                        <w:vAlign w:val="center"/>
                        <w:textDirection w:val="lrTb"/>
                        <w:noWrap w:val="false"/>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841"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none" w:color="000000" w:sz="4" w:space="0"/>
                          <w:right w:val="none" w:color="000000" w:sz="4" w:space="0"/>
                        </w:tcBorders>
                        <w:tcW w:w="1141"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none" w:color="000000" w:sz="4" w:space="0"/>
                          <w:right w:val="none" w:color="000000" w:sz="4" w:space="0"/>
                        </w:tcBorders>
                        <w:tcW w:w="821"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none" w:color="000000" w:sz="4" w:space="0"/>
                          <w:right w:val="none" w:color="000000" w:sz="4" w:space="0"/>
                        </w:tcBorders>
                        <w:tcW w:w="1075"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none" w:color="000000" w:sz="4" w:space="0"/>
                          <w:right w:val="none" w:color="000000"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none" w:color="000000" w:sz="4" w:space="0"/>
                          <w:right w:val="none" w:color="000000" w:sz="4" w:space="0"/>
                        </w:tcBorders>
                        <w:tcW w:w="1051" w:type="dxa"/>
                        <w:vAlign w:val="center"/>
                        <w:textDirection w:val="lrTb"/>
                        <w:noWrap w:val="false"/>
                      </w:tcPr>
                      <w:p>
                        <w:pPr>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r>
                  <w:tr>
                    <w:tblPrEx/>
                    <w:trPr>
                      <w:trHeight w:val="137"/>
                    </w:trPr>
                    <w:tc>
                      <w:tcPr>
                        <w:tcBorders>
                          <w:top w:val="single" w:color="auto" w:sz="4" w:space="0"/>
                          <w:left w:val="single" w:color="auto" w:sz="4" w:space="0"/>
                          <w:bottom w:val="single" w:color="auto" w:sz="4" w:space="0"/>
                          <w:right w:val="single" w:color="auto" w:sz="4" w:space="0"/>
                        </w:tcBorders>
                        <w:tcW w:w="454" w:type="dxa"/>
                        <w:vAlign w:val="center"/>
                        <w:vMerge w:val="restart"/>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 п/п</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single" w:color="auto" w:sz="4" w:space="0"/>
                          <w:left w:val="single" w:color="auto" w:sz="4" w:space="0"/>
                          <w:bottom w:val="single" w:color="auto" w:sz="4" w:space="0"/>
                          <w:right w:val="single" w:color="auto" w:sz="4" w:space="0"/>
                        </w:tcBorders>
                        <w:tcW w:w="2055" w:type="dxa"/>
                        <w:vAlign w:val="center"/>
                        <w:vMerge w:val="restart"/>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Наименование   работ, услуг, оборудования</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7"/>
                        <w:tcBorders>
                          <w:top w:val="single" w:color="auto" w:sz="4" w:space="0"/>
                          <w:left w:val="none" w:color="000000" w:sz="4" w:space="0"/>
                          <w:bottom w:val="single" w:color="auto" w:sz="4" w:space="0"/>
                          <w:right w:val="single" w:color="auto" w:sz="4" w:space="0"/>
                        </w:tcBorders>
                        <w:tcW w:w="6619"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Стоимость,  руб. </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276"/>
                    </w:trPr>
                    <w:tc>
                      <w:tcPr>
                        <w:tcBorders>
                          <w:top w:val="single" w:color="auto" w:sz="4" w:space="0"/>
                          <w:left w:val="single" w:color="auto" w:sz="4" w:space="0"/>
                          <w:bottom w:val="single" w:color="auto" w:sz="4" w:space="0"/>
                          <w:right w:val="single" w:color="auto" w:sz="4" w:space="0"/>
                        </w:tcBorders>
                        <w:tcW w:w="454" w:type="dxa"/>
                        <w:vAlign w:val="center"/>
                        <w:vMerge w:val="continue"/>
                        <w:textDirection w:val="lrTb"/>
                        <w:noWrap w:val="false"/>
                      </w:tcPr>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single" w:color="auto" w:sz="4" w:space="0"/>
                          <w:left w:val="single" w:color="auto" w:sz="4" w:space="0"/>
                          <w:bottom w:val="single" w:color="auto" w:sz="4" w:space="0"/>
                          <w:right w:val="single" w:color="auto" w:sz="4" w:space="0"/>
                        </w:tcBorders>
                        <w:tcW w:w="2055" w:type="dxa"/>
                        <w:vAlign w:val="center"/>
                        <w:vMerge w:val="continue"/>
                        <w:textDirection w:val="lrTb"/>
                        <w:noWrap w:val="false"/>
                      </w:tcPr>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4"/>
                        <w:tcBorders>
                          <w:top w:val="single" w:color="auto" w:sz="4" w:space="0"/>
                          <w:left w:val="none" w:color="000000" w:sz="4" w:space="0"/>
                          <w:bottom w:val="single" w:color="auto" w:sz="4" w:space="0"/>
                          <w:right w:val="single" w:color="auto" w:sz="4" w:space="0"/>
                        </w:tcBorders>
                        <w:tcW w:w="3456"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СМР (в том числе материалы)</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single" w:color="auto" w:sz="4" w:space="0"/>
                          <w:bottom w:val="single" w:color="auto" w:sz="4" w:space="0"/>
                          <w:right w:val="single" w:color="auto" w:sz="4" w:space="0"/>
                        </w:tcBorders>
                        <w:tcW w:w="1075" w:type="dxa"/>
                        <w:vAlign w:val="center"/>
                        <w:vMerge w:val="restart"/>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оборудование</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single" w:color="auto" w:sz="4" w:space="0"/>
                          <w:bottom w:val="single" w:color="auto" w:sz="4" w:space="0"/>
                          <w:right w:val="single" w:color="auto" w:sz="4" w:space="0"/>
                        </w:tcBorders>
                        <w:tcW w:w="1037" w:type="dxa"/>
                        <w:vAlign w:val="center"/>
                        <w:vMerge w:val="restart"/>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Прочие</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single" w:color="auto" w:sz="4" w:space="0"/>
                          <w:bottom w:val="single" w:color="auto" w:sz="4" w:space="0"/>
                          <w:right w:val="single" w:color="auto" w:sz="4" w:space="0"/>
                        </w:tcBorders>
                        <w:tcW w:w="1051" w:type="dxa"/>
                        <w:vAlign w:val="center"/>
                        <w:vMerge w:val="restart"/>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ВСЕГО</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r>
                  <w:tr>
                    <w:tblPrEx/>
                    <w:trPr>
                      <w:trHeight w:val="55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Ед. изм.</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объём</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Стои-мость</w:t>
                        </w:r>
                        <w:r>
                          <w:rPr>
                            <w:rFonts w:ascii="Times New Roman" w:hAnsi="Times New Roman" w:cs="Times New Roman"/>
                            <w:color w:val="000000"/>
                            <w:sz w:val="22"/>
                            <w:szCs w:val="22"/>
                          </w:rPr>
                          <w:t xml:space="preserve"> ед., </w:t>
                        </w:r>
                        <w:r>
                          <w:rPr>
                            <w:rFonts w:ascii="Times New Roman" w:hAnsi="Times New Roman" w:cs="Times New Roman"/>
                            <w:color w:val="000000"/>
                            <w:sz w:val="22"/>
                            <w:szCs w:val="22"/>
                          </w:rPr>
                          <w:t xml:space="preserve">руб</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всего,              руб.</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single" w:color="auto" w:sz="4" w:space="0"/>
                          <w:bottom w:val="single" w:color="auto" w:sz="4" w:space="0"/>
                          <w:right w:val="single" w:color="auto" w:sz="4" w:space="0"/>
                        </w:tcBorders>
                        <w:tcW w:w="1075" w:type="dxa"/>
                        <w:vAlign w:val="center"/>
                        <w:vMerge w:val="continue"/>
                        <w:textDirection w:val="lrTb"/>
                        <w:noWrap w:val="false"/>
                      </w:tcPr>
                      <w:p>
                        <w:pP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single" w:color="auto" w:sz="4" w:space="0"/>
                          <w:bottom w:val="single" w:color="auto" w:sz="4" w:space="0"/>
                          <w:right w:val="single" w:color="auto" w:sz="4" w:space="0"/>
                        </w:tcBorders>
                        <w:tcW w:w="1037" w:type="dxa"/>
                        <w:vAlign w:val="center"/>
                        <w:vMerge w:val="continue"/>
                        <w:textDirection w:val="lrTb"/>
                        <w:noWrap w:val="false"/>
                      </w:tcPr>
                      <w:p>
                        <w:pP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single" w:color="auto" w:sz="4" w:space="0"/>
                          <w:bottom w:val="single" w:color="auto" w:sz="4" w:space="0"/>
                          <w:right w:val="single" w:color="auto" w:sz="4" w:space="0"/>
                        </w:tcBorders>
                        <w:tcW w:w="1051" w:type="dxa"/>
                        <w:vAlign w:val="center"/>
                        <w:vMerge w:val="continue"/>
                        <w:textDirection w:val="lrTb"/>
                        <w:noWrap w:val="false"/>
                      </w:tcPr>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1. Подготовка территории строительства</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2. Основные объекты строительства</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3. Объекты подсобного и обслуживающего назначения</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4. Объекты энергетического хозяйства</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5. Объекты транспортного хозяйства и связи</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6. Наружные сети и сооружения водопровода и канализации, </w:t>
                        </w:r>
                        <w:r>
                          <w:rPr>
                            <w:rFonts w:ascii="Times New Roman" w:hAnsi="Times New Roman" w:cs="Times New Roman"/>
                            <w:b/>
                            <w:bCs/>
                            <w:color w:val="000000"/>
                            <w:sz w:val="22"/>
                            <w:szCs w:val="22"/>
                          </w:rPr>
                          <w:t xml:space="preserve">маслоотводы</w:t>
                        </w:r>
                        <w:r>
                          <w:rPr>
                            <w:rFonts w:ascii="Times New Roman" w:hAnsi="Times New Roman" w:cs="Times New Roman"/>
                            <w:b/>
                            <w:bCs/>
                            <w:color w:val="000000"/>
                            <w:sz w:val="22"/>
                            <w:szCs w:val="22"/>
                          </w:rPr>
                          <w:t xml:space="preserve"> и маслосборники</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7. Благоустройство и озеленение территории</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8. Временные здания и сооружения</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9. Прочие работы и затраты</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r>
                  <w:tr>
                    <w:tblPrEx/>
                    <w:trPr>
                      <w:trHeight w:val="302"/>
                    </w:trPr>
                    <w:tc>
                      <w:tcPr>
                        <w:gridSpan w:val="9"/>
                        <w:tcBorders>
                          <w:top w:val="none" w:color="000000" w:sz="4" w:space="0"/>
                          <w:left w:val="single" w:color="auto" w:sz="4" w:space="0"/>
                          <w:bottom w:val="single" w:color="auto" w:sz="4" w:space="0"/>
                          <w:right w:val="single" w:color="auto" w:sz="4" w:space="0"/>
                        </w:tcBorders>
                        <w:tcW w:w="9128"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Глава 12. Проектные и изыскательские работы, авторский надзор</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trHeight w:val="302"/>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r>
                  <w:tr>
                    <w:tblPrEx/>
                    <w:trPr>
                      <w:trHeight w:val="115"/>
                    </w:trPr>
                    <w:tc>
                      <w:tcPr>
                        <w:tcBorders>
                          <w:top w:val="none" w:color="000000" w:sz="4" w:space="0"/>
                          <w:left w:val="single" w:color="auto" w:sz="4" w:space="0"/>
                          <w:bottom w:val="single" w:color="auto" w:sz="4" w:space="0"/>
                          <w:right w:val="single" w:color="auto" w:sz="4" w:space="0"/>
                        </w:tcBorders>
                        <w:tcW w:w="454" w:type="dxa"/>
                        <w:vAlign w:val="center"/>
                        <w:textDirection w:val="lrTb"/>
                        <w:noWrap w:val="false"/>
                      </w:tcPr>
                      <w:p>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Borders>
                          <w:top w:val="none" w:color="000000" w:sz="4" w:space="0"/>
                          <w:left w:val="none" w:color="000000" w:sz="4" w:space="0"/>
                          <w:bottom w:val="single" w:color="auto" w:sz="4" w:space="0"/>
                          <w:right w:val="single" w:color="auto" w:sz="4" w:space="0"/>
                        </w:tcBorders>
                        <w:tcW w:w="2055" w:type="dxa"/>
                        <w:vAlign w:val="center"/>
                        <w:textDirection w:val="lrTb"/>
                        <w:noWrap w:val="false"/>
                      </w:tcPr>
                      <w:p>
                        <w:pPr>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Итого</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653"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14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82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auto" w:sz="4" w:space="0"/>
                          <w:right w:val="single" w:color="auto" w:sz="4" w:space="0"/>
                        </w:tcBorders>
                        <w:tcW w:w="1037" w:type="dxa"/>
                        <w:vAlign w:val="center"/>
                        <w:textDirection w:val="lrTb"/>
                        <w:noWrap w:val="false"/>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auto" w:sz="4" w:space="0"/>
                          <w:right w:val="single" w:color="auto" w:sz="4" w:space="0"/>
                        </w:tcBorders>
                        <w:tcW w:w="1051"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bl>
                <w:p>
                  <w:pPr>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c>
            </w:tr>
          </w:tbl>
          <w:p>
            <w:r/>
            <w:r/>
          </w:p>
        </w:tc>
      </w:tr>
      <w:tr>
        <w:tblPrEx>
          <w:tblBorders>
            <w:top w:val="none" w:color="auto" w:sz="0" w:space="0"/>
            <w:left w:val="none" w:color="auto" w:sz="0" w:space="0"/>
            <w:bottom w:val="none" w:color="auto" w:sz="0" w:space="0"/>
            <w:right w:val="none" w:color="auto" w:sz="0" w:space="0"/>
          </w:tblBorders>
        </w:tblPrEx>
        <w:trPr>
          <w:gridAfter w:val="1"/>
        </w:trPr>
        <w:tc>
          <w:tcPr>
            <w:tcW w:w="4743" w:type="dxa"/>
            <w:textDirection w:val="lrTb"/>
            <w:noWrap w:val="false"/>
          </w:tcPr>
          <w:p>
            <w:pPr>
              <w:spacing w:line="276" w:lineRule="auto"/>
              <w:shd w:val="clear" w:color="auto" w:fill="ffffff"/>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shd w:val="clear" w:color="auto" w:fill="ffffff"/>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753" w:type="dxa"/>
            <w:textDirection w:val="lrTb"/>
            <w:noWrap w:val="false"/>
          </w:tcPr>
          <w:p>
            <w:pPr>
              <w:jc w:val="both"/>
              <w:spacing w:line="276" w:lineRule="auto"/>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jc w:val="both"/>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ПОДРЯДЧИК:</w:t>
            </w:r>
            <w:r>
              <w:rPr>
                <w:rFonts w:ascii="Times New Roman" w:hAnsi="Times New Roman" w:cs="Times New Roman"/>
                <w:b/>
                <w:bCs/>
                <w:sz w:val="24"/>
                <w:szCs w:val="24"/>
              </w:rPr>
            </w:r>
            <w:r>
              <w:rPr>
                <w:rFonts w:ascii="Times New Roman" w:hAnsi="Times New Roman" w:cs="Times New Roman"/>
                <w:b/>
                <w:bCs/>
                <w:sz w:val="24"/>
                <w:szCs w:val="24"/>
              </w:rPr>
            </w:r>
          </w:p>
          <w:p>
            <w:pPr>
              <w:rPr>
                <w:rFonts w:ascii="Times New Roman" w:hAnsi="Times New Roman" w:cs="Times New Roman"/>
              </w:rPr>
            </w:pPr>
            <w:r>
              <w:rPr>
                <w:rFonts w:ascii="Times New Roman" w:hAnsi="Times New Roman" w:cs="Times New Roman"/>
                <w:bCs/>
                <w:sz w:val="24"/>
                <w:szCs w:val="24"/>
              </w:rPr>
              <w:t xml:space="preserve">_______________/____________/</w:t>
            </w:r>
            <w:r>
              <w:rPr>
                <w:rFonts w:ascii="Times New Roman" w:hAnsi="Times New Roman" w:cs="Times New Roman"/>
              </w:rPr>
            </w:r>
            <w:r>
              <w:rPr>
                <w:rFonts w:ascii="Times New Roman" w:hAnsi="Times New Roman" w:cs="Times New Roman"/>
              </w:rPr>
            </w:r>
          </w:p>
        </w:tc>
      </w:tr>
      <w:tr>
        <w:tblPrEx>
          <w:tblBorders>
            <w:top w:val="none" w:color="auto" w:sz="0" w:space="0"/>
            <w:left w:val="none" w:color="auto" w:sz="0" w:space="0"/>
            <w:bottom w:val="none" w:color="auto" w:sz="0" w:space="0"/>
            <w:right w:val="none" w:color="auto" w:sz="0" w:space="0"/>
          </w:tblBorders>
        </w:tblPrEx>
        <w:trPr>
          <w:gridAfter w:val="1"/>
        </w:trPr>
        <w:tc>
          <w:tcPr>
            <w:tcW w:w="4743"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753"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rPr>
          <w:rFonts w:ascii="Times New Roman" w:hAnsi="Times New Roman" w:cs="Times New Roman"/>
          <w:color w:val="000000"/>
        </w:rPr>
        <w:sectPr>
          <w:footnotePr/>
          <w:endnotePr/>
          <w:type w:val="nextPage"/>
          <w:pgSz w:w="11906" w:h="16838" w:orient="portrait"/>
          <w:pgMar w:top="1134" w:right="709" w:bottom="680" w:left="1701" w:header="709" w:footer="709" w:gutter="0"/>
          <w:cols w:num="1" w:sep="0" w:space="708" w:equalWidth="1"/>
          <w:docGrid w:linePitch="360"/>
          <w:titlePg/>
        </w:sect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left="11340"/>
        <w:rPr>
          <w:rFonts w:ascii="Times New Roman" w:hAnsi="Times New Roman" w:cs="Times New Roman"/>
          <w:sz w:val="24"/>
          <w:szCs w:val="24"/>
        </w:rPr>
      </w:pPr>
      <w:r>
        <w:rPr>
          <w:rFonts w:ascii="Times New Roman" w:hAnsi="Times New Roman" w:cs="Times New Roman"/>
          <w:color w:val="000000"/>
          <w:sz w:val="24"/>
          <w:szCs w:val="24"/>
        </w:rPr>
        <w:t xml:space="preserve">Приложение 2 </w:t>
      </w:r>
      <w:r>
        <w:rPr>
          <w:rFonts w:ascii="Times New Roman" w:hAnsi="Times New Roman" w:cs="Times New Roman"/>
          <w:sz w:val="24"/>
          <w:szCs w:val="24"/>
        </w:rPr>
        <w:t xml:space="preserve">к Договору №____ от "__"______2025 г.</w:t>
      </w:r>
      <w:r>
        <w:rPr>
          <w:rFonts w:ascii="Times New Roman" w:hAnsi="Times New Roman" w:cs="Times New Roman"/>
          <w:sz w:val="24"/>
          <w:szCs w:val="24"/>
        </w:rPr>
      </w:r>
      <w:r>
        <w:rPr>
          <w:rFonts w:ascii="Times New Roman" w:hAnsi="Times New Roman" w:cs="Times New Roman"/>
          <w:sz w:val="24"/>
          <w:szCs w:val="24"/>
        </w:rPr>
      </w:r>
    </w:p>
    <w:p>
      <w:pPr>
        <w:ind w:left="12049"/>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График выполнения работ, поставок и объемов финансирования</w:t>
      </w:r>
      <w:r>
        <w:rPr>
          <w:rFonts w:ascii="Times New Roman" w:hAnsi="Times New Roman" w:cs="Times New Roman"/>
          <w:b/>
          <w:bCs/>
          <w:color w:val="000000"/>
          <w:sz w:val="28"/>
          <w:szCs w:val="28"/>
        </w:rPr>
      </w:r>
      <w:r>
        <w:rPr>
          <w:rFonts w:ascii="Times New Roman" w:hAnsi="Times New Roman" w:cs="Times New Roman"/>
          <w:b/>
          <w:bCs/>
          <w:color w:val="000000"/>
          <w:sz w:val="28"/>
          <w:szCs w:val="28"/>
        </w:rPr>
      </w:r>
    </w:p>
    <w:p>
      <w:pPr>
        <w:rPr>
          <w:rFonts w:ascii="Times New Roman" w:hAnsi="Times New Roman" w:cs="Times New Roman"/>
          <w:color w:val="000000"/>
          <w:sz w:val="16"/>
          <w:szCs w:val="16"/>
        </w:rPr>
      </w:pPr>
      <w:r>
        <w:rPr>
          <w:rFonts w:ascii="Times New Roman" w:hAnsi="Times New Roman" w:cs="Times New Roman"/>
          <w:color w:val="000000"/>
          <w:sz w:val="16"/>
          <w:szCs w:val="16"/>
        </w:rPr>
      </w:r>
      <w:r>
        <w:rPr>
          <w:rFonts w:ascii="Times New Roman" w:hAnsi="Times New Roman" w:cs="Times New Roman"/>
          <w:color w:val="000000"/>
          <w:sz w:val="16"/>
          <w:szCs w:val="16"/>
        </w:rPr>
      </w:r>
      <w:r>
        <w:rPr>
          <w:rFonts w:ascii="Times New Roman" w:hAnsi="Times New Roman" w:cs="Times New Roman"/>
          <w:color w:val="000000"/>
          <w:sz w:val="16"/>
          <w:szCs w:val="16"/>
        </w:rPr>
      </w:r>
    </w:p>
    <w:tbl>
      <w:tblPr>
        <w:tblW w:w="15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62"/>
        <w:gridCol w:w="2552"/>
        <w:gridCol w:w="1417"/>
        <w:gridCol w:w="1985"/>
        <w:gridCol w:w="992"/>
        <w:gridCol w:w="992"/>
        <w:gridCol w:w="993"/>
        <w:gridCol w:w="992"/>
        <w:gridCol w:w="992"/>
        <w:gridCol w:w="992"/>
        <w:gridCol w:w="993"/>
        <w:gridCol w:w="1022"/>
        <w:gridCol w:w="905"/>
      </w:tblGrid>
      <w:tr>
        <w:tblPrEx/>
        <w:trPr>
          <w:trHeight w:val="58"/>
          <w:tblHeader/>
        </w:trPr>
        <w:tc>
          <w:tcPr>
            <w:tcW w:w="562" w:type="dxa"/>
            <w:vMerge w:val="restart"/>
            <w:textDirection w:val="lrTb"/>
            <w:noWrap w:val="false"/>
          </w:tcPr>
          <w:p>
            <w:pPr>
              <w:ind w:right="-119"/>
              <w:jc w:val="center"/>
              <w:rPr>
                <w:rFonts w:ascii="Times New Roman" w:hAnsi="Times New Roman" w:cs="Times New Roman"/>
                <w:b/>
                <w:bCs/>
              </w:rPr>
            </w:pPr>
            <w:r>
              <w:rPr>
                <w:rFonts w:ascii="Times New Roman" w:hAnsi="Times New Roman" w:cs="Times New Roman"/>
                <w:b/>
                <w:bCs/>
              </w:rPr>
              <w:t xml:space="preserve">№</w:t>
            </w:r>
            <w:r>
              <w:rPr>
                <w:rFonts w:ascii="Times New Roman" w:hAnsi="Times New Roman" w:cs="Times New Roman"/>
                <w:b/>
                <w:bCs/>
              </w:rPr>
            </w:r>
            <w:r>
              <w:rPr>
                <w:rFonts w:ascii="Times New Roman" w:hAnsi="Times New Roman" w:cs="Times New Roman"/>
                <w:b/>
                <w:bCs/>
              </w:rPr>
            </w:r>
          </w:p>
          <w:p>
            <w:pPr>
              <w:ind w:right="-119"/>
              <w:jc w:val="center"/>
              <w:rPr>
                <w:rFonts w:ascii="Times New Roman" w:hAnsi="Times New Roman" w:cs="Times New Roman"/>
                <w:b/>
                <w:bCs/>
              </w:rPr>
            </w:pPr>
            <w:r>
              <w:rPr>
                <w:rFonts w:ascii="Times New Roman" w:hAnsi="Times New Roman" w:cs="Times New Roman"/>
                <w:b/>
                <w:bCs/>
              </w:rPr>
              <w:t xml:space="preserve">п/п</w:t>
            </w:r>
            <w:r>
              <w:rPr>
                <w:rFonts w:ascii="Times New Roman" w:hAnsi="Times New Roman" w:cs="Times New Roman"/>
                <w:b/>
                <w:bCs/>
              </w:rPr>
            </w:r>
            <w:r>
              <w:rPr>
                <w:rFonts w:ascii="Times New Roman" w:hAnsi="Times New Roman" w:cs="Times New Roman"/>
                <w:b/>
                <w:bCs/>
              </w:rPr>
            </w:r>
          </w:p>
        </w:tc>
        <w:tc>
          <w:tcPr>
            <w:tcW w:w="2552" w:type="dxa"/>
            <w:vMerge w:val="restart"/>
            <w:textDirection w:val="lrTb"/>
            <w:noWrap w:val="false"/>
          </w:tcPr>
          <w:p>
            <w:pPr>
              <w:jc w:val="center"/>
              <w:rPr>
                <w:rFonts w:ascii="Times New Roman" w:hAnsi="Times New Roman" w:cs="Times New Roman"/>
                <w:i/>
                <w:iCs/>
              </w:rPr>
            </w:pPr>
            <w:r>
              <w:rPr>
                <w:rFonts w:ascii="Times New Roman" w:hAnsi="Times New Roman" w:cs="Times New Roman"/>
                <w:b/>
                <w:bCs/>
              </w:rPr>
              <w:t xml:space="preserve">Наименование работ</w:t>
            </w:r>
            <w:r>
              <w:rPr>
                <w:rFonts w:ascii="Times New Roman" w:hAnsi="Times New Roman" w:cs="Times New Roman"/>
                <w:i/>
                <w:iCs/>
              </w:rPr>
            </w:r>
            <w:r>
              <w:rPr>
                <w:rFonts w:ascii="Times New Roman" w:hAnsi="Times New Roman" w:cs="Times New Roman"/>
                <w:i/>
                <w:iCs/>
              </w:rPr>
            </w:r>
          </w:p>
        </w:tc>
        <w:tc>
          <w:tcPr>
            <w:tcW w:w="1417" w:type="dxa"/>
            <w:vMerge w:val="restart"/>
            <w:textDirection w:val="lrTb"/>
            <w:noWrap w:val="false"/>
          </w:tcPr>
          <w:p>
            <w:pPr>
              <w:ind w:left="120" w:hanging="120"/>
              <w:jc w:val="center"/>
              <w:rPr>
                <w:rFonts w:ascii="Times New Roman" w:hAnsi="Times New Roman" w:cs="Times New Roman"/>
                <w:b/>
                <w:bCs/>
              </w:rPr>
            </w:pPr>
            <w:r>
              <w:rPr>
                <w:rFonts w:ascii="Times New Roman" w:hAnsi="Times New Roman" w:cs="Times New Roman"/>
                <w:b/>
                <w:bCs/>
              </w:rPr>
              <w:t xml:space="preserve">Сроки выполнения работ</w:t>
            </w:r>
            <w:r>
              <w:rPr>
                <w:rFonts w:ascii="Times New Roman" w:hAnsi="Times New Roman" w:cs="Times New Roman"/>
                <w:b/>
                <w:bCs/>
              </w:rPr>
            </w:r>
            <w:r>
              <w:rPr>
                <w:rFonts w:ascii="Times New Roman" w:hAnsi="Times New Roman" w:cs="Times New Roman"/>
                <w:b/>
                <w:bCs/>
              </w:rPr>
            </w:r>
          </w:p>
        </w:tc>
        <w:tc>
          <w:tcPr>
            <w:gridSpan w:val="10"/>
            <w:tcW w:w="10858" w:type="dxa"/>
            <w:textDirection w:val="lrTb"/>
            <w:noWrap w:val="false"/>
          </w:tcPr>
          <w:p>
            <w:pPr>
              <w:ind w:left="120" w:hanging="120"/>
              <w:jc w:val="center"/>
              <w:rPr>
                <w:rFonts w:ascii="Times New Roman" w:hAnsi="Times New Roman" w:cs="Times New Roman"/>
                <w:b/>
                <w:bCs/>
              </w:rPr>
            </w:pPr>
            <w:r>
              <w:rPr>
                <w:rFonts w:ascii="Times New Roman" w:hAnsi="Times New Roman" w:cs="Times New Roman"/>
                <w:b/>
                <w:bCs/>
              </w:rPr>
              <w:t xml:space="preserve">Объем и стоимость работ, подлежащих выполнению в каждом месяце (единицы измерения объемов - тыс. руб.) (без НДС), объемы финансирования (в %% от стоимости работ)</w:t>
            </w:r>
            <w:r>
              <w:rPr>
                <w:rFonts w:ascii="Times New Roman" w:hAnsi="Times New Roman" w:cs="Times New Roman"/>
                <w:b/>
                <w:bCs/>
              </w:rPr>
            </w:r>
            <w:r>
              <w:rPr>
                <w:rFonts w:ascii="Times New Roman" w:hAnsi="Times New Roman" w:cs="Times New Roman"/>
                <w:b/>
                <w:bCs/>
              </w:rPr>
            </w:r>
          </w:p>
        </w:tc>
      </w:tr>
      <w:tr>
        <w:tblPrEx/>
        <w:trPr>
          <w:trHeight w:val="165"/>
          <w:tblHeader/>
        </w:trPr>
        <w:tc>
          <w:tcPr>
            <w:tcBorders>
              <w:left w:val="single" w:color="auto" w:sz="6" w:space="0"/>
              <w:bottom w:val="none" w:color="000000" w:sz="4" w:space="0"/>
              <w:right w:val="none" w:color="000000" w:sz="4" w:space="0"/>
            </w:tcBorders>
            <w:tcW w:w="562" w:type="dxa"/>
            <w:vAlign w:val="center"/>
            <w:vMerge w:val="continue"/>
            <w:textDirection w:val="lrTb"/>
            <w:noWrap w:val="false"/>
          </w:tcPr>
          <w:p>
            <w:pPr>
              <w:ind w:right="-119"/>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c>
          <w:tcPr>
            <w:tcBorders>
              <w:left w:val="none" w:color="000000" w:sz="4" w:space="0"/>
              <w:bottom w:val="none" w:color="000000" w:sz="4" w:space="0"/>
            </w:tcBorders>
            <w:tcW w:w="2552" w:type="dxa"/>
            <w:vAlign w:val="center"/>
            <w:vMerge w:val="continue"/>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c>
          <w:tcPr>
            <w:tcW w:w="1417" w:type="dxa"/>
            <w:vMerge w:val="continue"/>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c>
          <w:tcPr>
            <w:gridSpan w:val="10"/>
            <w:tcW w:w="10858"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год</w:t>
            </w:r>
            <w:r>
              <w:rPr>
                <w:rFonts w:ascii="Times New Roman" w:hAnsi="Times New Roman" w:cs="Times New Roman"/>
                <w:b/>
                <w:bCs/>
                <w:color w:val="000000"/>
              </w:rPr>
            </w:r>
            <w:r>
              <w:rPr>
                <w:rFonts w:ascii="Times New Roman" w:hAnsi="Times New Roman" w:cs="Times New Roman"/>
                <w:b/>
                <w:bCs/>
                <w:color w:val="000000"/>
              </w:rPr>
            </w:r>
          </w:p>
        </w:tc>
      </w:tr>
      <w:tr>
        <w:tblPrEx/>
        <w:trPr>
          <w:trHeight w:val="58"/>
          <w:tblHeader/>
        </w:trPr>
        <w:tc>
          <w:tcPr>
            <w:tcBorders>
              <w:top w:val="none" w:color="000000" w:sz="4" w:space="0"/>
              <w:left w:val="single" w:color="auto" w:sz="6" w:space="0"/>
              <w:bottom w:val="none" w:color="000000" w:sz="4" w:space="0"/>
              <w:right w:val="none" w:color="000000" w:sz="4" w:space="0"/>
            </w:tcBorders>
            <w:tcW w:w="562" w:type="dxa"/>
            <w:vAlign w:val="center"/>
            <w:vMerge w:val="continue"/>
            <w:textDirection w:val="lrTb"/>
            <w:noWrap w:val="false"/>
          </w:tcPr>
          <w:p>
            <w:pPr>
              <w:ind w:right="-119"/>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none" w:color="000000" w:sz="4" w:space="0"/>
              <w:bottom w:val="none" w:color="000000" w:sz="4" w:space="0"/>
            </w:tcBorders>
            <w:tcW w:w="2552" w:type="dxa"/>
            <w:vAlign w:val="center"/>
            <w:vMerge w:val="continue"/>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c>
          <w:tcPr>
            <w:tcW w:w="1417" w:type="dxa"/>
            <w:vMerge w:val="continue"/>
            <w:textDirection w:val="lrTb"/>
            <w:noWrap w:val="false"/>
          </w:tcPr>
          <w:p>
            <w:pPr>
              <w:jc w:val="center"/>
              <w:rPr>
                <w:rFonts w:ascii="Times New Roman" w:hAnsi="Times New Roman" w:cs="Times New Roman"/>
                <w:i/>
                <w:iCs/>
                <w:color w:val="000000"/>
              </w:rPr>
            </w:pPr>
            <w:r>
              <w:rPr>
                <w:rFonts w:ascii="Times New Roman" w:hAnsi="Times New Roman" w:cs="Times New Roman"/>
                <w:i/>
                <w:iCs/>
                <w:color w:val="000000"/>
              </w:rPr>
            </w:r>
            <w:r>
              <w:rPr>
                <w:rFonts w:ascii="Times New Roman" w:hAnsi="Times New Roman" w:cs="Times New Roman"/>
                <w:i/>
                <w:iCs/>
                <w:color w:val="000000"/>
              </w:rPr>
            </w:r>
            <w:r>
              <w:rPr>
                <w:rFonts w:ascii="Times New Roman" w:hAnsi="Times New Roman" w:cs="Times New Roman"/>
                <w:i/>
                <w:iCs/>
                <w:color w:val="000000"/>
              </w:rPr>
            </w:r>
          </w:p>
        </w:tc>
        <w:tc>
          <w:tcPr>
            <w:tcW w:w="1985" w:type="dxa"/>
            <w:vAlign w:val="center"/>
            <w:textDirection w:val="lrTb"/>
            <w:noWrap w:val="false"/>
          </w:tcPr>
          <w:p>
            <w:pPr>
              <w:jc w:val="center"/>
              <w:rPr>
                <w:rFonts w:ascii="Times New Roman" w:hAnsi="Times New Roman" w:cs="Times New Roman"/>
                <w:i/>
                <w:iCs/>
                <w:color w:val="000000"/>
              </w:rPr>
            </w:pPr>
            <w:r>
              <w:rPr>
                <w:rFonts w:ascii="Times New Roman" w:hAnsi="Times New Roman" w:cs="Times New Roman"/>
                <w:i/>
                <w:iCs/>
                <w:color w:val="000000"/>
              </w:rPr>
            </w:r>
            <w:r>
              <w:rPr>
                <w:rFonts w:ascii="Times New Roman" w:hAnsi="Times New Roman" w:cs="Times New Roman"/>
                <w:i/>
                <w:iCs/>
                <w:color w:val="000000"/>
              </w:rPr>
            </w:r>
            <w:r>
              <w:rPr>
                <w:rFonts w:ascii="Times New Roman" w:hAnsi="Times New Roman" w:cs="Times New Roman"/>
                <w:i/>
                <w:iCs/>
                <w:color w:val="000000"/>
              </w:rPr>
            </w:r>
          </w:p>
        </w:tc>
        <w:tc>
          <w:tcPr>
            <w:tcW w:w="992" w:type="dxa"/>
            <w:vAlign w:val="center"/>
            <w:textDirection w:val="lrTb"/>
            <w:noWrap w:val="false"/>
          </w:tcPr>
          <w:p>
            <w:pPr>
              <w:jc w:val="center"/>
              <w:rPr>
                <w:rFonts w:ascii="Times New Roman" w:hAnsi="Times New Roman" w:cs="Times New Roman"/>
                <w:i/>
                <w:iCs/>
                <w:color w:val="000000"/>
              </w:rPr>
            </w:pPr>
            <w:r>
              <w:rPr>
                <w:rFonts w:ascii="Times New Roman" w:hAnsi="Times New Roman" w:cs="Times New Roman"/>
                <w:i/>
                <w:iCs/>
                <w:color w:val="000000"/>
              </w:rPr>
              <w:t xml:space="preserve">месяц</w:t>
            </w:r>
            <w:r>
              <w:rPr>
                <w:rFonts w:ascii="Times New Roman" w:hAnsi="Times New Roman" w:cs="Times New Roman"/>
                <w:i/>
                <w:iCs/>
                <w:color w:val="000000"/>
              </w:rPr>
            </w:r>
            <w:r>
              <w:rPr>
                <w:rFonts w:ascii="Times New Roman" w:hAnsi="Times New Roman" w:cs="Times New Roman"/>
                <w:i/>
                <w:iCs/>
                <w:color w:val="000000"/>
              </w:rPr>
            </w:r>
          </w:p>
        </w:tc>
        <w:tc>
          <w:tcPr>
            <w:tcW w:w="992" w:type="dxa"/>
            <w:vAlign w:val="center"/>
            <w:textDirection w:val="lrTb"/>
            <w:noWrap w:val="false"/>
          </w:tcPr>
          <w:p>
            <w:pPr>
              <w:jc w:val="center"/>
              <w:rPr>
                <w:rFonts w:ascii="Times New Roman" w:hAnsi="Times New Roman" w:cs="Times New Roman"/>
                <w:i/>
                <w:iCs/>
                <w:color w:val="000000"/>
              </w:rPr>
            </w:pPr>
            <w:r>
              <w:rPr>
                <w:rFonts w:ascii="Times New Roman" w:hAnsi="Times New Roman" w:cs="Times New Roman"/>
                <w:i/>
                <w:iCs/>
                <w:color w:val="000000"/>
              </w:rPr>
              <w:t xml:space="preserve">месяц</w:t>
            </w:r>
            <w:r>
              <w:rPr>
                <w:rFonts w:ascii="Times New Roman" w:hAnsi="Times New Roman" w:cs="Times New Roman"/>
                <w:i/>
                <w:iCs/>
                <w:color w:val="000000"/>
              </w:rPr>
            </w:r>
            <w:r>
              <w:rPr>
                <w:rFonts w:ascii="Times New Roman" w:hAnsi="Times New Roman" w:cs="Times New Roman"/>
                <w:i/>
                <w:iCs/>
                <w:color w:val="000000"/>
              </w:rPr>
            </w:r>
          </w:p>
        </w:tc>
        <w:tc>
          <w:tcPr>
            <w:tcW w:w="993" w:type="dxa"/>
            <w:vAlign w:val="center"/>
            <w:textDirection w:val="lrTb"/>
            <w:noWrap w:val="false"/>
          </w:tcPr>
          <w:p>
            <w:pPr>
              <w:jc w:val="center"/>
              <w:rPr>
                <w:rFonts w:ascii="Times New Roman" w:hAnsi="Times New Roman" w:cs="Times New Roman"/>
                <w:i/>
                <w:iCs/>
                <w:color w:val="000000"/>
              </w:rPr>
            </w:pPr>
            <w:r>
              <w:rPr>
                <w:rFonts w:ascii="Times New Roman" w:hAnsi="Times New Roman" w:cs="Times New Roman"/>
                <w:i/>
                <w:iCs/>
                <w:color w:val="000000"/>
              </w:rPr>
              <w:t xml:space="preserve">месяц</w:t>
            </w:r>
            <w:r>
              <w:rPr>
                <w:rFonts w:ascii="Times New Roman" w:hAnsi="Times New Roman" w:cs="Times New Roman"/>
                <w:i/>
                <w:iCs/>
                <w:color w:val="000000"/>
              </w:rPr>
            </w:r>
            <w:r>
              <w:rPr>
                <w:rFonts w:ascii="Times New Roman" w:hAnsi="Times New Roman" w:cs="Times New Roman"/>
                <w:i/>
                <w:iCs/>
                <w:color w:val="000000"/>
              </w:rPr>
            </w:r>
          </w:p>
        </w:tc>
        <w:tc>
          <w:tcPr>
            <w:tcW w:w="992" w:type="dxa"/>
            <w:vAlign w:val="center"/>
            <w:textDirection w:val="lrTb"/>
            <w:noWrap w:val="false"/>
          </w:tcPr>
          <w:p>
            <w:pPr>
              <w:jc w:val="center"/>
              <w:rPr>
                <w:rFonts w:ascii="Times New Roman" w:hAnsi="Times New Roman" w:cs="Times New Roman"/>
                <w:i/>
                <w:iCs/>
                <w:color w:val="000000"/>
              </w:rPr>
            </w:pPr>
            <w:r>
              <w:rPr>
                <w:rFonts w:ascii="Times New Roman" w:hAnsi="Times New Roman" w:cs="Times New Roman"/>
                <w:i/>
                <w:iCs/>
                <w:color w:val="000000"/>
              </w:rPr>
              <w:t xml:space="preserve">месяц</w:t>
            </w:r>
            <w:r>
              <w:rPr>
                <w:rFonts w:ascii="Times New Roman" w:hAnsi="Times New Roman" w:cs="Times New Roman"/>
                <w:i/>
                <w:iCs/>
                <w:color w:val="000000"/>
              </w:rPr>
            </w:r>
            <w:r>
              <w:rPr>
                <w:rFonts w:ascii="Times New Roman" w:hAnsi="Times New Roman" w:cs="Times New Roman"/>
                <w:i/>
                <w:iCs/>
                <w:color w:val="000000"/>
              </w:rPr>
            </w:r>
          </w:p>
        </w:tc>
        <w:tc>
          <w:tcPr>
            <w:tcW w:w="992" w:type="dxa"/>
            <w:vAlign w:val="center"/>
            <w:textDirection w:val="lrTb"/>
            <w:noWrap w:val="false"/>
          </w:tcPr>
          <w:p>
            <w:pPr>
              <w:jc w:val="center"/>
              <w:rPr>
                <w:rFonts w:ascii="Times New Roman" w:hAnsi="Times New Roman" w:cs="Times New Roman"/>
                <w:b/>
                <w:bCs/>
                <w:i/>
                <w:iCs/>
                <w:color w:val="000000"/>
              </w:rPr>
            </w:pPr>
            <w:r>
              <w:rPr>
                <w:rFonts w:ascii="Times New Roman" w:hAnsi="Times New Roman" w:cs="Times New Roman"/>
                <w:i/>
                <w:iCs/>
                <w:color w:val="000000"/>
              </w:rPr>
              <w:t xml:space="preserve">месяц</w:t>
            </w:r>
            <w:r>
              <w:rPr>
                <w:rFonts w:ascii="Times New Roman" w:hAnsi="Times New Roman" w:cs="Times New Roman"/>
                <w:b/>
                <w:bCs/>
                <w:i/>
                <w:iCs/>
                <w:color w:val="000000"/>
              </w:rPr>
            </w:r>
            <w:r>
              <w:rPr>
                <w:rFonts w:ascii="Times New Roman" w:hAnsi="Times New Roman" w:cs="Times New Roman"/>
                <w:b/>
                <w:bCs/>
                <w:i/>
                <w:iCs/>
                <w:color w:val="000000"/>
              </w:rPr>
            </w:r>
          </w:p>
        </w:tc>
        <w:tc>
          <w:tcPr>
            <w:tcW w:w="992"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i/>
                <w:iCs/>
                <w:color w:val="000000"/>
              </w:rPr>
              <w:t xml:space="preserve">месяц</w:t>
            </w:r>
            <w:r>
              <w:rPr>
                <w:rFonts w:ascii="Times New Roman" w:hAnsi="Times New Roman" w:cs="Times New Roman"/>
                <w:b/>
                <w:bCs/>
                <w:color w:val="000000"/>
              </w:rPr>
            </w:r>
            <w:r>
              <w:rPr>
                <w:rFonts w:ascii="Times New Roman" w:hAnsi="Times New Roman" w:cs="Times New Roman"/>
                <w:b/>
                <w:bCs/>
                <w:color w:val="000000"/>
              </w:rPr>
            </w:r>
          </w:p>
        </w:tc>
        <w:tc>
          <w:tcPr>
            <w:tcW w:w="993"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i/>
                <w:iCs/>
                <w:color w:val="000000"/>
              </w:rPr>
              <w:t xml:space="preserve">месяц</w:t>
            </w:r>
            <w:r>
              <w:rPr>
                <w:rFonts w:ascii="Times New Roman" w:hAnsi="Times New Roman" w:cs="Times New Roman"/>
                <w:b/>
                <w:bCs/>
                <w:color w:val="000000"/>
              </w:rPr>
            </w:r>
            <w:r>
              <w:rPr>
                <w:rFonts w:ascii="Times New Roman" w:hAnsi="Times New Roman" w:cs="Times New Roman"/>
                <w:b/>
                <w:bCs/>
                <w:color w:val="000000"/>
              </w:rPr>
            </w:r>
          </w:p>
        </w:tc>
        <w:tc>
          <w:tcPr>
            <w:tcW w:w="1022"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i/>
                <w:iCs/>
                <w:color w:val="000000"/>
              </w:rPr>
              <w:t xml:space="preserve">месяц</w:t>
            </w:r>
            <w:r>
              <w:rPr>
                <w:rFonts w:ascii="Times New Roman" w:hAnsi="Times New Roman" w:cs="Times New Roman"/>
                <w:b/>
                <w:bCs/>
                <w:color w:val="000000"/>
              </w:rPr>
            </w:r>
            <w:r>
              <w:rPr>
                <w:rFonts w:ascii="Times New Roman" w:hAnsi="Times New Roman" w:cs="Times New Roman"/>
                <w:b/>
                <w:bCs/>
                <w:color w:val="000000"/>
              </w:rPr>
            </w:r>
          </w:p>
        </w:tc>
        <w:tc>
          <w:tcPr>
            <w:tcW w:w="905"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Итого </w:t>
            </w:r>
            <w:r>
              <w:rPr>
                <w:rFonts w:ascii="Times New Roman" w:hAnsi="Times New Roman" w:cs="Times New Roman"/>
                <w:b/>
                <w:bCs/>
                <w:color w:val="000000"/>
              </w:rPr>
            </w:r>
            <w:r>
              <w:rPr>
                <w:rFonts w:ascii="Times New Roman" w:hAnsi="Times New Roman" w:cs="Times New Roman"/>
                <w:b/>
                <w:bCs/>
                <w:color w:val="000000"/>
              </w:rPr>
            </w:r>
          </w:p>
        </w:tc>
      </w:tr>
      <w:tr>
        <w:tblPrEx/>
        <w:trPr>
          <w:cantSplit/>
          <w:trHeight w:val="330"/>
        </w:trPr>
        <w:tc>
          <w:tcPr>
            <w:tcBorders>
              <w:top w:val="single" w:color="auto" w:sz="6" w:space="0"/>
              <w:left w:val="single" w:color="auto" w:sz="6" w:space="0"/>
              <w:right w:val="single" w:color="auto" w:sz="6" w:space="0"/>
            </w:tcBorders>
            <w:tcW w:w="562" w:type="dxa"/>
            <w:vMerge w:val="restart"/>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t xml:space="preserve">1</w:t>
            </w:r>
            <w:r>
              <w:rPr>
                <w:rFonts w:ascii="Times New Roman" w:hAnsi="Times New Roman" w:cs="Times New Roman"/>
                <w:color w:val="000000"/>
              </w:rPr>
            </w:r>
            <w:r>
              <w:rPr>
                <w:rFonts w:ascii="Times New Roman" w:hAnsi="Times New Roman" w:cs="Times New Roman"/>
                <w:color w:val="000000"/>
              </w:rPr>
            </w:r>
          </w:p>
        </w:tc>
        <w:tc>
          <w:tcPr>
            <w:tcBorders>
              <w:top w:val="single" w:color="auto" w:sz="6" w:space="0"/>
              <w:left w:val="single" w:color="auto" w:sz="6" w:space="0"/>
              <w:right w:val="single" w:color="auto" w:sz="6" w:space="0"/>
            </w:tcBorders>
            <w:tcW w:w="2552" w:type="dxa"/>
            <w:vMerge w:val="restart"/>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Разработка Рабочей   документации</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right w:val="single" w:color="auto" w:sz="6" w:space="0"/>
            </w:tcBorders>
            <w:tcW w:w="1417" w:type="dxa"/>
            <w:vMerge w:val="restart"/>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 даты договора- </w:t>
            </w:r>
            <w:del w:id="0" w:author="dementev-ase" w:date="2025-09-26T11:14:01Z" oouserid="dementev-ase">
              <w:r>
                <w:rPr>
                  <w:rFonts w:ascii="Times New Roman" w:hAnsi="Times New Roman" w:cs="Times New Roman"/>
                  <w:b/>
                  <w:bCs/>
                  <w:color w:val="000000"/>
                  <w:lang w:eastAsia="en-US"/>
                </w:rPr>
                <w:delText xml:space="preserve">01.11.2025</w:delText>
              </w:r>
            </w:del>
            <w:r>
              <w:rPr>
                <w:rFonts w:ascii="Times New Roman" w:hAnsi="Times New Roman" w:cs="Times New Roman"/>
                <w:b/>
                <w:bCs/>
                <w:color w:val="000000"/>
                <w:lang w:eastAsia="en-US"/>
              </w:rPr>
            </w:r>
            <w:r>
              <w:rPr>
                <w:rFonts w:ascii="Times New Roman" w:hAnsi="Times New Roman" w:cs="Times New Roman"/>
                <w:b/>
                <w:bCs/>
                <w:color w:val="000000"/>
                <w:lang w:eastAsia="en-US"/>
              </w:rPr>
            </w:r>
          </w:p>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ins w:id="1" w:author="dementev-ase" w:date="2025-09-26T11:14:02Z" oouserid="dementev-ase">
              <w:r>
                <w:rPr>
                  <w:rFonts w:ascii="Times New Roman" w:hAnsi="Times New Roman" w:cs="Times New Roman"/>
                  <w:b/>
                  <w:bCs/>
                  <w:color w:val="000000"/>
                  <w:lang w:eastAsia="en-US"/>
                </w:rPr>
                <w:t xml:space="preserve">20.11.2025</w:t>
              </w:r>
            </w:ins>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right w:val="single" w:color="auto" w:sz="6" w:space="0"/>
            </w:tcBorders>
            <w:tcW w:w="562" w:type="dxa"/>
            <w:vMerge w:val="continue"/>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right w:val="single" w:color="auto" w:sz="6" w:space="0"/>
            </w:tcBorders>
            <w:tcW w:w="2552" w:type="dxa"/>
            <w:vMerge w:val="continue"/>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left w:val="single" w:color="auto" w:sz="6" w:space="0"/>
              <w:right w:val="single" w:color="auto" w:sz="6" w:space="0"/>
            </w:tcBorders>
            <w:tcW w:w="1417" w:type="dxa"/>
            <w:vMerge w:val="continue"/>
            <w:textDirection w:val="lrTb"/>
            <w:noWrap w:val="false"/>
          </w:tcPr>
          <w:p>
            <w: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стоимость</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top w:val="single" w:color="auto" w:sz="6" w:space="0"/>
              <w:left w:val="single" w:color="auto" w:sz="6" w:space="0"/>
              <w:bottom w:val="single" w:color="auto" w:sz="6" w:space="0"/>
              <w:right w:val="single" w:color="auto" w:sz="6" w:space="0"/>
            </w:tcBorders>
            <w:tcW w:w="562" w:type="dxa"/>
            <w:vMerge w:val="restart"/>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t xml:space="preserve">2</w:t>
            </w:r>
            <w:r>
              <w:rPr>
                <w:rFonts w:ascii="Times New Roman" w:hAnsi="Times New Roman" w:cs="Times New Roman"/>
                <w:color w:val="000000"/>
              </w:rPr>
            </w:r>
            <w:r>
              <w:rPr>
                <w:rFonts w:ascii="Times New Roman" w:hAnsi="Times New Roman" w:cs="Times New Roman"/>
                <w:color w:val="000000"/>
              </w:rPr>
            </w:r>
          </w:p>
        </w:tc>
        <w:tc>
          <w:tcPr>
            <w:tcBorders>
              <w:top w:val="single" w:color="auto" w:sz="6" w:space="0"/>
              <w:left w:val="single" w:color="auto" w:sz="6" w:space="0"/>
              <w:bottom w:val="single" w:color="auto" w:sz="6" w:space="0"/>
              <w:right w:val="single" w:color="auto" w:sz="6" w:space="0"/>
            </w:tcBorders>
            <w:tcW w:w="2552" w:type="dxa"/>
            <w:vMerge w:val="restart"/>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Поставка оборудования</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restart"/>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 даты договора- </w:t>
            </w:r>
            <w:del w:id="2" w:author="dementev-ase" w:date="2025-09-26T11:14:05Z" oouserid="dementev-ase">
              <w:r>
                <w:rPr>
                  <w:rFonts w:ascii="Times New Roman" w:hAnsi="Times New Roman" w:cs="Times New Roman"/>
                  <w:b/>
                  <w:bCs/>
                  <w:color w:val="000000"/>
                  <w:lang w:eastAsia="en-US"/>
                </w:rPr>
                <w:delText xml:space="preserve">10.11.2025</w:delText>
              </w:r>
            </w:del>
            <w:r>
              <w:rPr>
                <w:rFonts w:ascii="Times New Roman" w:hAnsi="Times New Roman" w:cs="Times New Roman"/>
                <w:b/>
                <w:bCs/>
                <w:color w:val="000000"/>
                <w:lang w:eastAsia="en-US"/>
              </w:rPr>
            </w:r>
            <w:r>
              <w:rPr>
                <w:rFonts w:ascii="Times New Roman" w:hAnsi="Times New Roman" w:cs="Times New Roman"/>
                <w:b/>
                <w:bCs/>
                <w:color w:val="000000"/>
                <w:lang w:eastAsia="en-US"/>
              </w:rPr>
            </w:r>
          </w:p>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ins w:id="3" w:author="dementev-ase" w:date="2025-09-26T11:14:07Z" oouserid="dementev-ase">
              <w:r>
                <w:rPr>
                  <w:rFonts w:ascii="Times New Roman" w:hAnsi="Times New Roman" w:cs="Times New Roman"/>
                  <w:b/>
                  <w:bCs/>
                  <w:color w:val="000000"/>
                  <w:lang w:eastAsia="en-US"/>
                </w:rPr>
                <w:t xml:space="preserve">20.11.2025</w:t>
              </w:r>
            </w:ins>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top w:val="single" w:color="auto" w:sz="6" w:space="0"/>
              <w:left w:val="single" w:color="auto" w:sz="6" w:space="0"/>
              <w:bottom w:val="single" w:color="auto" w:sz="6" w:space="0"/>
              <w:right w:val="single" w:color="auto" w:sz="6" w:space="0"/>
            </w:tcBorders>
            <w:tcW w:w="562" w:type="dxa"/>
            <w:vMerge w:val="continue"/>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single" w:color="auto" w:sz="6" w:space="0"/>
              <w:left w:val="single" w:color="auto" w:sz="6" w:space="0"/>
              <w:bottom w:val="single" w:color="auto" w:sz="6" w:space="0"/>
              <w:right w:val="single" w:color="auto" w:sz="6" w:space="0"/>
            </w:tcBorders>
            <w:tcW w:w="2552" w:type="dxa"/>
            <w:vMerge w:val="continue"/>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continue"/>
            <w:textDirection w:val="lrTb"/>
            <w:noWrap w:val="false"/>
          </w:tcPr>
          <w:p>
            <w: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стоимость</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723"/>
        </w:trPr>
        <w:tc>
          <w:tcPr>
            <w:tcBorders>
              <w:top w:val="single" w:color="auto" w:sz="6" w:space="0"/>
              <w:left w:val="single" w:color="auto" w:sz="6" w:space="0"/>
              <w:right w:val="single" w:color="auto" w:sz="6" w:space="0"/>
            </w:tcBorders>
            <w:tcW w:w="562" w:type="dxa"/>
            <w:vMerge w:val="restart"/>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t xml:space="preserve">3</w:t>
            </w:r>
            <w:r>
              <w:rPr>
                <w:rFonts w:ascii="Times New Roman" w:hAnsi="Times New Roman" w:cs="Times New Roman"/>
                <w:color w:val="000000"/>
              </w:rPr>
            </w:r>
            <w:r>
              <w:rPr>
                <w:rFonts w:ascii="Times New Roman" w:hAnsi="Times New Roman" w:cs="Times New Roman"/>
                <w:color w:val="000000"/>
              </w:rPr>
            </w:r>
          </w:p>
        </w:tc>
        <w:tc>
          <w:tcPr>
            <w:tcBorders>
              <w:top w:val="single" w:color="auto" w:sz="6" w:space="0"/>
              <w:left w:val="single" w:color="auto" w:sz="6" w:space="0"/>
              <w:right w:val="single" w:color="auto" w:sz="6" w:space="0"/>
            </w:tcBorders>
            <w:tcW w:w="2552" w:type="dxa"/>
            <w:vMerge w:val="restart"/>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Выполнение демонтажных, строительно-монтажных и пуско-наладочных работ</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restart"/>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 даты договора- </w:t>
            </w:r>
            <w:del w:id="4" w:author="dementev-ase" w:date="2025-09-26T11:14:14Z" oouserid="dementev-ase">
              <w:r>
                <w:rPr>
                  <w:rFonts w:ascii="Times New Roman" w:hAnsi="Times New Roman" w:cs="Times New Roman"/>
                  <w:b/>
                  <w:bCs/>
                  <w:color w:val="000000"/>
                  <w:lang w:eastAsia="en-US"/>
                </w:rPr>
                <w:delText xml:space="preserve">15.11.2025</w:delText>
              </w:r>
            </w:del>
            <w:r>
              <w:rPr>
                <w:rFonts w:ascii="Times New Roman" w:hAnsi="Times New Roman" w:cs="Times New Roman"/>
                <w:b/>
                <w:bCs/>
                <w:color w:val="000000"/>
                <w:lang w:eastAsia="en-US"/>
              </w:rPr>
            </w:r>
            <w:r>
              <w:rPr>
                <w:rFonts w:ascii="Times New Roman" w:hAnsi="Times New Roman" w:cs="Times New Roman"/>
                <w:b/>
                <w:bCs/>
                <w:color w:val="000000"/>
                <w:lang w:eastAsia="en-US"/>
              </w:rPr>
            </w:r>
          </w:p>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ins w:id="5" w:author="dementev-ase" w:date="2025-09-26T11:14:15Z" oouserid="dementev-ase">
              <w:r>
                <w:rPr>
                  <w:rFonts w:ascii="Times New Roman" w:hAnsi="Times New Roman" w:cs="Times New Roman"/>
                  <w:b/>
                  <w:bCs/>
                  <w:color w:val="000000"/>
                  <w:lang w:eastAsia="en-US"/>
                </w:rPr>
                <w:t xml:space="preserve">20.11.2025</w:t>
              </w:r>
            </w:ins>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bottom w:val="single" w:color="auto" w:sz="6" w:space="0"/>
              <w:right w:val="single" w:color="auto" w:sz="6" w:space="0"/>
            </w:tcBorders>
            <w:tcW w:w="562" w:type="dxa"/>
            <w:vMerge w:val="continue"/>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bottom w:val="single" w:color="auto" w:sz="6" w:space="0"/>
              <w:right w:val="single" w:color="auto" w:sz="6" w:space="0"/>
            </w:tcBorders>
            <w:tcW w:w="2552" w:type="dxa"/>
            <w:vMerge w:val="continue"/>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continue"/>
            <w:textDirection w:val="lrTb"/>
            <w:noWrap w:val="false"/>
          </w:tcPr>
          <w:p>
            <w: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стоимость</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right w:val="single" w:color="auto" w:sz="6" w:space="0"/>
            </w:tcBorders>
            <w:tcW w:w="562" w:type="dxa"/>
            <w:vMerge w:val="restart"/>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t xml:space="preserve">4</w:t>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right w:val="single" w:color="auto" w:sz="6" w:space="0"/>
            </w:tcBorders>
            <w:tcW w:w="2552" w:type="dxa"/>
            <w:vMerge w:val="restart"/>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rPr>
              <w:t xml:space="preserve">Аттестация АИИСКУЭ, метрологическое обеспечение АИИСКУЭ</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restart"/>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 даты договора- </w:t>
            </w:r>
            <w:del w:id="6" w:author="dementev-ase" w:date="2025-09-26T11:14:18Z" oouserid="dementev-ase">
              <w:r>
                <w:rPr>
                  <w:rFonts w:ascii="Times New Roman" w:hAnsi="Times New Roman" w:cs="Times New Roman"/>
                  <w:b/>
                  <w:bCs/>
                  <w:color w:val="000000"/>
                  <w:lang w:eastAsia="en-US"/>
                </w:rPr>
                <w:delText xml:space="preserve">20.11.2025</w:delText>
              </w:r>
            </w:del>
            <w:r>
              <w:rPr>
                <w:rFonts w:ascii="Times New Roman" w:hAnsi="Times New Roman" w:cs="Times New Roman"/>
                <w:b/>
                <w:bCs/>
                <w:color w:val="000000"/>
                <w:lang w:eastAsia="en-US"/>
              </w:rPr>
            </w:r>
            <w:r>
              <w:rPr>
                <w:rFonts w:ascii="Times New Roman" w:hAnsi="Times New Roman" w:cs="Times New Roman"/>
                <w:b/>
                <w:bCs/>
                <w:color w:val="000000"/>
                <w:lang w:eastAsia="en-US"/>
              </w:rPr>
            </w:r>
          </w:p>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ins w:id="7" w:author="dementev-ase" w:date="2025-09-26T11:14:19Z" oouserid="dementev-ase">
              <w:r>
                <w:rPr>
                  <w:rFonts w:ascii="Times New Roman" w:hAnsi="Times New Roman" w:cs="Times New Roman"/>
                  <w:b/>
                  <w:bCs/>
                  <w:color w:val="000000"/>
                  <w:lang w:eastAsia="en-US"/>
                </w:rPr>
                <w:t xml:space="preserve">20.11.2025</w:t>
              </w:r>
            </w:ins>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bottom w:val="single" w:color="auto" w:sz="6" w:space="0"/>
              <w:right w:val="single" w:color="auto" w:sz="6" w:space="0"/>
            </w:tcBorders>
            <w:tcW w:w="562" w:type="dxa"/>
            <w:vMerge w:val="continue"/>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bottom w:val="single" w:color="auto" w:sz="6" w:space="0"/>
              <w:right w:val="single" w:color="auto" w:sz="6" w:space="0"/>
            </w:tcBorders>
            <w:tcW w:w="2552" w:type="dxa"/>
            <w:vMerge w:val="continue"/>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continue"/>
            <w:textDirection w:val="lrTb"/>
            <w:noWrap w:val="false"/>
          </w:tcPr>
          <w:p>
            <w: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стоимость</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right w:val="single" w:color="auto" w:sz="6" w:space="0"/>
            </w:tcBorders>
            <w:tcW w:w="562" w:type="dxa"/>
            <w:vMerge w:val="restart"/>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t xml:space="preserve">5</w:t>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right w:val="single" w:color="auto" w:sz="6" w:space="0"/>
            </w:tcBorders>
            <w:tcW w:w="2552" w:type="dxa"/>
            <w:vMerge w:val="restart"/>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Выполнение работ по технической инвентаризации</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restart"/>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 даты договора- 20.11.2025</w:t>
            </w:r>
            <w:r>
              <w:rPr>
                <w:rFonts w:ascii="Times New Roman" w:hAnsi="Times New Roman" w:cs="Times New Roman"/>
                <w:b/>
                <w:bCs/>
                <w:color w:val="000000"/>
                <w:lang w:eastAsia="en-US"/>
              </w:rPr>
            </w:r>
            <w:r>
              <w:rPr>
                <w:rFonts w:ascii="Times New Roman" w:hAnsi="Times New Roman" w:cs="Times New Roman"/>
                <w:b/>
                <w:bCs/>
                <w:color w:val="000000"/>
                <w:lang w:eastAsia="en-US"/>
              </w:rPr>
            </w:r>
          </w:p>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bottom w:val="single" w:color="auto" w:sz="6" w:space="0"/>
              <w:right w:val="single" w:color="auto" w:sz="6" w:space="0"/>
            </w:tcBorders>
            <w:tcW w:w="562" w:type="dxa"/>
            <w:vMerge w:val="continue"/>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bottom w:val="single" w:color="auto" w:sz="6" w:space="0"/>
              <w:right w:val="single" w:color="auto" w:sz="6" w:space="0"/>
            </w:tcBorders>
            <w:tcW w:w="2552" w:type="dxa"/>
            <w:vMerge w:val="continue"/>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continue"/>
            <w:textDirection w:val="lrTb"/>
            <w:noWrap w:val="false"/>
          </w:tcPr>
          <w:p>
            <w: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стоимость</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top w:val="single" w:color="auto" w:sz="6" w:space="0"/>
              <w:left w:val="single" w:color="auto" w:sz="6" w:space="0"/>
              <w:right w:val="single" w:color="auto" w:sz="6" w:space="0"/>
            </w:tcBorders>
            <w:tcW w:w="562" w:type="dxa"/>
            <w:vMerge w:val="restart"/>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t xml:space="preserve">6</w:t>
            </w:r>
            <w:r>
              <w:rPr>
                <w:rFonts w:ascii="Times New Roman" w:hAnsi="Times New Roman" w:cs="Times New Roman"/>
                <w:color w:val="000000"/>
              </w:rPr>
            </w:r>
            <w:r>
              <w:rPr>
                <w:rFonts w:ascii="Times New Roman" w:hAnsi="Times New Roman" w:cs="Times New Roman"/>
                <w:color w:val="000000"/>
              </w:rPr>
            </w:r>
          </w:p>
        </w:tc>
        <w:tc>
          <w:tcPr>
            <w:tcBorders>
              <w:top w:val="single" w:color="auto" w:sz="6" w:space="0"/>
              <w:left w:val="single" w:color="auto" w:sz="6" w:space="0"/>
              <w:right w:val="single" w:color="auto" w:sz="6" w:space="0"/>
            </w:tcBorders>
            <w:tcW w:w="2552" w:type="dxa"/>
            <w:vMerge w:val="restart"/>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Выполнение  работ по авторскому надзору</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restart"/>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 даты договора- 30.11.2025</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left w:val="single" w:color="auto" w:sz="6" w:space="0"/>
              <w:bottom w:val="single" w:color="auto" w:sz="6" w:space="0"/>
              <w:right w:val="single" w:color="auto" w:sz="6" w:space="0"/>
            </w:tcBorders>
            <w:tcW w:w="562" w:type="dxa"/>
            <w:vMerge w:val="continue"/>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left w:val="single" w:color="auto" w:sz="6" w:space="0"/>
              <w:bottom w:val="single" w:color="auto" w:sz="6" w:space="0"/>
              <w:right w:val="single" w:color="auto" w:sz="6" w:space="0"/>
            </w:tcBorders>
            <w:tcW w:w="2552" w:type="dxa"/>
            <w:vMerge w:val="continue"/>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vMerge w:val="continue"/>
            <w:textDirection w:val="lrTb"/>
            <w:noWrap w:val="false"/>
          </w:tcPr>
          <w:p>
            <w: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стоимость</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r>
        <w:tblPrEx/>
        <w:trPr>
          <w:cantSplit/>
          <w:trHeight w:val="53"/>
        </w:trPr>
        <w:tc>
          <w:tcPr>
            <w:tcBorders>
              <w:top w:val="single" w:color="auto" w:sz="6" w:space="0"/>
              <w:left w:val="single" w:color="auto" w:sz="6" w:space="0"/>
              <w:bottom w:val="single" w:color="auto" w:sz="6" w:space="0"/>
              <w:right w:val="single" w:color="auto" w:sz="6" w:space="0"/>
            </w:tcBorders>
            <w:tcW w:w="562" w:type="dxa"/>
            <w:textDirection w:val="lrTb"/>
            <w:noWrap w:val="false"/>
          </w:tcPr>
          <w:p>
            <w:pPr>
              <w:ind w:right="-119"/>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single" w:color="auto" w:sz="6" w:space="0"/>
              <w:left w:val="single" w:color="auto" w:sz="6" w:space="0"/>
              <w:bottom w:val="single" w:color="auto" w:sz="6" w:space="0"/>
              <w:right w:val="single" w:color="auto" w:sz="6" w:space="0"/>
            </w:tcBorders>
            <w:tcW w:w="2552" w:type="dxa"/>
            <w:textDirection w:val="lrTb"/>
            <w:noWrap w:val="false"/>
          </w:tcPr>
          <w:p>
            <w:pPr>
              <w:ind w:right="-111"/>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Итого (по результатам месяца)</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417"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98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 xml:space="preserve">Единицы измерения объемов</w:t>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93"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1022"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c>
          <w:tcPr>
            <w:tcBorders>
              <w:top w:val="single" w:color="auto" w:sz="6" w:space="0"/>
              <w:left w:val="single" w:color="auto" w:sz="6" w:space="0"/>
              <w:bottom w:val="single" w:color="auto" w:sz="6" w:space="0"/>
              <w:right w:val="single" w:color="auto" w:sz="6" w:space="0"/>
            </w:tcBorders>
            <w:tcW w:w="905" w:type="dxa"/>
            <w:textDirection w:val="lrTb"/>
            <w:noWrap w:val="false"/>
          </w:tcPr>
          <w:p>
            <w:pPr>
              <w:jc w:val="center"/>
              <w:rPr>
                <w:rFonts w:ascii="Times New Roman" w:hAnsi="Times New Roman" w:cs="Times New Roman"/>
                <w:b/>
                <w:bCs/>
                <w:color w:val="000000"/>
                <w:lang w:eastAsia="en-US"/>
              </w:rPr>
            </w:pPr>
            <w:r>
              <w:rPr>
                <w:rFonts w:ascii="Times New Roman" w:hAnsi="Times New Roman" w:cs="Times New Roman"/>
                <w:b/>
                <w:bCs/>
                <w:color w:val="000000"/>
                <w:lang w:eastAsia="en-US"/>
              </w:rPr>
            </w:r>
            <w:r>
              <w:rPr>
                <w:rFonts w:ascii="Times New Roman" w:hAnsi="Times New Roman" w:cs="Times New Roman"/>
                <w:b/>
                <w:bCs/>
                <w:color w:val="000000"/>
                <w:lang w:eastAsia="en-US"/>
              </w:rPr>
            </w:r>
            <w:r>
              <w:rPr>
                <w:rFonts w:ascii="Times New Roman" w:hAnsi="Times New Roman" w:cs="Times New Roman"/>
                <w:b/>
                <w:bCs/>
                <w:color w:val="000000"/>
                <w:lang w:eastAsia="en-US"/>
              </w:rPr>
            </w:r>
          </w:p>
        </w:tc>
      </w:tr>
    </w:tbl>
    <w:p>
      <w:pPr>
        <w:ind w:right="111"/>
        <w:tabs>
          <w:tab w:val="left" w:pos="11766" w:leader="none"/>
        </w:tabs>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left="11482" w:right="111"/>
        <w:tabs>
          <w:tab w:val="left" w:pos="11766" w:leader="none"/>
        </w:tabs>
        <w:rPr>
          <w:rFonts w:ascii="Times New Roman" w:hAnsi="Times New Roman" w:cs="Times New Roman"/>
          <w:color w:val="000000"/>
          <w:sz w:val="24"/>
          <w:szCs w:val="24"/>
        </w:rPr>
      </w:pPr>
      <w:r>
        <w:rPr>
          <w:rFonts w:ascii="Times New Roman" w:hAnsi="Times New Roman" w:cs="Times New Roman"/>
          <w:b/>
          <w:bCs/>
          <w:color w:val="000000"/>
          <w:sz w:val="24"/>
          <w:szCs w:val="24"/>
        </w:rPr>
        <w:br w:type="page" w:clear="all"/>
      </w:r>
      <w:r>
        <w:rPr>
          <w:rFonts w:ascii="Times New Roman" w:hAnsi="Times New Roman" w:cs="Times New Roman"/>
          <w:color w:val="000000"/>
          <w:sz w:val="24"/>
          <w:szCs w:val="24"/>
        </w:rPr>
        <w:t xml:space="preserve">Приложение 3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11482" w:right="111"/>
        <w:tabs>
          <w:tab w:val="left" w:pos="11766" w:leader="none"/>
        </w:tabs>
        <w:rPr>
          <w:rFonts w:ascii="Times New Roman" w:hAnsi="Times New Roman" w:cs="Times New Roman"/>
          <w:sz w:val="24"/>
          <w:szCs w:val="24"/>
        </w:rPr>
      </w:pPr>
      <w:r>
        <w:rPr>
          <w:rFonts w:ascii="Times New Roman" w:hAnsi="Times New Roman" w:cs="Times New Roman"/>
          <w:sz w:val="24"/>
          <w:szCs w:val="24"/>
        </w:rPr>
        <w:t xml:space="preserve">к Договору №____ </w:t>
      </w:r>
      <w:r>
        <w:rPr>
          <w:rFonts w:ascii="Times New Roman" w:hAnsi="Times New Roman" w:cs="Times New Roman"/>
          <w:sz w:val="24"/>
          <w:szCs w:val="24"/>
        </w:rPr>
      </w:r>
      <w:r>
        <w:rPr>
          <w:rFonts w:ascii="Times New Roman" w:hAnsi="Times New Roman" w:cs="Times New Roman"/>
          <w:sz w:val="24"/>
          <w:szCs w:val="24"/>
        </w:rPr>
      </w:r>
    </w:p>
    <w:p>
      <w:pPr>
        <w:ind w:left="11482" w:right="111"/>
        <w:tabs>
          <w:tab w:val="left" w:pos="11766" w:leader="none"/>
        </w:tabs>
        <w:rPr>
          <w:rFonts w:ascii="Times New Roman" w:hAnsi="Times New Roman" w:cs="Times New Roman"/>
          <w:sz w:val="26"/>
          <w:szCs w:val="26"/>
        </w:rPr>
      </w:pPr>
      <w:r>
        <w:rPr>
          <w:rFonts w:ascii="Times New Roman" w:hAnsi="Times New Roman" w:cs="Times New Roman"/>
          <w:sz w:val="24"/>
          <w:szCs w:val="24"/>
        </w:rPr>
        <w:t xml:space="preserve">от "__"______2025</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6"/>
          <w:szCs w:val="26"/>
        </w:rPr>
      </w:r>
      <w:r>
        <w:rPr>
          <w:rFonts w:ascii="Times New Roman" w:hAnsi="Times New Roman" w:cs="Times New Roman"/>
          <w:sz w:val="26"/>
          <w:szCs w:val="26"/>
        </w:rPr>
      </w:r>
    </w:p>
    <w:p>
      <w:pPr>
        <w:jc w:val="center"/>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jc w:val="center"/>
        <w:rPr>
          <w:rFonts w:ascii="Times New Roman" w:hAnsi="Times New Roman" w:cs="Times New Roman"/>
          <w:b/>
          <w:sz w:val="26"/>
          <w:szCs w:val="26"/>
        </w:rPr>
      </w:pPr>
      <w:r>
        <w:rPr>
          <w:rFonts w:ascii="Times New Roman" w:hAnsi="Times New Roman" w:cs="Times New Roman"/>
          <w:b/>
          <w:sz w:val="26"/>
          <w:szCs w:val="26"/>
        </w:rPr>
        <w:t xml:space="preserve">ГРАФИК РЗРАБОТКИ РАБОЧЕЙ ДОКУМЕНТАЦИИ</w:t>
      </w:r>
      <w:r>
        <w:rPr>
          <w:rFonts w:ascii="Times New Roman" w:hAnsi="Times New Roman" w:cs="Times New Roman"/>
          <w:b/>
          <w:sz w:val="26"/>
          <w:szCs w:val="26"/>
        </w:rPr>
      </w:r>
      <w:r>
        <w:rPr>
          <w:rFonts w:ascii="Times New Roman" w:hAnsi="Times New Roman" w:cs="Times New Roman"/>
          <w:b/>
          <w:sz w:val="26"/>
          <w:szCs w:val="26"/>
        </w:rPr>
      </w:r>
    </w:p>
    <w:p>
      <w:pPr>
        <w:jc w:val="center"/>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tbl>
      <w:tblPr>
        <w:tblW w:w="1488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674"/>
        <w:gridCol w:w="3295"/>
        <w:gridCol w:w="816"/>
        <w:gridCol w:w="721"/>
        <w:gridCol w:w="1440"/>
        <w:gridCol w:w="363"/>
        <w:gridCol w:w="2262"/>
        <w:gridCol w:w="2932"/>
        <w:gridCol w:w="2317"/>
        <w:gridCol w:w="64"/>
      </w:tblGrid>
      <w:tr>
        <w:tblPrEx/>
        <w:trPr/>
        <w:tc>
          <w:tcPr>
            <w:tcW w:w="674" w:type="dxa"/>
            <w:vAlign w:val="center"/>
            <w:vMerge w:val="restart"/>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t xml:space="preserve">п.п</w:t>
            </w:r>
            <w:r>
              <w:rPr>
                <w:rFonts w:ascii="Times New Roman" w:hAnsi="Times New Roman" w:cs="Times New Roman"/>
                <w:b/>
                <w:sz w:val="26"/>
                <w:szCs w:val="26"/>
              </w:rPr>
            </w:r>
            <w:r>
              <w:rPr>
                <w:rFonts w:ascii="Times New Roman" w:hAnsi="Times New Roman" w:cs="Times New Roman"/>
                <w:b/>
                <w:sz w:val="26"/>
                <w:szCs w:val="26"/>
              </w:rPr>
            </w:r>
          </w:p>
        </w:tc>
        <w:tc>
          <w:tcPr>
            <w:tcW w:w="3295" w:type="dxa"/>
            <w:vAlign w:val="center"/>
            <w:vMerge w:val="restart"/>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Наименование этапа</w:t>
            </w:r>
            <w:r>
              <w:rPr>
                <w:rFonts w:ascii="Times New Roman" w:hAnsi="Times New Roman" w:cs="Times New Roman"/>
                <w:b/>
                <w:sz w:val="26"/>
                <w:szCs w:val="26"/>
              </w:rPr>
            </w:r>
            <w:r>
              <w:rPr>
                <w:rFonts w:ascii="Times New Roman" w:hAnsi="Times New Roman" w:cs="Times New Roman"/>
                <w:b/>
                <w:sz w:val="26"/>
                <w:szCs w:val="26"/>
              </w:rPr>
            </w:r>
          </w:p>
        </w:tc>
        <w:tc>
          <w:tcPr>
            <w:gridSpan w:val="3"/>
            <w:tcW w:w="2977" w:type="dxa"/>
            <w:vAlign w:val="center"/>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Сроки выполнения работ</w:t>
            </w:r>
            <w:r>
              <w:rPr>
                <w:rFonts w:ascii="Times New Roman" w:hAnsi="Times New Roman" w:cs="Times New Roman"/>
                <w:b/>
                <w:sz w:val="26"/>
                <w:szCs w:val="26"/>
              </w:rPr>
            </w:r>
            <w:r>
              <w:rPr>
                <w:rFonts w:ascii="Times New Roman" w:hAnsi="Times New Roman" w:cs="Times New Roman"/>
                <w:b/>
                <w:sz w:val="26"/>
                <w:szCs w:val="26"/>
              </w:rPr>
            </w:r>
          </w:p>
        </w:tc>
        <w:tc>
          <w:tcPr>
            <w:gridSpan w:val="3"/>
            <w:tcW w:w="5557" w:type="dxa"/>
            <w:vAlign w:val="center"/>
            <w:vMerge w:val="restart"/>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Результат выполненных работ</w:t>
            </w:r>
            <w:r>
              <w:rPr>
                <w:rFonts w:ascii="Times New Roman" w:hAnsi="Times New Roman" w:cs="Times New Roman"/>
                <w:b/>
                <w:sz w:val="26"/>
                <w:szCs w:val="26"/>
              </w:rPr>
            </w:r>
            <w:r>
              <w:rPr>
                <w:rFonts w:ascii="Times New Roman" w:hAnsi="Times New Roman" w:cs="Times New Roman"/>
                <w:b/>
                <w:sz w:val="26"/>
                <w:szCs w:val="26"/>
              </w:rPr>
            </w:r>
          </w:p>
        </w:tc>
        <w:tc>
          <w:tcPr>
            <w:gridSpan w:val="2"/>
            <w:tcW w:w="2126" w:type="dxa"/>
            <w:vAlign w:val="center"/>
            <w:vMerge w:val="restart"/>
            <w:textDirection w:val="lrTb"/>
            <w:noWrap w:val="false"/>
          </w:tcPr>
          <w:p>
            <w:pPr>
              <w:jc w:val="center"/>
              <w:rPr>
                <w:rFonts w:ascii="Times New Roman" w:hAnsi="Times New Roman" w:cs="Times New Roman"/>
                <w:b/>
                <w:sz w:val="26"/>
                <w:szCs w:val="26"/>
              </w:rPr>
            </w:pPr>
            <w:r>
              <w:rPr>
                <w:rFonts w:ascii="Times New Roman" w:hAnsi="Times New Roman" w:cs="Times New Roman"/>
                <w:b/>
                <w:sz w:val="26"/>
                <w:szCs w:val="26"/>
              </w:rPr>
              <w:t xml:space="preserve">Цена</w:t>
            </w:r>
            <w:r>
              <w:rPr>
                <w:rFonts w:ascii="Times New Roman" w:hAnsi="Times New Roman" w:cs="Times New Roman"/>
                <w:b/>
                <w:sz w:val="26"/>
                <w:szCs w:val="26"/>
              </w:rPr>
            </w:r>
            <w:r>
              <w:rPr>
                <w:rFonts w:ascii="Times New Roman" w:hAnsi="Times New Roman" w:cs="Times New Roman"/>
                <w:b/>
                <w:sz w:val="26"/>
                <w:szCs w:val="26"/>
              </w:rPr>
            </w:r>
          </w:p>
          <w:p>
            <w:pPr>
              <w:jc w:val="center"/>
              <w:rPr>
                <w:rFonts w:ascii="Times New Roman" w:hAnsi="Times New Roman" w:cs="Times New Roman"/>
                <w:b/>
                <w:sz w:val="26"/>
                <w:szCs w:val="26"/>
              </w:rPr>
            </w:pPr>
            <w:r>
              <w:rPr>
                <w:rFonts w:ascii="Times New Roman" w:hAnsi="Times New Roman" w:cs="Times New Roman"/>
                <w:b/>
                <w:sz w:val="26"/>
                <w:szCs w:val="26"/>
              </w:rPr>
              <w:t xml:space="preserve">с НДС, руб.</w:t>
            </w:r>
            <w:r>
              <w:rPr>
                <w:rFonts w:ascii="Times New Roman" w:hAnsi="Times New Roman" w:cs="Times New Roman"/>
                <w:b/>
                <w:sz w:val="26"/>
                <w:szCs w:val="26"/>
              </w:rPr>
            </w:r>
            <w:r>
              <w:rPr>
                <w:rFonts w:ascii="Times New Roman" w:hAnsi="Times New Roman" w:cs="Times New Roman"/>
                <w:b/>
                <w:sz w:val="26"/>
                <w:szCs w:val="26"/>
              </w:rPr>
            </w:r>
          </w:p>
        </w:tc>
      </w:tr>
      <w:tr>
        <w:tblPrEx/>
        <w:trPr/>
        <w:tc>
          <w:tcPr>
            <w:tcW w:w="674" w:type="dxa"/>
            <w:vMerge w:val="continue"/>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W w:w="3295" w:type="dxa"/>
            <w:vMerge w:val="continue"/>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gridSpan w:val="2"/>
            <w:tcW w:w="1537"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Начало</w:t>
            </w:r>
            <w:r>
              <w:rPr>
                <w:rFonts w:ascii="Times New Roman" w:hAnsi="Times New Roman" w:cs="Times New Roman"/>
                <w:sz w:val="26"/>
                <w:szCs w:val="26"/>
              </w:rPr>
            </w:r>
            <w:r>
              <w:rPr>
                <w:rFonts w:ascii="Times New Roman" w:hAnsi="Times New Roman" w:cs="Times New Roman"/>
                <w:sz w:val="26"/>
                <w:szCs w:val="26"/>
              </w:rPr>
            </w:r>
          </w:p>
        </w:tc>
        <w:tc>
          <w:tcPr>
            <w:tcW w:w="1440"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Окончание</w:t>
            </w:r>
            <w:r>
              <w:rPr>
                <w:rFonts w:ascii="Times New Roman" w:hAnsi="Times New Roman" w:cs="Times New Roman"/>
                <w:sz w:val="26"/>
                <w:szCs w:val="26"/>
              </w:rPr>
            </w:r>
            <w:r>
              <w:rPr>
                <w:rFonts w:ascii="Times New Roman" w:hAnsi="Times New Roman" w:cs="Times New Roman"/>
                <w:sz w:val="26"/>
                <w:szCs w:val="26"/>
              </w:rPr>
            </w:r>
          </w:p>
        </w:tc>
        <w:tc>
          <w:tcPr>
            <w:gridSpan w:val="3"/>
            <w:tcW w:w="5557" w:type="dxa"/>
            <w:vMerge w:val="continue"/>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gridSpan w:val="2"/>
            <w:tcW w:w="2126" w:type="dxa"/>
            <w:vMerge w:val="continue"/>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rPr/>
        <w:tc>
          <w:tcPr>
            <w:tcW w:w="674"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W w:w="3295"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Разработка Рабочей   </w:t>
            </w:r>
            <w:r>
              <w:rPr>
                <w:rFonts w:ascii="Times New Roman" w:hAnsi="Times New Roman" w:cs="Times New Roman"/>
                <w:sz w:val="26"/>
                <w:szCs w:val="26"/>
              </w:rPr>
              <w:t xml:space="preserve">документаци</w:t>
            </w:r>
            <w:r>
              <w:rPr>
                <w:rFonts w:ascii="Times New Roman" w:hAnsi="Times New Roman" w:cs="Times New Roman"/>
                <w:sz w:val="26"/>
                <w:szCs w:val="26"/>
              </w:rPr>
            </w:r>
            <w:r>
              <w:rPr>
                <w:rFonts w:ascii="Times New Roman" w:hAnsi="Times New Roman" w:cs="Times New Roman"/>
                <w:sz w:val="26"/>
                <w:szCs w:val="26"/>
              </w:rPr>
            </w:r>
          </w:p>
        </w:tc>
        <w:tc>
          <w:tcPr>
            <w:gridSpan w:val="2"/>
            <w:tcW w:w="1537"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С даты договора</w:t>
            </w:r>
            <w:r>
              <w:rPr>
                <w:rFonts w:ascii="Times New Roman" w:hAnsi="Times New Roman" w:cs="Times New Roman"/>
                <w:sz w:val="26"/>
                <w:szCs w:val="26"/>
              </w:rPr>
            </w:r>
            <w:r>
              <w:rPr>
                <w:rFonts w:ascii="Times New Roman" w:hAnsi="Times New Roman" w:cs="Times New Roman"/>
                <w:sz w:val="26"/>
                <w:szCs w:val="26"/>
              </w:rPr>
            </w:r>
          </w:p>
        </w:tc>
        <w:tc>
          <w:tcPr>
            <w:tcW w:w="1440" w:type="dxa"/>
            <w:textDirection w:val="lrTb"/>
            <w:noWrap w:val="false"/>
          </w:tcPr>
          <w:p>
            <w:pPr>
              <w:jc w:val="center"/>
              <w:rPr>
                <w:rFonts w:ascii="Times New Roman" w:hAnsi="Times New Roman" w:cs="Times New Roman"/>
                <w:sz w:val="26"/>
                <w:szCs w:val="26"/>
              </w:rPr>
            </w:pPr>
            <w:ins w:id="8" w:author="dementev-ase" w:date="2025-09-26T11:14:24Z" oouserid="dementev-ase">
              <w:r>
                <w:rPr>
                  <w:rFonts w:ascii="Times New Roman" w:hAnsi="Times New Roman" w:cs="Times New Roman"/>
                  <w:sz w:val="26"/>
                  <w:szCs w:val="26"/>
                </w:rPr>
                <w:t xml:space="preserve">2</w:t>
              </w:r>
            </w:ins>
            <w:r>
              <w:rPr>
                <w:rFonts w:ascii="Times New Roman" w:hAnsi="Times New Roman" w:cs="Times New Roman"/>
                <w:sz w:val="26"/>
                <w:szCs w:val="26"/>
              </w:rPr>
              <w:t xml:space="preserve">0</w:t>
            </w:r>
            <w:del w:id="9" w:author="dementev-ase" w:date="2025-09-26T11:14:26Z" oouserid="dementev-ase">
              <w:r>
                <w:rPr>
                  <w:rFonts w:ascii="Times New Roman" w:hAnsi="Times New Roman" w:cs="Times New Roman"/>
                  <w:sz w:val="26"/>
                  <w:szCs w:val="26"/>
                </w:rPr>
                <w:delText xml:space="preserve">1</w:delText>
              </w:r>
            </w:del>
            <w:r>
              <w:rPr>
                <w:rFonts w:ascii="Times New Roman" w:hAnsi="Times New Roman" w:cs="Times New Roman"/>
                <w:sz w:val="26"/>
                <w:szCs w:val="26"/>
              </w:rPr>
              <w:t xml:space="preserve">.11.2025</w:t>
            </w:r>
            <w:r>
              <w:rPr>
                <w:rFonts w:ascii="Times New Roman" w:hAnsi="Times New Roman" w:cs="Times New Roman"/>
                <w:sz w:val="26"/>
                <w:szCs w:val="26"/>
              </w:rPr>
            </w:r>
            <w:r>
              <w:rPr>
                <w:rFonts w:ascii="Times New Roman" w:hAnsi="Times New Roman" w:cs="Times New Roman"/>
                <w:sz w:val="26"/>
                <w:szCs w:val="26"/>
              </w:rPr>
            </w:r>
          </w:p>
        </w:tc>
        <w:tc>
          <w:tcPr>
            <w:gridSpan w:val="3"/>
            <w:tcW w:w="5557"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Согласованный заказчиком и утвержденный «в производство работ» комплект рабочей документации, подписанный со стороны заказчика акт сдачи-приемки рабочей документации</w:t>
            </w:r>
            <w:r>
              <w:rPr>
                <w:rFonts w:ascii="Times New Roman" w:hAnsi="Times New Roman" w:cs="Times New Roman"/>
                <w:sz w:val="26"/>
                <w:szCs w:val="26"/>
              </w:rPr>
            </w:r>
            <w:r>
              <w:rPr>
                <w:rFonts w:ascii="Times New Roman" w:hAnsi="Times New Roman" w:cs="Times New Roman"/>
                <w:sz w:val="26"/>
                <w:szCs w:val="26"/>
              </w:rPr>
            </w:r>
          </w:p>
        </w:tc>
        <w:tc>
          <w:tcPr>
            <w:gridSpan w:val="2"/>
            <w:tcW w:w="2126" w:type="dxa"/>
            <w:vAlign w:val="center"/>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rPr/>
        <w:tc>
          <w:tcPr>
            <w:gridSpan w:val="8"/>
            <w:tcW w:w="12503"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ИТОГО:</w:t>
            </w:r>
            <w:r>
              <w:rPr>
                <w:rFonts w:ascii="Times New Roman" w:hAnsi="Times New Roman" w:cs="Times New Roman"/>
                <w:sz w:val="26"/>
                <w:szCs w:val="26"/>
              </w:rPr>
            </w:r>
            <w:r>
              <w:rPr>
                <w:rFonts w:ascii="Times New Roman" w:hAnsi="Times New Roman" w:cs="Times New Roman"/>
                <w:sz w:val="26"/>
                <w:szCs w:val="26"/>
              </w:rPr>
            </w:r>
          </w:p>
        </w:tc>
        <w:tc>
          <w:tcPr>
            <w:gridSpan w:val="2"/>
            <w:tcW w:w="2126" w:type="dxa"/>
            <w:vAlign w:val="center"/>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trPr>
        <w:tc>
          <w:tcPr>
            <w:gridSpan w:val="6"/>
            <w:tcW w:w="7309" w:type="dxa"/>
            <w:textDirection w:val="lrTb"/>
            <w:noWrap w:val="false"/>
          </w:tcPr>
          <w:p>
            <w:pPr>
              <w:contextualSpacing/>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gridSpan w:val="3"/>
            <w:tcW w:w="7511" w:type="dxa"/>
            <w:textDirection w:val="lrTb"/>
            <w:noWrap w:val="false"/>
          </w:tcPr>
          <w:p>
            <w:pPr>
              <w:ind w:left="225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trPr>
        <w:tc>
          <w:tcPr>
            <w:gridSpan w:val="6"/>
            <w:tcW w:w="7309" w:type="dxa"/>
            <w:textDirection w:val="lrTb"/>
            <w:noWrap w:val="false"/>
          </w:tcPr>
          <w:p>
            <w:pPr>
              <w:contextualSpacing/>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gridSpan w:val="3"/>
            <w:tcW w:w="7511" w:type="dxa"/>
            <w:textDirection w:val="lrTb"/>
            <w:noWrap w:val="false"/>
          </w:tcPr>
          <w:p>
            <w:pP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3"/>
        </w:trPr>
        <w:tc>
          <w:tcPr>
            <w:gridSpan w:val="3"/>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gridSpan w:val="4"/>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3"/>
          <w:trHeight w:val="1731"/>
        </w:trPr>
        <w:tc>
          <w:tcPr>
            <w:gridSpan w:val="3"/>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gridSpan w:val="4"/>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shd w:val="clear" w:color="auto" w:fill="ffffff"/>
        <w:rPr>
          <w:rFonts w:ascii="Times New Roman" w:hAnsi="Times New Roman" w:cs="Times New Roman"/>
          <w:b/>
          <w:bCs/>
          <w:color w:val="000000"/>
          <w:sz w:val="24"/>
          <w:szCs w:val="24"/>
        </w:rPr>
        <w:sectPr>
          <w:footnotePr/>
          <w:endnotePr/>
          <w:type w:val="nextPage"/>
          <w:pgSz w:w="16838" w:h="11906" w:orient="landscape"/>
          <w:pgMar w:top="851" w:right="1134" w:bottom="709" w:left="851" w:header="709" w:footer="709" w:gutter="0"/>
          <w:cols w:num="1" w:sep="0" w:space="708" w:equalWidth="1"/>
          <w:docGrid w:linePitch="360"/>
          <w:titlePg/>
        </w:sect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11482" w:right="111"/>
        <w:tabs>
          <w:tab w:val="left" w:pos="1176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4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11482" w:right="111"/>
        <w:tabs>
          <w:tab w:val="left" w:pos="11766" w:leader="none"/>
        </w:tabs>
        <w:rPr>
          <w:rFonts w:ascii="Times New Roman" w:hAnsi="Times New Roman" w:cs="Times New Roman"/>
          <w:sz w:val="24"/>
          <w:szCs w:val="24"/>
        </w:rPr>
      </w:pPr>
      <w:r>
        <w:rPr>
          <w:rFonts w:ascii="Times New Roman" w:hAnsi="Times New Roman" w:cs="Times New Roman"/>
          <w:sz w:val="24"/>
          <w:szCs w:val="24"/>
        </w:rPr>
        <w:t xml:space="preserve">к Договору №____ </w:t>
      </w:r>
      <w:r>
        <w:rPr>
          <w:rFonts w:ascii="Times New Roman" w:hAnsi="Times New Roman" w:cs="Times New Roman"/>
          <w:sz w:val="24"/>
          <w:szCs w:val="24"/>
        </w:rPr>
      </w:r>
      <w:r>
        <w:rPr>
          <w:rFonts w:ascii="Times New Roman" w:hAnsi="Times New Roman" w:cs="Times New Roman"/>
          <w:sz w:val="24"/>
          <w:szCs w:val="24"/>
        </w:rPr>
      </w:r>
    </w:p>
    <w:p>
      <w:pPr>
        <w:ind w:left="11482" w:right="111"/>
        <w:tabs>
          <w:tab w:val="left" w:pos="11766" w:leader="none"/>
        </w:tabs>
        <w:rPr>
          <w:rFonts w:ascii="Times New Roman" w:hAnsi="Times New Roman" w:cs="Times New Roman"/>
          <w:sz w:val="26"/>
          <w:szCs w:val="26"/>
        </w:rPr>
      </w:pPr>
      <w:r>
        <w:rPr>
          <w:rFonts w:ascii="Times New Roman" w:hAnsi="Times New Roman" w:cs="Times New Roman"/>
          <w:sz w:val="24"/>
          <w:szCs w:val="24"/>
        </w:rPr>
        <w:t xml:space="preserve">от "__"______2025</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6"/>
          <w:szCs w:val="26"/>
        </w:rPr>
      </w:r>
      <w:r>
        <w:rPr>
          <w:rFonts w:ascii="Times New Roman" w:hAnsi="Times New Roman" w:cs="Times New Roman"/>
          <w:sz w:val="26"/>
          <w:szCs w:val="26"/>
        </w:rPr>
      </w:r>
    </w:p>
    <w:p>
      <w:pPr>
        <w:jc w:val="center"/>
        <w:widowControl/>
        <w:rPr>
          <w:rFonts w:ascii="Times New Roman" w:hAnsi="Times New Roman" w:cs="Times New Roman"/>
          <w:b/>
          <w:sz w:val="26"/>
          <w:szCs w:val="26"/>
          <w:lang w:eastAsia="en-US"/>
        </w:rPr>
      </w:pPr>
      <w:r>
        <w:rPr>
          <w:rFonts w:ascii="Times New Roman" w:hAnsi="Times New Roman" w:cs="Times New Roman"/>
          <w:b/>
          <w:sz w:val="26"/>
          <w:szCs w:val="26"/>
          <w:lang w:eastAsia="en-US"/>
        </w:rPr>
        <w:t xml:space="preserve">Перечень оборудования, систем </w:t>
      </w:r>
      <w:r>
        <w:rPr>
          <w:rFonts w:ascii="Times New Roman" w:hAnsi="Times New Roman" w:cs="Times New Roman"/>
          <w:b/>
          <w:bCs/>
          <w:sz w:val="26"/>
          <w:szCs w:val="26"/>
          <w:lang w:eastAsia="en-US"/>
        </w:rPr>
        <w:t xml:space="preserve">и материалов,</w:t>
      </w:r>
      <w:r>
        <w:rPr>
          <w:rFonts w:ascii="Times New Roman" w:hAnsi="Times New Roman" w:cs="Times New Roman"/>
          <w:b/>
          <w:sz w:val="26"/>
          <w:szCs w:val="26"/>
          <w:lang w:eastAsia="en-US"/>
        </w:rPr>
      </w:r>
      <w:r>
        <w:rPr>
          <w:rFonts w:ascii="Times New Roman" w:hAnsi="Times New Roman" w:cs="Times New Roman"/>
          <w:b/>
          <w:sz w:val="26"/>
          <w:szCs w:val="26"/>
          <w:lang w:eastAsia="en-US"/>
        </w:rPr>
      </w:r>
    </w:p>
    <w:p>
      <w:pPr>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t xml:space="preserve">Подлежащих Входному контролю </w:t>
      </w: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p>
    <w:p>
      <w:pPr>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p>
    <w:tbl>
      <w:tblPr>
        <w:tblW w:w="5000" w:type="pct"/>
        <w:tblCellMar>
          <w:left w:w="0" w:type="dxa"/>
          <w:right w:w="0" w:type="dxa"/>
        </w:tblCellMar>
        <w:tblLook w:val="00A0" w:firstRow="1" w:lastRow="0" w:firstColumn="1" w:lastColumn="0" w:noHBand="0" w:noVBand="0"/>
      </w:tblPr>
      <w:tblGrid>
        <w:gridCol w:w="1085"/>
        <w:gridCol w:w="4010"/>
        <w:gridCol w:w="9738"/>
      </w:tblGrid>
      <w:tr>
        <w:tblPrEx/>
        <w:trPr>
          <w:tblHeader/>
        </w:trPr>
        <w:tc>
          <w:tcPr>
            <w:tcBorders>
              <w:top w:val="single" w:color="auto" w:sz="8" w:space="0"/>
              <w:left w:val="single" w:color="auto" w:sz="8" w:space="0"/>
              <w:bottom w:val="single" w:color="auto" w:sz="8" w:space="0"/>
              <w:right w:val="single" w:color="auto" w:sz="8" w:space="0"/>
            </w:tcBorders>
            <w:tcMar>
              <w:left w:w="70" w:type="dxa"/>
              <w:top w:w="0" w:type="dxa"/>
              <w:right w:w="70" w:type="dxa"/>
              <w:bottom w:w="0" w:type="dxa"/>
            </w:tcMar>
            <w:tcW w:w="705" w:type="dxa"/>
            <w:textDirection w:val="lrTb"/>
            <w:noWrap w:val="false"/>
          </w:tcPr>
          <w:p>
            <w:pPr>
              <w:jc w:val="center"/>
              <w:rPr>
                <w:rFonts w:ascii="Times New Roman" w:hAnsi="Times New Roman" w:cs="Times New Roman"/>
                <w:b/>
                <w:lang w:eastAsia="en-US"/>
              </w:rPr>
            </w:pPr>
            <w:r>
              <w:rPr>
                <w:rFonts w:ascii="Times New Roman" w:hAnsi="Times New Roman" w:cs="Times New Roman"/>
                <w:b/>
                <w:lang w:eastAsia="en-US"/>
              </w:rPr>
              <w:t xml:space="preserve">№</w:t>
            </w:r>
            <w:r>
              <w:rPr>
                <w:rFonts w:ascii="Times New Roman" w:hAnsi="Times New Roman" w:cs="Times New Roman"/>
                <w:b/>
                <w:lang w:eastAsia="en-US"/>
              </w:rPr>
            </w:r>
            <w:r>
              <w:rPr>
                <w:rFonts w:ascii="Times New Roman" w:hAnsi="Times New Roman" w:cs="Times New Roman"/>
                <w:b/>
                <w:lang w:eastAsia="en-US"/>
              </w:rPr>
            </w:r>
          </w:p>
          <w:p>
            <w:pPr>
              <w:jc w:val="center"/>
              <w:rPr>
                <w:rFonts w:ascii="Times New Roman" w:hAnsi="Times New Roman" w:cs="Times New Roman"/>
                <w:b/>
                <w:lang w:eastAsia="en-US"/>
              </w:rPr>
            </w:pPr>
            <w:r>
              <w:rPr>
                <w:rFonts w:ascii="Times New Roman" w:hAnsi="Times New Roman" w:cs="Times New Roman"/>
                <w:b/>
                <w:lang w:eastAsia="en-US"/>
              </w:rPr>
              <w:t xml:space="preserve">п/п</w:t>
            </w:r>
            <w:r>
              <w:rPr>
                <w:rFonts w:ascii="Times New Roman" w:hAnsi="Times New Roman" w:cs="Times New Roman"/>
                <w:b/>
                <w:lang w:eastAsia="en-US"/>
              </w:rPr>
            </w:r>
            <w:r>
              <w:rPr>
                <w:rFonts w:ascii="Times New Roman" w:hAnsi="Times New Roman" w:cs="Times New Roman"/>
                <w:b/>
                <w:lang w:eastAsia="en-US"/>
              </w:rPr>
            </w:r>
          </w:p>
        </w:tc>
        <w:tc>
          <w:tcPr>
            <w:tcBorders>
              <w:top w:val="single" w:color="auto" w:sz="8" w:space="0"/>
              <w:left w:val="none" w:color="000000" w:sz="4" w:space="0"/>
              <w:bottom w:val="single" w:color="auto" w:sz="8" w:space="0"/>
              <w:right w:val="single" w:color="auto" w:sz="8" w:space="0"/>
            </w:tcBorders>
            <w:tcMar>
              <w:left w:w="70" w:type="dxa"/>
              <w:top w:w="0" w:type="dxa"/>
              <w:right w:w="70" w:type="dxa"/>
              <w:bottom w:w="0" w:type="dxa"/>
            </w:tcMar>
            <w:tcW w:w="2605" w:type="dxa"/>
            <w:vAlign w:val="center"/>
            <w:textDirection w:val="lrTb"/>
            <w:noWrap w:val="false"/>
          </w:tcPr>
          <w:p>
            <w:pPr>
              <w:jc w:val="center"/>
              <w:rPr>
                <w:rFonts w:ascii="Times New Roman" w:hAnsi="Times New Roman" w:cs="Times New Roman"/>
                <w:b/>
                <w:lang w:eastAsia="en-US"/>
              </w:rPr>
            </w:pPr>
            <w:r>
              <w:rPr>
                <w:rFonts w:ascii="Times New Roman" w:hAnsi="Times New Roman" w:cs="Times New Roman"/>
                <w:b/>
                <w:lang w:eastAsia="en-US"/>
              </w:rPr>
              <w:t xml:space="preserve">Наименование</w:t>
            </w:r>
            <w:r>
              <w:rPr>
                <w:rFonts w:ascii="Times New Roman" w:hAnsi="Times New Roman" w:cs="Times New Roman"/>
                <w:b/>
                <w:lang w:eastAsia="en-US"/>
              </w:rPr>
            </w:r>
            <w:r>
              <w:rPr>
                <w:rFonts w:ascii="Times New Roman" w:hAnsi="Times New Roman" w:cs="Times New Roman"/>
                <w:b/>
                <w:lang w:eastAsia="en-US"/>
              </w:rPr>
            </w:r>
          </w:p>
          <w:p>
            <w:pPr>
              <w:jc w:val="center"/>
              <w:rPr>
                <w:rFonts w:ascii="Times New Roman" w:hAnsi="Times New Roman" w:cs="Times New Roman"/>
                <w:b/>
                <w:lang w:eastAsia="en-US"/>
              </w:rPr>
            </w:pPr>
            <w:r>
              <w:rPr>
                <w:rFonts w:ascii="Times New Roman" w:hAnsi="Times New Roman" w:cs="Times New Roman"/>
                <w:b/>
                <w:lang w:eastAsia="en-US"/>
              </w:rPr>
              <w:t xml:space="preserve">группы оборудования</w:t>
            </w:r>
            <w:r>
              <w:rPr>
                <w:rFonts w:ascii="Times New Roman" w:hAnsi="Times New Roman" w:cs="Times New Roman"/>
                <w:b/>
                <w:lang w:eastAsia="en-US"/>
              </w:rPr>
            </w:r>
            <w:r>
              <w:rPr>
                <w:rFonts w:ascii="Times New Roman" w:hAnsi="Times New Roman" w:cs="Times New Roman"/>
                <w:b/>
                <w:lang w:eastAsia="en-US"/>
              </w:rPr>
            </w:r>
          </w:p>
        </w:tc>
        <w:tc>
          <w:tcPr>
            <w:tcBorders>
              <w:top w:val="single" w:color="auto" w:sz="8" w:space="0"/>
              <w:left w:val="none" w:color="000000" w:sz="4" w:space="0"/>
              <w:bottom w:val="single" w:color="auto" w:sz="8" w:space="0"/>
              <w:right w:val="single" w:color="auto" w:sz="8" w:space="0"/>
            </w:tcBorders>
            <w:tcMar>
              <w:left w:w="70" w:type="dxa"/>
              <w:top w:w="0" w:type="dxa"/>
              <w:right w:w="70" w:type="dxa"/>
              <w:bottom w:w="0" w:type="dxa"/>
            </w:tcMar>
            <w:tcW w:w="6327" w:type="dxa"/>
            <w:vAlign w:val="center"/>
            <w:textDirection w:val="lrTb"/>
            <w:noWrap w:val="false"/>
          </w:tcPr>
          <w:p>
            <w:pPr>
              <w:jc w:val="center"/>
              <w:rPr>
                <w:rFonts w:ascii="Times New Roman" w:hAnsi="Times New Roman" w:cs="Times New Roman"/>
                <w:b/>
                <w:lang w:eastAsia="en-US"/>
              </w:rPr>
            </w:pPr>
            <w:r>
              <w:rPr>
                <w:rFonts w:ascii="Times New Roman" w:hAnsi="Times New Roman" w:cs="Times New Roman"/>
                <w:b/>
                <w:lang w:eastAsia="en-US"/>
              </w:rPr>
              <w:t xml:space="preserve">Наименование вида оборудования</w:t>
            </w:r>
            <w:r>
              <w:rPr>
                <w:rFonts w:ascii="Times New Roman" w:hAnsi="Times New Roman" w:cs="Times New Roman"/>
                <w:b/>
                <w:lang w:eastAsia="en-US"/>
              </w:rPr>
            </w:r>
            <w:r>
              <w:rPr>
                <w:rFonts w:ascii="Times New Roman" w:hAnsi="Times New Roman" w:cs="Times New Roman"/>
                <w:b/>
                <w:lang w:eastAsia="en-US"/>
              </w:rPr>
            </w:r>
          </w:p>
        </w:tc>
      </w:tr>
      <w:tr>
        <w:tblPrEx/>
        <w:trPr>
          <w:cantSplit/>
        </w:trPr>
        <w:tc>
          <w:tcPr>
            <w:tcBorders>
              <w:top w:val="none" w:color="000000" w:sz="4" w:space="0"/>
              <w:left w:val="single" w:color="auto" w:sz="8" w:space="0"/>
              <w:bottom w:val="single" w:color="auto" w:sz="8" w:space="0"/>
              <w:right w:val="single" w:color="auto" w:sz="8" w:space="0"/>
            </w:tcBorders>
            <w:tcMar>
              <w:left w:w="70" w:type="dxa"/>
              <w:top w:w="0" w:type="dxa"/>
              <w:right w:w="70" w:type="dxa"/>
              <w:bottom w:w="0" w:type="dxa"/>
            </w:tcMar>
            <w:tcW w:w="705" w:type="dxa"/>
            <w:vAlign w:val="center"/>
            <w:vMerge w:val="restart"/>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1.</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2605" w:type="dxa"/>
            <w:vAlign w:val="center"/>
            <w:vMerge w:val="restart"/>
            <w:textDirection w:val="lrTb"/>
            <w:noWrap w:val="false"/>
          </w:tcPr>
          <w:p>
            <w:pPr>
              <w:rPr>
                <w:rFonts w:ascii="Times New Roman" w:hAnsi="Times New Roman" w:cs="Times New Roman"/>
                <w:b/>
                <w:bCs/>
                <w:sz w:val="24"/>
                <w:szCs w:val="24"/>
                <w:lang w:eastAsia="en-US"/>
              </w:rPr>
            </w:pPr>
            <w:r>
              <w:rPr>
                <w:rFonts w:ascii="Times New Roman" w:hAnsi="Times New Roman" w:cs="Times New Roman"/>
                <w:b/>
                <w:bCs/>
                <w:sz w:val="22"/>
                <w:szCs w:val="22"/>
                <w:lang w:eastAsia="en-US"/>
              </w:rPr>
              <w:t xml:space="preserve">Оборудование сверхвысокого, высокого и среднего напряжения ПС и ВЛ </w:t>
            </w: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Силовые (в том числе специальные) трансформаторы, автотрансформаторы, РПН, шунтирующие (в том числе управляемые) и </w:t>
            </w:r>
            <w:r>
              <w:rPr>
                <w:rFonts w:ascii="Times New Roman" w:hAnsi="Times New Roman" w:cs="Times New Roman"/>
                <w:sz w:val="22"/>
                <w:szCs w:val="22"/>
                <w:lang w:eastAsia="en-US"/>
              </w:rPr>
              <w:t xml:space="preserve">дугогасительные</w:t>
            </w:r>
            <w:r>
              <w:rPr>
                <w:rFonts w:ascii="Times New Roman" w:hAnsi="Times New Roman" w:cs="Times New Roman"/>
                <w:sz w:val="22"/>
                <w:szCs w:val="22"/>
                <w:lang w:eastAsia="en-US"/>
              </w:rPr>
              <w:t xml:space="preserve"> реакторы</w:t>
            </w:r>
            <w:r>
              <w:rPr>
                <w:rFonts w:ascii="Times New Roman" w:hAnsi="Times New Roman" w:cs="Times New Roman"/>
                <w:sz w:val="24"/>
                <w:szCs w:val="24"/>
                <w:lang w:eastAsia="en-US"/>
              </w:rPr>
            </w:r>
            <w:r>
              <w:rPr>
                <w:rFonts w:ascii="Times New Roman" w:hAnsi="Times New Roman" w:cs="Times New Roman"/>
                <w:sz w:val="24"/>
                <w:szCs w:val="24"/>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Измерительные трансформаторы </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Комплектные распределительные устройства (в том числе КРУЭ) </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Трансформаторные подстанции комплектные</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6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Силовые выключатели </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Разъединители и заземлители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Ограничители перенапряжений нелинейные</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Токоограничивающие реакторы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Опорно-стержневые изоляторы, шинные опоры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Подвесные изоляторы, арматура для ВЛ</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pacing w:val="-6"/>
                <w:sz w:val="22"/>
                <w:szCs w:val="22"/>
                <w:lang w:eastAsia="en-US"/>
              </w:rPr>
            </w:pPr>
            <w:r>
              <w:rPr>
                <w:rFonts w:ascii="Times New Roman" w:hAnsi="Times New Roman" w:cs="Times New Roman"/>
                <w:spacing w:val="-6"/>
                <w:sz w:val="22"/>
                <w:szCs w:val="22"/>
                <w:lang w:eastAsia="en-US"/>
              </w:rPr>
              <w:t xml:space="preserve">Высоковольтные вводы трансформаторов, реакторов, выключателей, линейные вводы</w:t>
            </w:r>
            <w:r>
              <w:rPr>
                <w:rFonts w:ascii="Times New Roman" w:hAnsi="Times New Roman" w:cs="Times New Roman"/>
                <w:spacing w:val="-6"/>
                <w:sz w:val="22"/>
                <w:szCs w:val="22"/>
                <w:lang w:eastAsia="en-US"/>
              </w:rPr>
            </w:r>
            <w:r>
              <w:rPr>
                <w:rFonts w:ascii="Times New Roman" w:hAnsi="Times New Roman" w:cs="Times New Roman"/>
                <w:spacing w:val="-6"/>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Комплектные </w:t>
            </w:r>
            <w:r>
              <w:rPr>
                <w:rFonts w:ascii="Times New Roman" w:hAnsi="Times New Roman" w:cs="Times New Roman"/>
                <w:sz w:val="22"/>
                <w:szCs w:val="22"/>
                <w:lang w:eastAsia="en-US"/>
              </w:rPr>
              <w:t xml:space="preserve">токопроводы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Установки резисторные, </w:t>
            </w:r>
            <w:r>
              <w:rPr>
                <w:rFonts w:ascii="Times New Roman" w:hAnsi="Times New Roman" w:cs="Times New Roman"/>
                <w:sz w:val="22"/>
                <w:szCs w:val="22"/>
                <w:lang w:eastAsia="en-US"/>
              </w:rPr>
              <w:t xml:space="preserve">бетэловые</w:t>
            </w:r>
            <w:r>
              <w:rPr>
                <w:rFonts w:ascii="Times New Roman" w:hAnsi="Times New Roman" w:cs="Times New Roman"/>
                <w:sz w:val="22"/>
                <w:szCs w:val="22"/>
                <w:lang w:eastAsia="en-US"/>
              </w:rPr>
              <w:t xml:space="preserve"> резисторы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Кабели силовые, кабельная арматура</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Предохранители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Устройства заземления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Опоры ВЛ, фундаменты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pacing w:val="-4"/>
                <w:sz w:val="22"/>
                <w:szCs w:val="22"/>
                <w:lang w:eastAsia="en-US"/>
              </w:rPr>
              <w:t xml:space="preserve">Провода и грозозащитные тросы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pacing w:val="-4"/>
                <w:sz w:val="22"/>
                <w:szCs w:val="22"/>
                <w:lang w:eastAsia="en-US"/>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36"/>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Асинхронизированные</w:t>
            </w:r>
            <w:r>
              <w:rPr>
                <w:rFonts w:ascii="Times New Roman" w:hAnsi="Times New Roman" w:cs="Times New Roman"/>
                <w:sz w:val="22"/>
                <w:szCs w:val="22"/>
                <w:lang w:eastAsia="en-US"/>
              </w:rPr>
              <w:t xml:space="preserve"> компенсаторы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Емкостные устройства компенсации реактивной мощности, </w:t>
            </w:r>
            <w:r>
              <w:rPr>
                <w:rFonts w:ascii="Times New Roman" w:hAnsi="Times New Roman" w:cs="Times New Roman"/>
                <w:sz w:val="22"/>
                <w:szCs w:val="22"/>
                <w:lang w:eastAsia="en-US"/>
              </w:rPr>
              <w:t xml:space="preserve">фильтро</w:t>
            </w:r>
            <w:r>
              <w:rPr>
                <w:rFonts w:ascii="Times New Roman" w:hAnsi="Times New Roman" w:cs="Times New Roman"/>
                <w:sz w:val="22"/>
                <w:szCs w:val="22"/>
                <w:lang w:eastAsia="en-US"/>
              </w:rPr>
              <w:t xml:space="preserve">-компенсирующие устройства</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Силовые полупроводниковые преобразователи для передач, вставок постоянного тока, пусковых устройств мощных синхронных машин и т.д.</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18"/>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Высоковольтные конденсаторы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6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Жесткая ошиновка</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9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Комбинированные устройства</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9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Конденсаторы связи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9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Высокочастотные заградители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9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АББМ (АББЭ)</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39"/>
        </w:trPr>
        <w:tc>
          <w:tcPr>
            <w:tcBorders>
              <w:top w:val="none" w:color="000000" w:sz="4" w:space="0"/>
              <w:left w:val="single" w:color="auto" w:sz="8" w:space="0"/>
              <w:bottom w:val="single" w:color="auto" w:sz="8" w:space="0"/>
              <w:right w:val="single" w:color="auto" w:sz="8" w:space="0"/>
            </w:tcBorders>
            <w:tcMar>
              <w:left w:w="70" w:type="dxa"/>
              <w:top w:w="0" w:type="dxa"/>
              <w:right w:w="70" w:type="dxa"/>
              <w:bottom w:w="0" w:type="dxa"/>
            </w:tcMar>
            <w:tcW w:w="705" w:type="dxa"/>
            <w:vAlign w:val="center"/>
            <w:vMerge w:val="restart"/>
            <w:textDirection w:val="lrTb"/>
            <w:noWrap w:val="false"/>
          </w:tcPr>
          <w:p>
            <w:pPr>
              <w:rPr>
                <w:rFonts w:ascii="Times New Roman" w:hAnsi="Times New Roman" w:cs="Times New Roman"/>
                <w:b/>
                <w:bCs/>
                <w:sz w:val="24"/>
                <w:szCs w:val="24"/>
                <w:lang w:eastAsia="en-US"/>
              </w:rPr>
            </w:pPr>
            <w:r>
              <w:rPr>
                <w:rFonts w:ascii="Times New Roman" w:hAnsi="Times New Roman" w:cs="Times New Roman"/>
                <w:b/>
                <w:bCs/>
                <w:sz w:val="22"/>
                <w:szCs w:val="22"/>
                <w:lang w:eastAsia="en-US"/>
              </w:rPr>
              <w:t xml:space="preserve">2.</w:t>
            </w: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2605" w:type="dxa"/>
            <w:vAlign w:val="center"/>
            <w:vMerge w:val="restart"/>
            <w:textDirection w:val="lrTb"/>
            <w:noWrap w:val="false"/>
          </w:tcPr>
          <w:p>
            <w:pPr>
              <w:rPr>
                <w:rFonts w:ascii="Times New Roman" w:hAnsi="Times New Roman" w:cs="Times New Roman"/>
                <w:b/>
                <w:bCs/>
                <w:sz w:val="24"/>
                <w:szCs w:val="24"/>
                <w:lang w:eastAsia="en-US"/>
              </w:rPr>
            </w:pPr>
            <w:r>
              <w:rPr>
                <w:rFonts w:ascii="Times New Roman" w:hAnsi="Times New Roman" w:cs="Times New Roman"/>
                <w:b/>
                <w:bCs/>
                <w:sz w:val="22"/>
                <w:szCs w:val="22"/>
                <w:lang w:eastAsia="en-US"/>
              </w:rPr>
              <w:t xml:space="preserve">Оборудование низкого напряжения</w:t>
            </w: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Генераторы резервных источников питания, в том числе дизель-генераторные установки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Низковольтные комплектные устройства для собственных нужд ПС</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Аппаратура и системы бесперебойного электроснабжения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Аккумуляторные батареи подстанций</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323"/>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pacing w:val="-4"/>
                <w:sz w:val="22"/>
                <w:szCs w:val="22"/>
                <w:lang w:eastAsia="en-US"/>
              </w:rPr>
            </w:pPr>
            <w:r>
              <w:rPr>
                <w:rFonts w:ascii="Times New Roman" w:hAnsi="Times New Roman" w:cs="Times New Roman"/>
                <w:spacing w:val="-4"/>
                <w:sz w:val="22"/>
                <w:szCs w:val="22"/>
                <w:lang w:eastAsia="en-US"/>
              </w:rPr>
              <w:t xml:space="preserve">Щит постоянного тока (ЩПТ), аппаратура контроля и управления ЩПТ, включая  СИ контроля изоляции, зарядно-</w:t>
            </w:r>
            <w:r>
              <w:rPr>
                <w:rFonts w:ascii="Times New Roman" w:hAnsi="Times New Roman" w:cs="Times New Roman"/>
                <w:spacing w:val="-4"/>
                <w:sz w:val="22"/>
                <w:szCs w:val="22"/>
                <w:lang w:eastAsia="en-US"/>
              </w:rPr>
              <w:t xml:space="preserve">подзарядные</w:t>
            </w:r>
            <w:r>
              <w:rPr>
                <w:rFonts w:ascii="Times New Roman" w:hAnsi="Times New Roman" w:cs="Times New Roman"/>
                <w:spacing w:val="-4"/>
                <w:sz w:val="22"/>
                <w:szCs w:val="22"/>
                <w:lang w:eastAsia="en-US"/>
              </w:rPr>
              <w:t xml:space="preserve"> агрегаты</w:t>
            </w:r>
            <w:r>
              <w:rPr>
                <w:rFonts w:ascii="Times New Roman" w:hAnsi="Times New Roman" w:cs="Times New Roman"/>
                <w:spacing w:val="-4"/>
                <w:sz w:val="22"/>
                <w:szCs w:val="22"/>
                <w:lang w:eastAsia="en-US"/>
              </w:rPr>
            </w:r>
            <w:r>
              <w:rPr>
                <w:rFonts w:ascii="Times New Roman" w:hAnsi="Times New Roman" w:cs="Times New Roman"/>
                <w:spacing w:val="-4"/>
                <w:sz w:val="22"/>
                <w:szCs w:val="22"/>
                <w:lang w:eastAsia="en-US"/>
              </w:rPr>
            </w:r>
          </w:p>
        </w:tc>
      </w:tr>
      <w:tr>
        <w:tblPrEx/>
        <w:trPr>
          <w:cantSplit/>
          <w:trHeight w:val="271"/>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pacing w:val="-4"/>
                <w:sz w:val="22"/>
                <w:szCs w:val="22"/>
                <w:lang w:eastAsia="en-US"/>
              </w:rPr>
            </w:pPr>
            <w:r>
              <w:rPr>
                <w:rFonts w:ascii="Times New Roman" w:hAnsi="Times New Roman" w:cs="Times New Roman"/>
                <w:spacing w:val="-4"/>
                <w:sz w:val="22"/>
                <w:szCs w:val="22"/>
                <w:lang w:eastAsia="en-US"/>
              </w:rPr>
              <w:t xml:space="preserve">Шинопроводы</w:t>
            </w:r>
            <w:r>
              <w:rPr>
                <w:rFonts w:ascii="Times New Roman" w:hAnsi="Times New Roman" w:cs="Times New Roman"/>
                <w:spacing w:val="-4"/>
                <w:sz w:val="22"/>
                <w:szCs w:val="22"/>
                <w:lang w:eastAsia="en-US"/>
              </w:rPr>
              <w:t xml:space="preserve"> (</w:t>
            </w:r>
            <w:r>
              <w:rPr>
                <w:rFonts w:ascii="Times New Roman" w:hAnsi="Times New Roman" w:cs="Times New Roman"/>
                <w:spacing w:val="-4"/>
                <w:sz w:val="22"/>
                <w:szCs w:val="22"/>
                <w:lang w:eastAsia="en-US"/>
              </w:rPr>
              <w:t xml:space="preserve">токопроводы</w:t>
            </w:r>
            <w:r>
              <w:rPr>
                <w:rFonts w:ascii="Times New Roman" w:hAnsi="Times New Roman" w:cs="Times New Roman"/>
                <w:spacing w:val="-4"/>
                <w:sz w:val="22"/>
                <w:szCs w:val="22"/>
                <w:lang w:eastAsia="en-US"/>
              </w:rPr>
              <w:t xml:space="preserve">) магистральные и распределительные</w:t>
            </w:r>
            <w:r>
              <w:rPr>
                <w:rFonts w:ascii="Times New Roman" w:hAnsi="Times New Roman" w:cs="Times New Roman"/>
                <w:spacing w:val="-4"/>
                <w:sz w:val="22"/>
                <w:szCs w:val="22"/>
                <w:lang w:eastAsia="en-US"/>
              </w:rPr>
            </w:r>
            <w:r>
              <w:rPr>
                <w:rFonts w:ascii="Times New Roman" w:hAnsi="Times New Roman" w:cs="Times New Roman"/>
                <w:spacing w:val="-4"/>
                <w:sz w:val="22"/>
                <w:szCs w:val="22"/>
                <w:lang w:eastAsia="en-US"/>
              </w:rPr>
            </w:r>
          </w:p>
        </w:tc>
      </w:tr>
      <w:tr>
        <w:tblPrEx/>
        <w:trPr>
          <w:cantSplit/>
          <w:trHeight w:val="436"/>
        </w:trPr>
        <w:tc>
          <w:tcPr>
            <w:tcBorders>
              <w:top w:val="none" w:color="000000" w:sz="4" w:space="0"/>
              <w:left w:val="single" w:color="auto" w:sz="8" w:space="0"/>
              <w:bottom w:val="single" w:color="auto" w:sz="8" w:space="0"/>
              <w:right w:val="single" w:color="auto" w:sz="8" w:space="0"/>
            </w:tcBorders>
            <w:tcMar>
              <w:left w:w="70" w:type="dxa"/>
              <w:top w:w="0" w:type="dxa"/>
              <w:right w:w="70" w:type="dxa"/>
              <w:bottom w:w="0" w:type="dxa"/>
            </w:tcMar>
            <w:tcW w:w="705" w:type="dxa"/>
            <w:vAlign w:val="center"/>
            <w:textDirection w:val="lrTb"/>
            <w:noWrap w:val="false"/>
          </w:tcPr>
          <w:p>
            <w:pPr>
              <w:rPr>
                <w:rFonts w:ascii="Times New Roman" w:hAnsi="Times New Roman" w:cs="Times New Roman"/>
                <w:b/>
                <w:bCs/>
                <w:sz w:val="24"/>
                <w:szCs w:val="24"/>
                <w:lang w:eastAsia="en-US"/>
              </w:rPr>
            </w:pPr>
            <w:r>
              <w:rPr>
                <w:rFonts w:ascii="Times New Roman" w:hAnsi="Times New Roman" w:cs="Times New Roman"/>
                <w:b/>
                <w:bCs/>
                <w:sz w:val="22"/>
                <w:szCs w:val="22"/>
                <w:lang w:eastAsia="en-US"/>
              </w:rPr>
              <w:t xml:space="preserve">3.</w:t>
            </w: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2605" w:type="dxa"/>
            <w:vAlign w:val="center"/>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Устройства релейной защиты и автоматики</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Устройства релейной защиты и </w:t>
            </w:r>
            <w:r>
              <w:rPr>
                <w:rFonts w:ascii="Times New Roman" w:hAnsi="Times New Roman" w:cs="Times New Roman"/>
                <w:sz w:val="22"/>
                <w:szCs w:val="22"/>
                <w:lang w:eastAsia="en-US"/>
              </w:rPr>
              <w:t xml:space="preserve">электроавтоматики</w:t>
            </w:r>
            <w:r>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r>
            <w:r>
              <w:rPr>
                <w:rFonts w:ascii="Times New Roman" w:hAnsi="Times New Roman" w:cs="Times New Roman"/>
                <w:sz w:val="22"/>
                <w:szCs w:val="22"/>
                <w:lang w:eastAsia="en-US"/>
              </w:rPr>
            </w:r>
          </w:p>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включая противоаварийную автоматику и средства регистрации аварийных событий и процессов</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60"/>
        </w:trPr>
        <w:tc>
          <w:tcPr>
            <w:tcBorders>
              <w:top w:val="none" w:color="000000" w:sz="4" w:space="0"/>
              <w:left w:val="single" w:color="auto" w:sz="8" w:space="0"/>
              <w:bottom w:val="single" w:color="auto" w:sz="8" w:space="0"/>
              <w:right w:val="single" w:color="auto" w:sz="8" w:space="0"/>
            </w:tcBorders>
            <w:tcMar>
              <w:left w:w="70" w:type="dxa"/>
              <w:top w:w="0" w:type="dxa"/>
              <w:right w:w="70" w:type="dxa"/>
              <w:bottom w:w="0" w:type="dxa"/>
            </w:tcMar>
            <w:tcW w:w="705" w:type="dxa"/>
            <w:vAlign w:val="center"/>
            <w:vMerge w:val="restart"/>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4.</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2605" w:type="dxa"/>
            <w:vAlign w:val="center"/>
            <w:vMerge w:val="restart"/>
            <w:textDirection w:val="lrTb"/>
            <w:noWrap w:val="false"/>
          </w:tcPr>
          <w:p>
            <w:pPr>
              <w:rPr>
                <w:rFonts w:ascii="Times New Roman" w:hAnsi="Times New Roman" w:cs="Times New Roman"/>
                <w:b/>
                <w:bCs/>
                <w:sz w:val="22"/>
                <w:szCs w:val="22"/>
                <w:lang w:eastAsia="en-US"/>
              </w:rPr>
            </w:pPr>
            <w:r>
              <w:rPr>
                <w:rFonts w:ascii="Times New Roman" w:hAnsi="Times New Roman" w:cs="Times New Roman"/>
                <w:b/>
                <w:bCs/>
                <w:sz w:val="22"/>
                <w:szCs w:val="22"/>
                <w:lang w:eastAsia="en-US"/>
              </w:rPr>
            </w:r>
            <w:r>
              <w:rPr>
                <w:rFonts w:ascii="Times New Roman" w:hAnsi="Times New Roman" w:cs="Times New Roman"/>
                <w:b/>
                <w:bCs/>
                <w:sz w:val="22"/>
                <w:szCs w:val="22"/>
                <w:lang w:eastAsia="en-US"/>
              </w:rPr>
            </w:r>
            <w:r>
              <w:rPr>
                <w:rFonts w:ascii="Times New Roman" w:hAnsi="Times New Roman" w:cs="Times New Roman"/>
                <w:b/>
                <w:bCs/>
                <w:sz w:val="22"/>
                <w:szCs w:val="22"/>
                <w:lang w:eastAsia="en-US"/>
              </w:rPr>
            </w:r>
          </w:p>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Средства связи</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Каналообразующее оборудование высокочастотной связи </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97"/>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Фильтры присоединения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122"/>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Разделительные фильтры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Системы/оборудование передачи информации (по металлическим и волоконно-оптическим кабелям)</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Радиорелейные системы передачи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Системы/оборудование спутниковой и радиосвязи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Беспроводные оптические системы передачи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Системы/оборудование телефонной связи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 радиопоисковой громкоговорящей радиосвязи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Диспетчерские пульты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4" w:space="0"/>
              <w:right w:val="single" w:color="auto" w:sz="8"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Волоконно-оптические кабели связи, включая муфты и арматуру (система кабель-муфта-арматура) для размещения на ВЛ</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Mar>
              <w:left w:w="70" w:type="dxa"/>
              <w:top w:w="0" w:type="dxa"/>
              <w:right w:w="70" w:type="dxa"/>
              <w:bottom w:w="0" w:type="dxa"/>
            </w:tcMar>
            <w:tcW w:w="705" w:type="dxa"/>
            <w:vAlign w:val="center"/>
            <w:vMerge w:val="restart"/>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5.</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Mar>
              <w:left w:w="70" w:type="dxa"/>
              <w:top w:w="0" w:type="dxa"/>
              <w:right w:w="70" w:type="dxa"/>
              <w:bottom w:w="0" w:type="dxa"/>
            </w:tcMar>
            <w:tcW w:w="2605" w:type="dxa"/>
            <w:vAlign w:val="center"/>
            <w:vMerge w:val="restart"/>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Средства контроля, измерений и системы мониторинга</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 и аппаратура диагностики состояния оборудования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Система мониторинга основного оборудования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Счетчики электрической энергии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418"/>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Измерительные преобразователи, интегрируемые в автоматизированные системы</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67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i/>
                <w:sz w:val="22"/>
                <w:szCs w:val="22"/>
                <w:lang w:eastAsia="en-US"/>
              </w:rPr>
              <w:t xml:space="preserve">Средства измерений в составе автоматизированных систем и/или оборудования, которыми средства измерений комплектуются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Mar>
              <w:left w:w="70" w:type="dxa"/>
              <w:top w:w="0" w:type="dxa"/>
              <w:right w:w="70" w:type="dxa"/>
              <w:bottom w:w="0" w:type="dxa"/>
            </w:tcMar>
            <w:tcW w:w="705" w:type="dxa"/>
            <w:vAlign w:val="center"/>
            <w:vMerge w:val="restart"/>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6.</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Mar>
              <w:left w:w="70" w:type="dxa"/>
              <w:top w:w="0" w:type="dxa"/>
              <w:right w:w="70" w:type="dxa"/>
              <w:bottom w:w="0" w:type="dxa"/>
            </w:tcMar>
            <w:tcW w:w="2605" w:type="dxa"/>
            <w:vAlign w:val="center"/>
            <w:vMerge w:val="restart"/>
            <w:textDirection w:val="lrTb"/>
            <w:noWrap w:val="false"/>
          </w:tcPr>
          <w:p>
            <w:pPr>
              <w:rPr>
                <w:rFonts w:ascii="Times New Roman" w:hAnsi="Times New Roman" w:cs="Times New Roman"/>
                <w:b/>
                <w:sz w:val="24"/>
                <w:szCs w:val="24"/>
                <w:lang w:eastAsia="en-US"/>
              </w:rPr>
            </w:pPr>
            <w:r>
              <w:rPr>
                <w:rFonts w:ascii="Times New Roman" w:hAnsi="Times New Roman" w:cs="Times New Roman"/>
                <w:b/>
                <w:sz w:val="22"/>
                <w:szCs w:val="22"/>
                <w:lang w:eastAsia="en-US"/>
              </w:rPr>
              <w:t xml:space="preserve">Автоматизированные и автоматические системы</w:t>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Автоматизированные системы диспетчерско-технологического управления (АСДТУ)</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Серверы приема-передачи и обработки данных, центральные приемо-передающие станции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83"/>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Автоматизированные системы управления технологическими процессами (АСУТП) - комплексы в целом и компоненты, входящие в состав комплекса</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60"/>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Телемеханические комплексы и устройства телемеханики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64"/>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МП измерительные и управляющие контроллеры </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Средства представления информации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 сбора и передачи информации (в </w:t>
            </w:r>
            <w:r>
              <w:rPr>
                <w:rFonts w:ascii="Times New Roman" w:hAnsi="Times New Roman" w:cs="Times New Roman"/>
                <w:sz w:val="22"/>
                <w:szCs w:val="22"/>
                <w:lang w:eastAsia="en-US"/>
              </w:rPr>
              <w:t xml:space="preserve">т.ч</w:t>
            </w:r>
            <w:r>
              <w:rPr>
                <w:rFonts w:ascii="Times New Roman" w:hAnsi="Times New Roman" w:cs="Times New Roman"/>
                <w:sz w:val="22"/>
                <w:szCs w:val="22"/>
                <w:lang w:eastAsia="en-US"/>
              </w:rPr>
              <w:t xml:space="preserve">. технологической)</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Оборудование информационно-вычислительных сетей</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483"/>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Программные продукты информационных и управляющих комплексов</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483"/>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 автоматического пожаротушения (порошкового, аэрозольного, тонкораспыленной водой, газового пожаротушения)</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80"/>
        </w:trPr>
        <w:tc>
          <w:tcPr>
            <w:tcBorders>
              <w:top w:val="none" w:color="000000" w:sz="4" w:space="0"/>
              <w:left w:val="single" w:color="auto" w:sz="8" w:space="0"/>
              <w:bottom w:val="single" w:color="auto" w:sz="4"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none" w:color="000000" w:sz="4" w:space="0"/>
              <w:left w:val="none" w:color="000000" w:sz="4" w:space="0"/>
              <w:bottom w:val="single" w:color="auto" w:sz="4"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Системы пожарной сигнализации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80"/>
        </w:trPr>
        <w:tc>
          <w:tcPr>
            <w:tcBorders>
              <w:top w:val="single" w:color="auto" w:sz="4" w:space="0"/>
              <w:left w:val="single" w:color="auto" w:sz="8" w:space="0"/>
              <w:right w:val="single" w:color="auto" w:sz="8" w:space="0"/>
            </w:tcBorders>
            <w:tcW w:w="0" w:type="auto"/>
            <w:vAlign w:val="center"/>
            <w:vMerge w:val="restart"/>
            <w:textDirection w:val="lrTb"/>
            <w:noWrap w:val="false"/>
          </w:tcPr>
          <w:p>
            <w:pPr>
              <w:rPr>
                <w:rFonts w:ascii="Times New Roman" w:hAnsi="Times New Roman" w:cs="Times New Roman"/>
                <w:sz w:val="24"/>
                <w:szCs w:val="24"/>
                <w:lang w:eastAsia="en-US"/>
              </w:rPr>
            </w:pPr>
            <w:r>
              <w:rPr>
                <w:rFonts w:ascii="Times New Roman" w:hAnsi="Times New Roman" w:cs="Times New Roman"/>
                <w:b/>
                <w:bCs/>
                <w:sz w:val="22"/>
                <w:szCs w:val="22"/>
                <w:lang w:eastAsia="en-US"/>
              </w:rPr>
              <w:t xml:space="preserve">7.</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auto" w:sz="4" w:space="0"/>
              <w:left w:val="none" w:color="000000" w:sz="4" w:space="0"/>
              <w:right w:val="single" w:color="auto" w:sz="4" w:space="0"/>
            </w:tcBorders>
            <w:tcW w:w="0" w:type="auto"/>
            <w:vAlign w:val="center"/>
            <w:vMerge w:val="restart"/>
            <w:textDirection w:val="lrTb"/>
            <w:noWrap w:val="false"/>
          </w:tcPr>
          <w:p>
            <w:pPr>
              <w:rPr>
                <w:rFonts w:ascii="Times New Roman" w:hAnsi="Times New Roman" w:cs="Times New Roman"/>
                <w:b/>
                <w:sz w:val="24"/>
                <w:szCs w:val="24"/>
                <w:lang w:eastAsia="en-US"/>
              </w:rPr>
            </w:pPr>
            <w:r>
              <w:rPr>
                <w:rFonts w:ascii="Times New Roman" w:hAnsi="Times New Roman" w:cs="Times New Roman"/>
                <w:b/>
                <w:sz w:val="22"/>
                <w:szCs w:val="22"/>
                <w:lang w:eastAsia="en-US"/>
              </w:rPr>
              <w:t xml:space="preserve">Материалы</w:t>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Трансформаторные масла (исключая масло типов ГК, ВГ) и другие электроизоляционные жидкости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r>
        <w:tblPrEx/>
        <w:trPr>
          <w:cantSplit/>
          <w:trHeight w:val="280"/>
        </w:trPr>
        <w:tc>
          <w:tcPr>
            <w:tcBorders>
              <w:left w:val="single" w:color="auto" w:sz="8" w:space="0"/>
              <w:bottom w:val="single" w:color="auto" w:sz="8" w:space="0"/>
              <w:right w:val="single" w:color="auto" w:sz="8" w:space="0"/>
            </w:tcBorders>
            <w:tcW w:w="0" w:type="auto"/>
            <w:vAlign w:val="center"/>
            <w:vMerge w:val="continue"/>
            <w:textDirection w:val="lrTb"/>
            <w:noWrap w:val="false"/>
          </w:tcPr>
          <w:p>
            <w:pPr>
              <w:widowControl/>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left w:val="none" w:color="000000" w:sz="4" w:space="0"/>
              <w:bottom w:val="single" w:color="auto" w:sz="8" w:space="0"/>
              <w:right w:val="single" w:color="auto" w:sz="4" w:space="0"/>
            </w:tcBorders>
            <w:tcW w:w="0" w:type="auto"/>
            <w:vAlign w:val="center"/>
            <w:vMerge w:val="continue"/>
            <w:textDirection w:val="lrTb"/>
            <w:noWrap w:val="false"/>
          </w:tcPr>
          <w:p>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tc>
        <w:tc>
          <w:tcPr>
            <w:tcBorders>
              <w:top w:val="single" w:color="auto" w:sz="4" w:space="0"/>
              <w:left w:val="single" w:color="auto" w:sz="4" w:space="0"/>
              <w:bottom w:val="single" w:color="auto" w:sz="4" w:space="0"/>
              <w:right w:val="single" w:color="auto" w:sz="4" w:space="0"/>
            </w:tcBorders>
            <w:tcMar>
              <w:left w:w="70" w:type="dxa"/>
              <w:top w:w="0" w:type="dxa"/>
              <w:right w:w="70" w:type="dxa"/>
              <w:bottom w:w="0" w:type="dxa"/>
            </w:tcMar>
            <w:tcW w:w="6327" w:type="dxa"/>
            <w:textDirection w:val="lrTb"/>
            <w:noWrap w:val="false"/>
          </w:tcPr>
          <w:p>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Материалы для огнезащитной обработки и пропитки</w:t>
            </w:r>
            <w:r>
              <w:rPr>
                <w:rFonts w:ascii="Times New Roman" w:hAnsi="Times New Roman" w:cs="Times New Roman"/>
                <w:sz w:val="22"/>
                <w:szCs w:val="22"/>
                <w:lang w:eastAsia="en-US"/>
              </w:rPr>
            </w:r>
            <w:r>
              <w:rPr>
                <w:rFonts w:ascii="Times New Roman" w:hAnsi="Times New Roman" w:cs="Times New Roman"/>
                <w:sz w:val="22"/>
                <w:szCs w:val="22"/>
                <w:lang w:eastAsia="en-US"/>
              </w:rPr>
            </w:r>
          </w:p>
        </w:tc>
      </w:tr>
    </w:tbl>
    <w:p>
      <w:pPr>
        <w:tabs>
          <w:tab w:val="left" w:pos="12156" w:leader="none"/>
        </w:tabs>
      </w:pPr>
      <w:r/>
      <w:r/>
    </w:p>
    <w:tbl>
      <w:tblPr>
        <w:tblW w:w="0" w:type="auto"/>
        <w:tblLook w:val="00A0" w:firstRow="1" w:lastRow="0" w:firstColumn="1" w:lastColumn="0" w:noHBand="0" w:noVBand="0"/>
      </w:tblPr>
      <w:tblGrid>
        <w:gridCol w:w="9787"/>
        <w:gridCol w:w="5066"/>
      </w:tblGrid>
      <w:tr>
        <w:tblPrEx/>
        <w:trPr/>
        <w:tc>
          <w:tcPr>
            <w:tcW w:w="9787" w:type="dxa"/>
            <w:textDirection w:val="lrTb"/>
            <w:noWrap w:val="false"/>
          </w:tcPr>
          <w:tbl>
            <w:tblPr>
              <w:tblW w:w="9571" w:type="dxa"/>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b/>
                      <w:sz w:val="24"/>
                      <w:szCs w:val="24"/>
                    </w:rPr>
                  </w:pPr>
                  <w:r>
                    <w:rPr>
                      <w:rFonts w:ascii="Times New Roman" w:hAnsi="Times New Roman"/>
                      <w:b/>
                      <w:sz w:val="24"/>
                      <w:szCs w:val="24"/>
                    </w:rPr>
                    <w:t xml:space="preserve">ЗАКАЗЧИК:</w:t>
                  </w:r>
                  <w:r>
                    <w:rPr>
                      <w:rFonts w:ascii="Times New Roman" w:hAnsi="Times New Roman"/>
                      <w:b/>
                      <w:sz w:val="24"/>
                      <w:szCs w:val="24"/>
                    </w:rPr>
                  </w:r>
                  <w:r>
                    <w:rPr>
                      <w:rFonts w:ascii="Times New Roman" w:hAnsi="Times New Roman"/>
                      <w:b/>
                      <w:sz w:val="24"/>
                      <w:szCs w:val="24"/>
                    </w:rPr>
                  </w:r>
                </w:p>
              </w:tc>
              <w:tc>
                <w:tcPr>
                  <w:tcW w:w="4786" w:type="dxa"/>
                  <w:textDirection w:val="lrTb"/>
                  <w:noWrap w:val="false"/>
                </w:tcPr>
                <w:p>
                  <w:pPr>
                    <w:rPr>
                      <w:rFonts w:ascii="Times New Roman" w:hAnsi="Times New Roman"/>
                      <w:b/>
                      <w:sz w:val="24"/>
                      <w:szCs w:val="24"/>
                    </w:rPr>
                  </w:pPr>
                  <w:r>
                    <w:rPr>
                      <w:rFonts w:ascii="Times New Roman" w:hAnsi="Times New Roman"/>
                      <w:b/>
                      <w:sz w:val="24"/>
                      <w:szCs w:val="24"/>
                    </w:rPr>
                    <w:t xml:space="preserve"> ПОДРЯДЧИК:</w:t>
                  </w:r>
                  <w:r>
                    <w:rPr>
                      <w:rFonts w:ascii="Times New Roman" w:hAnsi="Times New Roman"/>
                      <w:b/>
                      <w:sz w:val="24"/>
                      <w:szCs w:val="24"/>
                    </w:rPr>
                  </w:r>
                  <w:r>
                    <w:rPr>
                      <w:rFonts w:ascii="Times New Roman" w:hAnsi="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_____________/____________/ </w:t>
                  </w:r>
                  <w:r>
                    <w:rPr>
                      <w:rFonts w:ascii="Times New Roman" w:hAnsi="Times New Roman"/>
                      <w:sz w:val="24"/>
                      <w:szCs w:val="24"/>
                    </w:rPr>
                  </w:r>
                  <w:r>
                    <w:rPr>
                      <w:rFonts w:ascii="Times New Roman" w:hAnsi="Times New Roman"/>
                      <w:sz w:val="24"/>
                      <w:szCs w:val="24"/>
                    </w:rPr>
                  </w:r>
                </w:p>
              </w:tc>
              <w:tc>
                <w:tcPr>
                  <w:tcW w:w="4786" w:type="dxa"/>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_______________/_____________/</w:t>
                  </w:r>
                  <w:r>
                    <w:rPr>
                      <w:rFonts w:ascii="Times New Roman" w:hAnsi="Times New Roman"/>
                      <w:sz w:val="24"/>
                      <w:szCs w:val="24"/>
                    </w:rPr>
                  </w:r>
                  <w:r>
                    <w:rPr>
                      <w:rFonts w:ascii="Times New Roman" w:hAnsi="Times New Roman"/>
                      <w:sz w:val="24"/>
                      <w:szCs w:val="24"/>
                    </w:rPr>
                  </w:r>
                </w:p>
              </w:tc>
            </w:tr>
          </w:tbl>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066"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c>
          <w:tcPr>
            <w:tcW w:w="9787"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066"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10260"/>
        <w:rPr>
          <w:rFonts w:ascii="Times New Roman" w:hAnsi="Times New Roman" w:cs="Times New Roman"/>
          <w:b/>
          <w:bCs/>
          <w:color w:val="000000"/>
          <w:sz w:val="24"/>
          <w:szCs w:val="24"/>
        </w:rPr>
        <w:sectPr>
          <w:footnotePr/>
          <w:endnotePr/>
          <w:type w:val="nextPage"/>
          <w:pgSz w:w="16838" w:h="11906" w:orient="landscape"/>
          <w:pgMar w:top="993" w:right="1134" w:bottom="709" w:left="851" w:header="709" w:footer="709" w:gutter="0"/>
          <w:cols w:num="1" w:sep="0" w:space="708" w:equalWidth="1"/>
          <w:docGrid w:linePitch="360"/>
          <w:titlePg/>
        </w:sectPr>
      </w:pPr>
      <w:r>
        <w:rPr>
          <w:rFonts w:ascii="Times New Roman" w:hAnsi="Times New Roman" w:cs="Times New Roman"/>
          <w:b/>
          <w:bCs/>
          <w:color w:val="000000"/>
          <w:sz w:val="24"/>
          <w:szCs w:val="24"/>
        </w:rPr>
        <w:br w:type="page" w:clear="all"/>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left="1843" w:firstLine="9497"/>
        <w:tabs>
          <w:tab w:val="left" w:pos="486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5 к Договору</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1843" w:right="-370" w:firstLine="9497"/>
        <w:rPr>
          <w:rFonts w:ascii="Times New Roman" w:hAnsi="Times New Roman" w:cs="Times New Roman"/>
          <w:color w:val="000000"/>
          <w:sz w:val="24"/>
          <w:szCs w:val="24"/>
        </w:rPr>
      </w:pPr>
      <w:r>
        <w:rPr>
          <w:rFonts w:ascii="Times New Roman" w:hAnsi="Times New Roman" w:cs="Times New Roman"/>
          <w:color w:val="000000"/>
          <w:sz w:val="24"/>
          <w:szCs w:val="24"/>
        </w:rPr>
        <w:t xml:space="preserve">от «___»_________ 2025</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 xml:space="preserve">г. № ____</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right="-370" w:firstLine="9900"/>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bl>
      <w:tblPr>
        <w:tblW w:w="15768" w:type="dxa"/>
        <w:tblLayout w:type="fixed"/>
        <w:tblLook w:val="0000" w:firstRow="0" w:lastRow="0" w:firstColumn="0" w:lastColumn="0" w:noHBand="0" w:noVBand="0"/>
      </w:tblPr>
      <w:tblGrid>
        <w:gridCol w:w="720"/>
        <w:gridCol w:w="648"/>
        <w:gridCol w:w="792"/>
        <w:gridCol w:w="720"/>
        <w:gridCol w:w="720"/>
        <w:gridCol w:w="956"/>
        <w:gridCol w:w="900"/>
        <w:gridCol w:w="900"/>
        <w:gridCol w:w="720"/>
        <w:gridCol w:w="900"/>
        <w:gridCol w:w="720"/>
        <w:gridCol w:w="900"/>
        <w:gridCol w:w="772"/>
        <w:gridCol w:w="128"/>
        <w:gridCol w:w="540"/>
        <w:gridCol w:w="720"/>
        <w:gridCol w:w="664"/>
        <w:gridCol w:w="56"/>
        <w:gridCol w:w="540"/>
        <w:gridCol w:w="232"/>
        <w:gridCol w:w="720"/>
        <w:gridCol w:w="724"/>
        <w:gridCol w:w="124"/>
        <w:gridCol w:w="952"/>
      </w:tblGrid>
      <w:tr>
        <w:tblPrEx/>
        <w:trPr>
          <w:trHeight w:val="255"/>
        </w:trPr>
        <w:tc>
          <w:tcPr>
            <w:gridSpan w:val="17"/>
            <w:tcBorders>
              <w:top w:val="single" w:color="auto" w:sz="4" w:space="0"/>
              <w:left w:val="single" w:color="auto" w:sz="4" w:space="0"/>
              <w:bottom w:val="single" w:color="auto" w:sz="4" w:space="0"/>
              <w:right w:val="single" w:color="auto" w:sz="4" w:space="0"/>
            </w:tcBorders>
            <w:tcW w:w="12420" w:type="dxa"/>
            <w:vAlign w:val="bottom"/>
            <w:vMerge w:val="restart"/>
            <w:textDirection w:val="lrTb"/>
            <w:noWrap/>
          </w:tcPr>
          <w:p>
            <w:pPr>
              <w:jc w:val="center"/>
              <w:tabs>
                <w:tab w:val="left" w:pos="12642" w:leader="none"/>
              </w:tabs>
              <w:rPr>
                <w:rFonts w:ascii="Times New Roman" w:hAnsi="Times New Roman" w:cs="Times New Roman"/>
                <w:b/>
                <w:bCs/>
                <w:color w:val="000000"/>
              </w:rPr>
            </w:pPr>
            <w:r>
              <w:rPr>
                <w:rFonts w:ascii="Times New Roman" w:hAnsi="Times New Roman" w:cs="Times New Roman"/>
                <w:b/>
                <w:bCs/>
                <w:color w:val="000000"/>
              </w:rPr>
              <w:t xml:space="preserve">Форма справки о движении денежных средств по заключенным договорам субподряда/поставки за __________2000_ г.</w:t>
            </w:r>
            <w:r>
              <w:rPr>
                <w:rFonts w:ascii="Times New Roman" w:hAnsi="Times New Roman" w:cs="Times New Roman"/>
                <w:b/>
                <w:bCs/>
                <w:color w:val="000000"/>
              </w:rPr>
            </w:r>
            <w:r>
              <w:rPr>
                <w:rFonts w:ascii="Times New Roman" w:hAnsi="Times New Roman" w:cs="Times New Roman"/>
                <w:b/>
                <w:bCs/>
                <w:color w:val="000000"/>
              </w:rPr>
            </w:r>
          </w:p>
        </w:tc>
        <w:tc>
          <w:tcPr>
            <w:gridSpan w:val="7"/>
            <w:tcBorders>
              <w:top w:val="single" w:color="auto" w:sz="4" w:space="0"/>
              <w:left w:val="single" w:color="auto" w:sz="4" w:space="0"/>
              <w:bottom w:val="single" w:color="auto" w:sz="4" w:space="0"/>
              <w:right w:val="single" w:color="auto" w:sz="4" w:space="0"/>
            </w:tcBorders>
            <w:tcW w:w="3348" w:type="dxa"/>
            <w:vAlign w:val="bottom"/>
            <w:textDirection w:val="lrTb"/>
            <w:noWrap/>
          </w:tcPr>
          <w:p>
            <w:pPr>
              <w:tabs>
                <w:tab w:val="left" w:pos="12642" w:leader="none"/>
              </w:tabs>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r>
      <w:tr>
        <w:tblPrEx/>
        <w:trPr>
          <w:trHeight w:val="70"/>
        </w:trPr>
        <w:tc>
          <w:tcPr>
            <w:gridSpan w:val="17"/>
            <w:tcBorders>
              <w:top w:val="single" w:color="auto" w:sz="4" w:space="0"/>
              <w:left w:val="single" w:color="auto" w:sz="4" w:space="0"/>
              <w:bottom w:val="single" w:color="auto" w:sz="4" w:space="0"/>
              <w:right w:val="single" w:color="auto" w:sz="4" w:space="0"/>
            </w:tcBorders>
            <w:tcW w:w="12420" w:type="dxa"/>
            <w:vAlign w:val="center"/>
            <w:vMerge w:val="continue"/>
            <w:textDirection w:val="lrTb"/>
            <w:noWrap w:val="false"/>
          </w:tcPr>
          <w:p>
            <w:pPr>
              <w:tabs>
                <w:tab w:val="left" w:pos="12642" w:leader="none"/>
              </w:tabs>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7"/>
            <w:tcBorders>
              <w:top w:val="single" w:color="auto" w:sz="4" w:space="0"/>
              <w:left w:val="single" w:color="auto" w:sz="4" w:space="0"/>
              <w:bottom w:val="single" w:color="auto" w:sz="4" w:space="0"/>
              <w:right w:val="single" w:color="auto" w:sz="4" w:space="0"/>
            </w:tcBorders>
            <w:tcW w:w="3348" w:type="dxa"/>
            <w:vAlign w:val="bottom"/>
            <w:textDirection w:val="lrTb"/>
            <w:noWrap/>
          </w:tcPr>
          <w:p>
            <w:pPr>
              <w:tabs>
                <w:tab w:val="left" w:pos="12642" w:leader="none"/>
              </w:tabs>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r>
      <w:tr>
        <w:tblPrEx/>
        <w:trPr>
          <w:trHeight w:val="375"/>
        </w:trPr>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648"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92"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56"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2"/>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54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2"/>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540"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gridSpan w:val="2"/>
            <w:tcBorders>
              <w:top w:val="single" w:color="auto" w:sz="4" w:space="0"/>
              <w:left w:val="single" w:color="auto" w:sz="4" w:space="0"/>
              <w:bottom w:val="single" w:color="auto" w:sz="4" w:space="0"/>
              <w:right w:val="single" w:color="auto" w:sz="4" w:space="0"/>
            </w:tcBorders>
            <w:tcW w:w="952"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gridSpan w:val="2"/>
            <w:tcBorders>
              <w:top w:val="single" w:color="auto" w:sz="4" w:space="0"/>
              <w:left w:val="single" w:color="auto" w:sz="4" w:space="0"/>
              <w:bottom w:val="single" w:color="auto" w:sz="4" w:space="0"/>
              <w:right w:val="single" w:color="auto" w:sz="4" w:space="0"/>
            </w:tcBorders>
            <w:tcW w:w="848" w:type="dxa"/>
            <w:vAlign w:val="bottom"/>
            <w:textDirection w:val="lrTb"/>
            <w:noWrap/>
          </w:tcPr>
          <w:p>
            <w:pPr>
              <w:jc w:val="right"/>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single" w:color="auto" w:sz="4" w:space="0"/>
              <w:left w:val="single" w:color="auto" w:sz="4" w:space="0"/>
              <w:bottom w:val="single" w:color="auto" w:sz="4" w:space="0"/>
              <w:right w:val="single" w:color="auto" w:sz="4" w:space="0"/>
            </w:tcBorders>
            <w:tcW w:w="952" w:type="dxa"/>
            <w:vAlign w:val="bottom"/>
            <w:textDirection w:val="lrTb"/>
            <w:noWrap/>
          </w:tcPr>
          <w:p>
            <w:pPr>
              <w:tabs>
                <w:tab w:val="left" w:pos="1107" w:leader="none"/>
              </w:tabs>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r>
      <w:tr>
        <w:tblPrEx/>
        <w:trPr>
          <w:trHeight w:val="390"/>
        </w:trPr>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648"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92"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56"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2"/>
            <w:tcBorders>
              <w:top w:val="single" w:color="auto" w:sz="4" w:space="0"/>
              <w:left w:val="single" w:color="auto" w:sz="4" w:space="0"/>
              <w:bottom w:val="single" w:color="auto" w:sz="4" w:space="0"/>
              <w:right w:val="single" w:color="auto" w:sz="4" w:space="0"/>
            </w:tcBorders>
            <w:tcW w:w="90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54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2"/>
            <w:tcBorders>
              <w:top w:val="single" w:color="auto" w:sz="4" w:space="0"/>
              <w:left w:val="single" w:color="auto" w:sz="4" w:space="0"/>
              <w:bottom w:val="single" w:color="auto" w:sz="4" w:space="0"/>
              <w:right w:val="single" w:color="auto" w:sz="4" w:space="0"/>
            </w:tcBorders>
            <w:tcW w:w="72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auto" w:sz="4" w:space="0"/>
              <w:left w:val="single" w:color="auto" w:sz="4" w:space="0"/>
              <w:bottom w:val="single" w:color="auto" w:sz="4" w:space="0"/>
              <w:right w:val="single" w:color="auto" w:sz="4" w:space="0"/>
            </w:tcBorders>
            <w:tcW w:w="540"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2"/>
            <w:tcBorders>
              <w:top w:val="single" w:color="auto" w:sz="4" w:space="0"/>
              <w:left w:val="single" w:color="auto" w:sz="4" w:space="0"/>
              <w:bottom w:val="single" w:color="auto" w:sz="4" w:space="0"/>
              <w:right w:val="single" w:color="auto" w:sz="4" w:space="0"/>
            </w:tcBorders>
            <w:tcW w:w="952" w:type="dxa"/>
            <w:vAlign w:val="bottom"/>
            <w:textDirection w:val="lrTb"/>
            <w:noWrap/>
          </w:tcPr>
          <w:p>
            <w:pPr>
              <w:jc w:val="center"/>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gridSpan w:val="2"/>
            <w:tcBorders>
              <w:top w:val="single" w:color="auto" w:sz="4" w:space="0"/>
              <w:left w:val="single" w:color="auto" w:sz="4" w:space="0"/>
              <w:bottom w:val="single" w:color="auto" w:sz="4" w:space="0"/>
              <w:right w:val="single" w:color="auto" w:sz="4" w:space="0"/>
            </w:tcBorders>
            <w:tcW w:w="848" w:type="dxa"/>
            <w:vAlign w:val="bottom"/>
            <w:textDirection w:val="lrTb"/>
            <w:noWrap/>
          </w:tcPr>
          <w:p>
            <w:pPr>
              <w:jc w:val="right"/>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single" w:color="auto" w:sz="4" w:space="0"/>
              <w:left w:val="single" w:color="auto" w:sz="4" w:space="0"/>
              <w:bottom w:val="single" w:color="auto" w:sz="4" w:space="0"/>
              <w:right w:val="single" w:color="auto" w:sz="4" w:space="0"/>
            </w:tcBorders>
            <w:tcW w:w="952" w:type="dxa"/>
            <w:vAlign w:val="bottom"/>
            <w:textDirection w:val="lrTb"/>
            <w:noWrap/>
          </w:tcPr>
          <w:p>
            <w:pPr>
              <w:jc w:val="right"/>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r>
      <w:tr>
        <w:tblPrEx/>
        <w:trPr>
          <w:trHeight w:val="270"/>
        </w:trPr>
        <w:tc>
          <w:tcPr>
            <w:gridSpan w:val="8"/>
            <w:tcBorders>
              <w:top w:val="single" w:color="auto" w:sz="4" w:space="0"/>
              <w:left w:val="single" w:color="auto" w:sz="4" w:space="0"/>
              <w:bottom w:val="single" w:color="auto" w:sz="4" w:space="0"/>
              <w:right w:val="single" w:color="auto" w:sz="4" w:space="0"/>
            </w:tcBorders>
            <w:tcW w:w="6356" w:type="dxa"/>
            <w:vAlign w:val="center"/>
            <w:textDirection w:val="lrTb"/>
            <w:noWrap w:val="false"/>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договор генподряда</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16"/>
            <w:tcBorders>
              <w:top w:val="single" w:color="auto" w:sz="4" w:space="0"/>
              <w:left w:val="single" w:color="auto" w:sz="4" w:space="0"/>
              <w:bottom w:val="single" w:color="auto" w:sz="4" w:space="0"/>
              <w:right w:val="single" w:color="auto" w:sz="4" w:space="0"/>
            </w:tcBorders>
            <w:tcW w:w="9412" w:type="dxa"/>
            <w:vAlign w:val="bottom"/>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по договорам субподряда</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720" w:type="dxa"/>
            <w:vAlign w:val="center"/>
            <w:vMerge w:val="restart"/>
            <w:textDirection w:val="lrTb"/>
            <w:noWrap w:val="false"/>
          </w:tcPr>
          <w:p>
            <w:pPr>
              <w:ind w:left="-25" w:right="-36" w:firstLine="25"/>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Наиме-нование</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инвес-тицион-ных</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проек-тов</w:t>
            </w:r>
            <w:r>
              <w:rPr>
                <w:rFonts w:ascii="Times New Roman" w:hAnsi="Times New Roman" w:cs="Times New Roman"/>
                <w:bCs/>
                <w:color w:val="000000"/>
                <w:sz w:val="14"/>
                <w:szCs w:val="14"/>
              </w:rPr>
              <w:t xml:space="preserve"> (титулов строи-</w:t>
            </w:r>
            <w:r>
              <w:rPr>
                <w:rFonts w:ascii="Times New Roman" w:hAnsi="Times New Roman" w:cs="Times New Roman"/>
                <w:bCs/>
                <w:color w:val="000000"/>
                <w:sz w:val="14"/>
                <w:szCs w:val="14"/>
              </w:rPr>
              <w:t xml:space="preserve">тель</w:t>
            </w:r>
            <w:r>
              <w:rPr>
                <w:rFonts w:ascii="Times New Roman" w:hAnsi="Times New Roman" w:cs="Times New Roman"/>
                <w:bCs/>
                <w:color w:val="000000"/>
                <w:sz w:val="14"/>
                <w:szCs w:val="14"/>
              </w:rPr>
              <w:t xml:space="preserve">-</w:t>
            </w:r>
            <w:r>
              <w:rPr>
                <w:rFonts w:ascii="Times New Roman" w:hAnsi="Times New Roman" w:cs="Times New Roman"/>
                <w:bCs/>
                <w:color w:val="000000"/>
                <w:sz w:val="14"/>
                <w:szCs w:val="14"/>
              </w:rPr>
              <w:t xml:space="preserve">ства</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648" w:type="dxa"/>
            <w:vAlign w:val="center"/>
            <w:vMerge w:val="restart"/>
            <w:textDirection w:val="lrTb"/>
            <w:noWrap w:val="false"/>
          </w:tcPr>
          <w:p>
            <w:pPr>
              <w:ind w:right="-36"/>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Объек</w:t>
            </w:r>
            <w:r>
              <w:rPr>
                <w:rFonts w:ascii="Times New Roman" w:hAnsi="Times New Roman" w:cs="Times New Roman"/>
                <w:bCs/>
                <w:color w:val="000000"/>
                <w:sz w:val="14"/>
                <w:szCs w:val="14"/>
              </w:rPr>
              <w:t xml:space="preserve">-та строи-</w:t>
            </w:r>
            <w:r>
              <w:rPr>
                <w:rFonts w:ascii="Times New Roman" w:hAnsi="Times New Roman" w:cs="Times New Roman"/>
                <w:bCs/>
                <w:color w:val="000000"/>
                <w:sz w:val="14"/>
                <w:szCs w:val="14"/>
              </w:rPr>
              <w:t xml:space="preserve">тель</w:t>
            </w:r>
            <w:r>
              <w:rPr>
                <w:rFonts w:ascii="Times New Roman" w:hAnsi="Times New Roman" w:cs="Times New Roman"/>
                <w:bCs/>
                <w:color w:val="000000"/>
                <w:sz w:val="14"/>
                <w:szCs w:val="14"/>
              </w:rPr>
              <w:t xml:space="preserve">-</w:t>
            </w:r>
            <w:r>
              <w:rPr>
                <w:rFonts w:ascii="Times New Roman" w:hAnsi="Times New Roman" w:cs="Times New Roman"/>
                <w:bCs/>
                <w:color w:val="000000"/>
                <w:sz w:val="14"/>
                <w:szCs w:val="14"/>
              </w:rPr>
              <w:t xml:space="preserve">ства</w:t>
            </w:r>
            <w:r>
              <w:rPr>
                <w:rFonts w:ascii="Times New Roman" w:hAnsi="Times New Roman" w:cs="Times New Roman"/>
                <w:bCs/>
                <w:color w:val="000000"/>
                <w:sz w:val="14"/>
                <w:szCs w:val="14"/>
              </w:rPr>
              <w:t xml:space="preserve">, пред-мет </w:t>
            </w:r>
            <w:r>
              <w:rPr>
                <w:rFonts w:ascii="Times New Roman" w:hAnsi="Times New Roman" w:cs="Times New Roman"/>
                <w:bCs/>
                <w:color w:val="000000"/>
                <w:sz w:val="14"/>
                <w:szCs w:val="14"/>
              </w:rPr>
              <w:t xml:space="preserve">дого</w:t>
            </w:r>
            <w:r>
              <w:rPr>
                <w:rFonts w:ascii="Times New Roman" w:hAnsi="Times New Roman" w:cs="Times New Roman"/>
                <w:bCs/>
                <w:color w:val="000000"/>
                <w:sz w:val="14"/>
                <w:szCs w:val="14"/>
              </w:rPr>
              <w:t xml:space="preserve">-вора</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92"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Намено-вание</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Генпод</w:t>
            </w:r>
            <w:r>
              <w:rPr>
                <w:rFonts w:ascii="Times New Roman" w:hAnsi="Times New Roman" w:cs="Times New Roman"/>
                <w:bCs/>
                <w:color w:val="000000"/>
                <w:sz w:val="14"/>
                <w:szCs w:val="14"/>
              </w:rPr>
              <w:t xml:space="preserve">-рядной организации</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 договора и дата его  </w:t>
            </w:r>
            <w:r>
              <w:rPr>
                <w:rFonts w:ascii="Times New Roman" w:hAnsi="Times New Roman" w:cs="Times New Roman"/>
                <w:bCs/>
                <w:color w:val="000000"/>
                <w:sz w:val="14"/>
                <w:szCs w:val="14"/>
              </w:rPr>
              <w:t xml:space="preserve">подпи-сания</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Дата начала  работ</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956"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Дата окончания </w:t>
            </w:r>
            <w:r>
              <w:rPr>
                <w:rFonts w:ascii="Times New Roman" w:hAnsi="Times New Roman" w:cs="Times New Roman"/>
                <w:bCs/>
                <w:color w:val="000000"/>
                <w:sz w:val="14"/>
                <w:szCs w:val="14"/>
              </w:rPr>
              <w:t xml:space="preserve">произво-дства</w:t>
            </w:r>
            <w:r>
              <w:rPr>
                <w:rFonts w:ascii="Times New Roman" w:hAnsi="Times New Roman" w:cs="Times New Roman"/>
                <w:bCs/>
                <w:color w:val="000000"/>
                <w:sz w:val="14"/>
                <w:szCs w:val="14"/>
              </w:rPr>
              <w:t xml:space="preserve"> работ</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90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Стои-мость</w:t>
            </w:r>
            <w:r>
              <w:rPr>
                <w:rFonts w:ascii="Times New Roman" w:hAnsi="Times New Roman" w:cs="Times New Roman"/>
                <w:bCs/>
                <w:color w:val="000000"/>
                <w:sz w:val="14"/>
                <w:szCs w:val="14"/>
              </w:rPr>
              <w:t xml:space="preserve"> договора   (с учетом всех доп. </w:t>
            </w:r>
            <w:r>
              <w:rPr>
                <w:rFonts w:ascii="Times New Roman" w:hAnsi="Times New Roman" w:cs="Times New Roman"/>
                <w:bCs/>
                <w:color w:val="000000"/>
                <w:sz w:val="14"/>
                <w:szCs w:val="14"/>
              </w:rPr>
              <w:t xml:space="preserve">согл</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90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Сумма получен-</w:t>
            </w:r>
            <w:r>
              <w:rPr>
                <w:rFonts w:ascii="Times New Roman" w:hAnsi="Times New Roman" w:cs="Times New Roman"/>
                <w:bCs/>
                <w:color w:val="000000"/>
                <w:sz w:val="14"/>
                <w:szCs w:val="14"/>
              </w:rPr>
              <w:t xml:space="preserve">ных</w:t>
            </w:r>
            <w:r>
              <w:rPr>
                <w:rFonts w:ascii="Times New Roman" w:hAnsi="Times New Roman" w:cs="Times New Roman"/>
                <w:bCs/>
                <w:color w:val="000000"/>
                <w:sz w:val="14"/>
                <w:szCs w:val="14"/>
              </w:rPr>
              <w:t xml:space="preserve"> средств по договорам</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Наме</w:t>
            </w:r>
            <w:r>
              <w:rPr>
                <w:rFonts w:ascii="Times New Roman" w:hAnsi="Times New Roman" w:cs="Times New Roman"/>
                <w:bCs/>
                <w:color w:val="000000"/>
                <w:sz w:val="14"/>
                <w:szCs w:val="14"/>
              </w:rPr>
              <w:t xml:space="preserve">-нова-</w:t>
            </w:r>
            <w:r>
              <w:rPr>
                <w:rFonts w:ascii="Times New Roman" w:hAnsi="Times New Roman" w:cs="Times New Roman"/>
                <w:bCs/>
                <w:color w:val="000000"/>
                <w:sz w:val="14"/>
                <w:szCs w:val="14"/>
              </w:rPr>
              <w:t xml:space="preserve">ния</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субпод</w:t>
            </w:r>
            <w:r>
              <w:rPr>
                <w:rFonts w:ascii="Times New Roman" w:hAnsi="Times New Roman" w:cs="Times New Roman"/>
                <w:bCs/>
                <w:color w:val="000000"/>
                <w:sz w:val="14"/>
                <w:szCs w:val="14"/>
              </w:rPr>
              <w:t xml:space="preserve">-рядных </w:t>
            </w:r>
            <w:r>
              <w:rPr>
                <w:rFonts w:ascii="Times New Roman" w:hAnsi="Times New Roman" w:cs="Times New Roman"/>
                <w:bCs/>
                <w:color w:val="000000"/>
                <w:sz w:val="14"/>
                <w:szCs w:val="14"/>
              </w:rPr>
              <w:t xml:space="preserve">органи-заций</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90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 предмет договора</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догово-ра</w:t>
            </w:r>
            <w:r>
              <w:rPr>
                <w:rFonts w:ascii="Times New Roman" w:hAnsi="Times New Roman" w:cs="Times New Roman"/>
                <w:bCs/>
                <w:color w:val="000000"/>
                <w:sz w:val="14"/>
                <w:szCs w:val="14"/>
              </w:rPr>
              <w:t xml:space="preserve"> и дата  </w:t>
            </w:r>
            <w:r>
              <w:rPr>
                <w:rFonts w:ascii="Times New Roman" w:hAnsi="Times New Roman" w:cs="Times New Roman"/>
                <w:bCs/>
                <w:color w:val="000000"/>
                <w:sz w:val="14"/>
                <w:szCs w:val="14"/>
              </w:rPr>
              <w:t xml:space="preserve">заклю-чения</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догово-ра</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90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Дата начала  работ</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72"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Дата </w:t>
            </w:r>
            <w:r>
              <w:rPr>
                <w:rFonts w:ascii="Times New Roman" w:hAnsi="Times New Roman" w:cs="Times New Roman"/>
                <w:bCs/>
                <w:color w:val="000000"/>
                <w:sz w:val="14"/>
                <w:szCs w:val="14"/>
              </w:rPr>
              <w:t xml:space="preserve">оконча-</w:t>
            </w:r>
            <w:r>
              <w:rPr>
                <w:rFonts w:ascii="Times New Roman" w:hAnsi="Times New Roman" w:cs="Times New Roman"/>
                <w:bCs/>
                <w:color w:val="000000"/>
                <w:sz w:val="14"/>
                <w:szCs w:val="14"/>
              </w:rPr>
              <w:t xml:space="preserve">ния</w:t>
            </w:r>
            <w:r>
              <w:rPr>
                <w:rFonts w:ascii="Times New Roman" w:hAnsi="Times New Roman" w:cs="Times New Roman"/>
                <w:bCs/>
                <w:color w:val="000000"/>
                <w:sz w:val="14"/>
                <w:szCs w:val="14"/>
              </w:rPr>
              <w:t xml:space="preserve">  работ</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gridSpan w:val="2"/>
            <w:tcBorders>
              <w:top w:val="single" w:color="auto" w:sz="4" w:space="0"/>
              <w:left w:val="single" w:color="auto" w:sz="4" w:space="0"/>
              <w:bottom w:val="single" w:color="auto" w:sz="4" w:space="0"/>
              <w:right w:val="single" w:color="auto" w:sz="4" w:space="0"/>
            </w:tcBorders>
            <w:tcW w:w="668"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Стои-мость</w:t>
            </w:r>
            <w:r>
              <w:rPr>
                <w:rFonts w:ascii="Times New Roman" w:hAnsi="Times New Roman" w:cs="Times New Roman"/>
                <w:bCs/>
                <w:color w:val="000000"/>
                <w:sz w:val="14"/>
                <w:szCs w:val="14"/>
              </w:rPr>
              <w:t xml:space="preserve"> договора (с учетом всех доп. </w:t>
            </w:r>
            <w:r>
              <w:rPr>
                <w:rFonts w:ascii="Times New Roman" w:hAnsi="Times New Roman" w:cs="Times New Roman"/>
                <w:bCs/>
                <w:color w:val="000000"/>
                <w:sz w:val="14"/>
                <w:szCs w:val="14"/>
              </w:rPr>
              <w:t xml:space="preserve">Согл</w:t>
            </w:r>
            <w:r>
              <w:rPr>
                <w:rFonts w:ascii="Times New Roman" w:hAnsi="Times New Roman" w:cs="Times New Roman"/>
                <w:bCs/>
                <w:color w:val="000000"/>
                <w:sz w:val="14"/>
                <w:szCs w:val="14"/>
              </w:rPr>
              <w:t xml:space="preserve">.)</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0"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Сумма аванса по </w:t>
            </w:r>
            <w:r>
              <w:rPr>
                <w:rFonts w:ascii="Times New Roman" w:hAnsi="Times New Roman" w:cs="Times New Roman"/>
                <w:bCs/>
                <w:color w:val="000000"/>
                <w:sz w:val="14"/>
                <w:szCs w:val="14"/>
              </w:rPr>
              <w:t xml:space="preserve">догово-ру</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gridSpan w:val="2"/>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gridSpan w:val="2"/>
            <w:tcBorders>
              <w:top w:val="single" w:color="auto" w:sz="4" w:space="0"/>
              <w:left w:val="single" w:color="auto" w:sz="4" w:space="0"/>
              <w:bottom w:val="single" w:color="auto" w:sz="4" w:space="0"/>
              <w:right w:val="single" w:color="auto" w:sz="4" w:space="0"/>
            </w:tcBorders>
            <w:tcW w:w="772" w:type="dxa"/>
            <w:vAlign w:val="center"/>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Сумма авансов перечисленных </w:t>
            </w:r>
            <w:r>
              <w:rPr>
                <w:rFonts w:ascii="Times New Roman" w:hAnsi="Times New Roman" w:cs="Times New Roman"/>
                <w:bCs/>
                <w:color w:val="000000"/>
                <w:sz w:val="14"/>
                <w:szCs w:val="14"/>
              </w:rPr>
              <w:t xml:space="preserve">Генпод</w:t>
            </w:r>
            <w:r>
              <w:rPr>
                <w:rFonts w:ascii="Times New Roman" w:hAnsi="Times New Roman" w:cs="Times New Roman"/>
                <w:bCs/>
                <w:color w:val="000000"/>
                <w:sz w:val="14"/>
                <w:szCs w:val="14"/>
              </w:rPr>
              <w:t xml:space="preserve">-рядной- </w:t>
            </w:r>
            <w:r>
              <w:rPr>
                <w:rFonts w:ascii="Times New Roman" w:hAnsi="Times New Roman" w:cs="Times New Roman"/>
                <w:bCs/>
                <w:color w:val="000000"/>
                <w:sz w:val="14"/>
                <w:szCs w:val="14"/>
              </w:rPr>
              <w:t xml:space="preserve">органи-зацией</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single" w:color="auto" w:sz="4" w:space="0"/>
              <w:bottom w:val="single" w:color="auto" w:sz="4" w:space="0"/>
              <w:right w:val="single" w:color="auto" w:sz="4" w:space="0"/>
            </w:tcBorders>
            <w:tcW w:w="724" w:type="dxa"/>
            <w:vAlign w:val="center"/>
            <w:vMerge w:val="restart"/>
            <w:textDirection w:val="lrTb"/>
            <w:noWrap w:val="false"/>
          </w:tcPr>
          <w:p>
            <w:pPr>
              <w:ind w:left="-56"/>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Сумма перечислений за </w:t>
            </w:r>
            <w:r>
              <w:rPr>
                <w:rFonts w:ascii="Times New Roman" w:hAnsi="Times New Roman" w:cs="Times New Roman"/>
                <w:bCs/>
                <w:color w:val="000000"/>
                <w:sz w:val="14"/>
                <w:szCs w:val="14"/>
              </w:rPr>
              <w:t xml:space="preserve">выпол-ненные</w:t>
            </w:r>
            <w:r>
              <w:rPr>
                <w:rFonts w:ascii="Times New Roman" w:hAnsi="Times New Roman" w:cs="Times New Roman"/>
                <w:bCs/>
                <w:color w:val="000000"/>
                <w:sz w:val="14"/>
                <w:szCs w:val="14"/>
              </w:rPr>
              <w:t xml:space="preserve"> работы</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gridSpan w:val="2"/>
            <w:tcBorders>
              <w:top w:val="single" w:color="auto" w:sz="4" w:space="0"/>
              <w:left w:val="single" w:color="auto" w:sz="4" w:space="0"/>
              <w:bottom w:val="single" w:color="auto" w:sz="4" w:space="0"/>
              <w:right w:val="single" w:color="auto" w:sz="4" w:space="0"/>
            </w:tcBorders>
            <w:tcW w:w="1076" w:type="dxa"/>
            <w:vAlign w:val="bottom"/>
            <w:vMerge w:val="restart"/>
            <w:textDirection w:val="lrTb"/>
            <w:noWrap w:val="false"/>
          </w:tcPr>
          <w:p>
            <w:pPr>
              <w:jc w:val="cente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Всего перечислено (гр.17+гр.19)</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r>
      <w:tr>
        <w:tblPrEx/>
        <w:trPr>
          <w:trHeight w:val="1200"/>
        </w:trPr>
        <w:tc>
          <w:tcPr>
            <w:tcBorders>
              <w:top w:val="single" w:color="auto" w:sz="4" w:space="0"/>
              <w:left w:val="single" w:color="auto" w:sz="8" w:space="0"/>
              <w:bottom w:val="none" w:color="000000" w:sz="4" w:space="0"/>
              <w:right w:val="single" w:color="auto" w:sz="8"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single" w:color="auto" w:sz="4" w:space="0"/>
            </w:tcBorders>
            <w:tcW w:w="648"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8" w:space="0"/>
              <w:bottom w:val="none" w:color="000000" w:sz="4" w:space="0"/>
              <w:right w:val="single" w:color="auto" w:sz="4" w:space="0"/>
            </w:tcBorders>
            <w:tcW w:w="79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none" w:color="000000"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none" w:color="000000" w:sz="4" w:space="0"/>
              <w:right w:val="single" w:color="auto" w:sz="4" w:space="0"/>
            </w:tcBorders>
            <w:tcW w:w="956"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none" w:color="000000"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none" w:color="000000"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none" w:color="000000"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single" w:color="auto" w:sz="4" w:space="0"/>
            </w:tcBorders>
            <w:tcW w:w="77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4" w:space="0"/>
              <w:left w:val="single" w:color="auto" w:sz="4" w:space="0"/>
              <w:bottom w:val="single" w:color="auto" w:sz="4" w:space="0"/>
              <w:right w:val="single" w:color="auto" w:sz="4" w:space="0"/>
            </w:tcBorders>
            <w:tcW w:w="668"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4" w:space="0"/>
              <w:bottom w:val="single" w:color="auto" w:sz="4" w:space="0"/>
              <w:right w:val="none" w:color="000000"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4" w:space="0"/>
              <w:left w:val="single" w:color="auto" w:sz="8" w:space="0"/>
              <w:bottom w:val="none" w:color="000000" w:sz="4" w:space="0"/>
              <w:right w:val="single" w:color="auto" w:sz="8" w:space="0"/>
            </w:tcBorders>
            <w:tcW w:w="720" w:type="dxa"/>
            <w:vAlign w:val="bottom"/>
            <w:textDirection w:val="lrTb"/>
            <w:noWrap w:val="false"/>
          </w:tcPr>
          <w:p>
            <w:pP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Сроки пере-числе-</w:t>
            </w:r>
            <w:r>
              <w:rPr>
                <w:rFonts w:ascii="Times New Roman" w:hAnsi="Times New Roman" w:cs="Times New Roman"/>
                <w:bCs/>
                <w:color w:val="000000"/>
                <w:sz w:val="14"/>
                <w:szCs w:val="14"/>
              </w:rPr>
              <w:t xml:space="preserve">ния</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аван-совых</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пла-тежей</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gridSpan w:val="2"/>
            <w:tcBorders>
              <w:top w:val="single" w:color="auto" w:sz="4" w:space="0"/>
              <w:left w:val="none" w:color="000000" w:sz="4" w:space="0"/>
              <w:bottom w:val="single" w:color="auto" w:sz="4" w:space="0"/>
              <w:right w:val="none" w:color="000000" w:sz="4" w:space="0"/>
            </w:tcBorders>
            <w:tcW w:w="77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4" w:space="0"/>
              <w:left w:val="single" w:color="auto" w:sz="8" w:space="0"/>
              <w:bottom w:val="none" w:color="000000" w:sz="4" w:space="0"/>
              <w:right w:val="single" w:color="auto" w:sz="8" w:space="0"/>
            </w:tcBorders>
            <w:tcW w:w="720" w:type="dxa"/>
            <w:vAlign w:val="bottom"/>
            <w:textDirection w:val="lrTb"/>
            <w:noWrap w:val="false"/>
          </w:tcPr>
          <w:p>
            <w:pPr>
              <w:rPr>
                <w:rFonts w:ascii="Times New Roman" w:hAnsi="Times New Roman" w:cs="Times New Roman"/>
                <w:bCs/>
                <w:color w:val="000000"/>
                <w:sz w:val="14"/>
                <w:szCs w:val="14"/>
              </w:rPr>
            </w:pPr>
            <w:r>
              <w:rPr>
                <w:rFonts w:ascii="Times New Roman" w:hAnsi="Times New Roman" w:cs="Times New Roman"/>
                <w:bCs/>
                <w:color w:val="000000"/>
                <w:sz w:val="14"/>
                <w:szCs w:val="14"/>
              </w:rPr>
              <w:t xml:space="preserve">Сроки про-</w:t>
            </w:r>
            <w:r>
              <w:rPr>
                <w:rFonts w:ascii="Times New Roman" w:hAnsi="Times New Roman" w:cs="Times New Roman"/>
                <w:bCs/>
                <w:color w:val="000000"/>
                <w:sz w:val="14"/>
                <w:szCs w:val="14"/>
              </w:rPr>
              <w:t xml:space="preserve">веде</w:t>
            </w:r>
            <w:r>
              <w:rPr>
                <w:rFonts w:ascii="Times New Roman" w:hAnsi="Times New Roman" w:cs="Times New Roman"/>
                <w:bCs/>
                <w:color w:val="000000"/>
                <w:sz w:val="14"/>
                <w:szCs w:val="14"/>
              </w:rPr>
              <w:t xml:space="preserve">-</w:t>
            </w:r>
            <w:r>
              <w:rPr>
                <w:rFonts w:ascii="Times New Roman" w:hAnsi="Times New Roman" w:cs="Times New Roman"/>
                <w:bCs/>
                <w:color w:val="000000"/>
                <w:sz w:val="14"/>
                <w:szCs w:val="14"/>
              </w:rPr>
              <w:t xml:space="preserve">ния</w:t>
            </w:r>
            <w:r>
              <w:rPr>
                <w:rFonts w:ascii="Times New Roman" w:hAnsi="Times New Roman" w:cs="Times New Roman"/>
                <w:bCs/>
                <w:color w:val="000000"/>
                <w:sz w:val="14"/>
                <w:szCs w:val="14"/>
              </w:rPr>
              <w:t xml:space="preserve"> </w:t>
            </w:r>
            <w:r>
              <w:rPr>
                <w:rFonts w:ascii="Times New Roman" w:hAnsi="Times New Roman" w:cs="Times New Roman"/>
                <w:bCs/>
                <w:color w:val="000000"/>
                <w:sz w:val="14"/>
                <w:szCs w:val="14"/>
              </w:rPr>
              <w:t xml:space="preserve">расче-тов</w:t>
            </w:r>
            <w:r>
              <w:rPr>
                <w:rFonts w:ascii="Times New Roman" w:hAnsi="Times New Roman" w:cs="Times New Roman"/>
                <w:bCs/>
                <w:color w:val="000000"/>
                <w:sz w:val="14"/>
                <w:szCs w:val="14"/>
              </w:rPr>
              <w:t xml:space="preserve"> за </w:t>
            </w:r>
            <w:r>
              <w:rPr>
                <w:rFonts w:ascii="Times New Roman" w:hAnsi="Times New Roman" w:cs="Times New Roman"/>
                <w:bCs/>
                <w:color w:val="000000"/>
                <w:sz w:val="14"/>
                <w:szCs w:val="14"/>
              </w:rPr>
              <w:t xml:space="preserve">выпол-ненные</w:t>
            </w:r>
            <w:r>
              <w:rPr>
                <w:rFonts w:ascii="Times New Roman" w:hAnsi="Times New Roman" w:cs="Times New Roman"/>
                <w:bCs/>
                <w:color w:val="000000"/>
                <w:sz w:val="14"/>
                <w:szCs w:val="14"/>
              </w:rPr>
              <w:t xml:space="preserve">  работы</w:t>
            </w:r>
            <w:r>
              <w:rPr>
                <w:rFonts w:ascii="Times New Roman" w:hAnsi="Times New Roman" w:cs="Times New Roman"/>
                <w:bCs/>
                <w:color w:val="000000"/>
                <w:sz w:val="14"/>
                <w:szCs w:val="14"/>
              </w:rPr>
            </w:r>
            <w:r>
              <w:rPr>
                <w:rFonts w:ascii="Times New Roman" w:hAnsi="Times New Roman" w:cs="Times New Roman"/>
                <w:bCs/>
                <w:color w:val="000000"/>
                <w:sz w:val="14"/>
                <w:szCs w:val="14"/>
              </w:rPr>
            </w:r>
          </w:p>
        </w:tc>
        <w:tc>
          <w:tcPr>
            <w:tcBorders>
              <w:top w:val="single" w:color="auto" w:sz="4" w:space="0"/>
              <w:left w:val="none" w:color="000000" w:sz="4" w:space="0"/>
              <w:bottom w:val="single" w:color="auto" w:sz="4" w:space="0"/>
              <w:right w:val="none" w:color="000000" w:sz="4" w:space="0"/>
            </w:tcBorders>
            <w:tcW w:w="724"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4" w:space="0"/>
              <w:left w:val="single" w:color="auto" w:sz="8" w:space="0"/>
              <w:bottom w:val="single" w:color="000000" w:sz="8" w:space="0"/>
              <w:right w:val="single" w:color="auto" w:sz="8" w:space="0"/>
            </w:tcBorders>
            <w:tcW w:w="1076"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r>
      <w:tr>
        <w:tblPrEx/>
        <w:trPr>
          <w:trHeight w:val="255"/>
        </w:trPr>
        <w:tc>
          <w:tcPr>
            <w:tcBorders>
              <w:top w:val="none" w:color="000000" w:sz="4" w:space="0"/>
              <w:left w:val="single" w:color="auto" w:sz="8" w:space="0"/>
              <w:bottom w:val="none" w:color="000000" w:sz="4" w:space="0"/>
              <w:right w:val="single" w:color="auto" w:sz="8"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648"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8" w:space="0"/>
              <w:bottom w:val="none" w:color="000000" w:sz="4" w:space="0"/>
              <w:right w:val="single" w:color="auto" w:sz="4" w:space="0"/>
            </w:tcBorders>
            <w:tcW w:w="79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none" w:color="000000"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none" w:color="000000" w:sz="4" w:space="0"/>
              <w:right w:val="single" w:color="auto" w:sz="4" w:space="0"/>
            </w:tcBorders>
            <w:tcW w:w="956"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none" w:color="000000"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none" w:color="000000"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7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none" w:color="000000" w:sz="4" w:space="0"/>
              <w:left w:val="single" w:color="auto" w:sz="4" w:space="0"/>
              <w:bottom w:val="single" w:color="auto" w:sz="4" w:space="0"/>
              <w:right w:val="single" w:color="auto" w:sz="4" w:space="0"/>
            </w:tcBorders>
            <w:tcW w:w="668"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none" w:color="000000"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none" w:color="000000" w:sz="4" w:space="0"/>
              <w:left w:val="single" w:color="auto" w:sz="8" w:space="0"/>
              <w:bottom w:val="none" w:color="000000" w:sz="4" w:space="0"/>
              <w:right w:val="single" w:color="auto" w:sz="8" w:space="0"/>
            </w:tcBorders>
            <w:tcW w:w="720" w:type="dxa"/>
            <w:vAlign w:val="bottom"/>
            <w:textDirection w:val="lrTb"/>
            <w:noWrap w:val="false"/>
          </w:tcPr>
          <w:p>
            <w:pP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 </w:t>
            </w:r>
            <w:r>
              <w:rPr>
                <w:rFonts w:ascii="Times New Roman" w:hAnsi="Times New Roman" w:cs="Times New Roman"/>
                <w:bCs/>
                <w:color w:val="000000"/>
                <w:sz w:val="18"/>
                <w:szCs w:val="18"/>
              </w:rPr>
            </w:r>
            <w:r>
              <w:rPr>
                <w:rFonts w:ascii="Times New Roman" w:hAnsi="Times New Roman" w:cs="Times New Roman"/>
                <w:bCs/>
                <w:color w:val="000000"/>
                <w:sz w:val="18"/>
                <w:szCs w:val="18"/>
              </w:rPr>
            </w:r>
          </w:p>
        </w:tc>
        <w:tc>
          <w:tcPr>
            <w:gridSpan w:val="2"/>
            <w:tcBorders>
              <w:top w:val="none" w:color="000000" w:sz="4" w:space="0"/>
              <w:left w:val="none" w:color="000000" w:sz="4" w:space="0"/>
              <w:bottom w:val="single" w:color="auto" w:sz="4" w:space="0"/>
              <w:right w:val="none" w:color="000000" w:sz="4" w:space="0"/>
            </w:tcBorders>
            <w:tcW w:w="77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8" w:space="0"/>
              <w:bottom w:val="none" w:color="000000" w:sz="4" w:space="0"/>
              <w:right w:val="single" w:color="auto" w:sz="8" w:space="0"/>
            </w:tcBorders>
            <w:tcW w:w="720" w:type="dxa"/>
            <w:vAlign w:val="bottom"/>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4" w:space="0"/>
              <w:right w:val="none" w:color="000000" w:sz="4" w:space="0"/>
            </w:tcBorders>
            <w:tcW w:w="724"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8" w:space="0"/>
              <w:left w:val="single" w:color="auto" w:sz="8" w:space="0"/>
              <w:bottom w:val="single" w:color="000000" w:sz="8" w:space="0"/>
              <w:right w:val="single" w:color="auto" w:sz="8" w:space="0"/>
            </w:tcBorders>
            <w:tcW w:w="1076"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r>
      <w:tr>
        <w:tblPrEx/>
        <w:trPr>
          <w:trHeight w:val="435"/>
        </w:trPr>
        <w:tc>
          <w:tcPr>
            <w:tcBorders>
              <w:top w:val="none" w:color="000000" w:sz="4" w:space="0"/>
              <w:left w:val="single" w:color="auto" w:sz="8" w:space="0"/>
              <w:bottom w:val="single" w:color="auto" w:sz="4" w:space="0"/>
              <w:right w:val="single" w:color="auto" w:sz="8"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648"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8" w:space="0"/>
              <w:bottom w:val="single" w:color="auto" w:sz="4" w:space="0"/>
              <w:right w:val="single" w:color="auto" w:sz="4" w:space="0"/>
            </w:tcBorders>
            <w:tcW w:w="79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56"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90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single" w:color="auto" w:sz="4" w:space="0"/>
            </w:tcBorders>
            <w:tcW w:w="77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none" w:color="000000" w:sz="4" w:space="0"/>
              <w:left w:val="single" w:color="auto" w:sz="4" w:space="0"/>
              <w:bottom w:val="single" w:color="auto" w:sz="4" w:space="0"/>
              <w:right w:val="single" w:color="auto" w:sz="4" w:space="0"/>
            </w:tcBorders>
            <w:tcW w:w="668"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4" w:space="0"/>
              <w:right w:val="none" w:color="000000" w:sz="4" w:space="0"/>
            </w:tcBorders>
            <w:tcW w:w="720"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none" w:color="000000" w:sz="4" w:space="0"/>
              <w:left w:val="single" w:color="auto" w:sz="8" w:space="0"/>
              <w:bottom w:val="single" w:color="auto" w:sz="4" w:space="0"/>
              <w:right w:val="single" w:color="auto" w:sz="8" w:space="0"/>
            </w:tcBorders>
            <w:tcW w:w="720" w:type="dxa"/>
            <w:vAlign w:val="bottom"/>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none" w:color="000000" w:sz="4" w:space="0"/>
              <w:left w:val="none" w:color="000000" w:sz="4" w:space="0"/>
              <w:bottom w:val="single" w:color="auto" w:sz="4" w:space="0"/>
              <w:right w:val="none" w:color="000000" w:sz="4" w:space="0"/>
            </w:tcBorders>
            <w:tcW w:w="772"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8" w:space="0"/>
              <w:bottom w:val="single" w:color="auto" w:sz="4" w:space="0"/>
              <w:right w:val="single" w:color="auto" w:sz="8" w:space="0"/>
            </w:tcBorders>
            <w:tcW w:w="720" w:type="dxa"/>
            <w:vAlign w:val="bottom"/>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4" w:space="0"/>
              <w:right w:val="none" w:color="000000" w:sz="4" w:space="0"/>
            </w:tcBorders>
            <w:tcW w:w="724"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8" w:space="0"/>
              <w:left w:val="single" w:color="auto" w:sz="8" w:space="0"/>
              <w:bottom w:val="single" w:color="auto" w:sz="4" w:space="0"/>
              <w:right w:val="single" w:color="auto" w:sz="8" w:space="0"/>
            </w:tcBorders>
            <w:tcW w:w="1076" w:type="dxa"/>
            <w:vAlign w:val="center"/>
            <w:vMerge w:val="continue"/>
            <w:textDirection w:val="lrTb"/>
            <w:noWrap w:val="false"/>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r>
      <w:tr>
        <w:tblPrEx/>
        <w:trPr>
          <w:trHeight w:val="225"/>
        </w:trPr>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648"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9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3</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4</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5</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56"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6</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7</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8</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9</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10</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11</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12</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7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13</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668"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14</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15</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16</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77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17</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18</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4"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19</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1076"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20</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720" w:type="dxa"/>
            <w:vMerge w:val="restart"/>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648" w:type="dxa"/>
            <w:vMerge w:val="restart"/>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92" w:type="dxa"/>
            <w:vMerge w:val="restart"/>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Merge w:val="restart"/>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Merge w:val="restart"/>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56" w:type="dxa"/>
            <w:vMerge w:val="restart"/>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Merge w:val="restart"/>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Merge w:val="restart"/>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72" w:type="dxa"/>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668"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772"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4"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1076"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05"/>
        </w:trPr>
        <w:tc>
          <w:tcPr>
            <w:tcBorders>
              <w:top w:val="single" w:color="auto" w:sz="4" w:space="0"/>
              <w:left w:val="single" w:color="auto" w:sz="4" w:space="0"/>
              <w:bottom w:val="single" w:color="auto" w:sz="4" w:space="0"/>
              <w:right w:val="single" w:color="auto" w:sz="4" w:space="0"/>
            </w:tcBorders>
            <w:tcW w:w="720"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648"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92"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56"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900" w:type="dxa"/>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72" w:type="dxa"/>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668"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772"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0"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single" w:color="auto" w:sz="4" w:space="0"/>
            </w:tcBorders>
            <w:tcW w:w="724"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4" w:space="0"/>
              <w:bottom w:val="single" w:color="auto" w:sz="4" w:space="0"/>
              <w:right w:val="single" w:color="auto" w:sz="4" w:space="0"/>
            </w:tcBorders>
            <w:tcW w:w="1076" w:type="dxa"/>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55"/>
        </w:trPr>
        <w:tc>
          <w:tcPr>
            <w:tcBorders>
              <w:top w:val="single" w:color="auto" w:sz="4" w:space="0"/>
              <w:left w:val="single" w:color="auto" w:sz="8"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4" w:space="0"/>
            </w:tcBorders>
            <w:tcW w:w="648"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4" w:space="0"/>
            </w:tcBorders>
            <w:tcW w:w="792"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4" w:space="0"/>
            </w:tcBorders>
            <w:tcW w:w="956"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4"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000000" w:sz="8" w:space="0"/>
              <w:right w:val="single" w:color="auto" w:sz="8"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single" w:color="auto" w:sz="4" w:space="0"/>
            </w:tcBorders>
            <w:tcW w:w="720" w:type="dxa"/>
            <w:vAlign w:val="center"/>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single" w:color="auto" w:sz="4" w:space="0"/>
            </w:tcBorders>
            <w:tcW w:w="900" w:type="dxa"/>
            <w:vAlign w:val="center"/>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single" w:color="auto" w:sz="4" w:space="0"/>
            </w:tcBorders>
            <w:tcW w:w="77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none" w:color="000000" w:sz="4" w:space="0"/>
              <w:bottom w:val="single" w:color="auto" w:sz="4" w:space="0"/>
              <w:right w:val="single" w:color="auto" w:sz="4" w:space="0"/>
            </w:tcBorders>
            <w:tcW w:w="668"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none" w:color="000000" w:sz="4" w:space="0"/>
              <w:bottom w:val="single" w:color="auto"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none" w:color="000000" w:sz="4" w:space="0"/>
              <w:bottom w:val="single" w:color="auto" w:sz="4" w:space="0"/>
              <w:right w:val="single" w:color="auto" w:sz="4" w:space="0"/>
            </w:tcBorders>
            <w:tcW w:w="772"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none" w:color="000000" w:sz="4" w:space="0"/>
              <w:bottom w:val="single" w:color="auto" w:sz="4" w:space="0"/>
              <w:right w:val="none" w:color="000000"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single" w:color="auto" w:sz="4" w:space="0"/>
              <w:left w:val="single" w:color="auto" w:sz="4" w:space="0"/>
              <w:bottom w:val="single" w:color="auto" w:sz="4" w:space="0"/>
              <w:right w:val="none" w:color="000000" w:sz="4" w:space="0"/>
            </w:tcBorders>
            <w:tcW w:w="724"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single" w:color="auto" w:sz="4" w:space="0"/>
              <w:left w:val="single" w:color="auto" w:sz="8" w:space="0"/>
              <w:bottom w:val="single" w:color="auto" w:sz="4" w:space="0"/>
              <w:right w:val="single" w:color="auto" w:sz="8" w:space="0"/>
            </w:tcBorders>
            <w:tcW w:w="1076"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55"/>
        </w:trPr>
        <w:tc>
          <w:tcPr>
            <w:tcBorders>
              <w:top w:val="none" w:color="000000" w:sz="4" w:space="0"/>
              <w:left w:val="single" w:color="auto" w:sz="8"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648"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92"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956"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8"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900" w:type="dxa"/>
            <w:vAlign w:val="center"/>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7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single" w:color="auto" w:sz="4" w:space="0"/>
              <w:right w:val="single" w:color="auto" w:sz="4" w:space="0"/>
            </w:tcBorders>
            <w:tcW w:w="668"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single" w:color="auto"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single" w:color="auto" w:sz="4" w:space="0"/>
              <w:right w:val="single" w:color="auto" w:sz="4" w:space="0"/>
            </w:tcBorders>
            <w:tcW w:w="772"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none" w:color="000000"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auto" w:sz="4" w:space="0"/>
              <w:right w:val="none" w:color="000000" w:sz="4" w:space="0"/>
            </w:tcBorders>
            <w:tcW w:w="724"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single" w:color="auto" w:sz="8" w:space="0"/>
              <w:bottom w:val="single" w:color="auto" w:sz="4" w:space="0"/>
              <w:right w:val="single" w:color="auto" w:sz="8" w:space="0"/>
            </w:tcBorders>
            <w:tcW w:w="1076"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55"/>
        </w:trPr>
        <w:tc>
          <w:tcPr>
            <w:tcBorders>
              <w:top w:val="none" w:color="000000" w:sz="4" w:space="0"/>
              <w:left w:val="single" w:color="auto" w:sz="8"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648"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92"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956"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8"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900" w:type="dxa"/>
            <w:vAlign w:val="center"/>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7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single" w:color="auto" w:sz="4" w:space="0"/>
              <w:right w:val="single" w:color="auto" w:sz="4" w:space="0"/>
            </w:tcBorders>
            <w:tcW w:w="668"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single" w:color="auto"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single" w:color="auto" w:sz="4" w:space="0"/>
              <w:right w:val="single" w:color="auto" w:sz="4" w:space="0"/>
            </w:tcBorders>
            <w:tcW w:w="772"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single" w:color="auto" w:sz="4" w:space="0"/>
              <w:right w:val="none" w:color="000000"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auto" w:sz="4" w:space="0"/>
              <w:right w:val="none" w:color="000000" w:sz="4" w:space="0"/>
            </w:tcBorders>
            <w:tcW w:w="724"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single" w:color="auto" w:sz="8" w:space="0"/>
              <w:bottom w:val="single" w:color="auto" w:sz="4" w:space="0"/>
              <w:right w:val="single" w:color="auto" w:sz="8" w:space="0"/>
            </w:tcBorders>
            <w:tcW w:w="1076"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70"/>
        </w:trPr>
        <w:tc>
          <w:tcPr>
            <w:tcBorders>
              <w:top w:val="none" w:color="000000" w:sz="4" w:space="0"/>
              <w:left w:val="single" w:color="auto" w:sz="8" w:space="0"/>
              <w:bottom w:val="single" w:color="auto" w:sz="4"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648"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92"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72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956"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4"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single" w:color="000000" w:sz="8" w:space="0"/>
              <w:right w:val="single" w:color="auto" w:sz="8" w:space="0"/>
            </w:tcBorders>
            <w:tcW w:w="900" w:type="dxa"/>
            <w:vAlign w:val="center"/>
            <w:vMerge w:val="continue"/>
            <w:textDirection w:val="lrTb"/>
            <w:noWrap w:val="false"/>
          </w:tcPr>
          <w:p>
            <w:pPr>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single" w:color="auto" w:sz="4" w:space="0"/>
            </w:tcBorders>
            <w:tcW w:w="720" w:type="dxa"/>
            <w:vAlign w:val="center"/>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single" w:color="auto" w:sz="4" w:space="0"/>
            </w:tcBorders>
            <w:tcW w:w="900" w:type="dxa"/>
            <w:vAlign w:val="bottom"/>
            <w:textDirection w:val="lrTb"/>
            <w:noWrap/>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single" w:color="auto" w:sz="4" w:space="0"/>
            </w:tcBorders>
            <w:tcW w:w="900"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single" w:color="auto" w:sz="4" w:space="0"/>
            </w:tcBorders>
            <w:tcW w:w="772" w:type="dxa"/>
            <w:vAlign w:val="center"/>
            <w:textDirection w:val="lrTb"/>
            <w:noWrap w:val="false"/>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none" w:color="000000" w:sz="4" w:space="0"/>
              <w:right w:val="single" w:color="auto" w:sz="4" w:space="0"/>
            </w:tcBorders>
            <w:tcW w:w="668"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none" w:color="000000" w:sz="4" w:space="0"/>
              <w:right w:val="single" w:color="auto"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none" w:color="000000" w:sz="4" w:space="0"/>
              <w:bottom w:val="none" w:color="000000" w:sz="4" w:space="0"/>
              <w:right w:val="single" w:color="auto" w:sz="4" w:space="0"/>
            </w:tcBorders>
            <w:tcW w:w="772"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none" w:color="000000" w:sz="4" w:space="0"/>
              <w:bottom w:val="none" w:color="000000" w:sz="4" w:space="0"/>
              <w:right w:val="none" w:color="000000" w:sz="4" w:space="0"/>
            </w:tcBorders>
            <w:tcW w:w="720"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tcBorders>
              <w:top w:val="none" w:color="000000" w:sz="4" w:space="0"/>
              <w:left w:val="single" w:color="auto" w:sz="4" w:space="0"/>
              <w:bottom w:val="none" w:color="000000" w:sz="4" w:space="0"/>
              <w:right w:val="none" w:color="000000" w:sz="4" w:space="0"/>
            </w:tcBorders>
            <w:tcW w:w="724"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c>
          <w:tcPr>
            <w:gridSpan w:val="2"/>
            <w:tcBorders>
              <w:top w:val="none" w:color="000000" w:sz="4" w:space="0"/>
              <w:left w:val="single" w:color="auto" w:sz="8" w:space="0"/>
              <w:bottom w:val="single" w:color="auto" w:sz="8" w:space="0"/>
              <w:right w:val="single" w:color="auto" w:sz="8" w:space="0"/>
            </w:tcBorders>
            <w:tcW w:w="1076" w:type="dxa"/>
            <w:vAlign w:val="center"/>
            <w:textDirection w:val="lrTb"/>
            <w:noWrap/>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Pr>
                <w:rFonts w:ascii="Times New Roman" w:hAnsi="Times New Roman" w:cs="Times New Roman"/>
                <w:color w:val="000000"/>
                <w:sz w:val="18"/>
                <w:szCs w:val="18"/>
              </w:rPr>
            </w:r>
            <w:r>
              <w:rPr>
                <w:rFonts w:ascii="Times New Roman" w:hAnsi="Times New Roman" w:cs="Times New Roman"/>
                <w:color w:val="000000"/>
                <w:sz w:val="18"/>
                <w:szCs w:val="18"/>
              </w:rPr>
            </w:r>
          </w:p>
        </w:tc>
      </w:tr>
      <w:tr>
        <w:tblPrEx/>
        <w:trPr>
          <w:trHeight w:val="270"/>
        </w:trPr>
        <w:tc>
          <w:tcPr>
            <w:gridSpan w:val="2"/>
            <w:tcBorders>
              <w:top w:val="single" w:color="auto" w:sz="8" w:space="0"/>
              <w:left w:val="single" w:color="auto" w:sz="8" w:space="0"/>
              <w:bottom w:val="single" w:color="auto" w:sz="8" w:space="0"/>
              <w:right w:val="none" w:color="000000" w:sz="4" w:space="0"/>
            </w:tcBorders>
            <w:tcW w:w="1368"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ИТОГО по договорам</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8" w:space="0"/>
              <w:right w:val="none" w:color="000000" w:sz="4" w:space="0"/>
            </w:tcBorders>
            <w:tcW w:w="792"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8" w:space="0"/>
              <w:right w:val="none" w:color="000000" w:sz="4" w:space="0"/>
            </w:tcBorders>
            <w:tcW w:w="720"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8" w:space="0"/>
              <w:right w:val="none" w:color="000000" w:sz="4" w:space="0"/>
            </w:tcBorders>
            <w:tcW w:w="720"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8" w:space="0"/>
              <w:right w:val="none" w:color="000000" w:sz="4" w:space="0"/>
            </w:tcBorders>
            <w:tcW w:w="956"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single" w:color="auto" w:sz="4" w:space="0"/>
              <w:bottom w:val="single" w:color="auto" w:sz="8" w:space="0"/>
              <w:right w:val="single" w:color="auto" w:sz="4" w:space="0"/>
            </w:tcBorders>
            <w:tcW w:w="900" w:type="dxa"/>
            <w:vAlign w:val="center"/>
            <w:textDirection w:val="lrTb"/>
            <w:noWrap/>
          </w:tcPr>
          <w:p>
            <w:pPr>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0,00</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none" w:color="000000" w:sz="4" w:space="0"/>
              <w:left w:val="none" w:color="000000" w:sz="4" w:space="0"/>
              <w:bottom w:val="single" w:color="auto" w:sz="8" w:space="0"/>
              <w:right w:val="single" w:color="auto" w:sz="8" w:space="0"/>
            </w:tcBorders>
            <w:tcW w:w="900" w:type="dxa"/>
            <w:vAlign w:val="center"/>
            <w:textDirection w:val="lrTb"/>
            <w:noWrap/>
          </w:tcPr>
          <w:p>
            <w:pPr>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0,00</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none" w:color="000000" w:sz="4" w:space="0"/>
            </w:tcBorders>
            <w:tcW w:w="720"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none" w:color="000000" w:sz="4" w:space="0"/>
            </w:tcBorders>
            <w:tcW w:w="900" w:type="dxa"/>
            <w:vAlign w:val="bottom"/>
            <w:textDirection w:val="lrTb"/>
            <w:noWrap/>
          </w:tcPr>
          <w:p>
            <w:pP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none" w:color="000000" w:sz="4" w:space="0"/>
            </w:tcBorders>
            <w:tcW w:w="720"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none" w:color="000000" w:sz="4" w:space="0"/>
            </w:tcBorders>
            <w:tcW w:w="900"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none" w:color="000000" w:sz="4" w:space="0"/>
            </w:tcBorders>
            <w:tcW w:w="772"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8" w:space="0"/>
              <w:left w:val="single" w:color="auto" w:sz="4" w:space="0"/>
              <w:bottom w:val="single" w:color="auto" w:sz="8" w:space="0"/>
              <w:right w:val="single" w:color="auto" w:sz="4" w:space="0"/>
            </w:tcBorders>
            <w:tcW w:w="668"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single" w:color="auto" w:sz="4" w:space="0"/>
            </w:tcBorders>
            <w:tcW w:w="720"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8" w:space="0"/>
              <w:left w:val="none" w:color="000000" w:sz="4" w:space="0"/>
              <w:bottom w:val="single" w:color="auto" w:sz="8" w:space="0"/>
              <w:right w:val="single" w:color="auto" w:sz="4" w:space="0"/>
            </w:tcBorders>
            <w:tcW w:w="720"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single" w:color="auto" w:sz="8" w:space="0"/>
              <w:left w:val="none" w:color="000000" w:sz="4" w:space="0"/>
              <w:bottom w:val="single" w:color="auto" w:sz="8" w:space="0"/>
              <w:right w:val="single" w:color="auto" w:sz="4" w:space="0"/>
            </w:tcBorders>
            <w:tcW w:w="772"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none" w:color="000000" w:sz="4" w:space="0"/>
              <w:bottom w:val="single" w:color="auto" w:sz="8" w:space="0"/>
              <w:right w:val="none" w:color="000000" w:sz="4" w:space="0"/>
            </w:tcBorders>
            <w:tcW w:w="720"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tcBorders>
              <w:top w:val="single" w:color="auto" w:sz="8" w:space="0"/>
              <w:left w:val="single" w:color="auto" w:sz="4" w:space="0"/>
              <w:bottom w:val="single" w:color="auto" w:sz="8" w:space="0"/>
              <w:right w:val="none" w:color="000000" w:sz="4" w:space="0"/>
            </w:tcBorders>
            <w:tcW w:w="724"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c>
          <w:tcPr>
            <w:gridSpan w:val="2"/>
            <w:tcBorders>
              <w:top w:val="none" w:color="000000" w:sz="4" w:space="0"/>
              <w:left w:val="single" w:color="auto" w:sz="8" w:space="0"/>
              <w:bottom w:val="single" w:color="auto" w:sz="8" w:space="0"/>
              <w:right w:val="single" w:color="auto" w:sz="8" w:space="0"/>
            </w:tcBorders>
            <w:tcW w:w="1076" w:type="dxa"/>
            <w:vAlign w:val="center"/>
            <w:textDirection w:val="lrTb"/>
            <w:noWrap/>
          </w:tcPr>
          <w:p>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 </w:t>
            </w:r>
            <w:r>
              <w:rPr>
                <w:rFonts w:ascii="Times New Roman" w:hAnsi="Times New Roman" w:cs="Times New Roman"/>
                <w:b/>
                <w:bCs/>
                <w:color w:val="000000"/>
                <w:sz w:val="18"/>
                <w:szCs w:val="18"/>
              </w:rPr>
            </w:r>
            <w:r>
              <w:rPr>
                <w:rFonts w:ascii="Times New Roman" w:hAnsi="Times New Roman" w:cs="Times New Roman"/>
                <w:b/>
                <w:bCs/>
                <w:color w:val="000000"/>
                <w:sz w:val="18"/>
                <w:szCs w:val="18"/>
              </w:rPr>
            </w:r>
          </w:p>
        </w:tc>
      </w:tr>
    </w:tbl>
    <w:p>
      <w:pPr>
        <w:rPr>
          <w:rFonts w:ascii="Times New Roman" w:hAnsi="Times New Roman" w:cs="Times New Roman"/>
        </w:rPr>
      </w:pPr>
      <w:r>
        <w:rPr>
          <w:rFonts w:ascii="Times New Roman" w:hAnsi="Times New Roman" w:cs="Times New Roman"/>
          <w:color w:val="000000"/>
        </w:rPr>
        <w:t xml:space="preserve">Генеральный директор подрядной организации________________________________     дата составления справки _________</w:t>
      </w: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rPr>
          <w:rFonts w:ascii="Times New Roman" w:hAnsi="Times New Roman" w:cs="Times New Roman"/>
        </w:rPr>
        <w:pBdr>
          <w:bottom w:val="single" w:color="000000" w:sz="12" w:space="1"/>
        </w:pBdr>
      </w:pPr>
      <w:r>
        <w:rPr>
          <w:rFonts w:ascii="Times New Roman" w:hAnsi="Times New Roman" w:cs="Times New Roman"/>
        </w:rPr>
        <w:t xml:space="preserve">ФОРМУ СОГЛАСОВАЛИ:</w:t>
      </w:r>
      <w:r>
        <w:rPr>
          <w:rFonts w:ascii="Times New Roman" w:hAnsi="Times New Roman" w:cs="Times New Roman"/>
        </w:rPr>
      </w:r>
      <w:r>
        <w:rPr>
          <w:rFonts w:ascii="Times New Roman" w:hAnsi="Times New Roman" w:cs="Times New Roman"/>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firstLine="10260"/>
        <w:rPr>
          <w:rFonts w:ascii="Times New Roman" w:hAnsi="Times New Roman" w:cs="Times New Roman"/>
          <w:color w:val="000000"/>
        </w:rPr>
        <w:sectPr>
          <w:footnotePr/>
          <w:endnotePr/>
          <w:type w:val="nextPage"/>
          <w:pgSz w:w="16838" w:h="11906" w:orient="landscape"/>
          <w:pgMar w:top="1135" w:right="1134" w:bottom="709" w:left="851" w:header="709" w:footer="709" w:gutter="0"/>
          <w:cols w:num="1" w:sep="0" w:space="708" w:equalWidth="1"/>
          <w:docGrid w:linePitch="360"/>
          <w:titlePg/>
        </w:sect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left="11907" w:right="-29"/>
        <w:shd w:val="clear" w:color="auto" w:fill="ffffff"/>
        <w:rPr>
          <w:rFonts w:ascii="Times New Roman" w:hAnsi="Times New Roman"/>
          <w:color w:val="000000"/>
          <w:sz w:val="24"/>
          <w:szCs w:val="24"/>
        </w:rPr>
      </w:pPr>
      <w:r>
        <w:rPr>
          <w:rFonts w:ascii="Times New Roman" w:hAnsi="Times New Roman"/>
          <w:bCs/>
          <w:color w:val="000000"/>
          <w:sz w:val="24"/>
          <w:szCs w:val="24"/>
        </w:rPr>
        <w:t xml:space="preserve">Приложение 6 </w:t>
      </w:r>
      <w:r>
        <w:rPr>
          <w:rFonts w:ascii="Times New Roman" w:hAnsi="Times New Roman"/>
          <w:color w:val="000000"/>
          <w:sz w:val="24"/>
          <w:szCs w:val="24"/>
        </w:rPr>
        <w:t xml:space="preserve">к Договору от __________</w:t>
      </w:r>
      <w:r>
        <w:rPr>
          <w:rFonts w:ascii="Times New Roman" w:hAnsi="Times New Roman" w:cs="Times New Roman"/>
          <w:sz w:val="24"/>
          <w:szCs w:val="24"/>
        </w:rPr>
        <w:t xml:space="preserve">2025 г.</w:t>
      </w:r>
      <w:r>
        <w:rPr>
          <w:rFonts w:ascii="Times New Roman" w:hAnsi="Times New Roman"/>
          <w:color w:val="000000"/>
          <w:sz w:val="24"/>
          <w:szCs w:val="24"/>
        </w:rPr>
        <w:t xml:space="preserve"> № ______</w:t>
      </w:r>
      <w:r>
        <w:rPr>
          <w:rFonts w:ascii="Times New Roman" w:hAnsi="Times New Roman"/>
          <w:color w:val="000000"/>
          <w:sz w:val="24"/>
          <w:szCs w:val="24"/>
        </w:rPr>
      </w:r>
      <w:r>
        <w:rPr>
          <w:rFonts w:ascii="Times New Roman" w:hAnsi="Times New Roman"/>
          <w:color w:val="000000"/>
          <w:sz w:val="24"/>
          <w:szCs w:val="24"/>
        </w:rPr>
      </w:r>
    </w:p>
    <w:p>
      <w:pPr>
        <w:jc w:val="cente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ФОРМА </w:t>
      </w:r>
      <w:r>
        <w:rPr>
          <w:rFonts w:ascii="Times New Roman" w:hAnsi="Times New Roman"/>
          <w:b/>
          <w:bCs/>
          <w:color w:val="000000"/>
          <w:sz w:val="24"/>
          <w:szCs w:val="24"/>
        </w:rPr>
      </w:r>
      <w:r>
        <w:rPr>
          <w:rFonts w:ascii="Times New Roman" w:hAnsi="Times New Roman"/>
          <w:b/>
          <w:bCs/>
          <w:color w:val="000000"/>
          <w:sz w:val="24"/>
          <w:szCs w:val="24"/>
        </w:rPr>
      </w:r>
    </w:p>
    <w:p>
      <w:pPr>
        <w:jc w:val="cente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Месячно</w:t>
      </w:r>
      <w:r>
        <w:rPr>
          <w:rFonts w:ascii="Times New Roman" w:hAnsi="Times New Roman"/>
          <w:b/>
          <w:bCs/>
          <w:color w:val="000000"/>
          <w:sz w:val="24"/>
          <w:szCs w:val="24"/>
        </w:rPr>
        <w:t xml:space="preserve">-суточного графика выполнения работ </w:t>
      </w:r>
      <w:r>
        <w:rPr>
          <w:rFonts w:ascii="Times New Roman" w:hAnsi="Times New Roman"/>
          <w:b/>
          <w:bCs/>
          <w:color w:val="000000"/>
          <w:sz w:val="24"/>
          <w:szCs w:val="24"/>
        </w:rPr>
      </w:r>
      <w:r>
        <w:rPr>
          <w:rFonts w:ascii="Times New Roman" w:hAnsi="Times New Roman"/>
          <w:b/>
          <w:bCs/>
          <w:color w:val="000000"/>
          <w:sz w:val="24"/>
          <w:szCs w:val="24"/>
        </w:rPr>
      </w:r>
    </w:p>
    <w:p>
      <w:pPr>
        <w:jc w:val="cente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по объекту «_______________________» на _______ 20__ года</w:t>
      </w:r>
      <w:r>
        <w:rPr>
          <w:rFonts w:ascii="Times New Roman" w:hAnsi="Times New Roman"/>
          <w:b/>
          <w:bCs/>
          <w:color w:val="000000"/>
          <w:sz w:val="24"/>
          <w:szCs w:val="24"/>
        </w:rPr>
      </w:r>
      <w:r>
        <w:rPr>
          <w:rFonts w:ascii="Times New Roman" w:hAnsi="Times New Roman"/>
          <w:b/>
          <w:bCs/>
          <w:color w:val="000000"/>
          <w:sz w:val="24"/>
          <w:szCs w:val="24"/>
        </w:rPr>
      </w:r>
    </w:p>
    <w:p>
      <w:pPr>
        <w:jc w:val="center"/>
        <w:shd w:val="clear" w:color="auto" w:fill="ffffff"/>
        <w:rPr>
          <w:rFonts w:ascii="Times New Roman" w:hAnsi="Times New Roman"/>
          <w:b/>
          <w:bCs/>
          <w:color w:val="000000"/>
          <w:sz w:val="24"/>
          <w:szCs w:val="24"/>
        </w:rPr>
      </w:pPr>
      <w:r>
        <w:rPr>
          <w:rFonts w:ascii="Times New Roman" w:hAnsi="Times New Roman"/>
          <w:b/>
          <w:bCs/>
          <w:color w:val="000000"/>
          <w:sz w:val="24"/>
          <w:szCs w:val="24"/>
        </w:rPr>
      </w:r>
      <w:r>
        <w:rPr>
          <w:rFonts w:ascii="Times New Roman" w:hAnsi="Times New Roman"/>
          <w:b/>
          <w:bCs/>
          <w:color w:val="000000"/>
          <w:sz w:val="24"/>
          <w:szCs w:val="24"/>
        </w:rPr>
      </w:r>
      <w:r>
        <w:rPr>
          <w:rFonts w:ascii="Times New Roman" w:hAnsi="Times New Roman"/>
          <w:b/>
          <w:bCs/>
          <w:color w:val="000000"/>
          <w:sz w:val="24"/>
          <w:szCs w:val="24"/>
        </w:rPr>
      </w:r>
    </w:p>
    <w:tbl>
      <w:tblPr>
        <w:tblW w:w="1539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tblPrEx/>
        <w:trPr>
          <w:trHeight w:val="375"/>
        </w:trPr>
        <w:tc>
          <w:tcPr>
            <w:tcBorders>
              <w:top w:val="single" w:color="auto" w:sz="4" w:space="0"/>
            </w:tcBorders>
            <w:tcW w:w="418" w:type="dxa"/>
            <w:vAlign w:val="bottom"/>
            <w:vMerge w:val="restart"/>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 п/п</w:t>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966" w:type="dxa"/>
            <w:vAlign w:val="bottom"/>
            <w:vMerge w:val="restart"/>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Наименование работ</w:t>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425" w:type="dxa"/>
            <w:vAlign w:val="bottom"/>
            <w:vMerge w:val="restart"/>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Ед. изм.</w:t>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709" w:type="dxa"/>
            <w:vAlign w:val="bottom"/>
            <w:vMerge w:val="restart"/>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Всего по проекту</w:t>
            </w:r>
            <w:r>
              <w:rPr>
                <w:rFonts w:ascii="Times New Roman" w:hAnsi="Times New Roman"/>
                <w:bCs/>
                <w:color w:val="000000"/>
                <w:sz w:val="16"/>
                <w:szCs w:val="16"/>
              </w:rPr>
            </w:r>
            <w:r>
              <w:rPr>
                <w:rFonts w:ascii="Times New Roman" w:hAnsi="Times New Roman"/>
                <w:bCs/>
                <w:color w:val="000000"/>
                <w:sz w:val="16"/>
                <w:szCs w:val="16"/>
              </w:rPr>
            </w:r>
          </w:p>
        </w:tc>
        <w:tc>
          <w:tcPr>
            <w:gridSpan w:val="2"/>
            <w:tcBorders>
              <w:top w:val="single" w:color="auto" w:sz="4" w:space="0"/>
            </w:tcBorders>
            <w:tcW w:w="1417" w:type="dxa"/>
            <w:vAlign w:val="bottom"/>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Выполнено с начала строительства</w:t>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851" w:type="dxa"/>
            <w:vAlign w:val="bottom"/>
            <w:vMerge w:val="restart"/>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Задание на месяц</w:t>
            </w:r>
            <w:r>
              <w:rPr>
                <w:rFonts w:ascii="Times New Roman" w:hAnsi="Times New Roman"/>
                <w:bCs/>
                <w:color w:val="000000"/>
                <w:sz w:val="16"/>
                <w:szCs w:val="16"/>
              </w:rPr>
            </w:r>
            <w:r>
              <w:rPr>
                <w:rFonts w:ascii="Times New Roman" w:hAnsi="Times New Roman"/>
                <w:bCs/>
                <w:color w:val="000000"/>
                <w:sz w:val="16"/>
                <w:szCs w:val="16"/>
              </w:rPr>
            </w:r>
          </w:p>
        </w:tc>
        <w:tc>
          <w:tcPr>
            <w:gridSpan w:val="2"/>
            <w:tcBorders>
              <w:top w:val="single" w:color="auto" w:sz="4" w:space="0"/>
            </w:tcBorders>
            <w:tcW w:w="1417" w:type="dxa"/>
            <w:vAlign w:val="bottom"/>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Выполнено с начала месяца</w:t>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823" w:type="dxa"/>
            <w:vAlign w:val="center"/>
            <w:vMerge w:val="restart"/>
            <w:textDirection w:val="btLr"/>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Дни месяца</w:t>
            </w:r>
            <w:r>
              <w:rPr>
                <w:rFonts w:ascii="Times New Roman" w:hAnsi="Times New Roman"/>
                <w:bCs/>
                <w:color w:val="000000"/>
                <w:sz w:val="16"/>
                <w:szCs w:val="16"/>
              </w:rPr>
            </w:r>
            <w:r>
              <w:rPr>
                <w:rFonts w:ascii="Times New Roman" w:hAnsi="Times New Roman"/>
                <w:bCs/>
                <w:color w:val="000000"/>
                <w:sz w:val="16"/>
                <w:szCs w:val="16"/>
              </w:rPr>
            </w:r>
          </w:p>
        </w:tc>
        <w:tc>
          <w:tcPr>
            <w:gridSpan w:val="32"/>
            <w:tcBorders>
              <w:top w:val="single" w:color="auto" w:sz="4" w:space="0"/>
            </w:tcBorders>
            <w:tcW w:w="8371"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Наименование отчетного</w:t>
            </w:r>
            <w:r>
              <w:rPr>
                <w:rFonts w:ascii="Times New Roman" w:hAnsi="Times New Roman"/>
                <w:bCs/>
                <w:color w:val="000000"/>
                <w:sz w:val="16"/>
                <w:szCs w:val="16"/>
              </w:rPr>
              <w:t xml:space="preserve"> месяца</w:t>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390"/>
        </w:trPr>
        <w:tc>
          <w:tcPr>
            <w:tcBorders>
              <w:top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top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31" w:type="dxa"/>
            <w:vAlign w:val="center"/>
            <w:textDirection w:val="lrTb"/>
            <w:noWrap/>
          </w:tcPr>
          <w:p>
            <w:pPr>
              <w:jc w:val="center"/>
              <w:shd w:val="clear" w:color="auto" w:fill="ffffff"/>
              <w:rPr>
                <w:rFonts w:ascii="Times New Roman" w:hAnsi="Times New Roman"/>
                <w:b/>
                <w:bCs/>
                <w:color w:val="000000"/>
                <w:sz w:val="16"/>
                <w:szCs w:val="16"/>
              </w:rPr>
            </w:pPr>
            <w:r>
              <w:rPr>
                <w:rFonts w:ascii="Times New Roman" w:hAnsi="Times New Roman"/>
                <w:b/>
                <w:bCs/>
                <w:color w:val="000000"/>
                <w:sz w:val="16"/>
                <w:szCs w:val="16"/>
              </w:rPr>
              <w:t xml:space="preserve">план</w:t>
            </w:r>
            <w:r>
              <w:rPr>
                <w:rFonts w:ascii="Times New Roman" w:hAnsi="Times New Roman"/>
                <w:b/>
                <w:bCs/>
                <w:color w:val="000000"/>
                <w:sz w:val="16"/>
                <w:szCs w:val="16"/>
              </w:rPr>
            </w:r>
            <w:r>
              <w:rPr>
                <w:rFonts w:ascii="Times New Roman" w:hAnsi="Times New Roman"/>
                <w:b/>
                <w:bCs/>
                <w:color w:val="000000"/>
                <w:sz w:val="16"/>
                <w:szCs w:val="16"/>
              </w:rPr>
            </w:r>
          </w:p>
        </w:tc>
        <w:tc>
          <w:tcPr>
            <w:tcW w:w="686" w:type="dxa"/>
            <w:vAlign w:val="center"/>
            <w:textDirection w:val="lrTb"/>
            <w:noWrap/>
          </w:tcPr>
          <w:p>
            <w:pPr>
              <w:jc w:val="center"/>
              <w:shd w:val="clear" w:color="auto" w:fill="ffffff"/>
              <w:rPr>
                <w:rFonts w:ascii="Times New Roman" w:hAnsi="Times New Roman"/>
                <w:b/>
                <w:bCs/>
                <w:color w:val="000000"/>
                <w:sz w:val="16"/>
                <w:szCs w:val="16"/>
              </w:rPr>
            </w:pPr>
            <w:r>
              <w:rPr>
                <w:rFonts w:ascii="Times New Roman" w:hAnsi="Times New Roman"/>
                <w:b/>
                <w:bCs/>
                <w:color w:val="000000"/>
                <w:sz w:val="16"/>
                <w:szCs w:val="16"/>
              </w:rPr>
              <w:t xml:space="preserve">факт</w:t>
            </w:r>
            <w:r>
              <w:rPr>
                <w:rFonts w:ascii="Times New Roman" w:hAnsi="Times New Roman"/>
                <w:b/>
                <w:bCs/>
                <w:color w:val="000000"/>
                <w:sz w:val="16"/>
                <w:szCs w:val="16"/>
              </w:rPr>
            </w:r>
            <w:r>
              <w:rPr>
                <w:rFonts w:ascii="Times New Roman" w:hAnsi="Times New Roman"/>
                <w:b/>
                <w:bCs/>
                <w:color w:val="000000"/>
                <w:sz w:val="16"/>
                <w:szCs w:val="16"/>
              </w:rPr>
            </w:r>
          </w:p>
        </w:tc>
        <w:tc>
          <w:tcPr>
            <w:tcBorders>
              <w:top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textDirection w:val="lrTb"/>
            <w:noWrap/>
          </w:tcPr>
          <w:p>
            <w:pPr>
              <w:jc w:val="center"/>
              <w:shd w:val="clear" w:color="auto" w:fill="ffffff"/>
              <w:rPr>
                <w:rFonts w:ascii="Times New Roman" w:hAnsi="Times New Roman"/>
                <w:b/>
                <w:bCs/>
                <w:color w:val="000000"/>
                <w:sz w:val="16"/>
                <w:szCs w:val="16"/>
              </w:rPr>
            </w:pPr>
            <w:r>
              <w:rPr>
                <w:rFonts w:ascii="Times New Roman" w:hAnsi="Times New Roman"/>
                <w:b/>
                <w:bCs/>
                <w:color w:val="000000"/>
                <w:sz w:val="16"/>
                <w:szCs w:val="16"/>
              </w:rPr>
              <w:t xml:space="preserve">план</w:t>
            </w:r>
            <w:r>
              <w:rPr>
                <w:rFonts w:ascii="Times New Roman" w:hAnsi="Times New Roman"/>
                <w:b/>
                <w:bCs/>
                <w:color w:val="000000"/>
                <w:sz w:val="16"/>
                <w:szCs w:val="16"/>
              </w:rPr>
            </w:r>
            <w:r>
              <w:rPr>
                <w:rFonts w:ascii="Times New Roman" w:hAnsi="Times New Roman"/>
                <w:b/>
                <w:bCs/>
                <w:color w:val="000000"/>
                <w:sz w:val="16"/>
                <w:szCs w:val="16"/>
              </w:rPr>
            </w:r>
          </w:p>
        </w:tc>
        <w:tc>
          <w:tcPr>
            <w:tcW w:w="708" w:type="dxa"/>
            <w:vAlign w:val="center"/>
            <w:textDirection w:val="lrTb"/>
            <w:noWrap/>
          </w:tcPr>
          <w:p>
            <w:pPr>
              <w:jc w:val="center"/>
              <w:shd w:val="clear" w:color="auto" w:fill="ffffff"/>
              <w:rPr>
                <w:rFonts w:ascii="Times New Roman" w:hAnsi="Times New Roman"/>
                <w:b/>
                <w:bCs/>
                <w:color w:val="000000"/>
                <w:sz w:val="16"/>
                <w:szCs w:val="16"/>
              </w:rPr>
            </w:pPr>
            <w:r>
              <w:rPr>
                <w:rFonts w:ascii="Times New Roman" w:hAnsi="Times New Roman"/>
                <w:b/>
                <w:bCs/>
                <w:color w:val="000000"/>
                <w:sz w:val="16"/>
                <w:szCs w:val="16"/>
              </w:rPr>
              <w:t xml:space="preserve">факт</w:t>
            </w:r>
            <w:r>
              <w:rPr>
                <w:rFonts w:ascii="Times New Roman" w:hAnsi="Times New Roman"/>
                <w:b/>
                <w:bCs/>
                <w:color w:val="000000"/>
                <w:sz w:val="16"/>
                <w:szCs w:val="16"/>
              </w:rPr>
            </w:r>
            <w:r>
              <w:rPr>
                <w:rFonts w:ascii="Times New Roman" w:hAnsi="Times New Roman"/>
                <w:b/>
                <w:bCs/>
                <w:color w:val="000000"/>
                <w:sz w:val="16"/>
                <w:szCs w:val="16"/>
              </w:rPr>
            </w:r>
          </w:p>
        </w:tc>
        <w:tc>
          <w:tcPr>
            <w:tcBorders>
              <w:top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1</w:t>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2</w:t>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3</w:t>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4</w:t>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5</w:t>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6</w:t>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7</w:t>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8</w:t>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9</w:t>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tcPr>
          <w:p>
            <w:pPr>
              <w:jc w:val="center"/>
              <w:shd w:val="clear" w:color="auto" w:fill="ffffff"/>
              <w:rPr>
                <w:rFonts w:ascii="Times New Roman" w:hAnsi="Times New Roman"/>
                <w:bCs/>
                <w:color w:val="000000"/>
                <w:sz w:val="12"/>
                <w:szCs w:val="12"/>
              </w:rPr>
            </w:pPr>
            <w:r>
              <w:rPr>
                <w:rFonts w:ascii="Times New Roman" w:hAnsi="Times New Roman"/>
                <w:bCs/>
                <w:color w:val="000000"/>
                <w:sz w:val="12"/>
                <w:szCs w:val="12"/>
              </w:rPr>
              <w:t xml:space="preserve">10</w:t>
            </w:r>
            <w:r>
              <w:rPr>
                <w:rFonts w:ascii="Times New Roman" w:hAnsi="Times New Roman"/>
                <w:bCs/>
                <w:color w:val="000000"/>
                <w:sz w:val="12"/>
                <w:szCs w:val="12"/>
              </w:rPr>
            </w:r>
            <w:r>
              <w:rPr>
                <w:rFonts w:ascii="Times New Roman" w:hAnsi="Times New Roman"/>
                <w:bCs/>
                <w:color w:val="000000"/>
                <w:sz w:val="12"/>
                <w:szCs w:val="12"/>
              </w:rPr>
            </w:r>
          </w:p>
        </w:tc>
        <w:tc>
          <w:tcPr>
            <w:tcW w:w="283" w:type="dxa"/>
            <w:vAlign w:val="center"/>
            <w:textDirection w:val="lrTb"/>
            <w:noWrap w:val="false"/>
          </w:tcPr>
          <w:p>
            <w:pPr>
              <w:jc w:val="center"/>
              <w:shd w:val="clear" w:color="auto" w:fill="ffffff"/>
              <w:rPr>
                <w:rFonts w:ascii="Times New Roman" w:hAnsi="Times New Roman"/>
                <w:bCs/>
                <w:color w:val="000000"/>
                <w:sz w:val="12"/>
                <w:szCs w:val="12"/>
              </w:rPr>
            </w:pPr>
            <w:r>
              <w:rPr>
                <w:rFonts w:ascii="Times New Roman" w:hAnsi="Times New Roman"/>
                <w:bCs/>
                <w:color w:val="000000"/>
                <w:sz w:val="12"/>
                <w:szCs w:val="12"/>
              </w:rPr>
              <w:t xml:space="preserve">11</w:t>
            </w:r>
            <w:r>
              <w:rPr>
                <w:rFonts w:ascii="Times New Roman" w:hAnsi="Times New Roman"/>
                <w:bCs/>
                <w:color w:val="000000"/>
                <w:sz w:val="12"/>
                <w:szCs w:val="12"/>
              </w:rPr>
            </w:r>
            <w:r>
              <w:rPr>
                <w:rFonts w:ascii="Times New Roman" w:hAnsi="Times New Roman"/>
                <w:bCs/>
                <w:color w:val="000000"/>
                <w:sz w:val="12"/>
                <w:szCs w:val="12"/>
              </w:rPr>
            </w:r>
          </w:p>
        </w:tc>
        <w:tc>
          <w:tcPr>
            <w:tcW w:w="284" w:type="dxa"/>
            <w:vAlign w:val="center"/>
            <w:textDirection w:val="lrTb"/>
            <w:noWrap w:val="false"/>
          </w:tcPr>
          <w:p>
            <w:pPr>
              <w:jc w:val="center"/>
              <w:shd w:val="clear" w:color="auto" w:fill="ffffff"/>
              <w:rPr>
                <w:rFonts w:ascii="Times New Roman" w:hAnsi="Times New Roman"/>
                <w:bCs/>
                <w:color w:val="000000"/>
                <w:sz w:val="12"/>
                <w:szCs w:val="12"/>
              </w:rPr>
            </w:pPr>
            <w:r>
              <w:rPr>
                <w:rFonts w:ascii="Times New Roman" w:hAnsi="Times New Roman"/>
                <w:bCs/>
                <w:color w:val="000000"/>
                <w:sz w:val="12"/>
                <w:szCs w:val="12"/>
              </w:rPr>
              <w:t xml:space="preserve">12</w:t>
            </w:r>
            <w:r>
              <w:rPr>
                <w:rFonts w:ascii="Times New Roman" w:hAnsi="Times New Roman"/>
                <w:bCs/>
                <w:color w:val="000000"/>
                <w:sz w:val="12"/>
                <w:szCs w:val="12"/>
              </w:rPr>
            </w:r>
            <w:r>
              <w:rPr>
                <w:rFonts w:ascii="Times New Roman" w:hAnsi="Times New Roman"/>
                <w:bCs/>
                <w:color w:val="000000"/>
                <w:sz w:val="12"/>
                <w:szCs w:val="12"/>
              </w:rPr>
            </w:r>
          </w:p>
        </w:tc>
        <w:tc>
          <w:tcPr>
            <w:tcW w:w="283" w:type="dxa"/>
            <w:vAlign w:val="center"/>
            <w:textDirection w:val="lrTb"/>
            <w:noWrap w:val="false"/>
          </w:tcPr>
          <w:p>
            <w:pPr>
              <w:jc w:val="center"/>
              <w:shd w:val="clear" w:color="auto" w:fill="ffffff"/>
              <w:rPr>
                <w:rFonts w:ascii="Times New Roman" w:hAnsi="Times New Roman"/>
                <w:bCs/>
                <w:color w:val="000000"/>
                <w:sz w:val="12"/>
                <w:szCs w:val="12"/>
              </w:rPr>
            </w:pPr>
            <w:r>
              <w:rPr>
                <w:rFonts w:ascii="Times New Roman" w:hAnsi="Times New Roman"/>
                <w:bCs/>
                <w:color w:val="000000"/>
                <w:sz w:val="12"/>
                <w:szCs w:val="12"/>
              </w:rPr>
              <w:t xml:space="preserve">13</w:t>
            </w:r>
            <w:r>
              <w:rPr>
                <w:rFonts w:ascii="Times New Roman" w:hAnsi="Times New Roman"/>
                <w:bCs/>
                <w:color w:val="000000"/>
                <w:sz w:val="12"/>
                <w:szCs w:val="12"/>
              </w:rPr>
            </w:r>
            <w:r>
              <w:rPr>
                <w:rFonts w:ascii="Times New Roman" w:hAnsi="Times New Roman"/>
                <w:bCs/>
                <w:color w:val="000000"/>
                <w:sz w:val="12"/>
                <w:szCs w:val="12"/>
              </w:rPr>
            </w:r>
          </w:p>
        </w:tc>
        <w:tc>
          <w:tcPr>
            <w:tcW w:w="284" w:type="dxa"/>
            <w:vAlign w:val="center"/>
            <w:textDirection w:val="lrTb"/>
            <w:noWrap w:val="false"/>
          </w:tcPr>
          <w:p>
            <w:pPr>
              <w:jc w:val="center"/>
              <w:shd w:val="clear" w:color="auto" w:fill="ffffff"/>
              <w:rPr>
                <w:rFonts w:ascii="Times New Roman" w:hAnsi="Times New Roman"/>
                <w:bCs/>
                <w:color w:val="000000"/>
                <w:sz w:val="12"/>
                <w:szCs w:val="12"/>
              </w:rPr>
            </w:pPr>
            <w:r>
              <w:rPr>
                <w:rFonts w:ascii="Times New Roman" w:hAnsi="Times New Roman"/>
                <w:bCs/>
                <w:color w:val="000000"/>
                <w:sz w:val="12"/>
                <w:szCs w:val="12"/>
              </w:rPr>
              <w:t xml:space="preserve">14</w:t>
            </w:r>
            <w:r>
              <w:rPr>
                <w:rFonts w:ascii="Times New Roman" w:hAnsi="Times New Roman"/>
                <w:bCs/>
                <w:color w:val="000000"/>
                <w:sz w:val="12"/>
                <w:szCs w:val="12"/>
              </w:rPr>
            </w:r>
            <w:r>
              <w:rPr>
                <w:rFonts w:ascii="Times New Roman" w:hAnsi="Times New Roman"/>
                <w:bCs/>
                <w:color w:val="000000"/>
                <w:sz w:val="12"/>
                <w:szCs w:val="12"/>
              </w:rPr>
            </w:r>
          </w:p>
        </w:tc>
        <w:tc>
          <w:tcPr>
            <w:tcW w:w="283" w:type="dxa"/>
            <w:vAlign w:val="center"/>
            <w:textDirection w:val="lrTb"/>
            <w:noWrap w:val="false"/>
          </w:tcPr>
          <w:p>
            <w:pPr>
              <w:jc w:val="center"/>
              <w:shd w:val="clear" w:color="auto" w:fill="ffffff"/>
              <w:rPr>
                <w:rFonts w:ascii="Times New Roman" w:hAnsi="Times New Roman"/>
                <w:bCs/>
                <w:color w:val="000000"/>
                <w:sz w:val="12"/>
                <w:szCs w:val="12"/>
              </w:rPr>
            </w:pPr>
            <w:r>
              <w:rPr>
                <w:rFonts w:ascii="Times New Roman" w:hAnsi="Times New Roman"/>
                <w:bCs/>
                <w:color w:val="000000"/>
                <w:sz w:val="12"/>
                <w:szCs w:val="12"/>
              </w:rPr>
              <w:t xml:space="preserve">15</w:t>
            </w:r>
            <w:r>
              <w:rPr>
                <w:rFonts w:ascii="Times New Roman" w:hAnsi="Times New Roman"/>
                <w:bCs/>
                <w:color w:val="000000"/>
                <w:sz w:val="12"/>
                <w:szCs w:val="12"/>
              </w:rPr>
            </w:r>
            <w:r>
              <w:rPr>
                <w:rFonts w:ascii="Times New Roman" w:hAnsi="Times New Roman"/>
                <w:bCs/>
                <w:color w:val="000000"/>
                <w:sz w:val="12"/>
                <w:szCs w:val="12"/>
              </w:rPr>
            </w:r>
          </w:p>
        </w:tc>
        <w:tc>
          <w:tcPr>
            <w:tcW w:w="284"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16</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3"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17</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4"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18</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3"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19</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4"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20</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3"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21</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4"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22</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83"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23</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24</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25</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26</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27</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28</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29</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6"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30</w:t>
            </w:r>
            <w:r>
              <w:rPr>
                <w:rFonts w:ascii="Times New Roman" w:hAnsi="Times New Roman"/>
                <w:bCs/>
                <w:color w:val="000000"/>
                <w:sz w:val="12"/>
                <w:szCs w:val="12"/>
                <w:lang w:val="en-US"/>
              </w:rPr>
            </w:r>
            <w:r>
              <w:rPr>
                <w:rFonts w:ascii="Times New Roman" w:hAnsi="Times New Roman"/>
                <w:bCs/>
                <w:color w:val="000000"/>
                <w:sz w:val="12"/>
                <w:szCs w:val="12"/>
                <w:lang w:val="en-US"/>
              </w:rPr>
            </w:r>
          </w:p>
        </w:tc>
        <w:tc>
          <w:tcPr>
            <w:tcW w:w="239" w:type="dxa"/>
            <w:vAlign w:val="center"/>
            <w:textDirection w:val="lrTb"/>
            <w:noWrap w:val="false"/>
          </w:tcPr>
          <w:p>
            <w:pPr>
              <w:jc w:val="center"/>
              <w:shd w:val="clear" w:color="auto" w:fill="ffffff"/>
              <w:rPr>
                <w:rFonts w:ascii="Times New Roman" w:hAnsi="Times New Roman"/>
                <w:bCs/>
                <w:color w:val="000000"/>
                <w:sz w:val="12"/>
                <w:szCs w:val="12"/>
                <w:lang w:val="en-US"/>
              </w:rPr>
            </w:pPr>
            <w:r>
              <w:rPr>
                <w:rFonts w:ascii="Times New Roman" w:hAnsi="Times New Roman"/>
                <w:bCs/>
                <w:color w:val="000000"/>
                <w:sz w:val="12"/>
                <w:szCs w:val="12"/>
                <w:lang w:val="en-US"/>
              </w:rPr>
              <w:t xml:space="preserve">31</w:t>
            </w:r>
            <w:r>
              <w:rPr>
                <w:rFonts w:ascii="Times New Roman" w:hAnsi="Times New Roman"/>
                <w:bCs/>
                <w:color w:val="000000"/>
                <w:sz w:val="12"/>
                <w:szCs w:val="12"/>
                <w:lang w:val="en-US"/>
              </w:rPr>
            </w:r>
            <w:r>
              <w:rPr>
                <w:rFonts w:ascii="Times New Roman" w:hAnsi="Times New Roman"/>
                <w:bCs/>
                <w:color w:val="000000"/>
                <w:sz w:val="12"/>
                <w:szCs w:val="12"/>
                <w:lang w:val="en-US"/>
              </w:rPr>
            </w:r>
          </w:p>
        </w:tc>
      </w:tr>
      <w:tr>
        <w:tblPrEx/>
        <w:trPr>
          <w:gridAfter w:val="1"/>
          <w:trHeight w:val="390"/>
        </w:trPr>
        <w:tc>
          <w:tcPr>
            <w:gridSpan w:val="41"/>
            <w:tcW w:w="15390" w:type="dxa"/>
            <w:vAlign w:val="bottom"/>
            <w:textDirection w:val="lrTb"/>
            <w:noWrap/>
          </w:tcPr>
          <w:p>
            <w:pPr>
              <w:shd w:val="clear" w:color="auto" w:fill="ffffff"/>
              <w:rPr>
                <w:rFonts w:ascii="Times New Roman" w:hAnsi="Times New Roman"/>
                <w:bCs/>
                <w:color w:val="000000"/>
                <w:sz w:val="16"/>
                <w:szCs w:val="16"/>
                <w:lang w:val="en-US"/>
              </w:rPr>
            </w:pPr>
            <w:r>
              <w:rPr>
                <w:rFonts w:ascii="Times New Roman" w:hAnsi="Times New Roman"/>
                <w:b/>
                <w:bCs/>
                <w:color w:val="000000"/>
                <w:sz w:val="16"/>
                <w:szCs w:val="16"/>
              </w:rPr>
              <w:t xml:space="preserve">       </w:t>
            </w:r>
            <w:r>
              <w:rPr>
                <w:rFonts w:ascii="Times New Roman" w:hAnsi="Times New Roman"/>
                <w:b/>
                <w:bCs/>
                <w:color w:val="000000"/>
                <w:sz w:val="16"/>
                <w:szCs w:val="16"/>
                <w:lang w:val="en-US"/>
              </w:rPr>
              <w:t xml:space="preserve">1</w:t>
            </w:r>
            <w:r>
              <w:rPr>
                <w:rFonts w:ascii="Times New Roman" w:hAnsi="Times New Roman"/>
                <w:b/>
                <w:bCs/>
                <w:color w:val="000000"/>
                <w:sz w:val="16"/>
                <w:szCs w:val="16"/>
              </w:rPr>
              <w:t xml:space="preserve">.Наименование подобъекта</w:t>
            </w:r>
            <w:r>
              <w:rPr>
                <w:rFonts w:ascii="Times New Roman" w:hAnsi="Times New Roman"/>
                <w:bCs/>
                <w:color w:val="000000"/>
                <w:sz w:val="16"/>
                <w:szCs w:val="16"/>
                <w:lang w:val="en-US"/>
              </w:rPr>
            </w:r>
            <w:r>
              <w:rPr>
                <w:rFonts w:ascii="Times New Roman" w:hAnsi="Times New Roman"/>
                <w:bCs/>
                <w:color w:val="000000"/>
                <w:sz w:val="16"/>
                <w:szCs w:val="16"/>
                <w:lang w:val="en-US"/>
              </w:rPr>
            </w:r>
          </w:p>
        </w:tc>
      </w:tr>
      <w:tr>
        <w:tblPrEx/>
        <w:trPr>
          <w:gridAfter w:val="1"/>
          <w:trHeight w:val="250"/>
        </w:trPr>
        <w:tc>
          <w:tcPr>
            <w:tcW w:w="41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1.1</w:t>
            </w:r>
            <w:r>
              <w:rPr>
                <w:rFonts w:ascii="Times New Roman" w:hAnsi="Times New Roman"/>
                <w:bCs/>
                <w:color w:val="000000"/>
                <w:sz w:val="16"/>
                <w:szCs w:val="16"/>
              </w:rPr>
            </w:r>
            <w:r>
              <w:rPr>
                <w:rFonts w:ascii="Times New Roman" w:hAnsi="Times New Roman"/>
                <w:bCs/>
                <w:color w:val="000000"/>
                <w:sz w:val="16"/>
                <w:szCs w:val="16"/>
              </w:rPr>
            </w:r>
          </w:p>
        </w:tc>
        <w:tc>
          <w:tcPr>
            <w:tcW w:w="96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425"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3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68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5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План</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bottom"/>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69"/>
        </w:trPr>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Факт</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60"/>
        </w:trPr>
        <w:tc>
          <w:tcPr>
            <w:tcW w:w="41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1.</w:t>
            </w:r>
            <w:r>
              <w:rPr>
                <w:rFonts w:ascii="Times New Roman" w:hAnsi="Times New Roman"/>
                <w:bCs/>
                <w:color w:val="000000"/>
                <w:sz w:val="16"/>
                <w:szCs w:val="16"/>
                <w:lang w:val="en-US"/>
              </w:rPr>
              <w:t xml:space="preserve">n</w:t>
            </w:r>
            <w:r>
              <w:rPr>
                <w:rFonts w:ascii="Times New Roman" w:hAnsi="Times New Roman"/>
                <w:bCs/>
                <w:color w:val="000000"/>
                <w:sz w:val="16"/>
                <w:szCs w:val="16"/>
              </w:rPr>
            </w:r>
            <w:r>
              <w:rPr>
                <w:rFonts w:ascii="Times New Roman" w:hAnsi="Times New Roman"/>
                <w:bCs/>
                <w:color w:val="000000"/>
                <w:sz w:val="16"/>
                <w:szCs w:val="16"/>
              </w:rPr>
            </w:r>
          </w:p>
        </w:tc>
        <w:tc>
          <w:tcPr>
            <w:tcW w:w="96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425"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3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68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5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План</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bottom"/>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36"/>
        </w:trPr>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Факт</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390"/>
        </w:trPr>
        <w:tc>
          <w:tcPr>
            <w:gridSpan w:val="41"/>
            <w:tcW w:w="15390" w:type="dxa"/>
            <w:vAlign w:val="bottom"/>
            <w:textDirection w:val="lrTb"/>
            <w:noWrap/>
          </w:tcPr>
          <w:p>
            <w:pPr>
              <w:shd w:val="clear" w:color="auto" w:fill="ffffff"/>
              <w:rPr>
                <w:rFonts w:ascii="Times New Roman" w:hAnsi="Times New Roman"/>
                <w:bCs/>
                <w:color w:val="000000"/>
                <w:sz w:val="16"/>
                <w:szCs w:val="16"/>
              </w:rPr>
            </w:pPr>
            <w:r>
              <w:rPr>
                <w:rFonts w:ascii="Times New Roman" w:hAnsi="Times New Roman"/>
                <w:b/>
                <w:bCs/>
                <w:color w:val="000000"/>
                <w:sz w:val="16"/>
                <w:szCs w:val="16"/>
              </w:rPr>
              <w:t xml:space="preserve">      2. Наименование подобъекта</w:t>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50"/>
        </w:trPr>
        <w:tc>
          <w:tcPr>
            <w:tcW w:w="41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2.1</w:t>
            </w:r>
            <w:r>
              <w:rPr>
                <w:rFonts w:ascii="Times New Roman" w:hAnsi="Times New Roman"/>
                <w:bCs/>
                <w:color w:val="000000"/>
                <w:sz w:val="16"/>
                <w:szCs w:val="16"/>
              </w:rPr>
            </w:r>
            <w:r>
              <w:rPr>
                <w:rFonts w:ascii="Times New Roman" w:hAnsi="Times New Roman"/>
                <w:bCs/>
                <w:color w:val="000000"/>
                <w:sz w:val="16"/>
                <w:szCs w:val="16"/>
              </w:rPr>
            </w:r>
          </w:p>
        </w:tc>
        <w:tc>
          <w:tcPr>
            <w:tcW w:w="96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425"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3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68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5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70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План</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bottom"/>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36"/>
        </w:trPr>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Факт</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36"/>
        </w:trPr>
        <w:tc>
          <w:tcPr>
            <w:tcBorders>
              <w:bottom w:val="single" w:color="auto" w:sz="4" w:space="0"/>
            </w:tcBorders>
            <w:tcW w:w="41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2.</w:t>
            </w:r>
            <w:r>
              <w:rPr>
                <w:rFonts w:ascii="Times New Roman" w:hAnsi="Times New Roman"/>
                <w:bCs/>
                <w:color w:val="000000"/>
                <w:sz w:val="16"/>
                <w:szCs w:val="16"/>
                <w:lang w:val="en-US"/>
              </w:rPr>
              <w:t xml:space="preserve">n</w:t>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96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425"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73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686"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851"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709"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708" w:type="dxa"/>
            <w:vAlign w:val="center"/>
            <w:vMerge w:val="restart"/>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План</w:t>
            </w:r>
            <w:r>
              <w:rPr>
                <w:rFonts w:ascii="Times New Roman" w:hAnsi="Times New Roman"/>
                <w:bCs/>
                <w:color w:val="000000"/>
                <w:sz w:val="16"/>
                <w:szCs w:val="16"/>
              </w:rPr>
            </w:r>
            <w:r>
              <w:rPr>
                <w:rFonts w:ascii="Times New Roman" w:hAnsi="Times New Roman"/>
                <w:bCs/>
                <w:color w:val="000000"/>
                <w:sz w:val="16"/>
                <w:szCs w:val="16"/>
              </w:rPr>
            </w:r>
          </w:p>
        </w:tc>
        <w:tc>
          <w:tcPr>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vAlign w:val="bottom"/>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r>
        <w:tblPrEx/>
        <w:trPr>
          <w:gridAfter w:val="1"/>
          <w:trHeight w:val="235"/>
        </w:trPr>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300" w:type="dxa"/>
            <w:vAlign w:val="center"/>
            <w:vMerge w:val="continue"/>
            <w:textDirection w:val="lrTb"/>
            <w:noWrap w:val="false"/>
          </w:tcPr>
          <w:p>
            <w:pPr>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82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t xml:space="preserve">Факт</w:t>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vAlign w:val="center"/>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4"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83"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6"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c>
          <w:tcPr>
            <w:tcBorders>
              <w:bottom w:val="single" w:color="auto" w:sz="4" w:space="0"/>
            </w:tcBorders>
            <w:tcW w:w="239" w:type="dxa"/>
            <w:textDirection w:val="lrTb"/>
            <w:noWrap w:val="false"/>
          </w:tcPr>
          <w:p>
            <w:pPr>
              <w:jc w:val="center"/>
              <w:shd w:val="clear" w:color="auto" w:fill="ffffff"/>
              <w:rPr>
                <w:rFonts w:ascii="Times New Roman" w:hAnsi="Times New Roman"/>
                <w:bCs/>
                <w:color w:val="000000"/>
                <w:sz w:val="16"/>
                <w:szCs w:val="16"/>
              </w:rPr>
            </w:pPr>
            <w:r>
              <w:rPr>
                <w:rFonts w:ascii="Times New Roman" w:hAnsi="Times New Roman"/>
                <w:bCs/>
                <w:color w:val="000000"/>
                <w:sz w:val="16"/>
                <w:szCs w:val="16"/>
              </w:rPr>
            </w:r>
            <w:r>
              <w:rPr>
                <w:rFonts w:ascii="Times New Roman" w:hAnsi="Times New Roman"/>
                <w:bCs/>
                <w:color w:val="000000"/>
                <w:sz w:val="16"/>
                <w:szCs w:val="16"/>
              </w:rPr>
            </w:r>
            <w:r>
              <w:rPr>
                <w:rFonts w:ascii="Times New Roman" w:hAnsi="Times New Roman"/>
                <w:bCs/>
                <w:color w:val="000000"/>
                <w:sz w:val="16"/>
                <w:szCs w:val="16"/>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Bdr>
          <w:bottom w:val="single" w:color="000000" w:sz="12" w:space="1"/>
        </w:pBdr>
      </w:pPr>
      <w:r>
        <w:rPr>
          <w:rFonts w:ascii="Times New Roman" w:hAnsi="Times New Roman"/>
        </w:rPr>
        <w:t xml:space="preserve">ФОРМУ СОГЛАСОВАЛИ:</w:t>
      </w:r>
      <w:r>
        <w:rPr>
          <w:rFonts w:ascii="Times New Roman" w:hAnsi="Times New Roman"/>
        </w:rPr>
      </w:r>
      <w:r>
        <w:rPr>
          <w:rFonts w:ascii="Times New Roman" w:hAnsi="Times New Roman"/>
        </w:rPr>
      </w:r>
    </w:p>
    <w:tbl>
      <w:tblPr>
        <w:tblW w:w="9570" w:type="dxa"/>
        <w:tblLook w:val="04A0" w:firstRow="1" w:lastRow="0" w:firstColumn="1" w:lastColumn="0" w:noHBand="0" w:noVBand="1"/>
      </w:tblPr>
      <w:tblGrid>
        <w:gridCol w:w="4785"/>
        <w:gridCol w:w="4785"/>
      </w:tblGrid>
      <w:tr>
        <w:tblPrEx/>
        <w:trPr/>
        <w:tc>
          <w:tcPr>
            <w:tcW w:w="4785" w:type="dxa"/>
            <w:textDirection w:val="lrTb"/>
            <w:noWrap w:val="false"/>
          </w:tcPr>
          <w:p>
            <w:pPr>
              <w:rPr>
                <w:rFonts w:ascii="Times New Roman" w:hAnsi="Times New Roman"/>
              </w:rPr>
            </w:pPr>
            <w:r>
              <w:rPr>
                <w:rFonts w:ascii="Times New Roman" w:hAnsi="Times New Roman"/>
                <w:b/>
                <w:sz w:val="24"/>
                <w:szCs w:val="24"/>
              </w:rPr>
              <w:t xml:space="preserve">ЗАКАЗЧИК:</w:t>
            </w:r>
            <w:r>
              <w:rPr>
                <w:rFonts w:ascii="Times New Roman" w:hAnsi="Times New Roman"/>
              </w:rPr>
            </w:r>
            <w:r>
              <w:rPr>
                <w:rFonts w:ascii="Times New Roman" w:hAnsi="Times New Roman"/>
              </w:rPr>
            </w:r>
          </w:p>
        </w:tc>
        <w:tc>
          <w:tcPr>
            <w:tcW w:w="4785" w:type="dxa"/>
            <w:textDirection w:val="lrTb"/>
            <w:noWrap w:val="false"/>
          </w:tcPr>
          <w:p>
            <w:pPr>
              <w:rPr>
                <w:rFonts w:ascii="Times New Roman" w:hAnsi="Times New Roman"/>
              </w:rPr>
            </w:pPr>
            <w:r>
              <w:rPr>
                <w:rFonts w:ascii="Times New Roman" w:hAnsi="Times New Roman"/>
                <w:b/>
                <w:sz w:val="24"/>
                <w:szCs w:val="24"/>
              </w:rPr>
              <w:t xml:space="preserve"> ПОДРЯДЧИК:</w:t>
            </w:r>
            <w:r>
              <w:rPr>
                <w:rFonts w:ascii="Times New Roman" w:hAnsi="Times New Roman"/>
              </w:rPr>
            </w:r>
            <w:r>
              <w:rPr>
                <w:rFonts w:ascii="Times New Roman" w:hAnsi="Times New Roman"/>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rPr>
            </w:pPr>
            <w:r>
              <w:rPr>
                <w:rFonts w:ascii="Times New Roman" w:hAnsi="Times New Roman"/>
                <w:sz w:val="24"/>
                <w:szCs w:val="24"/>
              </w:rPr>
              <w:t xml:space="preserve">_________________                             </w:t>
            </w:r>
            <w:r>
              <w:rPr>
                <w:rFonts w:ascii="Times New Roman" w:hAnsi="Times New Roman"/>
              </w:rPr>
            </w:r>
            <w:r>
              <w:rPr>
                <w:rFonts w:ascii="Times New Roman" w:hAnsi="Times New Roman"/>
              </w:rPr>
            </w:r>
          </w:p>
        </w:tc>
        <w:tc>
          <w:tcPr>
            <w:tcW w:w="4785"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____________________________</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10260"/>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firstLine="10260"/>
        <w:rPr>
          <w:rFonts w:ascii="Times New Roman" w:hAnsi="Times New Roman" w:cs="Times New Roman"/>
          <w:color w:val="000000"/>
        </w:rPr>
        <w:sectPr>
          <w:footnotePr/>
          <w:endnotePr/>
          <w:type w:val="nextPage"/>
          <w:pgSz w:w="16838" w:h="11906" w:orient="landscape"/>
          <w:pgMar w:top="1276" w:right="1134" w:bottom="709" w:left="851" w:header="709" w:footer="709" w:gutter="0"/>
          <w:cols w:num="1" w:sep="0" w:space="708" w:equalWidth="1"/>
          <w:docGrid w:linePitch="360"/>
          <w:titlePg/>
        </w:sect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1279"/>
        <w:ind w:left="6237"/>
        <w:keepNext/>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Приложение 7 </w:t>
      </w:r>
      <w:r>
        <w:rPr>
          <w:rFonts w:ascii="Times New Roman" w:hAnsi="Times New Roman" w:cs="Times New Roman"/>
          <w:sz w:val="24"/>
          <w:szCs w:val="24"/>
          <w:lang w:val="ru-RU"/>
        </w:rPr>
      </w:r>
      <w:r>
        <w:rPr>
          <w:rFonts w:ascii="Times New Roman" w:hAnsi="Times New Roman" w:cs="Times New Roman"/>
          <w:sz w:val="24"/>
          <w:szCs w:val="24"/>
          <w:lang w:val="ru-RU"/>
        </w:rPr>
      </w:r>
    </w:p>
    <w:p>
      <w:pPr>
        <w:ind w:left="6237"/>
        <w:tabs>
          <w:tab w:val="left" w:pos="5529" w:leader="none"/>
        </w:tabs>
        <w:rPr>
          <w:rFonts w:ascii="Times New Roman" w:hAnsi="Times New Roman" w:cs="Times New Roman"/>
          <w:sz w:val="24"/>
          <w:szCs w:val="24"/>
        </w:rPr>
      </w:pPr>
      <w:r>
        <w:rPr>
          <w:rFonts w:ascii="Times New Roman" w:hAnsi="Times New Roman" w:cs="Times New Roman"/>
          <w:sz w:val="24"/>
          <w:szCs w:val="24"/>
        </w:rPr>
        <w:t xml:space="preserve">к Договору №_____ </w:t>
      </w:r>
      <w:r>
        <w:rPr>
          <w:rFonts w:ascii="Times New Roman" w:hAnsi="Times New Roman" w:cs="Times New Roman"/>
          <w:sz w:val="24"/>
          <w:szCs w:val="24"/>
        </w:rPr>
      </w:r>
      <w:r>
        <w:rPr>
          <w:rFonts w:ascii="Times New Roman" w:hAnsi="Times New Roman" w:cs="Times New Roman"/>
          <w:sz w:val="24"/>
          <w:szCs w:val="24"/>
        </w:rPr>
      </w:r>
    </w:p>
    <w:p>
      <w:pPr>
        <w:pStyle w:val="1279"/>
        <w:ind w:left="6237"/>
        <w:keepNext/>
        <w:spacing w:after="0" w:line="240" w:lineRule="auto"/>
        <w:tabs>
          <w:tab w:val="left" w:pos="5529" w:leader="none"/>
        </w:tabs>
        <w:rPr>
          <w:rFonts w:ascii="Times New Roman" w:hAnsi="Times New Roman" w:cs="Times New Roman"/>
          <w:sz w:val="28"/>
          <w:szCs w:val="28"/>
          <w:lang w:val="ru-RU" w:eastAsia="ru-RU"/>
        </w:rPr>
      </w:pPr>
      <w:r>
        <w:rPr>
          <w:rFonts w:ascii="Times New Roman" w:hAnsi="Times New Roman" w:cs="Times New Roman"/>
          <w:sz w:val="24"/>
          <w:szCs w:val="24"/>
          <w:lang w:val="ru-RU" w:eastAsia="ru-RU"/>
        </w:rPr>
        <w:t xml:space="preserve">от «____»________ 2025 г.</w:t>
      </w:r>
      <w:r>
        <w:rPr>
          <w:rFonts w:ascii="Times New Roman" w:hAnsi="Times New Roman" w:cs="Times New Roman"/>
          <w:sz w:val="28"/>
          <w:szCs w:val="28"/>
          <w:lang w:val="ru-RU" w:eastAsia="ru-RU"/>
        </w:rPr>
      </w:r>
      <w:r>
        <w:rPr>
          <w:rFonts w:ascii="Times New Roman" w:hAnsi="Times New Roman" w:cs="Times New Roman"/>
          <w:sz w:val="28"/>
          <w:szCs w:val="28"/>
          <w:lang w:val="ru-RU" w:eastAsia="ru-RU"/>
        </w:rPr>
      </w:r>
    </w:p>
    <w:p>
      <w:pPr>
        <w:ind w:firstLine="709"/>
        <w:jc w:val="both"/>
        <w:rPr>
          <w:rFonts w:ascii="Times New Roman" w:hAnsi="Times New Roman" w:cs="Times New Roman"/>
          <w:i/>
          <w:sz w:val="24"/>
          <w:szCs w:val="24"/>
          <w:lang w:eastAsia="en-US"/>
        </w:rPr>
      </w:pPr>
      <w:r>
        <w:rPr>
          <w:rFonts w:ascii="Times New Roman" w:hAnsi="Times New Roman" w:cs="Times New Roman"/>
          <w:i/>
          <w:sz w:val="24"/>
          <w:szCs w:val="24"/>
          <w:lang w:eastAsia="en-US"/>
        </w:rPr>
      </w:r>
      <w:r>
        <w:rPr>
          <w:rFonts w:ascii="Times New Roman" w:hAnsi="Times New Roman" w:cs="Times New Roman"/>
          <w:i/>
          <w:sz w:val="24"/>
          <w:szCs w:val="24"/>
          <w:lang w:eastAsia="en-US"/>
        </w:rPr>
      </w:r>
      <w:r>
        <w:rPr>
          <w:rFonts w:ascii="Times New Roman" w:hAnsi="Times New Roman" w:cs="Times New Roman"/>
          <w:i/>
          <w:sz w:val="24"/>
          <w:szCs w:val="24"/>
          <w:lang w:eastAsia="en-US"/>
        </w:rPr>
      </w:r>
    </w:p>
    <w:p>
      <w:pPr>
        <w:jc w:val="center"/>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p>
      <w:pPr>
        <w:jc w:val="center"/>
        <w:rPr>
          <w:rFonts w:ascii="Times New Roman" w:hAnsi="Times New Roman"/>
          <w:b/>
        </w:rPr>
      </w:pPr>
      <w:r>
        <w:rPr>
          <w:rFonts w:ascii="Times New Roman" w:hAnsi="Times New Roman"/>
          <w:b/>
        </w:rPr>
        <w:t xml:space="preserve">Форма акта приема-передачи Объекта</w:t>
      </w:r>
      <w:r>
        <w:rPr>
          <w:rFonts w:ascii="Times New Roman" w:hAnsi="Times New Roman"/>
          <w:b/>
        </w:rPr>
      </w:r>
      <w:r>
        <w:rPr>
          <w:rFonts w:ascii="Times New Roman" w:hAnsi="Times New Roman"/>
          <w:b/>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9468" w:type="dxa"/>
        <w:tblLook w:val="0000" w:firstRow="0" w:lastRow="0" w:firstColumn="0" w:lastColumn="0" w:noHBand="0" w:noVBand="0"/>
      </w:tblPr>
      <w:tblGrid>
        <w:gridCol w:w="2496"/>
        <w:gridCol w:w="672"/>
        <w:gridCol w:w="2192"/>
        <w:gridCol w:w="328"/>
        <w:gridCol w:w="540"/>
        <w:gridCol w:w="3240"/>
      </w:tblGrid>
      <w:tr>
        <w:tblPrEx/>
        <w:trPr/>
        <w:tc>
          <w:tcPr>
            <w:gridSpan w:val="2"/>
            <w:tcBorders>
              <w:right w:val="single" w:color="auto" w:sz="12" w:space="0"/>
            </w:tcBorders>
            <w:tcW w:w="3168" w:type="dxa"/>
            <w:textDirection w:val="lrTb"/>
            <w:noWrap w:val="false"/>
          </w:tcPr>
          <w:p>
            <w:pPr>
              <w:rPr>
                <w:rFonts w:ascii="Times New Roman" w:hAnsi="Times New Roman"/>
                <w:b/>
                <w:bCs/>
              </w:rPr>
            </w:pPr>
            <w:r>
              <w:rPr>
                <w:rFonts w:ascii="Times New Roman" w:hAnsi="Times New Roman"/>
                <w:b/>
                <w:bCs/>
              </w:rPr>
              <w:t xml:space="preserve">Акт №</w:t>
            </w:r>
            <w:r>
              <w:rPr>
                <w:rFonts w:ascii="Times New Roman" w:hAnsi="Times New Roman"/>
                <w:b/>
                <w:bCs/>
              </w:rPr>
            </w:r>
            <w:r>
              <w:rPr>
                <w:rFonts w:ascii="Times New Roman" w:hAnsi="Times New Roman"/>
                <w:b/>
                <w:bCs/>
              </w:rPr>
            </w:r>
          </w:p>
        </w:tc>
        <w:tc>
          <w:tcPr>
            <w:gridSpan w:val="2"/>
            <w:tcBorders>
              <w:top w:val="single" w:color="auto" w:sz="12" w:space="0"/>
              <w:left w:val="single" w:color="auto" w:sz="12" w:space="0"/>
              <w:bottom w:val="single" w:color="auto" w:sz="12" w:space="0"/>
              <w:right w:val="single" w:color="auto" w:sz="12" w:space="0"/>
            </w:tcBorders>
            <w:tcW w:w="2520" w:type="dxa"/>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left w:val="single" w:color="auto" w:sz="12" w:space="0"/>
              <w:right w:val="single" w:color="auto" w:sz="12" w:space="0"/>
            </w:tcBorders>
            <w:tcW w:w="540" w:type="dxa"/>
            <w:textDirection w:val="lrTb"/>
            <w:noWrap w:val="false"/>
          </w:tcPr>
          <w:p>
            <w:pPr>
              <w:rPr>
                <w:rFonts w:ascii="Times New Roman" w:hAnsi="Times New Roman"/>
                <w:b/>
                <w:bCs/>
              </w:rPr>
            </w:pPr>
            <w:r>
              <w:rPr>
                <w:rFonts w:ascii="Times New Roman" w:hAnsi="Times New Roman"/>
                <w:b/>
                <w:bCs/>
              </w:rPr>
              <w:t xml:space="preserve">от</w:t>
            </w:r>
            <w:r>
              <w:rPr>
                <w:rFonts w:ascii="Times New Roman" w:hAnsi="Times New Roman"/>
                <w:b/>
                <w:bCs/>
              </w:rPr>
            </w:r>
            <w:r>
              <w:rPr>
                <w:rFonts w:ascii="Times New Roman" w:hAnsi="Times New Roman"/>
                <w:b/>
                <w:bCs/>
              </w:rPr>
            </w:r>
          </w:p>
        </w:tc>
        <w:tc>
          <w:tcPr>
            <w:tcBorders>
              <w:top w:val="single" w:color="auto" w:sz="12" w:space="0"/>
              <w:left w:val="single" w:color="auto" w:sz="12" w:space="0"/>
              <w:bottom w:val="single" w:color="auto" w:sz="12" w:space="0"/>
              <w:right w:val="single" w:color="auto" w:sz="12" w:space="0"/>
            </w:tcBorders>
            <w:tcW w:w="3240" w:type="dxa"/>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r>
      <w:tr>
        <w:tblPrEx/>
        <w:trPr>
          <w:cantSplit/>
        </w:trPr>
        <w:tc>
          <w:tcPr>
            <w:gridSpan w:val="6"/>
            <w:tcW w:w="9468" w:type="dxa"/>
            <w:textDirection w:val="lrTb"/>
            <w:noWrap w:val="false"/>
          </w:tcPr>
          <w:p>
            <w:pPr>
              <w:rPr>
                <w:rFonts w:ascii="Times New Roman" w:hAnsi="Times New Roman"/>
                <w:b/>
                <w:bCs/>
              </w:rPr>
            </w:pPr>
            <w:r>
              <w:rPr>
                <w:rFonts w:ascii="Times New Roman" w:hAnsi="Times New Roman"/>
                <w:b/>
                <w:bCs/>
              </w:rPr>
              <w:t xml:space="preserve">Передачи объекта (оборудования)  в ремонт / из ремонта </w:t>
            </w:r>
            <w:r>
              <w:rPr>
                <w:rFonts w:ascii="Times New Roman" w:hAnsi="Times New Roman"/>
              </w:rPr>
              <w:t xml:space="preserve">(ненужное зачеркнуть)</w:t>
            </w:r>
            <w:r>
              <w:rPr>
                <w:rFonts w:ascii="Times New Roman" w:hAnsi="Times New Roman"/>
                <w:b/>
                <w:bCs/>
              </w:rPr>
            </w:r>
            <w:r>
              <w:rPr>
                <w:rFonts w:ascii="Times New Roman" w:hAnsi="Times New Roman"/>
                <w:b/>
                <w:bCs/>
              </w:rPr>
            </w:r>
          </w:p>
        </w:tc>
      </w:tr>
      <w:tr>
        <w:tblPrEx/>
        <w:trPr/>
        <w:tc>
          <w:tcPr>
            <w:tcBorders>
              <w:right w:val="single" w:color="auto" w:sz="6" w:space="0"/>
            </w:tcBorders>
            <w:tcW w:w="2496" w:type="dxa"/>
            <w:textDirection w:val="lrTb"/>
            <w:noWrap w:val="false"/>
          </w:tcPr>
          <w:p>
            <w:pPr>
              <w:rPr>
                <w:rFonts w:ascii="Times New Roman" w:hAnsi="Times New Roman"/>
                <w:b/>
                <w:bCs/>
              </w:rPr>
            </w:pPr>
            <w:r>
              <w:rPr>
                <w:rFonts w:ascii="Times New Roman" w:hAnsi="Times New Roman"/>
                <w:b/>
                <w:bCs/>
              </w:rPr>
              <w:t xml:space="preserve">к оперативной заявке </w:t>
            </w:r>
            <w:r>
              <w:rPr>
                <w:rFonts w:ascii="Times New Roman" w:hAnsi="Times New Roman"/>
                <w:b/>
                <w:bCs/>
              </w:rPr>
            </w:r>
            <w:r>
              <w:rPr>
                <w:rFonts w:ascii="Times New Roman" w:hAnsi="Times New Roman"/>
                <w:b/>
                <w:bCs/>
              </w:rPr>
            </w:r>
          </w:p>
        </w:tc>
        <w:tc>
          <w:tcPr>
            <w:gridSpan w:val="2"/>
            <w:tcBorders>
              <w:top w:val="single" w:color="auto" w:sz="6" w:space="0"/>
              <w:left w:val="single" w:color="auto" w:sz="6" w:space="0"/>
              <w:bottom w:val="single" w:color="auto" w:sz="6" w:space="0"/>
              <w:right w:val="single" w:color="auto" w:sz="6" w:space="0"/>
            </w:tcBorders>
            <w:tcW w:w="2864" w:type="dxa"/>
            <w:textDirection w:val="lrTb"/>
            <w:noWrap w:val="false"/>
          </w:tcPr>
          <w:p>
            <w:pPr>
              <w:rPr>
                <w:rFonts w:ascii="Times New Roman" w:hAnsi="Times New Roman"/>
              </w:rPr>
            </w:pPr>
            <w:r>
              <w:rPr>
                <w:rFonts w:ascii="Times New Roman" w:hAnsi="Times New Roman"/>
                <w:b/>
                <w:bCs/>
              </w:rPr>
              <w:t xml:space="preserve">№</w:t>
            </w:r>
            <w:r>
              <w:rPr>
                <w:rFonts w:ascii="Times New Roman" w:hAnsi="Times New Roman"/>
              </w:rPr>
            </w:r>
            <w:r>
              <w:rPr>
                <w:rFonts w:ascii="Times New Roman" w:hAnsi="Times New Roman"/>
              </w:rPr>
            </w:r>
          </w:p>
        </w:tc>
        <w:tc>
          <w:tcPr>
            <w:gridSpan w:val="2"/>
            <w:tcBorders>
              <w:left w:val="single" w:color="auto" w:sz="6" w:space="0"/>
              <w:right w:val="single" w:color="auto" w:sz="6" w:space="0"/>
            </w:tcBorders>
            <w:tcW w:w="868" w:type="dxa"/>
            <w:textDirection w:val="lrTb"/>
            <w:noWrap w:val="false"/>
          </w:tcPr>
          <w:p>
            <w:pPr>
              <w:rPr>
                <w:rFonts w:ascii="Times New Roman" w:hAnsi="Times New Roman"/>
                <w:b/>
                <w:bCs/>
                <w:sz w:val="24"/>
                <w:szCs w:val="24"/>
              </w:rPr>
            </w:pPr>
            <w:r>
              <w:rPr>
                <w:rFonts w:ascii="Times New Roman" w:hAnsi="Times New Roman"/>
                <w:b/>
                <w:bCs/>
                <w:sz w:val="24"/>
                <w:szCs w:val="24"/>
              </w:rPr>
              <w:t xml:space="preserve">от</w:t>
            </w:r>
            <w:r>
              <w:rPr>
                <w:rFonts w:ascii="Times New Roman" w:hAnsi="Times New Roman"/>
                <w:b/>
                <w:bCs/>
                <w:sz w:val="24"/>
                <w:szCs w:val="24"/>
              </w:rPr>
            </w:r>
            <w:r>
              <w:rPr>
                <w:rFonts w:ascii="Times New Roman" w:hAnsi="Times New Roman"/>
                <w:b/>
                <w:bCs/>
                <w:sz w:val="24"/>
                <w:szCs w:val="24"/>
              </w:rPr>
            </w:r>
          </w:p>
        </w:tc>
        <w:tc>
          <w:tcPr>
            <w:tcBorders>
              <w:top w:val="single" w:color="auto" w:sz="6" w:space="0"/>
              <w:left w:val="single" w:color="auto" w:sz="6" w:space="0"/>
              <w:bottom w:val="single" w:color="auto" w:sz="6" w:space="0"/>
              <w:right w:val="single" w:color="auto" w:sz="6" w:space="0"/>
            </w:tcBorders>
            <w:tcW w:w="324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9558" w:type="dxa"/>
        <w:tblLook w:val="0000" w:firstRow="0" w:lastRow="0" w:firstColumn="0" w:lastColumn="0" w:noHBand="0" w:noVBand="0"/>
      </w:tblPr>
      <w:tblGrid>
        <w:gridCol w:w="1153"/>
        <w:gridCol w:w="735"/>
        <w:gridCol w:w="197"/>
        <w:gridCol w:w="412"/>
        <w:gridCol w:w="430"/>
        <w:gridCol w:w="408"/>
        <w:gridCol w:w="131"/>
        <w:gridCol w:w="1046"/>
        <w:gridCol w:w="386"/>
        <w:gridCol w:w="510"/>
        <w:gridCol w:w="2328"/>
        <w:gridCol w:w="301"/>
        <w:gridCol w:w="816"/>
        <w:gridCol w:w="660"/>
        <w:gridCol w:w="45"/>
      </w:tblGrid>
      <w:tr>
        <w:tblPrEx/>
        <w:trPr>
          <w:cantSplit/>
          <w:gridAfter w:val="1"/>
        </w:trPr>
        <w:tc>
          <w:tcPr>
            <w:gridSpan w:val="2"/>
            <w:tcBorders>
              <w:right w:val="single" w:color="auto" w:sz="12" w:space="0"/>
            </w:tcBorders>
            <w:tcW w:w="1888" w:type="dxa"/>
            <w:vMerge w:val="restart"/>
            <w:textDirection w:val="lrTb"/>
            <w:noWrap w:val="false"/>
          </w:tcPr>
          <w:p>
            <w:pPr>
              <w:rPr>
                <w:rFonts w:ascii="Times New Roman" w:hAnsi="Times New Roman"/>
                <w:b/>
                <w:bCs/>
              </w:rPr>
            </w:pPr>
            <w:r>
              <w:rPr>
                <w:rFonts w:ascii="Times New Roman" w:hAnsi="Times New Roman"/>
                <w:b/>
                <w:bCs/>
              </w:rPr>
              <w:t xml:space="preserve">Заказчик:</w:t>
            </w:r>
            <w:r>
              <w:rPr>
                <w:rFonts w:ascii="Times New Roman" w:hAnsi="Times New Roman"/>
                <w:b/>
                <w:bCs/>
              </w:rPr>
            </w:r>
            <w:r>
              <w:rPr>
                <w:rFonts w:ascii="Times New Roman" w:hAnsi="Times New Roman"/>
                <w:b/>
                <w:bCs/>
              </w:rPr>
            </w:r>
          </w:p>
        </w:tc>
        <w:tc>
          <w:tcPr>
            <w:gridSpan w:val="9"/>
            <w:tcBorders>
              <w:top w:val="single" w:color="auto" w:sz="12" w:space="0"/>
              <w:left w:val="single" w:color="auto" w:sz="12" w:space="0"/>
              <w:right w:val="single" w:color="auto" w:sz="4" w:space="0"/>
            </w:tcBorders>
            <w:tcW w:w="584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12" w:space="0"/>
              <w:left w:val="single" w:color="auto" w:sz="4" w:space="0"/>
              <w:right w:val="single" w:color="auto" w:sz="12" w:space="0"/>
            </w:tcBorders>
            <w:tcW w:w="1777"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gridAfter w:val="1"/>
        </w:trPr>
        <w:tc>
          <w:tcPr>
            <w:gridSpan w:val="2"/>
            <w:tcBorders>
              <w:right w:val="single" w:color="auto" w:sz="12" w:space="0"/>
            </w:tcBorders>
            <w:tcW w:w="1888" w:type="dxa"/>
            <w:vMerge w:val="continue"/>
            <w:textDirection w:val="lrTb"/>
            <w:noWrap w:val="false"/>
          </w:tcPr>
          <w:p>
            <w:pPr>
              <w:rPr>
                <w:rFonts w:ascii="Times New Roman" w:hAnsi="Times New Roman"/>
                <w:i/>
                <w:iCs/>
                <w:sz w:val="16"/>
                <w:szCs w:val="16"/>
              </w:rPr>
            </w:pPr>
            <w:r>
              <w:rPr>
                <w:rFonts w:ascii="Times New Roman" w:hAnsi="Times New Roman"/>
                <w:i/>
                <w:iCs/>
                <w:sz w:val="16"/>
                <w:szCs w:val="16"/>
              </w:rPr>
            </w:r>
            <w:r>
              <w:rPr>
                <w:rFonts w:ascii="Times New Roman" w:hAnsi="Times New Roman"/>
                <w:i/>
                <w:iCs/>
                <w:sz w:val="16"/>
                <w:szCs w:val="16"/>
              </w:rPr>
            </w:r>
            <w:r>
              <w:rPr>
                <w:rFonts w:ascii="Times New Roman" w:hAnsi="Times New Roman"/>
                <w:i/>
                <w:iCs/>
                <w:sz w:val="16"/>
                <w:szCs w:val="16"/>
              </w:rPr>
            </w:r>
          </w:p>
        </w:tc>
        <w:tc>
          <w:tcPr>
            <w:gridSpan w:val="9"/>
            <w:tcBorders>
              <w:left w:val="single" w:color="auto" w:sz="12" w:space="0"/>
              <w:bottom w:val="single" w:color="auto" w:sz="4" w:space="0"/>
              <w:right w:val="single" w:color="auto" w:sz="4" w:space="0"/>
            </w:tcBorders>
            <w:tcW w:w="5848"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наименование филиала Заказчик</w:t>
            </w:r>
            <w:r>
              <w:rPr>
                <w:rFonts w:ascii="Times New Roman" w:hAnsi="Times New Roman"/>
                <w:i/>
                <w:iCs/>
                <w:sz w:val="16"/>
                <w:szCs w:val="16"/>
              </w:rPr>
            </w:r>
            <w:r>
              <w:rPr>
                <w:rFonts w:ascii="Times New Roman" w:hAnsi="Times New Roman"/>
                <w:i/>
                <w:iCs/>
                <w:sz w:val="16"/>
                <w:szCs w:val="16"/>
              </w:rPr>
            </w:r>
          </w:p>
        </w:tc>
        <w:tc>
          <w:tcPr>
            <w:gridSpan w:val="3"/>
            <w:tcBorders>
              <w:left w:val="single" w:color="auto" w:sz="4" w:space="0"/>
              <w:bottom w:val="single" w:color="auto" w:sz="4" w:space="0"/>
              <w:right w:val="single" w:color="auto" w:sz="12" w:space="0"/>
            </w:tcBorders>
            <w:tcW w:w="1777"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код ЦФО</w:t>
            </w:r>
            <w:r>
              <w:rPr>
                <w:rFonts w:ascii="Times New Roman" w:hAnsi="Times New Roman"/>
                <w:i/>
                <w:iCs/>
                <w:sz w:val="16"/>
                <w:szCs w:val="16"/>
              </w:rPr>
            </w:r>
            <w:r>
              <w:rPr>
                <w:rFonts w:ascii="Times New Roman" w:hAnsi="Times New Roman"/>
                <w:i/>
                <w:iCs/>
                <w:sz w:val="16"/>
                <w:szCs w:val="16"/>
              </w:rPr>
            </w:r>
          </w:p>
        </w:tc>
      </w:tr>
      <w:tr>
        <w:tblPrEx/>
        <w:trPr>
          <w:cantSplit/>
          <w:gridAfter w:val="1"/>
        </w:trPr>
        <w:tc>
          <w:tcPr>
            <w:gridSpan w:val="2"/>
            <w:tcBorders>
              <w:right w:val="single" w:color="auto" w:sz="12" w:space="0"/>
            </w:tcBorders>
            <w:tcW w:w="1888" w:type="dxa"/>
            <w:vMerge w:val="restart"/>
            <w:textDirection w:val="lrTb"/>
            <w:noWrap w:val="false"/>
          </w:tcPr>
          <w:p>
            <w:pPr>
              <w:rPr>
                <w:rFonts w:ascii="Times New Roman" w:hAnsi="Times New Roman"/>
                <w:b/>
                <w:bCs/>
              </w:rPr>
            </w:pPr>
            <w:r>
              <w:rPr>
                <w:rFonts w:ascii="Times New Roman" w:hAnsi="Times New Roman"/>
                <w:b/>
                <w:bCs/>
              </w:rPr>
              <w:t xml:space="preserve">Исполнитель:</w:t>
            </w:r>
            <w:r>
              <w:rPr>
                <w:rFonts w:ascii="Times New Roman" w:hAnsi="Times New Roman"/>
                <w:b/>
                <w:bCs/>
              </w:rPr>
            </w:r>
            <w:r>
              <w:rPr>
                <w:rFonts w:ascii="Times New Roman" w:hAnsi="Times New Roman"/>
                <w:b/>
                <w:bCs/>
              </w:rPr>
            </w:r>
          </w:p>
        </w:tc>
        <w:tc>
          <w:tcPr>
            <w:gridSpan w:val="9"/>
            <w:tcBorders>
              <w:top w:val="single" w:color="auto" w:sz="4" w:space="0"/>
              <w:left w:val="single" w:color="auto" w:sz="12" w:space="0"/>
              <w:right w:val="single" w:color="auto" w:sz="4" w:space="0"/>
            </w:tcBorders>
            <w:tcW w:w="584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4" w:space="0"/>
              <w:left w:val="single" w:color="auto" w:sz="4" w:space="0"/>
              <w:right w:val="single" w:color="auto" w:sz="12" w:space="0"/>
            </w:tcBorders>
            <w:tcW w:w="1777"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gridAfter w:val="1"/>
        </w:trPr>
        <w:tc>
          <w:tcPr>
            <w:gridSpan w:val="2"/>
            <w:tcBorders>
              <w:right w:val="single" w:color="auto" w:sz="12" w:space="0"/>
            </w:tcBorders>
            <w:tcW w:w="1888" w:type="dxa"/>
            <w:vMerge w:val="continue"/>
            <w:textDirection w:val="lrTb"/>
            <w:noWrap w:val="false"/>
          </w:tcPr>
          <w:p>
            <w:pPr>
              <w:rPr>
                <w:rFonts w:ascii="Times New Roman" w:hAnsi="Times New Roman"/>
                <w:i/>
                <w:iCs/>
                <w:sz w:val="16"/>
                <w:szCs w:val="16"/>
              </w:rPr>
            </w:pPr>
            <w:r>
              <w:rPr>
                <w:rFonts w:ascii="Times New Roman" w:hAnsi="Times New Roman"/>
                <w:i/>
                <w:iCs/>
                <w:sz w:val="16"/>
                <w:szCs w:val="16"/>
              </w:rPr>
            </w:r>
            <w:r>
              <w:rPr>
                <w:rFonts w:ascii="Times New Roman" w:hAnsi="Times New Roman"/>
                <w:i/>
                <w:iCs/>
                <w:sz w:val="16"/>
                <w:szCs w:val="16"/>
              </w:rPr>
            </w:r>
            <w:r>
              <w:rPr>
                <w:rFonts w:ascii="Times New Roman" w:hAnsi="Times New Roman"/>
                <w:i/>
                <w:iCs/>
                <w:sz w:val="16"/>
                <w:szCs w:val="16"/>
              </w:rPr>
            </w:r>
          </w:p>
        </w:tc>
        <w:tc>
          <w:tcPr>
            <w:gridSpan w:val="9"/>
            <w:tcBorders>
              <w:left w:val="single" w:color="auto" w:sz="12" w:space="0"/>
              <w:right w:val="single" w:color="auto" w:sz="4" w:space="0"/>
            </w:tcBorders>
            <w:tcW w:w="5848"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наименование филиала Исполнителя</w:t>
            </w:r>
            <w:r>
              <w:rPr>
                <w:rFonts w:ascii="Times New Roman" w:hAnsi="Times New Roman"/>
                <w:i/>
                <w:iCs/>
                <w:sz w:val="16"/>
                <w:szCs w:val="16"/>
              </w:rPr>
            </w:r>
            <w:r>
              <w:rPr>
                <w:rFonts w:ascii="Times New Roman" w:hAnsi="Times New Roman"/>
                <w:i/>
                <w:iCs/>
                <w:sz w:val="16"/>
                <w:szCs w:val="16"/>
              </w:rPr>
            </w:r>
          </w:p>
        </w:tc>
        <w:tc>
          <w:tcPr>
            <w:gridSpan w:val="3"/>
            <w:tcBorders>
              <w:left w:val="single" w:color="auto" w:sz="4" w:space="0"/>
              <w:right w:val="single" w:color="auto" w:sz="12" w:space="0"/>
            </w:tcBorders>
            <w:tcW w:w="1777" w:type="dxa"/>
            <w:textDirection w:val="lrTb"/>
            <w:noWrap w:val="false"/>
          </w:tcPr>
          <w:p>
            <w:pPr>
              <w:rPr>
                <w:rFonts w:ascii="Times New Roman" w:hAnsi="Times New Roman"/>
                <w:i/>
                <w:iCs/>
                <w:sz w:val="16"/>
                <w:szCs w:val="16"/>
              </w:rPr>
            </w:pPr>
            <w:r>
              <w:rPr>
                <w:rFonts w:ascii="Times New Roman" w:hAnsi="Times New Roman"/>
                <w:i/>
                <w:iCs/>
                <w:sz w:val="16"/>
                <w:szCs w:val="16"/>
              </w:rPr>
            </w:r>
            <w:r>
              <w:rPr>
                <w:rFonts w:ascii="Times New Roman" w:hAnsi="Times New Roman"/>
                <w:i/>
                <w:iCs/>
                <w:sz w:val="16"/>
                <w:szCs w:val="16"/>
              </w:rPr>
            </w:r>
            <w:r>
              <w:rPr>
                <w:rFonts w:ascii="Times New Roman" w:hAnsi="Times New Roman"/>
                <w:i/>
                <w:iCs/>
                <w:sz w:val="16"/>
                <w:szCs w:val="16"/>
              </w:rPr>
            </w:r>
          </w:p>
        </w:tc>
      </w:tr>
      <w:tr>
        <w:tblPrEx/>
        <w:trPr>
          <w:cantSplit/>
          <w:gridAfter w:val="1"/>
        </w:trPr>
        <w:tc>
          <w:tcPr>
            <w:gridSpan w:val="2"/>
            <w:tcBorders>
              <w:right w:val="single" w:color="auto" w:sz="12" w:space="0"/>
            </w:tcBorders>
            <w:tcW w:w="1888" w:type="dxa"/>
            <w:vMerge w:val="restart"/>
            <w:textDirection w:val="lrTb"/>
            <w:noWrap w:val="false"/>
          </w:tcPr>
          <w:p>
            <w:pPr>
              <w:rPr>
                <w:rFonts w:ascii="Times New Roman" w:hAnsi="Times New Roman"/>
                <w:b/>
                <w:bCs/>
              </w:rPr>
            </w:pPr>
            <w:r>
              <w:rPr>
                <w:rFonts w:ascii="Times New Roman" w:hAnsi="Times New Roman"/>
                <w:b/>
                <w:bCs/>
              </w:rPr>
              <w:t xml:space="preserve">МВЗ:</w:t>
            </w:r>
            <w:r>
              <w:rPr>
                <w:rFonts w:ascii="Times New Roman" w:hAnsi="Times New Roman"/>
                <w:b/>
                <w:bCs/>
              </w:rPr>
            </w:r>
            <w:r>
              <w:rPr>
                <w:rFonts w:ascii="Times New Roman" w:hAnsi="Times New Roman"/>
                <w:b/>
                <w:bCs/>
              </w:rPr>
            </w:r>
          </w:p>
        </w:tc>
        <w:tc>
          <w:tcPr>
            <w:gridSpan w:val="5"/>
            <w:tcBorders>
              <w:top w:val="single" w:color="auto" w:sz="4" w:space="0"/>
              <w:left w:val="single" w:color="auto" w:sz="12" w:space="0"/>
              <w:right w:val="single" w:color="auto" w:sz="6" w:space="0"/>
            </w:tcBorders>
            <w:tcW w:w="157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7"/>
            <w:tcBorders>
              <w:top w:val="single" w:color="auto" w:sz="4" w:space="0"/>
              <w:left w:val="single" w:color="auto" w:sz="6" w:space="0"/>
              <w:right w:val="single" w:color="auto" w:sz="12" w:space="0"/>
            </w:tcBorders>
            <w:tcW w:w="6047"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gridAfter w:val="1"/>
        </w:trPr>
        <w:tc>
          <w:tcPr>
            <w:gridSpan w:val="2"/>
            <w:tcBorders>
              <w:right w:val="single" w:color="auto" w:sz="12" w:space="0"/>
            </w:tcBorders>
            <w:tcW w:w="1888" w:type="dxa"/>
            <w:vMerge w:val="continue"/>
            <w:textDirection w:val="lrTb"/>
            <w:noWrap w:val="false"/>
          </w:tcPr>
          <w:p>
            <w:pPr>
              <w:rPr>
                <w:rFonts w:ascii="Times New Roman" w:hAnsi="Times New Roman"/>
                <w:i/>
                <w:iCs/>
                <w:sz w:val="16"/>
                <w:szCs w:val="16"/>
              </w:rPr>
            </w:pPr>
            <w:r>
              <w:rPr>
                <w:rFonts w:ascii="Times New Roman" w:hAnsi="Times New Roman"/>
                <w:i/>
                <w:iCs/>
                <w:sz w:val="16"/>
                <w:szCs w:val="16"/>
              </w:rPr>
            </w:r>
            <w:r>
              <w:rPr>
                <w:rFonts w:ascii="Times New Roman" w:hAnsi="Times New Roman"/>
                <w:i/>
                <w:iCs/>
                <w:sz w:val="16"/>
                <w:szCs w:val="16"/>
              </w:rPr>
            </w:r>
            <w:r>
              <w:rPr>
                <w:rFonts w:ascii="Times New Roman" w:hAnsi="Times New Roman"/>
                <w:i/>
                <w:iCs/>
                <w:sz w:val="16"/>
                <w:szCs w:val="16"/>
              </w:rPr>
            </w:r>
          </w:p>
        </w:tc>
        <w:tc>
          <w:tcPr>
            <w:gridSpan w:val="5"/>
            <w:tcBorders>
              <w:left w:val="single" w:color="auto" w:sz="12" w:space="0"/>
              <w:right w:val="single" w:color="auto" w:sz="6" w:space="0"/>
            </w:tcBorders>
            <w:tcW w:w="1578"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код</w:t>
            </w:r>
            <w:r>
              <w:rPr>
                <w:rFonts w:ascii="Times New Roman" w:hAnsi="Times New Roman"/>
                <w:i/>
                <w:iCs/>
                <w:sz w:val="16"/>
                <w:szCs w:val="16"/>
              </w:rPr>
            </w:r>
            <w:r>
              <w:rPr>
                <w:rFonts w:ascii="Times New Roman" w:hAnsi="Times New Roman"/>
                <w:i/>
                <w:iCs/>
                <w:sz w:val="16"/>
                <w:szCs w:val="16"/>
              </w:rPr>
            </w:r>
          </w:p>
        </w:tc>
        <w:tc>
          <w:tcPr>
            <w:gridSpan w:val="7"/>
            <w:tcBorders>
              <w:left w:val="single" w:color="auto" w:sz="6" w:space="0"/>
              <w:right w:val="single" w:color="auto" w:sz="12" w:space="0"/>
            </w:tcBorders>
            <w:tcW w:w="6047"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наименование МВЗ учета</w:t>
            </w:r>
            <w:r>
              <w:rPr>
                <w:rFonts w:ascii="Times New Roman" w:hAnsi="Times New Roman"/>
                <w:i/>
                <w:iCs/>
                <w:sz w:val="16"/>
                <w:szCs w:val="16"/>
              </w:rPr>
            </w:r>
            <w:r>
              <w:rPr>
                <w:rFonts w:ascii="Times New Roman" w:hAnsi="Times New Roman"/>
                <w:i/>
                <w:iCs/>
                <w:sz w:val="16"/>
                <w:szCs w:val="16"/>
              </w:rPr>
            </w:r>
          </w:p>
        </w:tc>
      </w:tr>
      <w:tr>
        <w:tblPrEx/>
        <w:trPr>
          <w:cantSplit/>
          <w:gridAfter w:val="1"/>
        </w:trPr>
        <w:tc>
          <w:tcPr>
            <w:gridSpan w:val="2"/>
            <w:tcBorders>
              <w:right w:val="single" w:color="auto" w:sz="12" w:space="0"/>
            </w:tcBorders>
            <w:tcW w:w="1888" w:type="dxa"/>
            <w:vMerge w:val="restart"/>
            <w:textDirection w:val="lrTb"/>
            <w:noWrap w:val="false"/>
          </w:tcPr>
          <w:p>
            <w:pPr>
              <w:rPr>
                <w:rFonts w:ascii="Times New Roman" w:hAnsi="Times New Roman"/>
                <w:b/>
                <w:bCs/>
              </w:rPr>
            </w:pPr>
            <w:r>
              <w:rPr>
                <w:rFonts w:ascii="Times New Roman" w:hAnsi="Times New Roman"/>
                <w:b/>
                <w:bCs/>
              </w:rPr>
              <w:t xml:space="preserve">Инвентарный объект:</w:t>
            </w:r>
            <w:r>
              <w:rPr>
                <w:rFonts w:ascii="Times New Roman" w:hAnsi="Times New Roman"/>
                <w:b/>
                <w:bCs/>
              </w:rPr>
            </w:r>
            <w:r>
              <w:rPr>
                <w:rFonts w:ascii="Times New Roman" w:hAnsi="Times New Roman"/>
                <w:b/>
                <w:bCs/>
              </w:rPr>
            </w:r>
          </w:p>
        </w:tc>
        <w:tc>
          <w:tcPr>
            <w:gridSpan w:val="5"/>
            <w:tcBorders>
              <w:top w:val="single" w:color="auto" w:sz="4" w:space="0"/>
              <w:left w:val="single" w:color="auto" w:sz="12" w:space="0"/>
              <w:right w:val="single" w:color="auto" w:sz="6" w:space="0"/>
            </w:tcBorders>
            <w:tcW w:w="157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7"/>
            <w:tcBorders>
              <w:top w:val="single" w:color="auto" w:sz="4" w:space="0"/>
              <w:left w:val="single" w:color="auto" w:sz="6" w:space="0"/>
              <w:right w:val="single" w:color="auto" w:sz="12" w:space="0"/>
            </w:tcBorders>
            <w:tcW w:w="6047"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gridAfter w:val="1"/>
        </w:trPr>
        <w:tc>
          <w:tcPr>
            <w:gridSpan w:val="2"/>
            <w:tcBorders>
              <w:right w:val="single" w:color="auto" w:sz="12" w:space="0"/>
            </w:tcBorders>
            <w:tcW w:w="1888" w:type="dxa"/>
            <w:vMerge w:val="continue"/>
            <w:textDirection w:val="lrTb"/>
            <w:noWrap w:val="false"/>
          </w:tcPr>
          <w:p>
            <w:pPr>
              <w:rPr>
                <w:rFonts w:ascii="Times New Roman" w:hAnsi="Times New Roman"/>
                <w:i/>
                <w:iCs/>
                <w:sz w:val="16"/>
                <w:szCs w:val="16"/>
              </w:rPr>
            </w:pPr>
            <w:r>
              <w:rPr>
                <w:rFonts w:ascii="Times New Roman" w:hAnsi="Times New Roman"/>
                <w:i/>
                <w:iCs/>
                <w:sz w:val="16"/>
                <w:szCs w:val="16"/>
              </w:rPr>
            </w:r>
            <w:r>
              <w:rPr>
                <w:rFonts w:ascii="Times New Roman" w:hAnsi="Times New Roman"/>
                <w:i/>
                <w:iCs/>
                <w:sz w:val="16"/>
                <w:szCs w:val="16"/>
              </w:rPr>
            </w:r>
            <w:r>
              <w:rPr>
                <w:rFonts w:ascii="Times New Roman" w:hAnsi="Times New Roman"/>
                <w:i/>
                <w:iCs/>
                <w:sz w:val="16"/>
                <w:szCs w:val="16"/>
              </w:rPr>
            </w:r>
          </w:p>
        </w:tc>
        <w:tc>
          <w:tcPr>
            <w:gridSpan w:val="5"/>
            <w:tcBorders>
              <w:left w:val="single" w:color="auto" w:sz="12" w:space="0"/>
              <w:right w:val="single" w:color="auto" w:sz="6" w:space="0"/>
            </w:tcBorders>
            <w:tcW w:w="1578"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номер</w:t>
            </w:r>
            <w:r>
              <w:rPr>
                <w:rFonts w:ascii="Times New Roman" w:hAnsi="Times New Roman"/>
                <w:i/>
                <w:iCs/>
                <w:sz w:val="16"/>
                <w:szCs w:val="16"/>
              </w:rPr>
            </w:r>
            <w:r>
              <w:rPr>
                <w:rFonts w:ascii="Times New Roman" w:hAnsi="Times New Roman"/>
                <w:i/>
                <w:iCs/>
                <w:sz w:val="16"/>
                <w:szCs w:val="16"/>
              </w:rPr>
            </w:r>
          </w:p>
        </w:tc>
        <w:tc>
          <w:tcPr>
            <w:gridSpan w:val="7"/>
            <w:tcBorders>
              <w:left w:val="single" w:color="auto" w:sz="6" w:space="0"/>
              <w:right w:val="single" w:color="auto" w:sz="12" w:space="0"/>
            </w:tcBorders>
            <w:tcW w:w="6047"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наименование</w:t>
            </w:r>
            <w:r>
              <w:rPr>
                <w:rFonts w:ascii="Times New Roman" w:hAnsi="Times New Roman"/>
                <w:i/>
                <w:iCs/>
                <w:sz w:val="16"/>
                <w:szCs w:val="16"/>
              </w:rPr>
            </w:r>
            <w:r>
              <w:rPr>
                <w:rFonts w:ascii="Times New Roman" w:hAnsi="Times New Roman"/>
                <w:i/>
                <w:iCs/>
                <w:sz w:val="16"/>
                <w:szCs w:val="16"/>
              </w:rPr>
            </w:r>
          </w:p>
        </w:tc>
      </w:tr>
      <w:tr>
        <w:tblPrEx/>
        <w:trPr>
          <w:cantSplit/>
          <w:gridAfter w:val="1"/>
        </w:trPr>
        <w:tc>
          <w:tcPr>
            <w:gridSpan w:val="2"/>
            <w:tcBorders>
              <w:right w:val="single" w:color="auto" w:sz="12" w:space="0"/>
            </w:tcBorders>
            <w:tcW w:w="1888" w:type="dxa"/>
            <w:vMerge w:val="restart"/>
            <w:textDirection w:val="lrTb"/>
            <w:noWrap w:val="false"/>
          </w:tcPr>
          <w:p>
            <w:pPr>
              <w:rPr>
                <w:rFonts w:ascii="Times New Roman" w:hAnsi="Times New Roman"/>
                <w:b/>
                <w:bCs/>
              </w:rPr>
            </w:pPr>
            <w:r>
              <w:rPr>
                <w:rFonts w:ascii="Times New Roman" w:hAnsi="Times New Roman"/>
                <w:b/>
                <w:bCs/>
              </w:rPr>
              <w:t xml:space="preserve">Вид ремонта:</w:t>
            </w:r>
            <w:r>
              <w:rPr>
                <w:rFonts w:ascii="Times New Roman" w:hAnsi="Times New Roman"/>
                <w:b/>
                <w:bCs/>
              </w:rPr>
            </w:r>
            <w:r>
              <w:rPr>
                <w:rFonts w:ascii="Times New Roman" w:hAnsi="Times New Roman"/>
                <w:b/>
                <w:bCs/>
              </w:rPr>
            </w:r>
          </w:p>
        </w:tc>
        <w:tc>
          <w:tcPr>
            <w:gridSpan w:val="5"/>
            <w:tcBorders>
              <w:top w:val="single" w:color="auto" w:sz="4" w:space="0"/>
              <w:left w:val="single" w:color="auto" w:sz="12" w:space="0"/>
              <w:right w:val="single" w:color="auto" w:sz="6" w:space="0"/>
            </w:tcBorders>
            <w:tcW w:w="157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7"/>
            <w:tcBorders>
              <w:top w:val="single" w:color="auto" w:sz="4" w:space="0"/>
              <w:left w:val="single" w:color="auto" w:sz="6" w:space="0"/>
              <w:right w:val="single" w:color="auto" w:sz="12" w:space="0"/>
            </w:tcBorders>
            <w:tcW w:w="6047"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gridAfter w:val="1"/>
        </w:trPr>
        <w:tc>
          <w:tcPr>
            <w:gridSpan w:val="2"/>
            <w:tcBorders>
              <w:right w:val="single" w:color="auto" w:sz="12" w:space="0"/>
            </w:tcBorders>
            <w:tcW w:w="1888" w:type="dxa"/>
            <w:vMerge w:val="continue"/>
            <w:textDirection w:val="lrTb"/>
            <w:noWrap w:val="false"/>
          </w:tcPr>
          <w:p>
            <w:pPr>
              <w:rPr>
                <w:rFonts w:ascii="Times New Roman" w:hAnsi="Times New Roman"/>
                <w:i/>
                <w:iCs/>
                <w:sz w:val="16"/>
                <w:szCs w:val="16"/>
              </w:rPr>
            </w:pPr>
            <w:r>
              <w:rPr>
                <w:rFonts w:ascii="Times New Roman" w:hAnsi="Times New Roman"/>
                <w:i/>
                <w:iCs/>
                <w:sz w:val="16"/>
                <w:szCs w:val="16"/>
              </w:rPr>
            </w:r>
            <w:r>
              <w:rPr>
                <w:rFonts w:ascii="Times New Roman" w:hAnsi="Times New Roman"/>
                <w:i/>
                <w:iCs/>
                <w:sz w:val="16"/>
                <w:szCs w:val="16"/>
              </w:rPr>
            </w:r>
            <w:r>
              <w:rPr>
                <w:rFonts w:ascii="Times New Roman" w:hAnsi="Times New Roman"/>
                <w:i/>
                <w:iCs/>
                <w:sz w:val="16"/>
                <w:szCs w:val="16"/>
              </w:rPr>
            </w:r>
          </w:p>
        </w:tc>
        <w:tc>
          <w:tcPr>
            <w:gridSpan w:val="5"/>
            <w:tcBorders>
              <w:left w:val="single" w:color="auto" w:sz="12" w:space="0"/>
              <w:bottom w:val="single" w:color="auto" w:sz="12" w:space="0"/>
              <w:right w:val="single" w:color="auto" w:sz="6" w:space="0"/>
            </w:tcBorders>
            <w:tcW w:w="1578"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код</w:t>
            </w:r>
            <w:r>
              <w:rPr>
                <w:rFonts w:ascii="Times New Roman" w:hAnsi="Times New Roman"/>
                <w:i/>
                <w:iCs/>
                <w:sz w:val="16"/>
                <w:szCs w:val="16"/>
              </w:rPr>
            </w:r>
            <w:r>
              <w:rPr>
                <w:rFonts w:ascii="Times New Roman" w:hAnsi="Times New Roman"/>
                <w:i/>
                <w:iCs/>
                <w:sz w:val="16"/>
                <w:szCs w:val="16"/>
              </w:rPr>
            </w:r>
          </w:p>
        </w:tc>
        <w:tc>
          <w:tcPr>
            <w:gridSpan w:val="7"/>
            <w:tcBorders>
              <w:left w:val="single" w:color="auto" w:sz="6" w:space="0"/>
              <w:bottom w:val="single" w:color="auto" w:sz="12" w:space="0"/>
              <w:right w:val="single" w:color="auto" w:sz="12" w:space="0"/>
            </w:tcBorders>
            <w:tcW w:w="6047" w:type="dxa"/>
            <w:textDirection w:val="lrTb"/>
            <w:noWrap w:val="false"/>
          </w:tcPr>
          <w:p>
            <w:pPr>
              <w:rPr>
                <w:rFonts w:ascii="Times New Roman" w:hAnsi="Times New Roman"/>
                <w:i/>
                <w:iCs/>
                <w:sz w:val="16"/>
                <w:szCs w:val="16"/>
              </w:rPr>
            </w:pPr>
            <w:r>
              <w:rPr>
                <w:rFonts w:ascii="Times New Roman" w:hAnsi="Times New Roman"/>
                <w:i/>
                <w:iCs/>
                <w:sz w:val="16"/>
                <w:szCs w:val="16"/>
              </w:rPr>
              <w:t xml:space="preserve">наименование</w:t>
            </w:r>
            <w:r>
              <w:rPr>
                <w:rFonts w:ascii="Times New Roman" w:hAnsi="Times New Roman"/>
                <w:i/>
                <w:iCs/>
                <w:sz w:val="16"/>
                <w:szCs w:val="16"/>
              </w:rPr>
            </w:r>
            <w:r>
              <w:rPr>
                <w:rFonts w:ascii="Times New Roman" w:hAnsi="Times New Roman"/>
                <w:i/>
                <w:iCs/>
                <w:sz w:val="16"/>
                <w:szCs w:val="16"/>
              </w:rPr>
            </w:r>
          </w:p>
        </w:tc>
      </w:tr>
      <w:tr>
        <w:tblPrEx/>
        <w:trPr>
          <w:trHeight w:val="117"/>
        </w:trPr>
        <w:tc>
          <w:tcPr>
            <w:gridSpan w:val="15"/>
            <w:tcW w:w="9558" w:type="dxa"/>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r>
      <w:tr>
        <w:tblPrEx/>
        <w:trPr/>
        <w:tc>
          <w:tcPr>
            <w:gridSpan w:val="15"/>
            <w:tcW w:w="9558" w:type="dxa"/>
            <w:textDirection w:val="lrTb"/>
            <w:noWrap w:val="false"/>
          </w:tcPr>
          <w:p>
            <w:pPr>
              <w:rPr>
                <w:rFonts w:ascii="Times New Roman" w:hAnsi="Times New Roman"/>
                <w:b/>
                <w:bCs/>
              </w:rPr>
            </w:pPr>
            <w:r>
              <w:rPr>
                <w:rFonts w:ascii="Times New Roman" w:hAnsi="Times New Roman"/>
                <w:b/>
                <w:bCs/>
              </w:rPr>
              <w:t xml:space="preserve">Составили настоящий акт в том, что:</w:t>
            </w:r>
            <w:r>
              <w:rPr>
                <w:rFonts w:ascii="Times New Roman" w:hAnsi="Times New Roman"/>
                <w:b/>
                <w:bCs/>
              </w:rPr>
            </w:r>
            <w:r>
              <w:rPr>
                <w:rFonts w:ascii="Times New Roman" w:hAnsi="Times New Roman"/>
                <w:b/>
                <w:bCs/>
              </w:rPr>
            </w:r>
          </w:p>
        </w:tc>
      </w:tr>
      <w:tr>
        <w:tblPrEx/>
        <w:trPr/>
        <w:tc>
          <w:tcPr>
            <w:tcBorders>
              <w:right w:val="single" w:color="auto" w:sz="6" w:space="0"/>
            </w:tcBorders>
            <w:tcW w:w="1153" w:type="dxa"/>
            <w:textDirection w:val="lrTb"/>
            <w:noWrap w:val="false"/>
          </w:tcPr>
          <w:p>
            <w:pPr>
              <w:rPr>
                <w:rFonts w:ascii="Times New Roman" w:hAnsi="Times New Roman"/>
              </w:rPr>
            </w:pPr>
            <w:r>
              <w:rPr>
                <w:rFonts w:ascii="Times New Roman" w:hAnsi="Times New Roman"/>
              </w:rPr>
              <w:t xml:space="preserve">1. В</w:t>
            </w:r>
            <w:r>
              <w:rPr>
                <w:rFonts w:ascii="Times New Roman" w:hAnsi="Times New Roman"/>
              </w:rPr>
            </w:r>
            <w:r>
              <w:rPr>
                <w:rFonts w:ascii="Times New Roman" w:hAnsi="Times New Roman"/>
              </w:rPr>
            </w:r>
          </w:p>
        </w:tc>
        <w:tc>
          <w:tcPr>
            <w:gridSpan w:val="2"/>
            <w:tcBorders>
              <w:top w:val="single" w:color="auto" w:sz="6" w:space="0"/>
              <w:left w:val="single" w:color="auto" w:sz="6" w:space="0"/>
              <w:bottom w:val="single" w:color="auto" w:sz="6" w:space="0"/>
              <w:right w:val="single" w:color="auto" w:sz="6" w:space="0"/>
            </w:tcBorders>
            <w:tcW w:w="932"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left w:val="single" w:color="auto" w:sz="6" w:space="0"/>
              <w:right w:val="single" w:color="auto" w:sz="6" w:space="0"/>
            </w:tcBorders>
            <w:tcW w:w="842" w:type="dxa"/>
            <w:textDirection w:val="lrTb"/>
            <w:noWrap w:val="false"/>
          </w:tcPr>
          <w:p>
            <w:pPr>
              <w:rPr>
                <w:rFonts w:ascii="Times New Roman" w:hAnsi="Times New Roman"/>
              </w:rPr>
            </w:pPr>
            <w:r>
              <w:rPr>
                <w:rFonts w:ascii="Times New Roman" w:hAnsi="Times New Roman"/>
              </w:rPr>
              <w:t xml:space="preserve">часов</w:t>
            </w:r>
            <w:r>
              <w:rPr>
                <w:rFonts w:ascii="Times New Roman" w:hAnsi="Times New Roman"/>
              </w:rPr>
            </w:r>
            <w:r>
              <w:rPr>
                <w:rFonts w:ascii="Times New Roman" w:hAnsi="Times New Roman"/>
              </w:rPr>
            </w:r>
          </w:p>
        </w:tc>
        <w:tc>
          <w:tcPr>
            <w:tcBorders>
              <w:top w:val="single" w:color="auto" w:sz="6" w:space="0"/>
              <w:left w:val="single" w:color="auto" w:sz="6" w:space="0"/>
              <w:bottom w:val="single" w:color="auto" w:sz="6" w:space="0"/>
              <w:right w:val="single" w:color="auto" w:sz="6" w:space="0"/>
            </w:tcBorders>
            <w:tcW w:w="40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left w:val="single" w:color="auto" w:sz="6" w:space="0"/>
              <w:right w:val="single" w:color="auto" w:sz="6" w:space="0"/>
            </w:tcBorders>
            <w:tcW w:w="1177" w:type="dxa"/>
            <w:textDirection w:val="lrTb"/>
            <w:noWrap w:val="false"/>
          </w:tcPr>
          <w:p>
            <w:pPr>
              <w:rPr>
                <w:rFonts w:ascii="Times New Roman" w:hAnsi="Times New Roman"/>
              </w:rPr>
            </w:pPr>
            <w:r>
              <w:rPr>
                <w:rFonts w:ascii="Times New Roman" w:hAnsi="Times New Roman"/>
              </w:rPr>
              <w:t xml:space="preserve">минут</w:t>
            </w:r>
            <w:r>
              <w:rPr>
                <w:rFonts w:ascii="Times New Roman" w:hAnsi="Times New Roman"/>
              </w:rPr>
            </w:r>
            <w:r>
              <w:rPr>
                <w:rFonts w:ascii="Times New Roman" w:hAnsi="Times New Roman"/>
              </w:rPr>
            </w:r>
          </w:p>
        </w:tc>
        <w:tc>
          <w:tcPr>
            <w:tcBorders>
              <w:top w:val="single" w:color="auto" w:sz="6" w:space="0"/>
              <w:left w:val="single" w:color="auto" w:sz="6" w:space="0"/>
              <w:bottom w:val="single" w:color="auto" w:sz="6" w:space="0"/>
              <w:right w:val="single" w:color="auto" w:sz="6" w:space="0"/>
            </w:tcBorders>
            <w:tcW w:w="38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6" w:space="0"/>
              <w:right w:val="single" w:color="auto" w:sz="6" w:space="0"/>
            </w:tcBorders>
            <w:tcW w:w="510" w:type="dxa"/>
            <w:textDirection w:val="lrTb"/>
            <w:noWrap w:val="false"/>
          </w:tcPr>
          <w:p>
            <w:pPr>
              <w:rPr>
                <w:rFonts w:ascii="Times New Roman" w:hAnsi="Times New Roman"/>
              </w:rPr>
            </w:pPr>
            <w:r>
              <w:rPr>
                <w:rFonts w:ascii="Times New Roman" w:hAnsi="Times New Roman"/>
              </w:rPr>
              <w:t xml:space="preserve">-го</w:t>
            </w:r>
            <w:r>
              <w:rPr>
                <w:rFonts w:ascii="Times New Roman" w:hAnsi="Times New Roman"/>
              </w:rPr>
            </w:r>
            <w:r>
              <w:rPr>
                <w:rFonts w:ascii="Times New Roman" w:hAnsi="Times New Roman"/>
              </w:rPr>
            </w:r>
          </w:p>
        </w:tc>
        <w:tc>
          <w:tcPr>
            <w:gridSpan w:val="2"/>
            <w:tcBorders>
              <w:top w:val="single" w:color="auto" w:sz="6" w:space="0"/>
              <w:left w:val="single" w:color="auto" w:sz="6" w:space="0"/>
              <w:bottom w:val="single" w:color="auto" w:sz="6" w:space="0"/>
              <w:right w:val="single" w:color="auto" w:sz="6" w:space="0"/>
            </w:tcBorders>
            <w:tcW w:w="2629"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6" w:space="0"/>
              <w:left w:val="single" w:color="auto" w:sz="6" w:space="0"/>
              <w:bottom w:val="single" w:color="auto" w:sz="6" w:space="0"/>
              <w:right w:val="single" w:color="auto" w:sz="6" w:space="0"/>
            </w:tcBorders>
            <w:tcW w:w="816" w:type="dxa"/>
            <w:textDirection w:val="lrTb"/>
            <w:noWrap w:val="false"/>
          </w:tcPr>
          <w:p>
            <w:pPr>
              <w:rPr>
                <w:rFonts w:ascii="Times New Roman" w:hAnsi="Times New Roman"/>
              </w:rPr>
            </w:pPr>
            <w:r>
              <w:rPr>
                <w:rFonts w:ascii="Times New Roman" w:hAnsi="Times New Roman"/>
              </w:rPr>
              <w:t xml:space="preserve">200</w:t>
            </w:r>
            <w:r>
              <w:rPr>
                <w:rFonts w:ascii="Times New Roman" w:hAnsi="Times New Roman"/>
              </w:rPr>
            </w:r>
            <w:r>
              <w:rPr>
                <w:rFonts w:ascii="Times New Roman" w:hAnsi="Times New Roman"/>
              </w:rPr>
            </w:r>
          </w:p>
        </w:tc>
        <w:tc>
          <w:tcPr>
            <w:gridSpan w:val="2"/>
            <w:tcBorders>
              <w:left w:val="single" w:color="auto" w:sz="6" w:space="0"/>
            </w:tcBorders>
            <w:tcW w:w="705" w:type="dxa"/>
            <w:textDirection w:val="lrTb"/>
            <w:noWrap w:val="false"/>
          </w:tcPr>
          <w:p>
            <w:pPr>
              <w:rPr>
                <w:rFonts w:ascii="Times New Roman" w:hAnsi="Times New Roman"/>
              </w:rPr>
            </w:pPr>
            <w:r>
              <w:rPr>
                <w:rFonts w:ascii="Times New Roman" w:hAnsi="Times New Roman"/>
              </w:rPr>
              <w:t xml:space="preserve">года</w:t>
            </w:r>
            <w:r>
              <w:rPr>
                <w:rFonts w:ascii="Times New Roman" w:hAnsi="Times New Roman"/>
              </w:rPr>
            </w:r>
            <w:r>
              <w:rPr>
                <w:rFonts w:ascii="Times New Roman" w:hAnsi="Times New Roman"/>
              </w:rPr>
            </w:r>
          </w:p>
        </w:tc>
      </w:tr>
      <w:tr>
        <w:tblPrEx/>
        <w:trPr/>
        <w:tc>
          <w:tcPr>
            <w:gridSpan w:val="15"/>
            <w:tcW w:w="9558" w:type="dxa"/>
            <w:textDirection w:val="lrTb"/>
            <w:noWrap w:val="false"/>
          </w:tcPr>
          <w:p>
            <w:pPr>
              <w:rPr>
                <w:rFonts w:ascii="Times New Roman" w:hAnsi="Times New Roman"/>
                <w:b/>
                <w:bCs/>
              </w:rPr>
            </w:pPr>
            <w:r>
              <w:rPr>
                <w:rFonts w:ascii="Times New Roman" w:hAnsi="Times New Roman"/>
                <w:b/>
                <w:bCs/>
              </w:rPr>
              <w:t xml:space="preserve">при сроке по заявке:</w:t>
            </w:r>
            <w:r>
              <w:rPr>
                <w:rFonts w:ascii="Times New Roman" w:hAnsi="Times New Roman"/>
                <w:b/>
                <w:bCs/>
              </w:rPr>
            </w:r>
            <w:r>
              <w:rPr>
                <w:rFonts w:ascii="Times New Roman" w:hAnsi="Times New Roman"/>
                <w:b/>
                <w:bCs/>
              </w:rPr>
            </w:r>
          </w:p>
        </w:tc>
      </w:tr>
      <w:tr>
        <w:tblPrEx/>
        <w:trPr/>
        <w:tc>
          <w:tcPr>
            <w:tcBorders>
              <w:right w:val="single" w:color="auto" w:sz="6" w:space="0"/>
            </w:tcBorders>
            <w:tcW w:w="1153" w:type="dxa"/>
            <w:textDirection w:val="lrTb"/>
            <w:noWrap w:val="false"/>
          </w:tcPr>
          <w:p>
            <w:pPr>
              <w:rPr>
                <w:rFonts w:ascii="Times New Roman" w:hAnsi="Times New Roman"/>
              </w:rPr>
            </w:pPr>
            <w:r>
              <w:rPr>
                <w:rFonts w:ascii="Times New Roman" w:hAnsi="Times New Roman"/>
              </w:rPr>
              <w:t xml:space="preserve">в</w:t>
            </w:r>
            <w:r>
              <w:rPr>
                <w:rFonts w:ascii="Times New Roman" w:hAnsi="Times New Roman"/>
              </w:rPr>
            </w:r>
            <w:r>
              <w:rPr>
                <w:rFonts w:ascii="Times New Roman" w:hAnsi="Times New Roman"/>
              </w:rPr>
            </w:r>
          </w:p>
        </w:tc>
        <w:tc>
          <w:tcPr>
            <w:gridSpan w:val="2"/>
            <w:tcBorders>
              <w:top w:val="single" w:color="auto" w:sz="6" w:space="0"/>
              <w:left w:val="single" w:color="auto" w:sz="6" w:space="0"/>
              <w:bottom w:val="single" w:color="auto" w:sz="6" w:space="0"/>
              <w:right w:val="single" w:color="auto" w:sz="6" w:space="0"/>
            </w:tcBorders>
            <w:tcW w:w="932"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left w:val="single" w:color="auto" w:sz="6" w:space="0"/>
              <w:right w:val="single" w:color="auto" w:sz="6" w:space="0"/>
            </w:tcBorders>
            <w:tcW w:w="842" w:type="dxa"/>
            <w:textDirection w:val="lrTb"/>
            <w:noWrap w:val="false"/>
          </w:tcPr>
          <w:p>
            <w:pPr>
              <w:rPr>
                <w:rFonts w:ascii="Times New Roman" w:hAnsi="Times New Roman"/>
              </w:rPr>
            </w:pPr>
            <w:r>
              <w:rPr>
                <w:rFonts w:ascii="Times New Roman" w:hAnsi="Times New Roman"/>
              </w:rPr>
              <w:t xml:space="preserve">часов</w:t>
            </w:r>
            <w:r>
              <w:rPr>
                <w:rFonts w:ascii="Times New Roman" w:hAnsi="Times New Roman"/>
              </w:rPr>
            </w:r>
            <w:r>
              <w:rPr>
                <w:rFonts w:ascii="Times New Roman" w:hAnsi="Times New Roman"/>
              </w:rPr>
            </w:r>
          </w:p>
        </w:tc>
        <w:tc>
          <w:tcPr>
            <w:tcBorders>
              <w:top w:val="single" w:color="auto" w:sz="6" w:space="0"/>
              <w:left w:val="single" w:color="auto" w:sz="6" w:space="0"/>
              <w:bottom w:val="single" w:color="auto" w:sz="6" w:space="0"/>
              <w:right w:val="single" w:color="auto" w:sz="6" w:space="0"/>
            </w:tcBorders>
            <w:tcW w:w="40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left w:val="single" w:color="auto" w:sz="6" w:space="0"/>
              <w:right w:val="single" w:color="auto" w:sz="6" w:space="0"/>
            </w:tcBorders>
            <w:tcW w:w="1177" w:type="dxa"/>
            <w:textDirection w:val="lrTb"/>
            <w:noWrap w:val="false"/>
          </w:tcPr>
          <w:p>
            <w:pPr>
              <w:rPr>
                <w:rFonts w:ascii="Times New Roman" w:hAnsi="Times New Roman"/>
              </w:rPr>
            </w:pPr>
            <w:r>
              <w:rPr>
                <w:rFonts w:ascii="Times New Roman" w:hAnsi="Times New Roman"/>
              </w:rPr>
              <w:t xml:space="preserve">минут</w:t>
            </w:r>
            <w:r>
              <w:rPr>
                <w:rFonts w:ascii="Times New Roman" w:hAnsi="Times New Roman"/>
              </w:rPr>
            </w:r>
            <w:r>
              <w:rPr>
                <w:rFonts w:ascii="Times New Roman" w:hAnsi="Times New Roman"/>
              </w:rPr>
            </w:r>
          </w:p>
        </w:tc>
        <w:tc>
          <w:tcPr>
            <w:tcBorders>
              <w:top w:val="single" w:color="auto" w:sz="6" w:space="0"/>
              <w:left w:val="single" w:color="auto" w:sz="6" w:space="0"/>
              <w:bottom w:val="single" w:color="auto" w:sz="6" w:space="0"/>
              <w:right w:val="single" w:color="auto" w:sz="6" w:space="0"/>
            </w:tcBorders>
            <w:tcW w:w="38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6" w:space="0"/>
              <w:right w:val="single" w:color="auto" w:sz="6" w:space="0"/>
            </w:tcBorders>
            <w:tcW w:w="510" w:type="dxa"/>
            <w:textDirection w:val="lrTb"/>
            <w:noWrap w:val="false"/>
          </w:tcPr>
          <w:p>
            <w:pPr>
              <w:rPr>
                <w:rFonts w:ascii="Times New Roman" w:hAnsi="Times New Roman"/>
              </w:rPr>
            </w:pPr>
            <w:r>
              <w:rPr>
                <w:rFonts w:ascii="Times New Roman" w:hAnsi="Times New Roman"/>
              </w:rPr>
              <w:t xml:space="preserve">-го</w:t>
            </w:r>
            <w:r>
              <w:rPr>
                <w:rFonts w:ascii="Times New Roman" w:hAnsi="Times New Roman"/>
              </w:rPr>
            </w:r>
            <w:r>
              <w:rPr>
                <w:rFonts w:ascii="Times New Roman" w:hAnsi="Times New Roman"/>
              </w:rPr>
            </w:r>
          </w:p>
        </w:tc>
        <w:tc>
          <w:tcPr>
            <w:gridSpan w:val="2"/>
            <w:tcBorders>
              <w:top w:val="single" w:color="auto" w:sz="6" w:space="0"/>
              <w:left w:val="single" w:color="auto" w:sz="6" w:space="0"/>
              <w:bottom w:val="single" w:color="auto" w:sz="6" w:space="0"/>
              <w:right w:val="single" w:color="auto" w:sz="6" w:space="0"/>
            </w:tcBorders>
            <w:tcW w:w="2629"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6" w:space="0"/>
              <w:left w:val="single" w:color="auto" w:sz="6" w:space="0"/>
              <w:bottom w:val="single" w:color="auto" w:sz="6" w:space="0"/>
              <w:right w:val="single" w:color="auto" w:sz="6" w:space="0"/>
            </w:tcBorders>
            <w:tcW w:w="816" w:type="dxa"/>
            <w:textDirection w:val="lrTb"/>
            <w:noWrap w:val="false"/>
          </w:tcPr>
          <w:p>
            <w:pPr>
              <w:rPr>
                <w:rFonts w:ascii="Times New Roman" w:hAnsi="Times New Roman"/>
              </w:rPr>
            </w:pPr>
            <w:r>
              <w:rPr>
                <w:rFonts w:ascii="Times New Roman" w:hAnsi="Times New Roman"/>
              </w:rPr>
              <w:t xml:space="preserve">200</w:t>
            </w:r>
            <w:r>
              <w:rPr>
                <w:rFonts w:ascii="Times New Roman" w:hAnsi="Times New Roman"/>
              </w:rPr>
            </w:r>
            <w:r>
              <w:rPr>
                <w:rFonts w:ascii="Times New Roman" w:hAnsi="Times New Roman"/>
              </w:rPr>
            </w:r>
          </w:p>
        </w:tc>
        <w:tc>
          <w:tcPr>
            <w:gridSpan w:val="2"/>
            <w:tcBorders>
              <w:left w:val="single" w:color="auto" w:sz="6" w:space="0"/>
            </w:tcBorders>
            <w:tcW w:w="705" w:type="dxa"/>
            <w:textDirection w:val="lrTb"/>
            <w:noWrap w:val="false"/>
          </w:tcPr>
          <w:p>
            <w:pPr>
              <w:rPr>
                <w:rFonts w:ascii="Times New Roman" w:hAnsi="Times New Roman"/>
              </w:rPr>
            </w:pPr>
            <w:r>
              <w:rPr>
                <w:rFonts w:ascii="Times New Roman" w:hAnsi="Times New Roman"/>
              </w:rPr>
              <w:t xml:space="preserve">года</w:t>
            </w:r>
            <w:r>
              <w:rPr>
                <w:rFonts w:ascii="Times New Roman" w:hAnsi="Times New Roman"/>
              </w:rPr>
            </w:r>
            <w:r>
              <w:rPr>
                <w:rFonts w:ascii="Times New Roman" w:hAnsi="Times New Roman"/>
              </w:rPr>
            </w:r>
          </w:p>
        </w:tc>
      </w:tr>
      <w:tr>
        <w:tblPrEx/>
        <w:trPr/>
        <w:tc>
          <w:tcPr>
            <w:gridSpan w:val="15"/>
            <w:tcW w:w="9558" w:type="dxa"/>
            <w:textDirection w:val="lrTb"/>
            <w:noWrap w:val="false"/>
          </w:tcPr>
          <w:p>
            <w:pPr>
              <w:rPr>
                <w:rFonts w:ascii="Times New Roman" w:hAnsi="Times New Roman"/>
              </w:rPr>
            </w:pPr>
            <w:r>
              <w:rPr>
                <w:rFonts w:ascii="Times New Roman" w:hAnsi="Times New Roman"/>
              </w:rPr>
              <w:t xml:space="preserve">оформлена передача оборудования в ремонт/из ремонта (ненужное зачеркнуть)</w:t>
            </w:r>
            <w:r>
              <w:rPr>
                <w:rFonts w:ascii="Times New Roman" w:hAnsi="Times New Roman"/>
              </w:rPr>
            </w:r>
            <w:r>
              <w:rPr>
                <w:rFonts w:ascii="Times New Roman" w:hAnsi="Times New Roman"/>
              </w:rPr>
            </w:r>
          </w:p>
        </w:tc>
      </w:tr>
      <w:tr>
        <w:tblPrEx/>
        <w:trPr/>
        <w:tc>
          <w:tcPr>
            <w:gridSpan w:val="15"/>
            <w:tcW w:w="955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restart"/>
            <w:textDirection w:val="lrTb"/>
            <w:noWrap w:val="false"/>
          </w:tcPr>
          <w:p>
            <w:pPr>
              <w:rPr>
                <w:rFonts w:ascii="Times New Roman" w:hAnsi="Times New Roman"/>
                <w:b/>
                <w:bCs/>
              </w:rPr>
            </w:pPr>
            <w:r>
              <w:rPr>
                <w:rFonts w:ascii="Times New Roman" w:hAnsi="Times New Roman"/>
                <w:b/>
                <w:bCs/>
              </w:rPr>
              <w:t xml:space="preserve">2. Причины задержки вывода в ремонт (увеличения продолжительности ремонта сверх утвержденной)</w:t>
            </w:r>
            <w:r>
              <w:rPr>
                <w:rFonts w:ascii="Times New Roman" w:hAnsi="Times New Roman"/>
                <w:b/>
                <w:bCs/>
              </w:rPr>
            </w:r>
            <w:r>
              <w:rPr>
                <w:rFonts w:ascii="Times New Roman" w:hAnsi="Times New Roman"/>
                <w:b/>
                <w:bCs/>
              </w:rPr>
            </w:r>
          </w:p>
        </w:tc>
        <w:tc>
          <w:tcPr>
            <w:gridSpan w:val="11"/>
            <w:tcBorders>
              <w:top w:val="single" w:color="auto" w:sz="12" w:space="0"/>
              <w:left w:val="single" w:color="auto" w:sz="12" w:space="0"/>
              <w:bottom w:val="single" w:color="auto" w:sz="6"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11"/>
            <w:tcBorders>
              <w:top w:val="single" w:color="auto" w:sz="6" w:space="0"/>
              <w:left w:val="single" w:color="auto" w:sz="12" w:space="0"/>
              <w:bottom w:val="single" w:color="auto" w:sz="6"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11"/>
            <w:tcBorders>
              <w:top w:val="single" w:color="auto" w:sz="6" w:space="0"/>
              <w:left w:val="single" w:color="auto" w:sz="12" w:space="0"/>
              <w:bottom w:val="single" w:color="auto" w:sz="6"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11"/>
            <w:tcBorders>
              <w:top w:val="single" w:color="auto" w:sz="6" w:space="0"/>
              <w:left w:val="single" w:color="auto" w:sz="12" w:space="0"/>
              <w:bottom w:val="single" w:color="auto" w:sz="6"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11"/>
            <w:tcBorders>
              <w:top w:val="single" w:color="auto" w:sz="6" w:space="0"/>
              <w:left w:val="single" w:color="auto" w:sz="12" w:space="0"/>
              <w:bottom w:val="single" w:color="auto" w:sz="6"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11"/>
            <w:tcBorders>
              <w:top w:val="single" w:color="auto" w:sz="6" w:space="0"/>
              <w:left w:val="single" w:color="auto" w:sz="12" w:space="0"/>
              <w:bottom w:val="single" w:color="auto" w:sz="6"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right w:val="single" w:color="auto" w:sz="12" w:space="0"/>
            </w:tcBorders>
            <w:tcW w:w="2497"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11"/>
            <w:tcBorders>
              <w:top w:val="single" w:color="auto" w:sz="6" w:space="0"/>
              <w:left w:val="single" w:color="auto" w:sz="12" w:space="0"/>
              <w:bottom w:val="single" w:color="auto" w:sz="12" w:space="0"/>
              <w:right w:val="single" w:color="auto" w:sz="12" w:space="0"/>
            </w:tcBorders>
            <w:tcW w:w="7061"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15"/>
            <w:tcW w:w="9558"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rPr>
          <w:rFonts w:ascii="Times New Roman" w:hAnsi="Times New Roman"/>
        </w:rPr>
      </w:pPr>
      <w:r>
        <w:rPr>
          <w:rFonts w:ascii="Times New Roman" w:hAnsi="Times New Roman"/>
        </w:rPr>
        <w:t xml:space="preserve">Представитель Заказчика_______________________________________________________</w:t>
      </w:r>
      <w:r>
        <w:rPr>
          <w:rFonts w:ascii="Times New Roman" w:hAnsi="Times New Roman"/>
        </w:rPr>
      </w:r>
      <w:r>
        <w:rPr>
          <w:rFonts w:ascii="Times New Roman" w:hAnsi="Times New Roman"/>
        </w:rPr>
      </w:r>
    </w:p>
    <w:p>
      <w:pPr>
        <w:rPr>
          <w:rFonts w:ascii="Times New Roman" w:hAnsi="Times New Roman"/>
          <w:sz w:val="18"/>
          <w:szCs w:val="18"/>
        </w:rPr>
      </w:pPr>
      <w:r>
        <w:rPr>
          <w:rFonts w:ascii="Times New Roman" w:hAnsi="Times New Roman"/>
          <w:sz w:val="18"/>
          <w:szCs w:val="18"/>
        </w:rPr>
        <w:t xml:space="preserve">подпись                                             расшифровка</w:t>
      </w:r>
      <w:r>
        <w:rPr>
          <w:rFonts w:ascii="Times New Roman" w:hAnsi="Times New Roman"/>
          <w:sz w:val="18"/>
          <w:szCs w:val="18"/>
        </w:rPr>
      </w:r>
      <w:r>
        <w:rPr>
          <w:rFonts w:ascii="Times New Roman" w:hAnsi="Times New Roman"/>
          <w:sz w:val="18"/>
          <w:szCs w:val="18"/>
        </w:rPr>
      </w:r>
    </w:p>
    <w:p>
      <w:pPr>
        <w:rPr>
          <w:rFonts w:ascii="Times New Roman" w:hAnsi="Times New Roman"/>
          <w:sz w:val="18"/>
          <w:szCs w:val="18"/>
        </w:rPr>
      </w:pPr>
      <w:r>
        <w:rPr>
          <w:rFonts w:ascii="Times New Roman" w:hAnsi="Times New Roman"/>
          <w:sz w:val="18"/>
          <w:szCs w:val="18"/>
        </w:rPr>
      </w:r>
      <w:r>
        <w:rPr>
          <w:rFonts w:ascii="Times New Roman" w:hAnsi="Times New Roman"/>
          <w:sz w:val="18"/>
          <w:szCs w:val="18"/>
        </w:rPr>
      </w:r>
      <w:r>
        <w:rPr>
          <w:rFonts w:ascii="Times New Roman" w:hAnsi="Times New Roman"/>
          <w:sz w:val="18"/>
          <w:szCs w:val="18"/>
        </w:rPr>
      </w:r>
    </w:p>
    <w:p>
      <w:pPr>
        <w:rPr>
          <w:rFonts w:ascii="Times New Roman" w:hAnsi="Times New Roman"/>
          <w:sz w:val="18"/>
          <w:szCs w:val="18"/>
        </w:rPr>
        <w:outlineLvl w:val="0"/>
      </w:pPr>
      <w:r>
        <w:rPr>
          <w:rFonts w:ascii="Times New Roman" w:hAnsi="Times New Roman"/>
        </w:rPr>
        <w:t xml:space="preserve">Представитель Исполнителя</w:t>
      </w:r>
      <w:r>
        <w:rPr>
          <w:rFonts w:ascii="Times New Roman" w:hAnsi="Times New Roman"/>
          <w:sz w:val="18"/>
          <w:szCs w:val="18"/>
        </w:rPr>
        <w:t xml:space="preserve">:______________________________________________________________________</w:t>
      </w:r>
      <w:r>
        <w:rPr>
          <w:rFonts w:ascii="Times New Roman" w:hAnsi="Times New Roman"/>
          <w:sz w:val="18"/>
          <w:szCs w:val="18"/>
        </w:rPr>
      </w:r>
      <w:r>
        <w:rPr>
          <w:rFonts w:ascii="Times New Roman" w:hAnsi="Times New Roman"/>
          <w:sz w:val="18"/>
          <w:szCs w:val="18"/>
        </w:rPr>
      </w:r>
    </w:p>
    <w:p>
      <w:pPr>
        <w:rPr>
          <w:rFonts w:ascii="Times New Roman" w:hAnsi="Times New Roman"/>
          <w:sz w:val="18"/>
          <w:szCs w:val="18"/>
        </w:rPr>
      </w:pPr>
      <w:r>
        <w:rPr>
          <w:rFonts w:ascii="Times New Roman" w:hAnsi="Times New Roman"/>
          <w:sz w:val="18"/>
          <w:szCs w:val="18"/>
        </w:rPr>
        <w:t xml:space="preserve">подпись                                             расшифровка</w:t>
      </w:r>
      <w:r>
        <w:rPr>
          <w:rFonts w:ascii="Times New Roman" w:hAnsi="Times New Roman"/>
          <w:sz w:val="18"/>
          <w:szCs w:val="18"/>
        </w:rPr>
      </w:r>
      <w:r>
        <w:rPr>
          <w:rFonts w:ascii="Times New Roman" w:hAnsi="Times New Roman"/>
          <w:sz w:val="18"/>
          <w:szCs w:val="18"/>
        </w:rPr>
      </w:r>
    </w:p>
    <w:p>
      <w:pPr>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firstLine="5897"/>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firstLine="5897"/>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Bdr>
          <w:bottom w:val="single" w:color="000000" w:sz="12" w:space="1"/>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W w:w="0" w:type="auto"/>
        <w:tblLook w:val="00A0" w:firstRow="1" w:lastRow="0" w:firstColumn="1" w:lastColumn="0" w:noHBand="0" w:noVBand="0"/>
      </w:tblPr>
      <w:tblGrid>
        <w:gridCol w:w="4960"/>
        <w:gridCol w:w="4961"/>
      </w:tblGrid>
      <w:tr>
        <w:tblPrEx/>
        <w:trPr/>
        <w:tc>
          <w:tcPr>
            <w:tcW w:w="4745" w:type="dxa"/>
            <w:textDirection w:val="lrTb"/>
            <w:noWrap w:val="false"/>
          </w:tcPr>
          <w:tbl>
            <w:tblPr>
              <w:tblW w:w="9571" w:type="dxa"/>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w:t>
                  </w:r>
                  <w:r>
                    <w:rPr>
                      <w:rFonts w:ascii="Times New Roman" w:hAnsi="Times New Roman" w:cs="Times New Roman"/>
                      <w:sz w:val="24"/>
                      <w:szCs w:val="24"/>
                    </w:rPr>
                  </w:r>
                  <w:r>
                    <w:rPr>
                      <w:rFonts w:ascii="Times New Roman" w:hAnsi="Times New Roman" w:cs="Times New Roman"/>
                      <w:sz w:val="24"/>
                      <w:szCs w:val="24"/>
                    </w:rPr>
                  </w:r>
                </w:p>
              </w:tc>
            </w:tr>
          </w:tbl>
          <w:p>
            <w:r/>
            <w:r/>
          </w:p>
        </w:tc>
        <w:tc>
          <w:tcPr>
            <w:tcW w:w="4752" w:type="dxa"/>
            <w:textDirection w:val="lrTb"/>
            <w:noWrap w:val="false"/>
          </w:tcPr>
          <w:tbl>
            <w:tblPr>
              <w:tblW w:w="9571" w:type="dxa"/>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93"/>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w:t>
                  </w:r>
                  <w:r>
                    <w:rPr>
                      <w:rFonts w:ascii="Times New Roman" w:hAnsi="Times New Roman" w:cs="Times New Roman"/>
                      <w:sz w:val="24"/>
                      <w:szCs w:val="24"/>
                    </w:rPr>
                  </w:r>
                  <w:r>
                    <w:rPr>
                      <w:rFonts w:ascii="Times New Roman" w:hAnsi="Times New Roman" w:cs="Times New Roman"/>
                      <w:sz w:val="24"/>
                      <w:szCs w:val="24"/>
                    </w:rPr>
                  </w:r>
                </w:p>
              </w:tc>
            </w:tr>
          </w:tbl>
          <w:p>
            <w:r/>
            <w:r/>
          </w:p>
        </w:tc>
      </w:tr>
    </w:tbl>
    <w:p>
      <w:pPr>
        <w:rPr>
          <w:rFonts w:ascii="Times New Roman" w:hAnsi="Times New Roman" w:cs="Times New Roman"/>
          <w:color w:val="000000"/>
        </w:rPr>
        <w:sectPr>
          <w:footnotePr/>
          <w:endnotePr/>
          <w:type w:val="nextPage"/>
          <w:pgSz w:w="11906" w:h="16838" w:orient="portrait"/>
          <w:pgMar w:top="1134" w:right="709" w:bottom="851" w:left="1276" w:header="709" w:footer="709" w:gutter="0"/>
          <w:cols w:num="1" w:sep="0" w:space="708" w:equalWidth="1"/>
          <w:docGrid w:linePitch="360"/>
          <w:titlePg/>
        </w:sect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pStyle w:val="1279"/>
        <w:ind w:left="4961" w:firstLine="5954"/>
        <w:spacing w:after="0" w:line="240" w:lineRule="auto"/>
        <w:widowControl w:val="off"/>
        <w:rPr>
          <w:rFonts w:ascii="Times New Roman" w:hAnsi="Times New Roman" w:cs="Times New Roman"/>
          <w:sz w:val="24"/>
          <w:szCs w:val="24"/>
        </w:rPr>
      </w:pPr>
      <w:r>
        <w:rPr>
          <w:rFonts w:ascii="Times New Roman" w:hAnsi="Times New Roman" w:cs="Times New Roman"/>
          <w:sz w:val="24"/>
          <w:szCs w:val="24"/>
          <w:lang w:val="ru-RU" w:eastAsia="ru-RU"/>
        </w:rPr>
        <w:t xml:space="preserve">Приложение 8 </w:t>
      </w:r>
      <w:r>
        <w:rPr>
          <w:rFonts w:ascii="Times New Roman" w:hAnsi="Times New Roman" w:cs="Times New Roman"/>
          <w:sz w:val="24"/>
          <w:szCs w:val="24"/>
        </w:rPr>
        <w:t xml:space="preserve">к </w:t>
      </w:r>
      <w:r>
        <w:rPr>
          <w:rFonts w:ascii="Times New Roman" w:hAnsi="Times New Roman" w:cs="Times New Roman"/>
          <w:sz w:val="24"/>
          <w:szCs w:val="24"/>
        </w:rPr>
        <w:t xml:space="preserve">Договору</w:t>
      </w:r>
      <w:r>
        <w:rPr>
          <w:rFonts w:ascii="Times New Roman" w:hAnsi="Times New Roman" w:cs="Times New Roman"/>
          <w:sz w:val="24"/>
          <w:szCs w:val="24"/>
        </w:rPr>
        <w:t xml:space="preserve"> №_____</w:t>
      </w:r>
      <w:r>
        <w:rPr>
          <w:rFonts w:ascii="Times New Roman" w:hAnsi="Times New Roman" w:cs="Times New Roman"/>
          <w:sz w:val="24"/>
          <w:szCs w:val="24"/>
        </w:rPr>
      </w:r>
      <w:r>
        <w:rPr>
          <w:rFonts w:ascii="Times New Roman" w:hAnsi="Times New Roman" w:cs="Times New Roman"/>
          <w:sz w:val="24"/>
          <w:szCs w:val="24"/>
        </w:rPr>
      </w:r>
    </w:p>
    <w:p>
      <w:pPr>
        <w:ind w:left="4961" w:firstLine="5954"/>
        <w:rPr>
          <w:rFonts w:ascii="Times New Roman" w:hAnsi="Times New Roman" w:cs="Times New Roman"/>
          <w:sz w:val="24"/>
          <w:szCs w:val="24"/>
        </w:rPr>
      </w:pPr>
      <w:r>
        <w:rPr>
          <w:rFonts w:ascii="Times New Roman" w:hAnsi="Times New Roman" w:cs="Times New Roman"/>
          <w:sz w:val="24"/>
          <w:szCs w:val="24"/>
        </w:rPr>
        <w:t xml:space="preserve">от «____» _____________2025</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ind w:left="4962" w:hanging="4536"/>
        <w:jc w:val="both"/>
      </w:pPr>
      <w:r/>
      <w:r/>
    </w:p>
    <w:p>
      <w:pPr>
        <w:ind w:left="4962" w:hanging="4536"/>
        <w:jc w:val="both"/>
        <w:rPr>
          <w:rFonts w:ascii="Times New Roman" w:hAnsi="Times New Roman" w:cs="Times New Roman"/>
          <w:bCs/>
          <w:sz w:val="24"/>
          <w:szCs w:val="24"/>
        </w:rPr>
      </w:pPr>
      <w:r>
        <mc:AlternateContent>
          <mc:Choice Requires="wpg">
            <w:drawing>
              <wp:inline xmlns:wp="http://schemas.openxmlformats.org/drawingml/2006/wordprocessingDrawing" distT="0" distB="0" distL="0" distR="0">
                <wp:extent cx="9132125" cy="6070316"/>
                <wp:effectExtent l="0" t="0" r="0" b="698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pic:cNvPicPr>
                        <pic:nvPr/>
                      </pic:nvPicPr>
                      <pic:blipFill>
                        <a:blip r:embed="rId27">
                          <a:extLst>
                            <a:ext uri="{96DAC541-7B7A-43D3-8B79-37D633B846F1}">
                              <asvg:svgBlip xmlns:asvg="http://schemas.microsoft.com/office/drawing/2016/SVG/main" r:embed="rId28"/>
                            </a:ext>
                          </a:extLst>
                        </a:blip>
                        <a:stretch/>
                      </pic:blipFill>
                      <pic:spPr bwMode="auto">
                        <a:xfrm>
                          <a:off x="0" y="0"/>
                          <a:ext cx="9149413" cy="6081808"/>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719.06pt;height:477.98pt;mso-wrap-distance-left:0.00pt;mso-wrap-distance-top:0.00pt;mso-wrap-distance-right:0.00pt;mso-wrap-distance-bottom:0.00pt;" stroked="f">
                <v:path textboxrect="0,0,0,0"/>
                <v:imagedata r:id="rId27" o:title=""/>
              </v:shape>
            </w:pict>
          </mc:Fallback>
        </mc:AlternateContent>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hanging="4536"/>
        <w:jc w:val="both"/>
        <w:rPr>
          <w:rFonts w:ascii="Times New Roman" w:hAnsi="Times New Roman" w:cs="Times New Roman"/>
          <w:bCs/>
          <w:sz w:val="24"/>
          <w:szCs w:val="24"/>
        </w:rPr>
      </w:pPr>
      <w:r>
        <mc:AlternateContent>
          <mc:Choice Requires="wpg">
            <w:drawing>
              <wp:inline xmlns:wp="http://schemas.openxmlformats.org/drawingml/2006/wordprocessingDrawing" distT="0" distB="0" distL="0" distR="0">
                <wp:extent cx="8910217" cy="5518398"/>
                <wp:effectExtent l="0" t="0" r="5715" b="0"/>
                <wp:docPr id="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pic:cNvPicPr>
                        <pic:nvPr/>
                      </pic:nvPicPr>
                      <pic:blipFill>
                        <a:blip r:embed="rId29">
                          <a:extLst>
                            <a:ext uri="{96DAC541-7B7A-43D3-8B79-37D633B846F1}">
                              <asvg:svgBlip xmlns:asvg="http://schemas.microsoft.com/office/drawing/2016/SVG/main" r:embed="rId30"/>
                            </a:ext>
                          </a:extLst>
                        </a:blip>
                        <a:stretch/>
                      </pic:blipFill>
                      <pic:spPr bwMode="auto">
                        <a:xfrm>
                          <a:off x="0" y="0"/>
                          <a:ext cx="8941751" cy="5537928"/>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01.59pt;height:434.52pt;mso-wrap-distance-left:0.00pt;mso-wrap-distance-top:0.00pt;mso-wrap-distance-right:0.00pt;mso-wrap-distance-bottom:0.00pt;" stroked="f">
                <v:path textboxrect="0,0,0,0"/>
                <v:imagedata r:id="rId29" o:title=""/>
              </v:shape>
            </w:pict>
          </mc:Fallback>
        </mc:AlternateContent>
      </w:r>
      <w:r>
        <w:rPr>
          <w:rFonts w:ascii="Times New Roman" w:hAnsi="Times New Roman" w:cs="Times New Roman"/>
          <w:bCs/>
          <w:sz w:val="24"/>
          <w:szCs w:val="24"/>
        </w:rPr>
      </w:r>
      <w:r>
        <w:rPr>
          <w:rFonts w:ascii="Times New Roman" w:hAnsi="Times New Roman" w:cs="Times New Roman"/>
          <w:bCs/>
          <w:sz w:val="24"/>
          <w:szCs w:val="24"/>
        </w:rPr>
      </w:r>
    </w:p>
    <w:tbl>
      <w:tblPr>
        <w:tblW w:w="9571" w:type="dxa"/>
        <w:tblInd w:w="435"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rPr>
              <w:pBdr>
                <w:bottom w:val="single" w:color="000000" w:sz="12" w:space="1"/>
              </w:pBdr>
            </w:pPr>
            <w:r>
              <w:rPr>
                <w:rFonts w:ascii="Times New Roman" w:hAnsi="Times New Roman"/>
              </w:rPr>
              <w:t xml:space="preserve">ФОРМУ СОГЛАСОВАЛИ:</w:t>
            </w:r>
            <w:r>
              <w:rPr>
                <w:rFonts w:ascii="Times New Roman" w:hAnsi="Times New Roman"/>
              </w:rPr>
            </w:r>
            <w:r>
              <w:rPr>
                <w:rFonts w:ascii="Times New Roman" w:hAnsi="Times New Roman"/>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sectPr>
          <w:footnotePr/>
          <w:endnotePr/>
          <w:type w:val="nextPage"/>
          <w:pgSz w:w="16838" w:h="11906" w:orient="landscape"/>
          <w:pgMar w:top="709" w:right="1134" w:bottom="709" w:left="851" w:header="709" w:footer="709" w:gutter="0"/>
          <w:cols w:num="1" w:sep="0" w:space="708" w:equalWidth="1"/>
          <w:docGrid w:linePitch="360"/>
          <w:titlePg/>
        </w:sect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firstLine="4394"/>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pStyle w:val="1279"/>
        <w:ind w:left="6946" w:firstLine="3827"/>
        <w:keepNext/>
        <w:spacing w:after="0" w:line="240" w:lineRule="auto"/>
        <w:rPr>
          <w:rFonts w:ascii="Times New Roman" w:hAnsi="Times New Roman" w:cs="Times New Roman"/>
          <w:sz w:val="24"/>
          <w:szCs w:val="24"/>
        </w:rPr>
      </w:pPr>
      <w:r>
        <w:rPr>
          <w:rFonts w:ascii="Times New Roman" w:hAnsi="Times New Roman" w:cs="Times New Roman"/>
          <w:sz w:val="24"/>
          <w:szCs w:val="24"/>
          <w:lang w:val="ru-RU" w:eastAsia="ru-RU"/>
        </w:rPr>
        <w:t xml:space="preserve">Приложение 9 </w:t>
      </w:r>
      <w:r>
        <w:rPr>
          <w:rFonts w:ascii="Times New Roman" w:hAnsi="Times New Roman" w:cs="Times New Roman"/>
          <w:sz w:val="24"/>
          <w:szCs w:val="24"/>
        </w:rPr>
        <w:t xml:space="preserve">к </w:t>
      </w:r>
      <w:r>
        <w:rPr>
          <w:rFonts w:ascii="Times New Roman" w:hAnsi="Times New Roman" w:cs="Times New Roman"/>
          <w:sz w:val="24"/>
          <w:szCs w:val="24"/>
        </w:rPr>
        <w:t xml:space="preserve">Договору</w:t>
      </w:r>
      <w:r>
        <w:rPr>
          <w:rFonts w:ascii="Times New Roman" w:hAnsi="Times New Roman" w:cs="Times New Roman"/>
          <w:sz w:val="24"/>
          <w:szCs w:val="24"/>
        </w:rPr>
        <w:t xml:space="preserve"> №_____</w:t>
      </w:r>
      <w:r>
        <w:rPr>
          <w:rFonts w:ascii="Times New Roman" w:hAnsi="Times New Roman" w:cs="Times New Roman"/>
          <w:sz w:val="24"/>
          <w:szCs w:val="24"/>
        </w:rPr>
      </w:r>
      <w:r>
        <w:rPr>
          <w:rFonts w:ascii="Times New Roman" w:hAnsi="Times New Roman" w:cs="Times New Roman"/>
          <w:sz w:val="24"/>
          <w:szCs w:val="24"/>
        </w:rPr>
      </w:r>
    </w:p>
    <w:p>
      <w:pPr>
        <w:ind w:left="6946" w:firstLine="3827"/>
        <w:rPr>
          <w:rFonts w:ascii="Times New Roman" w:hAnsi="Times New Roman" w:cs="Times New Roman"/>
          <w:sz w:val="24"/>
          <w:szCs w:val="24"/>
        </w:rPr>
      </w:pPr>
      <w:r>
        <w:rPr>
          <w:rFonts w:ascii="Times New Roman" w:hAnsi="Times New Roman" w:cs="Times New Roman"/>
          <w:sz w:val="24"/>
          <w:szCs w:val="24"/>
        </w:rPr>
        <w:t xml:space="preserve">от «____»_____________2025</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hanging="4678"/>
        <w:jc w:val="both"/>
        <w:rPr>
          <w:rFonts w:ascii="Times New Roman" w:hAnsi="Times New Roman" w:cs="Times New Roman"/>
          <w:bCs/>
          <w:sz w:val="24"/>
          <w:szCs w:val="24"/>
        </w:rPr>
      </w:pPr>
      <w:r>
        <mc:AlternateContent>
          <mc:Choice Requires="wpg">
            <w:drawing>
              <wp:inline xmlns:wp="http://schemas.openxmlformats.org/drawingml/2006/wordprocessingDrawing" distT="0" distB="0" distL="0" distR="0">
                <wp:extent cx="8685905" cy="5273749"/>
                <wp:effectExtent l="0" t="0" r="1270" b="3175"/>
                <wp:docPr id="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pic:cNvPicPr>
                        <pic:nvPr/>
                      </pic:nvPicPr>
                      <pic:blipFill>
                        <a:blip r:embed="rId31">
                          <a:extLst>
                            <a:ext uri="{96DAC541-7B7A-43D3-8B79-37D633B846F1}">
                              <asvg:svgBlip xmlns:asvg="http://schemas.microsoft.com/office/drawing/2016/SVG/main" r:embed="rId32"/>
                            </a:ext>
                          </a:extLst>
                        </a:blip>
                        <a:stretch/>
                      </pic:blipFill>
                      <pic:spPr bwMode="auto">
                        <a:xfrm>
                          <a:off x="0" y="0"/>
                          <a:ext cx="8702143" cy="5283608"/>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683.93pt;height:415.26pt;mso-wrap-distance-left:0.00pt;mso-wrap-distance-top:0.00pt;mso-wrap-distance-right:0.00pt;mso-wrap-distance-bottom:0.00pt;" stroked="f">
                <v:path textboxrect="0,0,0,0"/>
                <v:imagedata r:id="rId31" o:title=""/>
              </v:shape>
            </w:pict>
          </mc:Fallback>
        </mc:AlternateContent>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4962" w:hanging="4536"/>
        <w:jc w:val="both"/>
        <w:rPr>
          <w:rFonts w:ascii="Times New Roman" w:hAnsi="Times New Roman" w:cs="Times New Roman"/>
          <w:bCs/>
          <w:sz w:val="24"/>
          <w:szCs w:val="24"/>
        </w:rPr>
      </w:pPr>
      <w:r>
        <mc:AlternateContent>
          <mc:Choice Requires="wpg">
            <w:drawing>
              <wp:inline xmlns:wp="http://schemas.openxmlformats.org/drawingml/2006/wordprocessingDrawing" distT="0" distB="0" distL="0" distR="0">
                <wp:extent cx="5811520" cy="6309360"/>
                <wp:effectExtent l="0" t="0" r="0" b="0"/>
                <wp:docPr id="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pic:cNvPicPr>
                        <pic:nvPr/>
                      </pic:nvPicPr>
                      <pic:blipFill>
                        <a:blip r:embed="rId33">
                          <a:extLst>
                            <a:ext uri="{96DAC541-7B7A-43D3-8B79-37D633B846F1}">
                              <asvg:svgBlip xmlns:asvg="http://schemas.microsoft.com/office/drawing/2016/SVG/main" r:embed="rId34"/>
                            </a:ext>
                          </a:extLst>
                        </a:blip>
                        <a:stretch/>
                      </pic:blipFill>
                      <pic:spPr bwMode="auto">
                        <a:xfrm>
                          <a:off x="0" y="0"/>
                          <a:ext cx="5812041" cy="6309926"/>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457.60pt;height:496.80pt;mso-wrap-distance-left:0.00pt;mso-wrap-distance-top:0.00pt;mso-wrap-distance-right:0.00pt;mso-wrap-distance-bottom:0.00pt;" stroked="f">
                <v:path textboxrect="0,0,0,0"/>
                <v:imagedata r:id="rId33" o:title=""/>
              </v:shape>
            </w:pict>
          </mc:Fallback>
        </mc:AlternateContent>
      </w:r>
      <w:r>
        <w:rPr>
          <w:rFonts w:ascii="Times New Roman" w:hAnsi="Times New Roman" w:cs="Times New Roman"/>
          <w:bCs/>
          <w:sz w:val="24"/>
          <w:szCs w:val="24"/>
        </w:rPr>
      </w:r>
      <w:r>
        <w:rPr>
          <w:rFonts w:ascii="Times New Roman" w:hAnsi="Times New Roman" w:cs="Times New Roman"/>
          <w:bCs/>
          <w:sz w:val="24"/>
          <w:szCs w:val="24"/>
        </w:rPr>
      </w:r>
    </w:p>
    <w:tbl>
      <w:tblPr>
        <w:tblW w:w="9571" w:type="dxa"/>
        <w:tblInd w:w="435"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rPr>
              <w:pBdr>
                <w:bottom w:val="single" w:color="000000" w:sz="12" w:space="1"/>
              </w:pBdr>
            </w:pPr>
            <w:r>
              <w:rPr>
                <w:rFonts w:ascii="Times New Roman" w:hAnsi="Times New Roman"/>
              </w:rPr>
              <w:t xml:space="preserve">ФОРМУ СОГЛАСОВАЛИ:</w:t>
            </w:r>
            <w:r>
              <w:rPr>
                <w:rFonts w:ascii="Times New Roman" w:hAnsi="Times New Roman"/>
              </w:rPr>
            </w:r>
            <w:r>
              <w:rPr>
                <w:rFonts w:ascii="Times New Roman" w:hAnsi="Times New Roman"/>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left="851" w:right="1274" w:firstLine="567"/>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left="851" w:right="1274" w:firstLine="567"/>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firstLine="3420"/>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709" w:right="565"/>
        <w:jc w:val="both"/>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p>
      <w:pPr>
        <w:ind w:left="709" w:right="565"/>
        <w:jc w:val="both"/>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p>
      <w:pPr>
        <w:ind w:left="709" w:right="565"/>
        <w:jc w:val="both"/>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p>
      <w:pPr>
        <w:ind w:left="851" w:right="1274" w:firstLine="567"/>
        <w:rPr>
          <w:rFonts w:ascii="Times New Roman" w:hAnsi="Times New Roman" w:cs="Times New Roman"/>
          <w:color w:val="000000"/>
        </w:rPr>
        <w:sectPr>
          <w:footnotePr/>
          <w:endnotePr/>
          <w:type w:val="nextPage"/>
          <w:pgSz w:w="16838" w:h="11906" w:orient="landscape"/>
          <w:pgMar w:top="709" w:right="1134" w:bottom="709" w:left="851" w:header="709" w:footer="709" w:gutter="0"/>
          <w:cols w:num="1" w:sep="0" w:space="708" w:equalWidth="1"/>
          <w:docGrid w:linePitch="360"/>
          <w:titlePg/>
        </w:sect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pStyle w:val="1279"/>
        <w:ind w:left="5670" w:firstLine="1560"/>
        <w:keepNext/>
        <w:spacing w:after="0" w:line="240" w:lineRule="auto"/>
        <w:rPr>
          <w:rFonts w:ascii="Times New Roman" w:hAnsi="Times New Roman" w:cs="Times New Roman"/>
          <w:sz w:val="24"/>
          <w:szCs w:val="24"/>
        </w:rPr>
      </w:pPr>
      <w:r>
        <w:rPr>
          <w:rFonts w:ascii="Times New Roman" w:hAnsi="Times New Roman" w:cs="Times New Roman"/>
          <w:sz w:val="24"/>
          <w:szCs w:val="24"/>
          <w:lang w:val="ru-RU"/>
        </w:rPr>
        <w:t xml:space="preserve">Приложение 10 </w:t>
      </w:r>
      <w:r>
        <w:rPr>
          <w:rFonts w:ascii="Times New Roman" w:hAnsi="Times New Roman" w:cs="Times New Roman"/>
          <w:sz w:val="24"/>
          <w:szCs w:val="24"/>
        </w:rPr>
        <w:t xml:space="preserve">к </w:t>
      </w:r>
      <w:r>
        <w:rPr>
          <w:rFonts w:ascii="Times New Roman" w:hAnsi="Times New Roman" w:cs="Times New Roman"/>
          <w:sz w:val="24"/>
          <w:szCs w:val="24"/>
        </w:rPr>
        <w:t xml:space="preserve">Договору</w:t>
      </w:r>
      <w:r>
        <w:rPr>
          <w:rFonts w:ascii="Times New Roman" w:hAnsi="Times New Roman" w:cs="Times New Roman"/>
          <w:sz w:val="24"/>
          <w:szCs w:val="24"/>
        </w:rPr>
        <w:t xml:space="preserve"> №_____ </w:t>
      </w:r>
      <w:r>
        <w:rPr>
          <w:rFonts w:ascii="Times New Roman" w:hAnsi="Times New Roman" w:cs="Times New Roman"/>
          <w:sz w:val="24"/>
          <w:szCs w:val="24"/>
        </w:rPr>
      </w:r>
      <w:r>
        <w:rPr>
          <w:rFonts w:ascii="Times New Roman" w:hAnsi="Times New Roman" w:cs="Times New Roman"/>
          <w:sz w:val="24"/>
          <w:szCs w:val="24"/>
        </w:rPr>
      </w:r>
    </w:p>
    <w:p>
      <w:pPr>
        <w:pStyle w:val="1279"/>
        <w:ind w:left="5670" w:firstLine="1560"/>
        <w:keepNext/>
        <w:spacing w:after="0" w:line="240" w:lineRule="auto"/>
        <w:tabs>
          <w:tab w:val="left" w:pos="5529" w:leader="none"/>
        </w:tabs>
        <w:rPr>
          <w:rFonts w:ascii="Times New Roman" w:hAnsi="Times New Roman" w:cs="Times New Roman"/>
          <w:sz w:val="28"/>
          <w:szCs w:val="28"/>
          <w:lang w:val="ru-RU" w:eastAsia="ru-RU"/>
        </w:rPr>
      </w:pPr>
      <w:r>
        <w:rPr>
          <w:rFonts w:ascii="Times New Roman" w:hAnsi="Times New Roman" w:cs="Times New Roman"/>
          <w:sz w:val="24"/>
          <w:szCs w:val="24"/>
          <w:lang w:val="ru-RU" w:eastAsia="ru-RU"/>
        </w:rPr>
        <w:t xml:space="preserve">от «____»________ 2025</w:t>
      </w:r>
      <w:r>
        <w:rPr>
          <w:rFonts w:ascii="Times New Roman" w:hAnsi="Times New Roman" w:cs="Times New Roman"/>
          <w:sz w:val="24"/>
          <w:szCs w:val="24"/>
          <w:lang w:eastAsia="ru-RU"/>
        </w:rPr>
        <w:t xml:space="preserve"> </w:t>
      </w:r>
      <w:r>
        <w:rPr>
          <w:rFonts w:ascii="Times New Roman" w:hAnsi="Times New Roman" w:cs="Times New Roman"/>
          <w:sz w:val="24"/>
          <w:szCs w:val="24"/>
          <w:lang w:val="ru-RU" w:eastAsia="ru-RU"/>
        </w:rPr>
        <w:t xml:space="preserve">г.</w:t>
      </w:r>
      <w:r>
        <w:rPr>
          <w:rFonts w:ascii="Times New Roman" w:hAnsi="Times New Roman" w:cs="Times New Roman"/>
          <w:sz w:val="28"/>
          <w:szCs w:val="28"/>
          <w:lang w:val="ru-RU" w:eastAsia="ru-RU"/>
        </w:rPr>
      </w:r>
      <w:r>
        <w:rPr>
          <w:rFonts w:ascii="Times New Roman" w:hAnsi="Times New Roman" w:cs="Times New Roman"/>
          <w:sz w:val="28"/>
          <w:szCs w:val="28"/>
          <w:lang w:val="ru-RU" w:eastAsia="ru-RU"/>
        </w:rPr>
      </w:r>
    </w:p>
    <w:p>
      <w:pPr>
        <w:ind w:left="851" w:right="424"/>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r>
        <w:rPr>
          <w:rFonts w:ascii="Times New Roman" w:hAnsi="Times New Roman" w:cs="Times New Roman"/>
          <w:bCs/>
          <w:sz w:val="24"/>
          <w:szCs w:val="24"/>
          <w:lang w:eastAsia="en-US"/>
        </w:rPr>
      </w:r>
    </w:p>
    <w:tbl>
      <w:tblPr>
        <w:tblW w:w="0" w:type="auto"/>
        <w:tblInd w:w="284" w:type="dxa"/>
        <w:tblLayout w:type="fixed"/>
        <w:tblCellMar>
          <w:left w:w="28" w:type="dxa"/>
          <w:right w:w="28" w:type="dxa"/>
        </w:tblCellMar>
        <w:tblLook w:val="0000" w:firstRow="0" w:lastRow="0" w:firstColumn="0" w:lastColumn="0" w:noHBand="0" w:noVBand="0"/>
      </w:tblPr>
      <w:tblGrid>
        <w:gridCol w:w="2013"/>
        <w:gridCol w:w="5386"/>
        <w:gridCol w:w="1560"/>
        <w:gridCol w:w="1275"/>
      </w:tblGrid>
      <w:tr>
        <w:tblPrEx/>
        <w:trPr/>
        <w:tc>
          <w:tcPr>
            <w:gridSpan w:val="3"/>
            <w:tcBorders>
              <w:top w:val="none" w:color="000000" w:sz="4" w:space="0"/>
              <w:left w:val="none" w:color="000000" w:sz="4" w:space="0"/>
              <w:bottom w:val="none" w:color="000000" w:sz="4" w:space="0"/>
              <w:right w:val="none" w:color="000000" w:sz="4" w:space="0"/>
            </w:tcBorders>
            <w:tcW w:w="895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bottom"/>
            <w:textDirection w:val="lrTb"/>
            <w:noWrap w:val="false"/>
          </w:tcPr>
          <w:p>
            <w:pPr>
              <w:jc w:val="center"/>
              <w:rPr>
                <w:rFonts w:ascii="Times New Roman" w:hAnsi="Times New Roman"/>
              </w:rPr>
            </w:pPr>
            <w:r>
              <w:rPr>
                <w:rFonts w:ascii="Times New Roman" w:hAnsi="Times New Roman"/>
              </w:rPr>
              <w:t xml:space="preserve">Код</w:t>
            </w:r>
            <w:r>
              <w:rPr>
                <w:rFonts w:ascii="Times New Roman" w:hAnsi="Times New Roman"/>
              </w:rPr>
            </w:r>
            <w:r>
              <w:rPr>
                <w:rFonts w:ascii="Times New Roman" w:hAnsi="Times New Roman"/>
              </w:rPr>
            </w:r>
          </w:p>
        </w:tc>
      </w:tr>
      <w:tr>
        <w:tblPrEx/>
        <w:trPr/>
        <w:tc>
          <w:tcPr>
            <w:gridSpan w:val="3"/>
            <w:tcBorders>
              <w:top w:val="none" w:color="000000" w:sz="4" w:space="0"/>
              <w:left w:val="none" w:color="000000" w:sz="4" w:space="0"/>
              <w:bottom w:val="none" w:color="000000" w:sz="4" w:space="0"/>
              <w:right w:val="none" w:color="000000" w:sz="4" w:space="0"/>
            </w:tcBorders>
            <w:tcW w:w="8959" w:type="dxa"/>
            <w:vAlign w:val="bottom"/>
            <w:textDirection w:val="lrTb"/>
            <w:noWrap w:val="false"/>
          </w:tcPr>
          <w:p>
            <w:pPr>
              <w:ind w:right="113"/>
              <w:jc w:val="right"/>
              <w:rPr>
                <w:rFonts w:ascii="Times New Roman" w:hAnsi="Times New Roman"/>
              </w:rPr>
            </w:pPr>
            <w:r>
              <w:rPr>
                <w:rFonts w:ascii="Times New Roman" w:hAnsi="Times New Roman"/>
              </w:rPr>
              <w:t xml:space="preserve">Форма по ОКУД</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2013" w:type="dxa"/>
            <w:vAlign w:val="bottom"/>
            <w:textDirection w:val="lrTb"/>
            <w:noWrap w:val="false"/>
          </w:tcPr>
          <w:p>
            <w:pPr>
              <w:rPr>
                <w:rFonts w:ascii="Times New Roman" w:hAnsi="Times New Roman"/>
              </w:rPr>
            </w:pPr>
            <w:r>
              <w:rPr>
                <w:rFonts w:ascii="Times New Roman" w:hAnsi="Times New Roman"/>
              </w:rPr>
              <w:t xml:space="preserve">Организация-заказчик</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38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560" w:type="dxa"/>
            <w:vAlign w:val="bottom"/>
            <w:textDirection w:val="lrTb"/>
            <w:noWrap w:val="false"/>
          </w:tcPr>
          <w:p>
            <w:pPr>
              <w:ind w:right="113"/>
              <w:jc w:val="right"/>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12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013" w:type="dxa"/>
            <w:vAlign w:val="bottom"/>
            <w:textDirection w:val="lrTb"/>
            <w:noWrap w:val="false"/>
          </w:tcPr>
          <w:p>
            <w:pP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5386" w:type="dxa"/>
            <w:vAlign w:val="bottom"/>
            <w:textDirection w:val="lrTb"/>
            <w:noWrap w:val="false"/>
          </w:tcPr>
          <w:p>
            <w:pPr>
              <w:jc w:val="center"/>
              <w:rPr>
                <w:rFonts w:ascii="Times New Roman" w:hAnsi="Times New Roman"/>
                <w:sz w:val="13"/>
                <w:szCs w:val="13"/>
              </w:rPr>
            </w:pPr>
            <w:r>
              <w:rPr>
                <w:rFonts w:ascii="Times New Roman" w:hAnsi="Times New Roman"/>
                <w:sz w:val="13"/>
                <w:szCs w:val="13"/>
              </w:rPr>
              <w:t xml:space="preserve">(наименование организации)</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560" w:type="dxa"/>
            <w:vAlign w:val="bottom"/>
            <w:textDirection w:val="lrTb"/>
            <w:noWrap w:val="false"/>
          </w:tcPr>
          <w:p>
            <w:pP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single" w:color="auto" w:sz="4" w:space="0"/>
              <w:left w:val="single" w:color="auto" w:sz="4" w:space="0"/>
              <w:bottom w:val="single" w:color="auto" w:sz="4" w:space="0"/>
              <w:right w:val="single" w:color="auto" w:sz="4" w:space="0"/>
            </w:tcBorders>
            <w:tcW w:w="1275"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single" w:color="auto" w:sz="4" w:space="0"/>
              <w:right w:val="none" w:color="000000" w:sz="4" w:space="0"/>
            </w:tcBorders>
            <w:tcW w:w="895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275"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gridSpan w:val="3"/>
            <w:tcBorders>
              <w:top w:val="none" w:color="000000" w:sz="4" w:space="0"/>
              <w:left w:val="none" w:color="000000" w:sz="4" w:space="0"/>
              <w:bottom w:val="none" w:color="000000" w:sz="4" w:space="0"/>
              <w:right w:val="none" w:color="000000" w:sz="4" w:space="0"/>
            </w:tcBorders>
            <w:tcW w:w="8959" w:type="dxa"/>
            <w:vAlign w:val="bottom"/>
            <w:textDirection w:val="lrTb"/>
            <w:noWrap w:val="false"/>
          </w:tcPr>
          <w:p>
            <w:pPr>
              <w:ind w:firstLine="426"/>
              <w:jc w:val="center"/>
              <w:rPr>
                <w:rFonts w:ascii="Times New Roman" w:hAnsi="Times New Roman"/>
                <w:sz w:val="13"/>
                <w:szCs w:val="13"/>
              </w:rPr>
            </w:pPr>
            <w:r>
              <w:rPr>
                <w:rFonts w:ascii="Times New Roman" w:hAnsi="Times New Roman"/>
                <w:sz w:val="13"/>
                <w:szCs w:val="13"/>
              </w:rPr>
              <w:t xml:space="preserve">(структурное подразделение)</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275" w:type="dxa"/>
            <w:vAlign w:val="bottom"/>
            <w:textDirection w:val="lrTb"/>
            <w:noWrap w:val="false"/>
          </w:tcPr>
          <w:p>
            <w:pPr>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tblPrEx/>
        <w:trPr>
          <w:cantSplit/>
          <w:jc w:val="center"/>
        </w:trPr>
        <w:tc>
          <w:tcPr>
            <w:tcBorders>
              <w:top w:val="none" w:color="000000" w:sz="4" w:space="0"/>
              <w:left w:val="none" w:color="000000" w:sz="4" w:space="0"/>
              <w:bottom w:val="none" w:color="000000" w:sz="4" w:space="0"/>
              <w:right w:val="none" w:color="000000" w:sz="4" w:space="0"/>
            </w:tcBorders>
            <w:tcW w:w="737" w:type="dxa"/>
            <w:vAlign w:val="bottom"/>
            <w:vMerge w:val="restart"/>
            <w:textDirection w:val="lrTb"/>
            <w:noWrap w:val="false"/>
          </w:tcPr>
          <w:p>
            <w:pPr>
              <w:rPr>
                <w:rFonts w:ascii="Times New Roman" w:hAnsi="Times New Roman"/>
                <w:b/>
                <w:bCs/>
                <w:sz w:val="26"/>
                <w:szCs w:val="26"/>
              </w:rPr>
            </w:pPr>
            <w:r>
              <w:rPr>
                <w:rFonts w:ascii="Times New Roman" w:hAnsi="Times New Roman"/>
                <w:b/>
                <w:bCs/>
                <w:sz w:val="26"/>
                <w:szCs w:val="26"/>
              </w:rPr>
              <w:t xml:space="preserve">АКТ</w:t>
            </w:r>
            <w:r>
              <w:rPr>
                <w:rFonts w:ascii="Times New Roman" w:hAnsi="Times New Roman"/>
                <w:b/>
                <w:bCs/>
                <w:sz w:val="26"/>
                <w:szCs w:val="26"/>
              </w:rPr>
            </w:r>
            <w:r>
              <w:rPr>
                <w:rFonts w:ascii="Times New Roman" w:hAnsi="Times New Roman"/>
                <w:b/>
                <w:bCs/>
                <w:sz w:val="26"/>
                <w:szCs w:val="26"/>
              </w:rPr>
            </w:r>
          </w:p>
        </w:tc>
        <w:tc>
          <w:tcPr>
            <w:tcBorders>
              <w:top w:val="single" w:color="auto" w:sz="4" w:space="0"/>
              <w:left w:val="single" w:color="auto" w:sz="4" w:space="0"/>
              <w:bottom w:val="single" w:color="auto" w:sz="4" w:space="0"/>
              <w:right w:val="single" w:color="auto" w:sz="4" w:space="0"/>
            </w:tcBorders>
            <w:tcW w:w="2055" w:type="dxa"/>
            <w:vAlign w:val="bottom"/>
            <w:textDirection w:val="lrTb"/>
            <w:noWrap w:val="false"/>
          </w:tcPr>
          <w:p>
            <w:pPr>
              <w:jc w:val="center"/>
              <w:rPr>
                <w:rFonts w:ascii="Times New Roman" w:hAnsi="Times New Roman"/>
              </w:rPr>
            </w:pPr>
            <w:r>
              <w:rPr>
                <w:rFonts w:ascii="Times New Roman" w:hAnsi="Times New Roman"/>
              </w:rPr>
              <w:t xml:space="preserve">Номер документа</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056" w:type="dxa"/>
            <w:vAlign w:val="bottom"/>
            <w:textDirection w:val="lrTb"/>
            <w:noWrap w:val="false"/>
          </w:tcPr>
          <w:p>
            <w:pPr>
              <w:jc w:val="center"/>
              <w:rPr>
                <w:rFonts w:ascii="Times New Roman" w:hAnsi="Times New Roman"/>
              </w:rPr>
            </w:pPr>
            <w:r>
              <w:rPr>
                <w:rFonts w:ascii="Times New Roman" w:hAnsi="Times New Roman"/>
              </w:rPr>
              <w:t xml:space="preserve">Дата составления</w:t>
            </w:r>
            <w:r>
              <w:rPr>
                <w:rFonts w:ascii="Times New Roman" w:hAnsi="Times New Roman"/>
              </w:rPr>
            </w:r>
            <w:r>
              <w:rPr>
                <w:rFonts w:ascii="Times New Roman" w:hAnsi="Times New Roman"/>
              </w:rPr>
            </w:r>
          </w:p>
        </w:tc>
      </w:tr>
      <w:tr>
        <w:tblPrEx/>
        <w:trPr>
          <w:cantSplit/>
          <w:jc w:val="center"/>
        </w:trPr>
        <w:tc>
          <w:tcPr>
            <w:tcBorders>
              <w:top w:val="none" w:color="000000" w:sz="4" w:space="0"/>
              <w:left w:val="none" w:color="000000" w:sz="4" w:space="0"/>
              <w:bottom w:val="none" w:color="000000" w:sz="4" w:space="0"/>
              <w:right w:val="none" w:color="000000" w:sz="4" w:space="0"/>
            </w:tcBorders>
            <w:tcW w:w="737"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055" w:type="dxa"/>
            <w:vAlign w:val="bottom"/>
            <w:textDirection w:val="lrTb"/>
            <w:noWrap w:val="false"/>
          </w:tcPr>
          <w:p>
            <w:pPr>
              <w:jc w:val="center"/>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tc>
        <w:tc>
          <w:tcPr>
            <w:tcBorders>
              <w:top w:val="single" w:color="auto" w:sz="4" w:space="0"/>
              <w:left w:val="single" w:color="auto" w:sz="4" w:space="0"/>
              <w:bottom w:val="single" w:color="auto" w:sz="4" w:space="0"/>
              <w:right w:val="single" w:color="auto" w:sz="4" w:space="0"/>
            </w:tcBorders>
            <w:tcW w:w="2056" w:type="dxa"/>
            <w:vAlign w:val="bottom"/>
            <w:textDirection w:val="lrTb"/>
            <w:noWrap w:val="false"/>
          </w:tcPr>
          <w:p>
            <w:pPr>
              <w:jc w:val="center"/>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tc>
      </w:tr>
    </w:tbl>
    <w:p>
      <w:pPr>
        <w:ind w:left="709"/>
        <w:rPr>
          <w:rFonts w:ascii="Times New Roman" w:hAnsi="Times New Roman"/>
          <w:b/>
          <w:bCs/>
          <w:sz w:val="26"/>
          <w:szCs w:val="26"/>
        </w:rPr>
      </w:pPr>
      <w:r>
        <w:rPr>
          <w:rFonts w:ascii="Times New Roman" w:hAnsi="Times New Roman"/>
          <w:b/>
          <w:bCs/>
          <w:sz w:val="26"/>
          <w:szCs w:val="26"/>
        </w:rPr>
        <w:t xml:space="preserve">о выявленных дефектах оборудования</w:t>
      </w:r>
      <w:r>
        <w:rPr>
          <w:rFonts w:ascii="Times New Roman" w:hAnsi="Times New Roman"/>
          <w:b/>
          <w:bCs/>
          <w:sz w:val="26"/>
          <w:szCs w:val="26"/>
        </w:rPr>
      </w:r>
      <w:r>
        <w:rPr>
          <w:rFonts w:ascii="Times New Roman" w:hAnsi="Times New Roman"/>
          <w:b/>
          <w:bCs/>
          <w:sz w:val="26"/>
          <w:szCs w:val="26"/>
        </w:rPr>
      </w:r>
    </w:p>
    <w:tbl>
      <w:tblPr>
        <w:tblW w:w="0" w:type="auto"/>
        <w:tblLayout w:type="fixed"/>
        <w:tblCellMar>
          <w:left w:w="28" w:type="dxa"/>
          <w:right w:w="28" w:type="dxa"/>
        </w:tblCellMar>
        <w:tblLook w:val="0000" w:firstRow="0" w:lastRow="0" w:firstColumn="0" w:lastColumn="0" w:noHBand="0" w:noVBand="0"/>
      </w:tblPr>
      <w:tblGrid>
        <w:gridCol w:w="7825"/>
        <w:gridCol w:w="1134"/>
        <w:gridCol w:w="1275"/>
      </w:tblGrid>
      <w:tr>
        <w:tblPrEx/>
        <w:trPr>
          <w:cantSplit/>
        </w:trPr>
        <w:tc>
          <w:tcPr>
            <w:tcBorders>
              <w:top w:val="none" w:color="000000" w:sz="4" w:space="0"/>
              <w:left w:val="none" w:color="000000" w:sz="4" w:space="0"/>
              <w:bottom w:val="none" w:color="000000" w:sz="4" w:space="0"/>
              <w:right w:val="none" w:color="000000" w:sz="4" w:space="0"/>
            </w:tcBorders>
            <w:tcW w:w="7825" w:type="dxa"/>
            <w:vAlign w:val="center"/>
            <w:vMerge w:val="restart"/>
            <w:textDirection w:val="lrTb"/>
            <w:noWrap w:val="false"/>
          </w:tcPr>
          <w:p>
            <w:pPr>
              <w:ind w:right="57"/>
              <w:jc w:val="right"/>
              <w:rPr>
                <w:rFonts w:ascii="Times New Roman" w:hAnsi="Times New Roman"/>
              </w:rPr>
            </w:pPr>
            <w:r>
              <w:rPr>
                <w:rFonts w:ascii="Times New Roman" w:hAnsi="Times New Roman"/>
              </w:rPr>
              <w:t xml:space="preserve">принятого в монтаж по акту</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bottom"/>
            <w:textDirection w:val="lrTb"/>
            <w:noWrap w:val="false"/>
          </w:tcPr>
          <w:p>
            <w:pPr>
              <w:ind w:right="113"/>
              <w:jc w:val="right"/>
              <w:rPr>
                <w:rFonts w:ascii="Times New Roman" w:hAnsi="Times New Roman"/>
              </w:rPr>
            </w:pPr>
            <w:r>
              <w:rPr>
                <w:rFonts w:ascii="Times New Roman" w:hAnsi="Times New Roman"/>
              </w:rPr>
              <w:t xml:space="preserve">номер</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7825"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bottom"/>
            <w:textDirection w:val="lrTb"/>
            <w:noWrap w:val="false"/>
          </w:tcPr>
          <w:p>
            <w:pPr>
              <w:ind w:right="113"/>
              <w:jc w:val="right"/>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ind w:firstLine="284"/>
        <w:rPr>
          <w:rFonts w:ascii="Times New Roman" w:hAnsi="Times New Roman"/>
        </w:rPr>
      </w:pPr>
      <w:r>
        <w:rPr>
          <w:rFonts w:ascii="Times New Roman" w:hAnsi="Times New Roman"/>
        </w:rPr>
        <w:t xml:space="preserve">Местонахождение оборудования  </w:t>
      </w:r>
      <w:r>
        <w:rPr>
          <w:rFonts w:ascii="Times New Roman" w:hAnsi="Times New Roman"/>
        </w:rPr>
      </w:r>
      <w:r>
        <w:rPr>
          <w:rFonts w:ascii="Times New Roman" w:hAnsi="Times New Roman"/>
        </w:rPr>
      </w:r>
    </w:p>
    <w:p>
      <w:pPr>
        <w:ind w:left="2892" w:right="1274" w:firstLine="284"/>
        <w:jc w:val="center"/>
        <w:rPr>
          <w:rFonts w:ascii="Times New Roman" w:hAnsi="Times New Roman"/>
          <w:sz w:val="13"/>
          <w:szCs w:val="13"/>
        </w:rPr>
        <w:pBdr>
          <w:top w:val="single" w:color="000000" w:sz="4" w:space="1"/>
        </w:pBdr>
      </w:pPr>
      <w:r>
        <w:rPr>
          <w:rFonts w:ascii="Times New Roman" w:hAnsi="Times New Roman"/>
          <w:sz w:val="13"/>
          <w:szCs w:val="13"/>
        </w:rPr>
        <w:t xml:space="preserve">(адрес, здание, сооружение, цех)</w:t>
      </w:r>
      <w:r>
        <w:rPr>
          <w:rFonts w:ascii="Times New Roman" w:hAnsi="Times New Roman"/>
          <w:sz w:val="13"/>
          <w:szCs w:val="13"/>
        </w:rPr>
      </w:r>
      <w:r>
        <w:rPr>
          <w:rFonts w:ascii="Times New Roman" w:hAnsi="Times New Roman"/>
          <w:sz w:val="13"/>
          <w:szCs w:val="13"/>
        </w:rPr>
      </w:r>
    </w:p>
    <w:tbl>
      <w:tblPr>
        <w:tblW w:w="0" w:type="auto"/>
        <w:tblInd w:w="284"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1275"/>
      </w:tblGrid>
      <w:tr>
        <w:tblPrEx/>
        <w:trPr>
          <w:cantSplit/>
        </w:trPr>
        <w:tc>
          <w:tcPr>
            <w:gridSpan w:val="4"/>
            <w:tcBorders>
              <w:top w:val="none" w:color="000000" w:sz="4" w:space="0"/>
              <w:left w:val="none" w:color="000000" w:sz="4" w:space="0"/>
              <w:bottom w:val="single" w:color="auto" w:sz="4" w:space="0"/>
              <w:right w:val="none" w:color="000000" w:sz="4" w:space="0"/>
            </w:tcBorders>
            <w:tcW w:w="7825"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275"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gridSpan w:val="2"/>
            <w:tcBorders>
              <w:top w:val="none" w:color="000000" w:sz="4" w:space="0"/>
              <w:left w:val="none" w:color="000000" w:sz="4" w:space="0"/>
              <w:bottom w:val="none" w:color="000000" w:sz="4" w:space="0"/>
              <w:right w:val="none" w:color="000000" w:sz="4" w:space="0"/>
            </w:tcBorders>
            <w:tcW w:w="2438" w:type="dxa"/>
            <w:vAlign w:val="bottom"/>
            <w:textDirection w:val="lrTb"/>
            <w:noWrap w:val="false"/>
          </w:tcPr>
          <w:p>
            <w:pPr>
              <w:ind w:firstLine="284"/>
              <w:rPr>
                <w:rFonts w:ascii="Times New Roman" w:hAnsi="Times New Roman"/>
              </w:rPr>
            </w:pPr>
            <w:r>
              <w:rPr>
                <w:rFonts w:ascii="Times New Roman" w:hAnsi="Times New Roman"/>
              </w:rPr>
              <w:t xml:space="preserve">Организация-изготовитель</w:t>
            </w:r>
            <w:r>
              <w:rPr>
                <w:rFonts w:ascii="Times New Roman" w:hAnsi="Times New Roman"/>
              </w:rPr>
            </w:r>
            <w:r>
              <w:rPr>
                <w:rFonts w:ascii="Times New Roman" w:hAnsi="Times New Roman"/>
              </w:rPr>
            </w:r>
          </w:p>
        </w:tc>
        <w:tc>
          <w:tcPr>
            <w:gridSpan w:val="2"/>
            <w:tcBorders>
              <w:top w:val="none" w:color="000000" w:sz="4" w:space="0"/>
              <w:left w:val="none" w:color="000000" w:sz="4" w:space="0"/>
              <w:bottom w:val="single" w:color="auto" w:sz="4" w:space="0"/>
              <w:right w:val="none" w:color="000000" w:sz="4" w:space="0"/>
            </w:tcBorders>
            <w:tcW w:w="5387"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ind w:right="113" w:firstLine="284"/>
              <w:jc w:val="right"/>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2"/>
            <w:tcBorders>
              <w:top w:val="none" w:color="000000" w:sz="4" w:space="0"/>
              <w:left w:val="none" w:color="000000" w:sz="4" w:space="0"/>
              <w:bottom w:val="none" w:color="000000" w:sz="4" w:space="0"/>
              <w:right w:val="none" w:color="000000" w:sz="4" w:space="0"/>
            </w:tcBorders>
            <w:tcW w:w="2438" w:type="dxa"/>
            <w:vAlign w:val="bottom"/>
            <w:textDirection w:val="lrTb"/>
            <w:noWrap w:val="false"/>
          </w:tcPr>
          <w:p>
            <w:pPr>
              <w:ind w:firstLine="284"/>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gridSpan w:val="2"/>
            <w:tcBorders>
              <w:top w:val="none" w:color="000000" w:sz="4" w:space="0"/>
              <w:left w:val="none" w:color="000000" w:sz="4" w:space="0"/>
              <w:bottom w:val="none" w:color="000000" w:sz="4" w:space="0"/>
              <w:right w:val="none" w:color="000000" w:sz="4" w:space="0"/>
            </w:tcBorders>
            <w:tcW w:w="5387" w:type="dxa"/>
            <w:vAlign w:val="bottom"/>
            <w:textDirection w:val="lrTb"/>
            <w:noWrap w:val="false"/>
          </w:tcPr>
          <w:p>
            <w:pPr>
              <w:ind w:left="2098" w:firstLine="284"/>
              <w:rPr>
                <w:rFonts w:ascii="Times New Roman" w:hAnsi="Times New Roman"/>
                <w:sz w:val="13"/>
                <w:szCs w:val="13"/>
              </w:rPr>
            </w:pPr>
            <w:r>
              <w:rPr>
                <w:rFonts w:ascii="Times New Roman" w:hAnsi="Times New Roman"/>
                <w:sz w:val="13"/>
                <w:szCs w:val="13"/>
              </w:rPr>
              <w:t xml:space="preserve">(наименование)</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ind w:right="113" w:firstLine="284"/>
              <w:jc w:val="right"/>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1275" w:type="dxa"/>
            <w:vAlign w:val="bottom"/>
            <w:vMerge w:val="restart"/>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ind w:firstLine="284"/>
              <w:rPr>
                <w:rFonts w:ascii="Times New Roman" w:hAnsi="Times New Roman"/>
              </w:rPr>
            </w:pPr>
            <w:r>
              <w:rPr>
                <w:rFonts w:ascii="Times New Roman" w:hAnsi="Times New Roman"/>
              </w:rPr>
              <w:t xml:space="preserve">Организация-поставщик</w:t>
            </w:r>
            <w:r>
              <w:rPr>
                <w:rFonts w:ascii="Times New Roman" w:hAnsi="Times New Roman"/>
              </w:rPr>
            </w:r>
            <w:r>
              <w:rPr>
                <w:rFonts w:ascii="Times New Roman" w:hAnsi="Times New Roman"/>
              </w:rPr>
            </w:r>
          </w:p>
        </w:tc>
        <w:tc>
          <w:tcPr>
            <w:gridSpan w:val="3"/>
            <w:tcBorders>
              <w:top w:val="none" w:color="000000" w:sz="4" w:space="0"/>
              <w:left w:val="none" w:color="000000" w:sz="4" w:space="0"/>
              <w:bottom w:val="single" w:color="auto" w:sz="4" w:space="0"/>
              <w:right w:val="none" w:color="000000" w:sz="4" w:space="0"/>
            </w:tcBorders>
            <w:tcW w:w="5529"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275" w:type="dxa"/>
            <w:vAlign w:val="bottom"/>
            <w:vMerge w:val="continue"/>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ind w:firstLine="284"/>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gridSpan w:val="3"/>
            <w:tcBorders>
              <w:top w:val="none" w:color="000000" w:sz="4" w:space="0"/>
              <w:left w:val="none" w:color="000000" w:sz="4" w:space="0"/>
              <w:bottom w:val="none" w:color="000000" w:sz="4" w:space="0"/>
              <w:right w:val="none" w:color="000000" w:sz="4" w:space="0"/>
            </w:tcBorders>
            <w:tcW w:w="5529" w:type="dxa"/>
            <w:vAlign w:val="bottom"/>
            <w:textDirection w:val="lrTb"/>
            <w:noWrap w:val="false"/>
          </w:tcPr>
          <w:p>
            <w:pPr>
              <w:ind w:left="2240" w:firstLine="284"/>
              <w:rPr>
                <w:rFonts w:ascii="Times New Roman" w:hAnsi="Times New Roman"/>
                <w:sz w:val="13"/>
                <w:szCs w:val="13"/>
              </w:rPr>
            </w:pPr>
            <w:r>
              <w:rPr>
                <w:rFonts w:ascii="Times New Roman" w:hAnsi="Times New Roman"/>
                <w:sz w:val="13"/>
                <w:szCs w:val="13"/>
              </w:rPr>
              <w:t xml:space="preserve">(наименование)</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ind w:right="113" w:firstLine="284"/>
              <w:jc w:val="right"/>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1275" w:type="dxa"/>
            <w:vAlign w:val="bottom"/>
            <w:vMerge w:val="restart"/>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none" w:color="000000" w:sz="4" w:space="0"/>
              <w:right w:val="none" w:color="000000" w:sz="4" w:space="0"/>
            </w:tcBorders>
            <w:tcW w:w="2863" w:type="dxa"/>
            <w:vAlign w:val="bottom"/>
            <w:textDirection w:val="lrTb"/>
            <w:noWrap w:val="false"/>
          </w:tcPr>
          <w:p>
            <w:pPr>
              <w:ind w:firstLine="284"/>
              <w:rPr>
                <w:rFonts w:ascii="Times New Roman" w:hAnsi="Times New Roman"/>
              </w:rPr>
            </w:pPr>
            <w:r>
              <w:rPr>
                <w:rFonts w:ascii="Times New Roman" w:hAnsi="Times New Roman"/>
              </w:rPr>
              <w:t xml:space="preserve">Организация-грузоотправитель</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4962"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275" w:type="dxa"/>
            <w:vAlign w:val="bottom"/>
            <w:vMerge w:val="continue"/>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none" w:color="000000" w:sz="4" w:space="0"/>
              <w:right w:val="none" w:color="000000" w:sz="4" w:space="0"/>
            </w:tcBorders>
            <w:tcW w:w="2863" w:type="dxa"/>
            <w:vAlign w:val="bottom"/>
            <w:textDirection w:val="lrTb"/>
            <w:noWrap w:val="false"/>
          </w:tcPr>
          <w:p>
            <w:pPr>
              <w:ind w:firstLine="284"/>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4962" w:type="dxa"/>
            <w:vAlign w:val="bottom"/>
            <w:textDirection w:val="lrTb"/>
            <w:noWrap w:val="false"/>
          </w:tcPr>
          <w:p>
            <w:pPr>
              <w:ind w:left="1673" w:firstLine="284"/>
              <w:rPr>
                <w:rFonts w:ascii="Times New Roman" w:hAnsi="Times New Roman"/>
                <w:sz w:val="13"/>
                <w:szCs w:val="13"/>
              </w:rPr>
            </w:pPr>
            <w:r>
              <w:rPr>
                <w:rFonts w:ascii="Times New Roman" w:hAnsi="Times New Roman"/>
                <w:sz w:val="13"/>
                <w:szCs w:val="13"/>
              </w:rPr>
              <w:t xml:space="preserve">(наименование)</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ind w:right="113" w:firstLine="284"/>
              <w:jc w:val="right"/>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1275" w:type="dxa"/>
            <w:vAlign w:val="bottom"/>
            <w:vMerge w:val="restart"/>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ind w:firstLine="284"/>
              <w:rPr>
                <w:rFonts w:ascii="Times New Roman" w:hAnsi="Times New Roman"/>
              </w:rPr>
            </w:pPr>
            <w:r>
              <w:rPr>
                <w:rFonts w:ascii="Times New Roman" w:hAnsi="Times New Roman"/>
              </w:rPr>
              <w:t xml:space="preserve">Организация-перевозчик</w:t>
            </w:r>
            <w:r>
              <w:rPr>
                <w:rFonts w:ascii="Times New Roman" w:hAnsi="Times New Roman"/>
              </w:rPr>
            </w:r>
            <w:r>
              <w:rPr>
                <w:rFonts w:ascii="Times New Roman" w:hAnsi="Times New Roman"/>
              </w:rPr>
            </w:r>
          </w:p>
        </w:tc>
        <w:tc>
          <w:tcPr>
            <w:gridSpan w:val="3"/>
            <w:tcBorders>
              <w:top w:val="none" w:color="000000" w:sz="4" w:space="0"/>
              <w:left w:val="none" w:color="000000" w:sz="4" w:space="0"/>
              <w:bottom w:val="single" w:color="auto" w:sz="4" w:space="0"/>
              <w:right w:val="none" w:color="000000" w:sz="4" w:space="0"/>
            </w:tcBorders>
            <w:tcW w:w="5529"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none" w:color="000000" w:sz="4" w:space="0"/>
              <w:right w:val="single" w:color="auto" w:sz="4" w:space="0"/>
            </w:tcBorders>
            <w:tcW w:w="1275" w:type="dxa"/>
            <w:vAlign w:val="bottom"/>
            <w:vMerge w:val="continue"/>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ind w:firstLine="284"/>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gridSpan w:val="3"/>
            <w:tcBorders>
              <w:top w:val="none" w:color="000000" w:sz="4" w:space="0"/>
              <w:left w:val="none" w:color="000000" w:sz="4" w:space="0"/>
              <w:bottom w:val="none" w:color="000000" w:sz="4" w:space="0"/>
              <w:right w:val="none" w:color="000000" w:sz="4" w:space="0"/>
            </w:tcBorders>
            <w:tcW w:w="5529" w:type="dxa"/>
            <w:vAlign w:val="bottom"/>
            <w:textDirection w:val="lrTb"/>
            <w:noWrap w:val="false"/>
          </w:tcPr>
          <w:p>
            <w:pPr>
              <w:ind w:left="2240" w:firstLine="284"/>
              <w:rPr>
                <w:rFonts w:ascii="Times New Roman" w:hAnsi="Times New Roman"/>
                <w:sz w:val="13"/>
                <w:szCs w:val="13"/>
              </w:rPr>
            </w:pPr>
            <w:r>
              <w:rPr>
                <w:rFonts w:ascii="Times New Roman" w:hAnsi="Times New Roman"/>
                <w:sz w:val="13"/>
                <w:szCs w:val="13"/>
              </w:rPr>
              <w:t xml:space="preserve">(наименование)</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ind w:right="113" w:firstLine="284"/>
              <w:jc w:val="right"/>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bottom"/>
            <w:vMerge w:val="restart"/>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ind w:firstLine="284"/>
              <w:rPr>
                <w:rFonts w:ascii="Times New Roman" w:hAnsi="Times New Roman"/>
              </w:rPr>
            </w:pPr>
            <w:r>
              <w:rPr>
                <w:rFonts w:ascii="Times New Roman" w:hAnsi="Times New Roman"/>
              </w:rPr>
              <w:t xml:space="preserve">Монтажная организация</w:t>
            </w:r>
            <w:r>
              <w:rPr>
                <w:rFonts w:ascii="Times New Roman" w:hAnsi="Times New Roman"/>
              </w:rPr>
            </w:r>
            <w:r>
              <w:rPr>
                <w:rFonts w:ascii="Times New Roman" w:hAnsi="Times New Roman"/>
              </w:rPr>
            </w:r>
          </w:p>
        </w:tc>
        <w:tc>
          <w:tcPr>
            <w:gridSpan w:val="3"/>
            <w:tcBorders>
              <w:top w:val="none" w:color="000000" w:sz="4" w:space="0"/>
              <w:left w:val="none" w:color="000000" w:sz="4" w:space="0"/>
              <w:bottom w:val="single" w:color="auto" w:sz="4" w:space="0"/>
              <w:right w:val="none" w:color="000000" w:sz="4" w:space="0"/>
            </w:tcBorders>
            <w:tcW w:w="5529"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275" w:type="dxa"/>
            <w:vAlign w:val="bottom"/>
            <w:vMerge w:val="continue"/>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ind w:firstLine="284"/>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gridSpan w:val="3"/>
            <w:tcBorders>
              <w:top w:val="none" w:color="000000" w:sz="4" w:space="0"/>
              <w:left w:val="none" w:color="000000" w:sz="4" w:space="0"/>
              <w:bottom w:val="none" w:color="000000" w:sz="4" w:space="0"/>
              <w:right w:val="none" w:color="000000" w:sz="4" w:space="0"/>
            </w:tcBorders>
            <w:tcW w:w="5529" w:type="dxa"/>
            <w:vAlign w:val="bottom"/>
            <w:textDirection w:val="lrTb"/>
            <w:noWrap w:val="false"/>
          </w:tcPr>
          <w:p>
            <w:pPr>
              <w:ind w:left="2240" w:firstLine="284"/>
              <w:rPr>
                <w:rFonts w:ascii="Times New Roman" w:hAnsi="Times New Roman"/>
                <w:sz w:val="13"/>
                <w:szCs w:val="13"/>
              </w:rPr>
            </w:pPr>
            <w:r>
              <w:rPr>
                <w:rFonts w:ascii="Times New Roman" w:hAnsi="Times New Roman"/>
                <w:sz w:val="13"/>
                <w:szCs w:val="13"/>
              </w:rPr>
              <w:t xml:space="preserve">(наименование)</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ind w:firstLine="284"/>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275"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r>
    </w:tbl>
    <w:p>
      <w:pPr>
        <w:ind w:firstLine="284"/>
        <w:tabs>
          <w:tab w:val="center" w:pos="2552" w:leader="none"/>
          <w:tab w:val="left" w:pos="3969" w:leader="none"/>
        </w:tabs>
        <w:rPr>
          <w:rFonts w:ascii="Times New Roman" w:hAnsi="Times New Roman"/>
        </w:rPr>
      </w:pPr>
      <w:r>
        <w:rPr>
          <w:rFonts w:ascii="Times New Roman" w:hAnsi="Times New Roman"/>
        </w:rPr>
        <w:t xml:space="preserve">1. В процессе</w:t>
      </w:r>
      <w:r>
        <w:rPr>
          <w:rFonts w:ascii="Times New Roman" w:hAnsi="Times New Roman"/>
        </w:rPr>
        <w:tab/>
      </w:r>
      <w:r>
        <w:rPr>
          <w:rFonts w:ascii="Times New Roman" w:hAnsi="Times New Roman"/>
        </w:rPr>
        <w:tab/>
        <w:t xml:space="preserve">перечисленного ниже оборудования обнаружены следующие дефекты:</w:t>
      </w:r>
      <w:r>
        <w:rPr>
          <w:rFonts w:ascii="Times New Roman" w:hAnsi="Times New Roman"/>
        </w:rPr>
      </w:r>
      <w:r>
        <w:rPr>
          <w:rFonts w:ascii="Times New Roman" w:hAnsi="Times New Roman"/>
        </w:rPr>
      </w:r>
    </w:p>
    <w:p>
      <w:pPr>
        <w:ind w:left="1276" w:right="6379"/>
        <w:jc w:val="center"/>
        <w:rPr>
          <w:rFonts w:ascii="Times New Roman" w:hAnsi="Times New Roman"/>
          <w:sz w:val="13"/>
          <w:szCs w:val="13"/>
        </w:rPr>
        <w:pBdr>
          <w:top w:val="single" w:color="000000" w:sz="4" w:space="1"/>
        </w:pBdr>
      </w:pPr>
      <w:r>
        <w:rPr>
          <w:rFonts w:ascii="Times New Roman" w:hAnsi="Times New Roman"/>
          <w:sz w:val="13"/>
          <w:szCs w:val="13"/>
        </w:rPr>
        <w:t xml:space="preserve">(приема, монтажа, наладки, испытания)</w:t>
      </w:r>
      <w:r>
        <w:rPr>
          <w:rFonts w:ascii="Times New Roman" w:hAnsi="Times New Roman"/>
          <w:sz w:val="13"/>
          <w:szCs w:val="13"/>
        </w:rPr>
      </w:r>
      <w:r>
        <w:rPr>
          <w:rFonts w:ascii="Times New Roman" w:hAnsi="Times New Roman"/>
          <w:sz w:val="13"/>
          <w:szCs w:val="13"/>
        </w:rPr>
      </w:r>
    </w:p>
    <w:tbl>
      <w:tblPr>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842"/>
      </w:tblGrid>
      <w:tr>
        <w:tblPrEx/>
        <w:trPr>
          <w:cantSplit/>
        </w:trPr>
        <w:tc>
          <w:tcPr>
            <w:gridSpan w:val="4"/>
            <w:tcW w:w="5698" w:type="dxa"/>
            <w:vAlign w:val="bottom"/>
            <w:textDirection w:val="lrTb"/>
            <w:noWrap w:val="false"/>
          </w:tcPr>
          <w:p>
            <w:pPr>
              <w:jc w:val="center"/>
              <w:rPr>
                <w:rFonts w:ascii="Times New Roman" w:hAnsi="Times New Roman"/>
              </w:rPr>
            </w:pPr>
            <w:r>
              <w:rPr>
                <w:rFonts w:ascii="Times New Roman" w:hAnsi="Times New Roman"/>
              </w:rPr>
              <w:t xml:space="preserve">Оборудование</w:t>
            </w:r>
            <w:r>
              <w:rPr>
                <w:rFonts w:ascii="Times New Roman" w:hAnsi="Times New Roman"/>
              </w:rPr>
            </w:r>
            <w:r>
              <w:rPr>
                <w:rFonts w:ascii="Times New Roman" w:hAnsi="Times New Roman"/>
              </w:rPr>
            </w:r>
          </w:p>
        </w:tc>
        <w:tc>
          <w:tcPr>
            <w:gridSpan w:val="2"/>
            <w:tcW w:w="2624" w:type="dxa"/>
            <w:vAlign w:val="bottom"/>
            <w:textDirection w:val="lrTb"/>
            <w:noWrap w:val="false"/>
          </w:tcPr>
          <w:p>
            <w:pPr>
              <w:jc w:val="center"/>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W w:w="1842" w:type="dxa"/>
            <w:vMerge w:val="restart"/>
            <w:textDirection w:val="lrTb"/>
            <w:noWrap w:val="false"/>
          </w:tcPr>
          <w:p>
            <w:pPr>
              <w:jc w:val="center"/>
              <w:rPr>
                <w:rFonts w:ascii="Times New Roman" w:hAnsi="Times New Roman"/>
              </w:rPr>
            </w:pPr>
            <w:r>
              <w:rPr>
                <w:rFonts w:ascii="Times New Roman" w:hAnsi="Times New Roman"/>
              </w:rPr>
              <w:t xml:space="preserve">Обнаруженные</w:t>
            </w:r>
            <w:r>
              <w:rPr>
                <w:rFonts w:ascii="Times New Roman" w:hAnsi="Times New Roman"/>
              </w:rPr>
              <w:br/>
              <w:t xml:space="preserve">дефекты</w:t>
            </w:r>
            <w:r>
              <w:rPr>
                <w:rFonts w:ascii="Times New Roman" w:hAnsi="Times New Roman"/>
              </w:rPr>
            </w:r>
            <w:r>
              <w:rPr>
                <w:rFonts w:ascii="Times New Roman" w:hAnsi="Times New Roman"/>
              </w:rPr>
            </w:r>
          </w:p>
        </w:tc>
      </w:tr>
      <w:tr>
        <w:tblPrEx/>
        <w:trPr>
          <w:cantSplit/>
        </w:trPr>
        <w:tc>
          <w:tcPr>
            <w:tcW w:w="1701" w:type="dxa"/>
            <w:textDirection w:val="lrTb"/>
            <w:noWrap w:val="false"/>
          </w:tcPr>
          <w:p>
            <w:pPr>
              <w:jc w:val="cente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W w:w="1375" w:type="dxa"/>
            <w:textDirection w:val="lrTb"/>
            <w:noWrap w:val="false"/>
          </w:tcPr>
          <w:p>
            <w:pPr>
              <w:jc w:val="center"/>
              <w:rPr>
                <w:rFonts w:ascii="Times New Roman" w:hAnsi="Times New Roman"/>
              </w:rPr>
            </w:pPr>
            <w:r>
              <w:rPr>
                <w:rFonts w:ascii="Times New Roman" w:hAnsi="Times New Roman"/>
              </w:rPr>
              <w:t xml:space="preserve">номер</w:t>
            </w:r>
            <w:r>
              <w:rPr>
                <w:rFonts w:ascii="Times New Roman" w:hAnsi="Times New Roman"/>
              </w:rPr>
              <w:br/>
              <w:t xml:space="preserve">паспорта или маркировка</w:t>
            </w:r>
            <w:r>
              <w:rPr>
                <w:rFonts w:ascii="Times New Roman" w:hAnsi="Times New Roman"/>
              </w:rPr>
            </w:r>
            <w:r>
              <w:rPr>
                <w:rFonts w:ascii="Times New Roman" w:hAnsi="Times New Roman"/>
              </w:rPr>
            </w:r>
          </w:p>
        </w:tc>
        <w:tc>
          <w:tcPr>
            <w:tcW w:w="1134" w:type="dxa"/>
            <w:textDirection w:val="lrTb"/>
            <w:noWrap w:val="false"/>
          </w:tcPr>
          <w:p>
            <w:pPr>
              <w:jc w:val="center"/>
              <w:rPr>
                <w:rFonts w:ascii="Times New Roman" w:hAnsi="Times New Roman"/>
              </w:rPr>
            </w:pPr>
            <w:r>
              <w:rPr>
                <w:rFonts w:ascii="Times New Roman" w:hAnsi="Times New Roman"/>
              </w:rPr>
              <w:t xml:space="preserve">тип, марка</w:t>
            </w:r>
            <w:r>
              <w:rPr>
                <w:rFonts w:ascii="Times New Roman" w:hAnsi="Times New Roman"/>
              </w:rPr>
            </w:r>
            <w:r>
              <w:rPr>
                <w:rFonts w:ascii="Times New Roman" w:hAnsi="Times New Roman"/>
              </w:rPr>
            </w:r>
          </w:p>
        </w:tc>
        <w:tc>
          <w:tcPr>
            <w:tcW w:w="1488" w:type="dxa"/>
            <w:textDirection w:val="lrTb"/>
            <w:noWrap w:val="false"/>
          </w:tcPr>
          <w:p>
            <w:pPr>
              <w:jc w:val="center"/>
              <w:rPr>
                <w:rFonts w:ascii="Times New Roman" w:hAnsi="Times New Roman"/>
              </w:rPr>
            </w:pPr>
            <w:r>
              <w:rPr>
                <w:rFonts w:ascii="Times New Roman" w:hAnsi="Times New Roman"/>
              </w:rPr>
              <w:t xml:space="preserve">проектная</w:t>
            </w:r>
            <w:r>
              <w:rPr>
                <w:rFonts w:ascii="Times New Roman" w:hAnsi="Times New Roman"/>
              </w:rPr>
              <w:br/>
              <w:t xml:space="preserve">организация</w:t>
            </w:r>
            <w:r>
              <w:rPr>
                <w:rFonts w:ascii="Times New Roman" w:hAnsi="Times New Roman"/>
              </w:rPr>
            </w:r>
            <w:r>
              <w:rPr>
                <w:rFonts w:ascii="Times New Roman" w:hAnsi="Times New Roman"/>
              </w:rPr>
            </w:r>
          </w:p>
        </w:tc>
        <w:tc>
          <w:tcPr>
            <w:tcW w:w="1347" w:type="dxa"/>
            <w:textDirection w:val="lrTb"/>
            <w:noWrap w:val="false"/>
          </w:tcPr>
          <w:p>
            <w:pPr>
              <w:jc w:val="center"/>
              <w:rPr>
                <w:rFonts w:ascii="Times New Roman" w:hAnsi="Times New Roman"/>
              </w:rPr>
            </w:pPr>
            <w:r>
              <w:rPr>
                <w:rFonts w:ascii="Times New Roman" w:hAnsi="Times New Roman"/>
              </w:rPr>
              <w:t xml:space="preserve">изготовления оборудования</w:t>
            </w:r>
            <w:r>
              <w:rPr>
                <w:rFonts w:ascii="Times New Roman" w:hAnsi="Times New Roman"/>
              </w:rPr>
            </w:r>
            <w:r>
              <w:rPr>
                <w:rFonts w:ascii="Times New Roman" w:hAnsi="Times New Roman"/>
              </w:rPr>
            </w:r>
          </w:p>
        </w:tc>
        <w:tc>
          <w:tcPr>
            <w:tcW w:w="1277" w:type="dxa"/>
            <w:textDirection w:val="lrTb"/>
            <w:noWrap w:val="false"/>
          </w:tcPr>
          <w:p>
            <w:pPr>
              <w:jc w:val="center"/>
              <w:rPr>
                <w:rFonts w:ascii="Times New Roman" w:hAnsi="Times New Roman"/>
              </w:rPr>
            </w:pPr>
            <w:r>
              <w:rPr>
                <w:rFonts w:ascii="Times New Roman" w:hAnsi="Times New Roman"/>
              </w:rPr>
              <w:t xml:space="preserve">поступления оборудования</w:t>
            </w:r>
            <w:r>
              <w:rPr>
                <w:rFonts w:ascii="Times New Roman" w:hAnsi="Times New Roman"/>
              </w:rPr>
            </w:r>
            <w:r>
              <w:rPr>
                <w:rFonts w:ascii="Times New Roman" w:hAnsi="Times New Roman"/>
              </w:rPr>
            </w:r>
          </w:p>
        </w:tc>
        <w:tc>
          <w:tcPr>
            <w:tcW w:w="184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jc w:val="cente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1488" w:type="dxa"/>
            <w:vAlign w:val="bottom"/>
            <w:textDirection w:val="lrTb"/>
            <w:noWrap w:val="false"/>
          </w:tcPr>
          <w:p>
            <w:pPr>
              <w:jc w:val="cente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W w:w="1842" w:type="dxa"/>
            <w:vAlign w:val="bottom"/>
            <w:textDirection w:val="lrTb"/>
            <w:noWrap w:val="false"/>
          </w:tcPr>
          <w:p>
            <w:pPr>
              <w:jc w:val="cente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186"/>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jc w:val="right"/>
        <w:pageBreakBefore/>
        <w:rPr>
          <w:rFonts w:ascii="Times New Roman" w:hAnsi="Times New Roman"/>
        </w:rPr>
      </w:pPr>
      <w:r>
        <w:rPr>
          <w:rFonts w:ascii="Times New Roman" w:hAnsi="Times New Roman"/>
        </w:rPr>
        <w:t xml:space="preserve">Оборотная сторона формы № ОС-16</w:t>
      </w:r>
      <w:r>
        <w:rPr>
          <w:rFonts w:ascii="Times New Roman" w:hAnsi="Times New Roman"/>
        </w:rPr>
      </w:r>
      <w:r>
        <w:rPr>
          <w:rFonts w:ascii="Times New Roman" w:hAnsi="Times New Roman"/>
        </w:rPr>
      </w:r>
    </w:p>
    <w:tbl>
      <w:tblPr>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842"/>
      </w:tblGrid>
      <w:tr>
        <w:tblPrEx/>
        <w:trPr>
          <w:cantSplit/>
        </w:trPr>
        <w:tc>
          <w:tcPr>
            <w:gridSpan w:val="4"/>
            <w:tcW w:w="5698" w:type="dxa"/>
            <w:vAlign w:val="bottom"/>
            <w:textDirection w:val="lrTb"/>
            <w:noWrap w:val="false"/>
          </w:tcPr>
          <w:p>
            <w:pPr>
              <w:jc w:val="center"/>
              <w:rPr>
                <w:rFonts w:ascii="Times New Roman" w:hAnsi="Times New Roman"/>
              </w:rPr>
            </w:pPr>
            <w:r>
              <w:rPr>
                <w:rFonts w:ascii="Times New Roman" w:hAnsi="Times New Roman"/>
              </w:rPr>
              <w:t xml:space="preserve">Оборудование</w:t>
            </w:r>
            <w:r>
              <w:rPr>
                <w:rFonts w:ascii="Times New Roman" w:hAnsi="Times New Roman"/>
              </w:rPr>
            </w:r>
            <w:r>
              <w:rPr>
                <w:rFonts w:ascii="Times New Roman" w:hAnsi="Times New Roman"/>
              </w:rPr>
            </w:r>
          </w:p>
        </w:tc>
        <w:tc>
          <w:tcPr>
            <w:gridSpan w:val="2"/>
            <w:tcW w:w="2624" w:type="dxa"/>
            <w:vAlign w:val="bottom"/>
            <w:textDirection w:val="lrTb"/>
            <w:noWrap w:val="false"/>
          </w:tcPr>
          <w:p>
            <w:pPr>
              <w:jc w:val="center"/>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W w:w="1842" w:type="dxa"/>
            <w:vMerge w:val="restart"/>
            <w:textDirection w:val="lrTb"/>
            <w:noWrap w:val="false"/>
          </w:tcPr>
          <w:p>
            <w:pPr>
              <w:jc w:val="center"/>
              <w:rPr>
                <w:rFonts w:ascii="Times New Roman" w:hAnsi="Times New Roman"/>
              </w:rPr>
            </w:pPr>
            <w:r>
              <w:rPr>
                <w:rFonts w:ascii="Times New Roman" w:hAnsi="Times New Roman"/>
              </w:rPr>
              <w:t xml:space="preserve">Обнаруженные</w:t>
            </w:r>
            <w:r>
              <w:rPr>
                <w:rFonts w:ascii="Times New Roman" w:hAnsi="Times New Roman"/>
              </w:rPr>
              <w:br/>
              <w:t xml:space="preserve">дефекты</w:t>
            </w:r>
            <w:r>
              <w:rPr>
                <w:rFonts w:ascii="Times New Roman" w:hAnsi="Times New Roman"/>
              </w:rPr>
            </w:r>
            <w:r>
              <w:rPr>
                <w:rFonts w:ascii="Times New Roman" w:hAnsi="Times New Roman"/>
              </w:rPr>
            </w:r>
          </w:p>
        </w:tc>
      </w:tr>
      <w:tr>
        <w:tblPrEx/>
        <w:trPr>
          <w:cantSplit/>
        </w:trPr>
        <w:tc>
          <w:tcPr>
            <w:tcW w:w="1701" w:type="dxa"/>
            <w:textDirection w:val="lrTb"/>
            <w:noWrap w:val="false"/>
          </w:tcPr>
          <w:p>
            <w:pPr>
              <w:jc w:val="cente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W w:w="1375" w:type="dxa"/>
            <w:textDirection w:val="lrTb"/>
            <w:noWrap w:val="false"/>
          </w:tcPr>
          <w:p>
            <w:pPr>
              <w:jc w:val="center"/>
              <w:rPr>
                <w:rFonts w:ascii="Times New Roman" w:hAnsi="Times New Roman"/>
              </w:rPr>
            </w:pPr>
            <w:r>
              <w:rPr>
                <w:rFonts w:ascii="Times New Roman" w:hAnsi="Times New Roman"/>
              </w:rPr>
              <w:t xml:space="preserve">номер</w:t>
            </w:r>
            <w:r>
              <w:rPr>
                <w:rFonts w:ascii="Times New Roman" w:hAnsi="Times New Roman"/>
              </w:rPr>
              <w:br/>
            </w:r>
            <w:r>
              <w:rPr>
                <w:rFonts w:ascii="Times New Roman" w:hAnsi="Times New Roman"/>
              </w:rPr>
              <w:t xml:space="preserve">паспорта или маркировка</w:t>
            </w:r>
            <w:r>
              <w:rPr>
                <w:rFonts w:ascii="Times New Roman" w:hAnsi="Times New Roman"/>
              </w:rPr>
            </w:r>
            <w:r>
              <w:rPr>
                <w:rFonts w:ascii="Times New Roman" w:hAnsi="Times New Roman"/>
              </w:rPr>
            </w:r>
          </w:p>
        </w:tc>
        <w:tc>
          <w:tcPr>
            <w:tcW w:w="1134" w:type="dxa"/>
            <w:textDirection w:val="lrTb"/>
            <w:noWrap w:val="false"/>
          </w:tcPr>
          <w:p>
            <w:pPr>
              <w:jc w:val="center"/>
              <w:rPr>
                <w:rFonts w:ascii="Times New Roman" w:hAnsi="Times New Roman"/>
              </w:rPr>
            </w:pPr>
            <w:r>
              <w:rPr>
                <w:rFonts w:ascii="Times New Roman" w:hAnsi="Times New Roman"/>
              </w:rPr>
              <w:t xml:space="preserve">тип, марка</w:t>
            </w:r>
            <w:r>
              <w:rPr>
                <w:rFonts w:ascii="Times New Roman" w:hAnsi="Times New Roman"/>
              </w:rPr>
            </w:r>
            <w:r>
              <w:rPr>
                <w:rFonts w:ascii="Times New Roman" w:hAnsi="Times New Roman"/>
              </w:rPr>
            </w:r>
          </w:p>
        </w:tc>
        <w:tc>
          <w:tcPr>
            <w:tcW w:w="1488" w:type="dxa"/>
            <w:textDirection w:val="lrTb"/>
            <w:noWrap w:val="false"/>
          </w:tcPr>
          <w:p>
            <w:pPr>
              <w:jc w:val="center"/>
              <w:rPr>
                <w:rFonts w:ascii="Times New Roman" w:hAnsi="Times New Roman"/>
              </w:rPr>
            </w:pPr>
            <w:r>
              <w:rPr>
                <w:rFonts w:ascii="Times New Roman" w:hAnsi="Times New Roman"/>
              </w:rPr>
              <w:t xml:space="preserve">проектная</w:t>
            </w:r>
            <w:r>
              <w:rPr>
                <w:rFonts w:ascii="Times New Roman" w:hAnsi="Times New Roman"/>
              </w:rPr>
              <w:br/>
              <w:t xml:space="preserve">организация</w:t>
            </w:r>
            <w:r>
              <w:rPr>
                <w:rFonts w:ascii="Times New Roman" w:hAnsi="Times New Roman"/>
              </w:rPr>
            </w:r>
            <w:r>
              <w:rPr>
                <w:rFonts w:ascii="Times New Roman" w:hAnsi="Times New Roman"/>
              </w:rPr>
            </w:r>
          </w:p>
        </w:tc>
        <w:tc>
          <w:tcPr>
            <w:tcW w:w="1347" w:type="dxa"/>
            <w:textDirection w:val="lrTb"/>
            <w:noWrap w:val="false"/>
          </w:tcPr>
          <w:p>
            <w:pPr>
              <w:jc w:val="center"/>
              <w:rPr>
                <w:rFonts w:ascii="Times New Roman" w:hAnsi="Times New Roman"/>
              </w:rPr>
            </w:pPr>
            <w:r>
              <w:rPr>
                <w:rFonts w:ascii="Times New Roman" w:hAnsi="Times New Roman"/>
              </w:rPr>
              <w:t xml:space="preserve">изготовления оборудования</w:t>
            </w:r>
            <w:r>
              <w:rPr>
                <w:rFonts w:ascii="Times New Roman" w:hAnsi="Times New Roman"/>
              </w:rPr>
            </w:r>
            <w:r>
              <w:rPr>
                <w:rFonts w:ascii="Times New Roman" w:hAnsi="Times New Roman"/>
              </w:rPr>
            </w:r>
          </w:p>
        </w:tc>
        <w:tc>
          <w:tcPr>
            <w:tcW w:w="1277" w:type="dxa"/>
            <w:textDirection w:val="lrTb"/>
            <w:noWrap w:val="false"/>
          </w:tcPr>
          <w:p>
            <w:pPr>
              <w:jc w:val="center"/>
              <w:rPr>
                <w:rFonts w:ascii="Times New Roman" w:hAnsi="Times New Roman"/>
              </w:rPr>
            </w:pPr>
            <w:r>
              <w:rPr>
                <w:rFonts w:ascii="Times New Roman" w:hAnsi="Times New Roman"/>
              </w:rPr>
              <w:t xml:space="preserve">поступления оборудования</w:t>
            </w:r>
            <w:r>
              <w:rPr>
                <w:rFonts w:ascii="Times New Roman" w:hAnsi="Times New Roman"/>
              </w:rPr>
            </w:r>
            <w:r>
              <w:rPr>
                <w:rFonts w:ascii="Times New Roman" w:hAnsi="Times New Roman"/>
              </w:rPr>
            </w:r>
          </w:p>
        </w:tc>
        <w:tc>
          <w:tcPr>
            <w:tcW w:w="184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jc w:val="cente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1488" w:type="dxa"/>
            <w:vAlign w:val="bottom"/>
            <w:textDirection w:val="lrTb"/>
            <w:noWrap w:val="false"/>
          </w:tcPr>
          <w:p>
            <w:pPr>
              <w:jc w:val="cente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W w:w="1842" w:type="dxa"/>
            <w:vAlign w:val="bottom"/>
            <w:textDirection w:val="lrTb"/>
            <w:noWrap w:val="false"/>
          </w:tcPr>
          <w:p>
            <w:pPr>
              <w:jc w:val="cente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8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ind w:firstLine="284"/>
        <w:rPr>
          <w:rFonts w:ascii="Times New Roman" w:hAnsi="Times New Roman"/>
        </w:rPr>
      </w:pPr>
      <w:r>
        <w:rPr>
          <w:rFonts w:ascii="Times New Roman" w:hAnsi="Times New Roman"/>
        </w:rPr>
        <w:t xml:space="preserve">Для устранения выявленных дефектов необходимо:  </w:t>
      </w:r>
      <w:r>
        <w:rPr>
          <w:rFonts w:ascii="Times New Roman" w:hAnsi="Times New Roman"/>
        </w:rPr>
      </w:r>
      <w:r>
        <w:rPr>
          <w:rFonts w:ascii="Times New Roman" w:hAnsi="Times New Roman"/>
        </w:rPr>
      </w:r>
    </w:p>
    <w:p>
      <w:pPr>
        <w:ind w:left="4508"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jc w:val="center"/>
        <w:rPr>
          <w:rFonts w:ascii="Times New Roman" w:hAnsi="Times New Roman"/>
          <w:sz w:val="13"/>
          <w:szCs w:val="13"/>
        </w:rPr>
        <w:pBdr>
          <w:top w:val="single" w:color="000000" w:sz="4" w:space="1"/>
        </w:pBdr>
      </w:pPr>
      <w:r>
        <w:rPr>
          <w:rFonts w:ascii="Times New Roman" w:hAnsi="Times New Roman"/>
          <w:sz w:val="13"/>
          <w:szCs w:val="13"/>
        </w:rPr>
        <w:t xml:space="preserve">(подробно указываются мероприятия или работы по устранению выявленных дефектов, исполнители и сроки исполнения)</w:t>
      </w:r>
      <w:r>
        <w:rPr>
          <w:rFonts w:ascii="Times New Roman" w:hAnsi="Times New Roman"/>
          <w:sz w:val="13"/>
          <w:szCs w:val="13"/>
        </w:rPr>
      </w:r>
      <w:r>
        <w:rPr>
          <w:rFonts w:ascii="Times New Roman" w:hAnsi="Times New Roman"/>
          <w:sz w:val="13"/>
          <w:szCs w:val="13"/>
        </w:rPr>
      </w:r>
    </w:p>
    <w:p>
      <w:pPr>
        <w:ind w:left="426"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284"/>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tbl>
      <w:tblPr>
        <w:tblW w:w="0" w:type="auto"/>
        <w:tblInd w:w="426"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559"/>
      </w:tblGrid>
      <w:tr>
        <w:tblPrEx/>
        <w:trPr/>
        <w:tc>
          <w:tcPr>
            <w:gridSpan w:val="5"/>
            <w:tcBorders>
              <w:top w:val="none" w:color="000000" w:sz="4" w:space="0"/>
              <w:left w:val="none" w:color="000000" w:sz="4" w:space="0"/>
              <w:bottom w:val="none" w:color="000000" w:sz="4" w:space="0"/>
              <w:right w:val="none" w:color="000000" w:sz="4" w:space="0"/>
            </w:tcBorders>
            <w:tcW w:w="5103" w:type="dxa"/>
            <w:vAlign w:val="bottom"/>
            <w:textDirection w:val="lrTb"/>
            <w:noWrap w:val="false"/>
          </w:tcPr>
          <w:p>
            <w:pPr>
              <w:ind w:firstLine="284"/>
              <w:jc w:val="center"/>
              <w:rPr>
                <w:rFonts w:ascii="Times New Roman" w:hAnsi="Times New Roman"/>
              </w:rPr>
            </w:pPr>
            <w:r>
              <w:rPr>
                <w:rFonts w:ascii="Times New Roman" w:hAnsi="Times New Roman"/>
              </w:rPr>
              <w:t xml:space="preserve">Представитель организации-заказчика</w:t>
            </w:r>
            <w:r>
              <w:rPr>
                <w:rFonts w:ascii="Times New Roman" w:hAnsi="Times New Roman"/>
              </w:rPr>
            </w:r>
            <w:r>
              <w:rPr>
                <w:rFonts w:ascii="Times New Roman" w:hAnsi="Times New Roman"/>
              </w:rPr>
            </w:r>
          </w:p>
        </w:tc>
        <w:tc>
          <w:tcPr>
            <w:gridSpan w:val="6"/>
            <w:tcBorders>
              <w:top w:val="none" w:color="000000" w:sz="4" w:space="0"/>
              <w:left w:val="none" w:color="000000" w:sz="4" w:space="0"/>
              <w:bottom w:val="none" w:color="000000" w:sz="4" w:space="0"/>
              <w:right w:val="none" w:color="000000" w:sz="4" w:space="0"/>
            </w:tcBorders>
            <w:tcW w:w="5103" w:type="dxa"/>
            <w:vAlign w:val="bottom"/>
            <w:textDirection w:val="lrTb"/>
            <w:noWrap w:val="false"/>
          </w:tcPr>
          <w:p>
            <w:pPr>
              <w:ind w:firstLine="284"/>
              <w:jc w:val="center"/>
              <w:rPr>
                <w:rFonts w:ascii="Times New Roman" w:hAnsi="Times New Roman"/>
              </w:rPr>
            </w:pPr>
            <w:r>
              <w:rPr>
                <w:rFonts w:ascii="Times New Roman" w:hAnsi="Times New Roman"/>
              </w:rPr>
              <w:t xml:space="preserve">Представитель монтажной организации</w:t>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98"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020"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00"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2" w:type="dxa"/>
            <w:vAlign w:val="center"/>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134"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559"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1843"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(должность)</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98"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020"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(подпись)</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200"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842"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(расшифровка подписи)</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843"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(должность)</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(подпись)</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559"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(расшифровка подписи)</w:t>
            </w:r>
            <w:r>
              <w:rPr>
                <w:rFonts w:ascii="Times New Roman" w:hAnsi="Times New Roman"/>
                <w:sz w:val="13"/>
                <w:szCs w:val="13"/>
              </w:rPr>
            </w:r>
            <w:r>
              <w:rPr>
                <w:rFonts w:ascii="Times New Roman" w:hAnsi="Times New Roman"/>
                <w:sz w:val="13"/>
                <w:szCs w:val="13"/>
              </w:rPr>
            </w:r>
          </w:p>
        </w:tc>
      </w:tr>
    </w:tbl>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tblPrEx/>
        <w:trPr/>
        <w:tc>
          <w:tcPr>
            <w:tcBorders>
              <w:top w:val="none" w:color="000000" w:sz="4" w:space="0"/>
              <w:left w:val="none" w:color="000000" w:sz="4" w:space="0"/>
              <w:bottom w:val="none" w:color="000000" w:sz="4" w:space="0"/>
              <w:right w:val="none" w:color="000000" w:sz="4" w:space="0"/>
            </w:tcBorders>
            <w:tcW w:w="737" w:type="dxa"/>
            <w:vAlign w:val="bottom"/>
            <w:textDirection w:val="lrTb"/>
            <w:noWrap w:val="false"/>
          </w:tcPr>
          <w:p>
            <w:pPr>
              <w:ind w:firstLine="284"/>
              <w:rPr>
                <w:rFonts w:ascii="Times New Roman" w:hAnsi="Times New Roman"/>
              </w:rPr>
            </w:pPr>
            <w:r>
              <w:rPr>
                <w:rFonts w:ascii="Times New Roman" w:hAnsi="Times New Roman"/>
              </w:rPr>
              <w:t xml:space="preserve">М.П.</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245" w:type="dxa"/>
            <w:vAlign w:val="bottom"/>
            <w:textDirection w:val="lrTb"/>
            <w:noWrap w:val="false"/>
          </w:tcPr>
          <w:p>
            <w:pPr>
              <w:ind w:left="4650" w:firstLine="284"/>
              <w:rPr>
                <w:rFonts w:ascii="Times New Roman" w:hAnsi="Times New Roman"/>
              </w:rPr>
            </w:pPr>
            <w:r>
              <w:rPr>
                <w:rFonts w:ascii="Times New Roman" w:hAnsi="Times New Roman"/>
              </w:rPr>
              <w:t xml:space="preserve">М.П.</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ind w:firstLine="284"/>
              <w:jc w:val="right"/>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67"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ind w:firstLine="284"/>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418"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ind w:firstLine="284"/>
              <w:jc w:val="right"/>
              <w:rPr>
                <w:rFonts w:ascii="Times New Roman" w:hAnsi="Times New Roman"/>
              </w:rPr>
            </w:pPr>
            <w:r>
              <w:rPr>
                <w:rFonts w:ascii="Times New Roman" w:hAnsi="Times New Roman"/>
              </w:rPr>
              <w:t xml:space="preserve">20</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84"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ind w:left="57" w:firstLine="284"/>
              <w:rPr>
                <w:rFonts w:ascii="Times New Roman" w:hAnsi="Times New Roman"/>
              </w:rPr>
            </w:pPr>
            <w:r>
              <w:rPr>
                <w:rFonts w:ascii="Times New Roman" w:hAnsi="Times New Roman"/>
              </w:rPr>
              <w:t xml:space="preserve">г.</w:t>
            </w:r>
            <w:r>
              <w:rPr>
                <w:rFonts w:ascii="Times New Roman" w:hAnsi="Times New Roman"/>
              </w:rPr>
            </w:r>
            <w:r>
              <w:rPr>
                <w:rFonts w:ascii="Times New Roman" w:hAnsi="Times New Roman"/>
              </w:rPr>
            </w:r>
          </w:p>
        </w:tc>
      </w:tr>
    </w:tbl>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551"/>
      </w:tblGrid>
      <w:tr>
        <w:tblPrEx/>
        <w:trPr/>
        <w:tc>
          <w:tcPr>
            <w:tcBorders>
              <w:top w:val="none" w:color="000000" w:sz="4" w:space="0"/>
              <w:left w:val="none" w:color="000000" w:sz="4" w:space="0"/>
              <w:bottom w:val="none" w:color="000000" w:sz="4" w:space="0"/>
              <w:right w:val="none" w:color="000000" w:sz="4" w:space="0"/>
            </w:tcBorders>
            <w:tcW w:w="3997" w:type="dxa"/>
            <w:vAlign w:val="bottom"/>
            <w:textDirection w:val="lrTb"/>
            <w:noWrap w:val="false"/>
          </w:tcPr>
          <w:p>
            <w:pPr>
              <w:ind w:firstLine="284"/>
              <w:rPr>
                <w:rFonts w:ascii="Times New Roman" w:hAnsi="Times New Roman"/>
              </w:rPr>
            </w:pPr>
            <w:r>
              <w:rPr>
                <w:rFonts w:ascii="Times New Roman" w:hAnsi="Times New Roman"/>
              </w:rPr>
              <w:t xml:space="preserve">Представитель организации-изготовителя</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559"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551"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3997"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843"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(должность)</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559"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(подпись)</w:t>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r>
            <w:r>
              <w:rPr>
                <w:rFonts w:ascii="Times New Roman" w:hAnsi="Times New Roman"/>
                <w:sz w:val="13"/>
                <w:szCs w:val="13"/>
              </w:rPr>
            </w:r>
            <w:r>
              <w:rPr>
                <w:rFonts w:ascii="Times New Roman" w:hAnsi="Times New Roman"/>
                <w:sz w:val="13"/>
                <w:szCs w:val="13"/>
              </w:rPr>
            </w:r>
          </w:p>
        </w:tc>
        <w:tc>
          <w:tcPr>
            <w:tcBorders>
              <w:top w:val="none" w:color="000000" w:sz="4" w:space="0"/>
              <w:left w:val="none" w:color="000000" w:sz="4" w:space="0"/>
              <w:bottom w:val="none" w:color="000000" w:sz="4" w:space="0"/>
              <w:right w:val="none" w:color="000000" w:sz="4" w:space="0"/>
            </w:tcBorders>
            <w:tcW w:w="2551" w:type="dxa"/>
            <w:vAlign w:val="bottom"/>
            <w:textDirection w:val="lrTb"/>
            <w:noWrap w:val="false"/>
          </w:tcPr>
          <w:p>
            <w:pPr>
              <w:ind w:firstLine="284"/>
              <w:jc w:val="center"/>
              <w:rPr>
                <w:rFonts w:ascii="Times New Roman" w:hAnsi="Times New Roman"/>
                <w:sz w:val="13"/>
                <w:szCs w:val="13"/>
              </w:rPr>
            </w:pPr>
            <w:r>
              <w:rPr>
                <w:rFonts w:ascii="Times New Roman" w:hAnsi="Times New Roman"/>
                <w:sz w:val="13"/>
                <w:szCs w:val="13"/>
              </w:rPr>
              <w:t xml:space="preserve">(расшифровка подписи)</w:t>
            </w:r>
            <w:r>
              <w:rPr>
                <w:rFonts w:ascii="Times New Roman" w:hAnsi="Times New Roman"/>
                <w:sz w:val="13"/>
                <w:szCs w:val="13"/>
              </w:rPr>
            </w:r>
            <w:r>
              <w:rPr>
                <w:rFonts w:ascii="Times New Roman" w:hAnsi="Times New Roman"/>
                <w:sz w:val="13"/>
                <w:szCs w:val="13"/>
              </w:rPr>
            </w:r>
          </w:p>
        </w:tc>
      </w:tr>
    </w:tbl>
    <w:p>
      <w:pPr>
        <w:ind w:firstLine="284"/>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tblPrEx/>
        <w:trPr/>
        <w:tc>
          <w:tcPr>
            <w:tcBorders>
              <w:top w:val="none" w:color="000000" w:sz="4" w:space="0"/>
              <w:left w:val="none" w:color="000000" w:sz="4" w:space="0"/>
              <w:bottom w:val="none" w:color="000000" w:sz="4" w:space="0"/>
              <w:right w:val="none" w:color="000000" w:sz="4" w:space="0"/>
            </w:tcBorders>
            <w:tcW w:w="255" w:type="dxa"/>
            <w:vAlign w:val="bottom"/>
            <w:textDirection w:val="lrTb"/>
            <w:noWrap w:val="false"/>
          </w:tcPr>
          <w:p>
            <w:pPr>
              <w:ind w:firstLine="284"/>
              <w:jc w:val="right"/>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67"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ind w:firstLine="284"/>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418"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ind w:firstLine="284"/>
              <w:jc w:val="right"/>
              <w:rPr>
                <w:rFonts w:ascii="Times New Roman" w:hAnsi="Times New Roman"/>
              </w:rPr>
            </w:pPr>
            <w:r>
              <w:rPr>
                <w:rFonts w:ascii="Times New Roman" w:hAnsi="Times New Roman"/>
              </w:rPr>
              <w:t xml:space="preserve">20</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84" w:type="dxa"/>
            <w:vAlign w:val="bottom"/>
            <w:textDirection w:val="lrTb"/>
            <w:noWrap w:val="false"/>
          </w:tcPr>
          <w:p>
            <w:pPr>
              <w:ind w:firstLine="284"/>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ind w:left="57" w:firstLine="284"/>
              <w:rPr>
                <w:rFonts w:ascii="Times New Roman" w:hAnsi="Times New Roman"/>
              </w:rPr>
            </w:pPr>
            <w:r>
              <w:rPr>
                <w:rFonts w:ascii="Times New Roman" w:hAnsi="Times New Roman"/>
              </w:rPr>
              <w:t xml:space="preserve">г.</w:t>
            </w:r>
            <w:r>
              <w:rPr>
                <w:rFonts w:ascii="Times New Roman" w:hAnsi="Times New Roman"/>
              </w:rPr>
            </w:r>
            <w:r>
              <w:rPr>
                <w:rFonts w:ascii="Times New Roman" w:hAnsi="Times New Roman"/>
              </w:rPr>
            </w:r>
          </w:p>
        </w:tc>
      </w:tr>
    </w:tbl>
    <w:p>
      <w:pPr>
        <w:ind w:firstLine="284"/>
        <w:rPr>
          <w:rFonts w:ascii="Times New Roman" w:hAnsi="Times New Roman"/>
          <w:sz w:val="2"/>
          <w:szCs w:val="2"/>
        </w:rP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left="426"/>
        <w:rPr>
          <w:rFonts w:ascii="Times New Roman" w:hAnsi="Times New Roman"/>
        </w:rPr>
        <w:pBdr>
          <w:bottom w:val="single" w:color="000000" w:sz="12" w:space="1"/>
        </w:pBdr>
      </w:pPr>
      <w:r>
        <w:rPr>
          <w:rFonts w:ascii="Times New Roman" w:hAnsi="Times New Roman"/>
        </w:rPr>
        <w:t xml:space="preserve">ФОРМУ СОГЛАСОВАЛИ:</w:t>
      </w:r>
      <w:r>
        <w:rPr>
          <w:rFonts w:ascii="Times New Roman" w:hAnsi="Times New Roman"/>
        </w:rPr>
      </w:r>
      <w:r>
        <w:rPr>
          <w:rFonts w:ascii="Times New Roman" w:hAnsi="Times New Roman"/>
        </w:rPr>
      </w:r>
    </w:p>
    <w:p>
      <w:pPr>
        <w:ind w:left="851" w:right="424"/>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r>
        <w:rPr>
          <w:rFonts w:ascii="Times New Roman" w:hAnsi="Times New Roman" w:cs="Times New Roman"/>
          <w:bCs/>
          <w:sz w:val="24"/>
          <w:szCs w:val="24"/>
          <w:lang w:eastAsia="en-US"/>
        </w:rPr>
      </w:r>
    </w:p>
    <w:tbl>
      <w:tblPr>
        <w:tblW w:w="9571" w:type="dxa"/>
        <w:tblInd w:w="709"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w:t>
            </w:r>
            <w:r>
              <w:rPr>
                <w:rFonts w:ascii="Times New Roman" w:hAnsi="Times New Roman" w:cs="Times New Roman"/>
                <w:sz w:val="24"/>
                <w:szCs w:val="24"/>
              </w:rPr>
            </w:r>
            <w:r>
              <w:rPr>
                <w:rFonts w:ascii="Times New Roman" w:hAnsi="Times New Roman" w:cs="Times New Roman"/>
                <w:sz w:val="24"/>
                <w:szCs w:val="24"/>
              </w:rPr>
            </w:r>
          </w:p>
        </w:tc>
      </w:tr>
    </w:tbl>
    <w:p>
      <w:pPr>
        <w:ind w:left="851" w:right="424"/>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ind w:left="851" w:right="424"/>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p>
      <w:pPr>
        <w:ind w:left="851" w:right="1274" w:firstLine="567"/>
        <w:rPr>
          <w:rFonts w:ascii="Times New Roman" w:hAnsi="Times New Roman" w:cs="Times New Roman"/>
          <w:color w:val="000000"/>
        </w:rPr>
        <w:sectPr>
          <w:footnotePr/>
          <w:endnotePr/>
          <w:type w:val="nextPage"/>
          <w:pgSz w:w="11906" w:h="16838" w:orient="portrait"/>
          <w:pgMar w:top="1134" w:right="709" w:bottom="851" w:left="0" w:header="709" w:footer="709" w:gutter="0"/>
          <w:cols w:num="1" w:sep="0" w:space="708" w:equalWidth="1"/>
          <w:docGrid w:linePitch="360"/>
          <w:titlePg/>
        </w:sect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left="9639"/>
        <w:rPr>
          <w:rFonts w:ascii="Times New Roman" w:hAnsi="Times New Roman" w:cs="Times New Roman"/>
          <w:sz w:val="24"/>
          <w:szCs w:val="24"/>
        </w:rPr>
      </w:pPr>
      <w:r>
        <w:rPr>
          <w:rFonts w:ascii="Times New Roman" w:hAnsi="Times New Roman" w:cs="Times New Roman"/>
          <w:sz w:val="24"/>
          <w:szCs w:val="24"/>
        </w:rPr>
        <w:t xml:space="preserve">Приложение 11 к Договору №_____ от «____»____________2025 г.</w:t>
      </w:r>
      <w:r>
        <w:rPr>
          <w:rFonts w:ascii="Times New Roman" w:hAnsi="Times New Roman" w:cs="Times New Roman"/>
          <w:sz w:val="24"/>
          <w:szCs w:val="24"/>
        </w:rPr>
      </w:r>
      <w:r>
        <w:rPr>
          <w:rFonts w:ascii="Times New Roman" w:hAnsi="Times New Roman" w:cs="Times New Roman"/>
          <w:sz w:val="24"/>
          <w:szCs w:val="24"/>
        </w:rPr>
      </w:r>
    </w:p>
    <w:p>
      <w:pPr>
        <w:ind w:left="5670"/>
        <w:rPr>
          <w:rFonts w:ascii="Times New Roman" w:hAnsi="Times New Roman" w:cs="Times New Roman"/>
        </w:rPr>
      </w:pPr>
      <w:r>
        <w:rPr>
          <w:rFonts w:ascii="Times New Roman" w:hAnsi="Times New Roman" w:cs="Times New Roman"/>
          <w:sz w:val="24"/>
          <w:szCs w:val="24"/>
        </w:rPr>
        <w:t xml:space="preserve">ФОРМА </w:t>
      </w:r>
      <w:r>
        <w:rPr>
          <w:rFonts w:ascii="Times New Roman" w:hAnsi="Times New Roman" w:cs="Times New Roman"/>
        </w:rPr>
      </w:r>
      <w:r>
        <w:rPr>
          <w:rFonts w:ascii="Times New Roman" w:hAnsi="Times New Roman" w:cs="Times New Roman"/>
        </w:rPr>
      </w:r>
    </w:p>
    <w:tbl>
      <w:tblPr>
        <w:tblW w:w="13735" w:type="dxa"/>
        <w:tblInd w:w="93" w:type="dxa"/>
        <w:tblLook w:val="0000" w:firstRow="0" w:lastRow="0" w:firstColumn="0" w:lastColumn="0" w:noHBand="0" w:noVBand="0"/>
      </w:tblPr>
      <w:tblGrid>
        <w:gridCol w:w="514"/>
        <w:gridCol w:w="2169"/>
        <w:gridCol w:w="2180"/>
        <w:gridCol w:w="2180"/>
        <w:gridCol w:w="2332"/>
        <w:gridCol w:w="2180"/>
        <w:gridCol w:w="2180"/>
      </w:tblGrid>
      <w:tr>
        <w:tblPrEx/>
        <w:trPr>
          <w:trHeight w:val="300"/>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jc w:val="center"/>
              <w:rPr>
                <w:rFonts w:ascii="Times New Roman" w:hAnsi="Times New Roman" w:cs="Times New Roman"/>
                <w:b/>
                <w:bCs/>
              </w:rPr>
            </w:pPr>
            <w:r>
              <w:rPr>
                <w:rFonts w:ascii="Times New Roman" w:hAnsi="Times New Roman" w:cs="Times New Roman"/>
                <w:b/>
                <w:bCs/>
              </w:rPr>
              <w:t xml:space="preserve">АКТ СВЕРКИ РАСЧЕТОВ по договору №___________ от __________ </w:t>
            </w:r>
            <w:r>
              <w:rPr>
                <w:rFonts w:ascii="Times New Roman" w:hAnsi="Times New Roman" w:cs="Times New Roman"/>
                <w:b/>
                <w:bCs/>
              </w:rPr>
            </w:r>
            <w:r>
              <w:rPr>
                <w:rFonts w:ascii="Times New Roman" w:hAnsi="Times New Roman" w:cs="Times New Roman"/>
                <w:b/>
                <w:bCs/>
              </w:rPr>
            </w:r>
          </w:p>
        </w:tc>
      </w:tr>
      <w:tr>
        <w:tblPrEx/>
        <w:trPr>
          <w:trHeight w:val="300"/>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255"/>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t xml:space="preserve">Мы, нижеподписавшиеся: наименование Заказчика </w:t>
            </w:r>
            <w:r>
              <w:rPr>
                <w:rFonts w:ascii="Times New Roman" w:hAnsi="Times New Roman" w:cs="Times New Roman"/>
              </w:rPr>
            </w:r>
            <w:r>
              <w:rPr>
                <w:rFonts w:ascii="Times New Roman" w:hAnsi="Times New Roman" w:cs="Times New Roman"/>
              </w:rPr>
            </w:r>
          </w:p>
        </w:tc>
      </w:tr>
      <w:tr>
        <w:tblPrEx/>
        <w:trPr>
          <w:trHeight w:val="255"/>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t xml:space="preserve">и Наименование Подрядчика</w:t>
            </w:r>
            <w:r>
              <w:rPr>
                <w:rFonts w:ascii="Times New Roman" w:hAnsi="Times New Roman" w:cs="Times New Roman"/>
              </w:rPr>
            </w:r>
            <w:r>
              <w:rPr>
                <w:rFonts w:ascii="Times New Roman" w:hAnsi="Times New Roman" w:cs="Times New Roman"/>
              </w:rPr>
            </w:r>
          </w:p>
        </w:tc>
      </w:tr>
      <w:tr>
        <w:tblPrEx/>
        <w:trPr>
          <w:trHeight w:val="255"/>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t xml:space="preserve">составили настоящий акт сверки взаиморасчетов с ... по ...</w:t>
            </w:r>
            <w:r>
              <w:rPr>
                <w:rFonts w:ascii="Times New Roman" w:hAnsi="Times New Roman" w:cs="Times New Roman"/>
              </w:rPr>
            </w:r>
            <w:r>
              <w:rPr>
                <w:rFonts w:ascii="Times New Roman" w:hAnsi="Times New Roman" w:cs="Times New Roman"/>
              </w:rPr>
            </w:r>
          </w:p>
        </w:tc>
      </w:tr>
      <w:tr>
        <w:tblPrEx/>
        <w:trPr>
          <w:trHeight w:val="255"/>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t xml:space="preserve">В результате сверки установлено:</w:t>
            </w:r>
            <w:r>
              <w:rPr>
                <w:rFonts w:ascii="Times New Roman" w:hAnsi="Times New Roman" w:cs="Times New Roman"/>
              </w:rPr>
            </w:r>
            <w:r>
              <w:rPr>
                <w:rFonts w:ascii="Times New Roman" w:hAnsi="Times New Roman" w:cs="Times New Roman"/>
              </w:rPr>
            </w:r>
          </w:p>
        </w:tc>
      </w:tr>
      <w:tr>
        <w:tblPrEx/>
        <w:trPr>
          <w:trHeight w:val="270"/>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270"/>
        </w:trPr>
        <w:tc>
          <w:tcPr>
            <w:tcBorders>
              <w:top w:val="single" w:color="auto" w:sz="8" w:space="0"/>
              <w:left w:val="single" w:color="auto" w:sz="8" w:space="0"/>
              <w:bottom w:val="none" w:color="000000" w:sz="4" w:space="0"/>
              <w:right w:val="none" w:color="000000" w:sz="4" w:space="0"/>
            </w:tcBorders>
            <w:tcW w:w="514" w:type="dxa"/>
            <w:textDirection w:val="lrTb"/>
            <w:noWrap w:val="false"/>
          </w:tcPr>
          <w:p>
            <w:pPr>
              <w:jc w:val="center"/>
              <w:rPr>
                <w:rFonts w:ascii="Times New Roman" w:hAnsi="Times New Roman" w:cs="Times New Roman"/>
                <w:b/>
                <w:bCs/>
              </w:rPr>
            </w:pPr>
            <w:r>
              <w:rPr>
                <w:rFonts w:ascii="Times New Roman" w:hAnsi="Times New Roman" w:cs="Times New Roman"/>
                <w:b/>
                <w:bCs/>
              </w:rPr>
              <w:t xml:space="preserve">№</w:t>
            </w:r>
            <w:r>
              <w:rPr>
                <w:rFonts w:ascii="Times New Roman" w:hAnsi="Times New Roman" w:cs="Times New Roman"/>
                <w:b/>
                <w:bCs/>
              </w:rPr>
            </w:r>
            <w:r>
              <w:rPr>
                <w:rFonts w:ascii="Times New Roman" w:hAnsi="Times New Roman" w:cs="Times New Roman"/>
                <w:b/>
                <w:bCs/>
              </w:rPr>
            </w:r>
          </w:p>
        </w:tc>
        <w:tc>
          <w:tcPr>
            <w:gridSpan w:val="4"/>
            <w:tcBorders>
              <w:top w:val="single" w:color="auto" w:sz="8" w:space="0"/>
              <w:left w:val="single" w:color="auto" w:sz="8" w:space="0"/>
              <w:bottom w:val="single" w:color="auto" w:sz="8" w:space="0"/>
              <w:right w:val="single" w:color="auto" w:sz="8" w:space="0"/>
            </w:tcBorders>
            <w:tcW w:w="8861"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Филиал ПАО «</w:t>
            </w:r>
            <w:r>
              <w:rPr>
                <w:rFonts w:ascii="Times New Roman" w:hAnsi="Times New Roman" w:cs="Times New Roman"/>
                <w:b/>
                <w:bCs/>
              </w:rPr>
              <w:t xml:space="preserve">Россети</w:t>
            </w:r>
            <w:r>
              <w:rPr>
                <w:rFonts w:ascii="Times New Roman" w:hAnsi="Times New Roman" w:cs="Times New Roman"/>
                <w:b/>
                <w:bCs/>
              </w:rPr>
              <w:t xml:space="preserve">» МЭС </w:t>
            </w:r>
            <w:r>
              <w:rPr>
                <w:rFonts w:ascii="Times New Roman" w:hAnsi="Times New Roman" w:cs="Times New Roman"/>
                <w:b/>
                <w:bCs/>
              </w:rPr>
            </w:r>
            <w:r>
              <w:rPr>
                <w:rFonts w:ascii="Times New Roman" w:hAnsi="Times New Roman" w:cs="Times New Roman"/>
                <w:b/>
                <w:bCs/>
              </w:rPr>
            </w:r>
          </w:p>
        </w:tc>
        <w:tc>
          <w:tcPr>
            <w:gridSpan w:val="2"/>
            <w:tcBorders>
              <w:top w:val="single" w:color="auto" w:sz="8" w:space="0"/>
              <w:left w:val="none" w:color="000000" w:sz="4" w:space="0"/>
              <w:bottom w:val="single" w:color="auto" w:sz="8" w:space="0"/>
              <w:right w:val="single" w:color="auto" w:sz="8" w:space="0"/>
            </w:tcBorders>
            <w:tcW w:w="4360"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Наименование контрагента</w:t>
            </w:r>
            <w:r>
              <w:rPr>
                <w:rFonts w:ascii="Times New Roman" w:hAnsi="Times New Roman" w:cs="Times New Roman"/>
                <w:b/>
                <w:bCs/>
              </w:rPr>
            </w:r>
            <w:r>
              <w:rPr>
                <w:rFonts w:ascii="Times New Roman" w:hAnsi="Times New Roman" w:cs="Times New Roman"/>
                <w:b/>
                <w:bCs/>
              </w:rPr>
            </w:r>
          </w:p>
        </w:tc>
      </w:tr>
      <w:tr>
        <w:tblPrEx/>
        <w:trPr>
          <w:trHeight w:val="300"/>
        </w:trPr>
        <w:tc>
          <w:tcPr>
            <w:tcBorders>
              <w:top w:val="none" w:color="000000" w:sz="4" w:space="0"/>
              <w:left w:val="single" w:color="auto" w:sz="8" w:space="0"/>
              <w:bottom w:val="single" w:color="auto" w:sz="8" w:space="0"/>
              <w:right w:val="none" w:color="000000"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п/п</w:t>
            </w:r>
            <w:r>
              <w:rPr>
                <w:rFonts w:ascii="Times New Roman" w:hAnsi="Times New Roman" w:cs="Times New Roman"/>
                <w:b/>
                <w:bCs/>
              </w:rPr>
            </w:r>
            <w:r>
              <w:rPr>
                <w:rFonts w:ascii="Times New Roman" w:hAnsi="Times New Roman" w:cs="Times New Roman"/>
                <w:b/>
                <w:bCs/>
              </w:rPr>
            </w:r>
          </w:p>
        </w:tc>
        <w:tc>
          <w:tcPr>
            <w:tcBorders>
              <w:top w:val="none" w:color="000000" w:sz="4" w:space="0"/>
              <w:left w:val="single" w:color="auto" w:sz="8" w:space="0"/>
              <w:bottom w:val="single" w:color="auto" w:sz="8" w:space="0"/>
              <w:right w:val="single" w:color="auto" w:sz="8" w:space="0"/>
            </w:tcBorders>
            <w:tcW w:w="2169"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Дата проводки</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8" w:space="0"/>
              <w:right w:val="single" w:color="auto" w:sz="8" w:space="0"/>
            </w:tcBorders>
            <w:tcW w:w="2180"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Номер, дата документа</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8" w:space="0"/>
              <w:right w:val="single" w:color="auto" w:sz="8" w:space="0"/>
            </w:tcBorders>
            <w:tcW w:w="2180"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Дебет</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8" w:space="0"/>
              <w:right w:val="single" w:color="auto" w:sz="8" w:space="0"/>
            </w:tcBorders>
            <w:tcW w:w="2332"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Кредит</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8" w:space="0"/>
              <w:right w:val="single" w:color="auto" w:sz="8" w:space="0"/>
            </w:tcBorders>
            <w:tcW w:w="2180"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Дебет</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8" w:space="0"/>
              <w:right w:val="single" w:color="auto" w:sz="8" w:space="0"/>
            </w:tcBorders>
            <w:tcW w:w="2180"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Кредит</w:t>
            </w:r>
            <w:r>
              <w:rPr>
                <w:rFonts w:ascii="Times New Roman" w:hAnsi="Times New Roman" w:cs="Times New Roman"/>
                <w:b/>
                <w:bCs/>
              </w:rPr>
            </w:r>
            <w:r>
              <w:rPr>
                <w:rFonts w:ascii="Times New Roman" w:hAnsi="Times New Roman" w:cs="Times New Roman"/>
                <w:b/>
                <w:bCs/>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1</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b/>
                <w:bCs/>
              </w:rPr>
            </w:pPr>
            <w:r>
              <w:rPr>
                <w:rFonts w:ascii="Times New Roman" w:hAnsi="Times New Roman" w:cs="Times New Roman"/>
                <w:b/>
                <w:bCs/>
              </w:rPr>
              <w:t xml:space="preserve">Сальдо на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2</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t xml:space="preserve">Вх.сальдо</w:t>
            </w:r>
            <w:r>
              <w:rPr>
                <w:rFonts w:ascii="Times New Roman" w:hAnsi="Times New Roman" w:cs="Times New Roman"/>
              </w:rPr>
              <w:t xml:space="preserve"> по дог. №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3</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4</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trHeight w:val="510"/>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5</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t xml:space="preserve">Итого оборотов по договору</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6</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t xml:space="preserve">Исх.сальдо</w:t>
            </w:r>
            <w:r>
              <w:rPr>
                <w:rFonts w:ascii="Times New Roman" w:hAnsi="Times New Roman" w:cs="Times New Roman"/>
              </w:rPr>
              <w:t xml:space="preserve"> по </w:t>
            </w:r>
            <w:r>
              <w:rPr>
                <w:rFonts w:ascii="Times New Roman" w:hAnsi="Times New Roman" w:cs="Times New Roman"/>
              </w:rPr>
              <w:br/>
              <w:t xml:space="preserve">дог. №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7</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b/>
                <w:bCs/>
              </w:rPr>
            </w:pPr>
            <w:r>
              <w:rPr>
                <w:rFonts w:ascii="Times New Roman" w:hAnsi="Times New Roman" w:cs="Times New Roman"/>
                <w:b/>
                <w:bCs/>
              </w:rPr>
              <w:t xml:space="preserve">Итого оборотов</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r>
      <w:tr>
        <w:tblPrEx/>
        <w:trPr>
          <w:trHeight w:val="255"/>
        </w:trPr>
        <w:tc>
          <w:tcPr>
            <w:tcBorders>
              <w:top w:val="none" w:color="000000" w:sz="4" w:space="0"/>
              <w:left w:val="single" w:color="auto" w:sz="4" w:space="0"/>
              <w:bottom w:val="single" w:color="auto" w:sz="4" w:space="0"/>
              <w:right w:val="single" w:color="auto" w:sz="4" w:space="0"/>
            </w:tcBorders>
            <w:tcW w:w="514" w:type="dxa"/>
            <w:vAlign w:val="center"/>
            <w:textDirection w:val="lrTb"/>
            <w:noWrap w:val="false"/>
          </w:tcPr>
          <w:p>
            <w:pPr>
              <w:jc w:val="center"/>
              <w:rPr>
                <w:rFonts w:ascii="Times New Roman" w:hAnsi="Times New Roman" w:cs="Times New Roman"/>
                <w:b/>
                <w:bCs/>
              </w:rPr>
            </w:pPr>
            <w:r>
              <w:rPr>
                <w:rFonts w:ascii="Times New Roman" w:hAnsi="Times New Roman" w:cs="Times New Roman"/>
                <w:b/>
                <w:bCs/>
              </w:rPr>
              <w:t xml:space="preserve">8</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69" w:type="dxa"/>
            <w:vAlign w:val="center"/>
            <w:textDirection w:val="lrTb"/>
            <w:noWrap w:val="false"/>
          </w:tcPr>
          <w:p>
            <w:pPr>
              <w:rPr>
                <w:rFonts w:ascii="Times New Roman" w:hAnsi="Times New Roman" w:cs="Times New Roman"/>
                <w:b/>
                <w:bCs/>
              </w:rPr>
            </w:pPr>
            <w:r>
              <w:rPr>
                <w:rFonts w:ascii="Times New Roman" w:hAnsi="Times New Roman" w:cs="Times New Roman"/>
                <w:b/>
                <w:bCs/>
              </w:rPr>
              <w:t xml:space="preserve">Сальдо на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332"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c>
          <w:tcPr>
            <w:tcBorders>
              <w:top w:val="none" w:color="000000" w:sz="4" w:space="0"/>
              <w:left w:val="none" w:color="000000" w:sz="4" w:space="0"/>
              <w:bottom w:val="single" w:color="auto" w:sz="4" w:space="0"/>
              <w:right w:val="single" w:color="auto" w:sz="4" w:space="0"/>
            </w:tcBorders>
            <w:tcW w:w="2180" w:type="dxa"/>
            <w:vAlign w:val="center"/>
            <w:textDirection w:val="lrTb"/>
            <w:noWrap w:val="false"/>
          </w:tcPr>
          <w:p>
            <w:pPr>
              <w:jc w:val="right"/>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r>
            <w:r>
              <w:rPr>
                <w:rFonts w:ascii="Times New Roman" w:hAnsi="Times New Roman" w:cs="Times New Roman"/>
                <w:b/>
                <w:bCs/>
              </w:rPr>
            </w:r>
          </w:p>
        </w:tc>
      </w:tr>
      <w:tr>
        <w:tblPrEx/>
        <w:trPr>
          <w:trHeight w:val="300"/>
        </w:trPr>
        <w:tc>
          <w:tcPr>
            <w:tcBorders>
              <w:top w:val="none" w:color="000000" w:sz="4" w:space="0"/>
              <w:left w:val="none" w:color="000000" w:sz="4" w:space="0"/>
              <w:bottom w:val="none" w:color="000000" w:sz="4" w:space="0"/>
              <w:right w:val="none" w:color="000000" w:sz="4" w:space="0"/>
            </w:tcBorders>
            <w:tcW w:w="514" w:type="dxa"/>
            <w:vAlign w:val="center"/>
            <w:textDirection w:val="lrTb"/>
            <w:noWrap w:val="false"/>
          </w:tcPr>
          <w:p>
            <w:pPr>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255"/>
        </w:trPr>
        <w:tc>
          <w:tcPr>
            <w:gridSpan w:val="7"/>
            <w:tcBorders>
              <w:top w:val="none" w:color="000000" w:sz="4" w:space="0"/>
              <w:left w:val="none" w:color="000000" w:sz="4" w:space="0"/>
              <w:bottom w:val="none" w:color="000000" w:sz="4" w:space="0"/>
              <w:right w:val="none" w:color="000000" w:sz="4" w:space="0"/>
            </w:tcBorders>
            <w:tcW w:w="13735" w:type="dxa"/>
            <w:textDirection w:val="lrTb"/>
            <w:noWrap w:val="false"/>
          </w:tcPr>
          <w:p>
            <w:pPr>
              <w:rPr>
                <w:rFonts w:ascii="Times New Roman" w:hAnsi="Times New Roman" w:cs="Times New Roman"/>
              </w:rPr>
            </w:pPr>
            <w:r>
              <w:rPr>
                <w:rFonts w:ascii="Times New Roman" w:hAnsi="Times New Roman" w:cs="Times New Roman"/>
              </w:rPr>
              <w:t xml:space="preserve">Итого в пользу…</w:t>
            </w:r>
            <w:r>
              <w:rPr>
                <w:rFonts w:ascii="Times New Roman" w:hAnsi="Times New Roman" w:cs="Times New Roman"/>
              </w:rPr>
            </w:r>
            <w:r>
              <w:rPr>
                <w:rFonts w:ascii="Times New Roman" w:hAnsi="Times New Roman" w:cs="Times New Roman"/>
              </w:rPr>
            </w:r>
          </w:p>
        </w:tc>
      </w:tr>
      <w:tr>
        <w:tblPrEx/>
        <w:trPr>
          <w:trHeight w:val="300"/>
        </w:trPr>
        <w:tc>
          <w:tcPr>
            <w:tcBorders>
              <w:top w:val="none" w:color="000000" w:sz="4" w:space="0"/>
              <w:left w:val="none" w:color="000000" w:sz="4" w:space="0"/>
              <w:bottom w:val="none" w:color="000000" w:sz="4" w:space="0"/>
              <w:right w:val="none" w:color="000000" w:sz="4" w:space="0"/>
            </w:tcBorders>
            <w:tcW w:w="514" w:type="dxa"/>
            <w:vAlign w:val="center"/>
            <w:textDirection w:val="lrTb"/>
            <w:noWrap w:val="false"/>
          </w:tcPr>
          <w:p>
            <w:pPr>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255"/>
        </w:trPr>
        <w:tc>
          <w:tcPr>
            <w:gridSpan w:val="4"/>
            <w:tcBorders>
              <w:top w:val="none" w:color="000000" w:sz="4" w:space="0"/>
              <w:left w:val="none" w:color="000000" w:sz="4" w:space="0"/>
              <w:bottom w:val="none" w:color="000000" w:sz="4" w:space="0"/>
              <w:right w:val="none" w:color="000000" w:sz="4" w:space="0"/>
            </w:tcBorders>
            <w:tcW w:w="7043" w:type="dxa"/>
            <w:textDirection w:val="lrTb"/>
            <w:noWrap w:val="false"/>
          </w:tcPr>
          <w:p>
            <w:pPr>
              <w:rPr>
                <w:rFonts w:ascii="Times New Roman" w:hAnsi="Times New Roman" w:cs="Times New Roman"/>
              </w:rPr>
            </w:pPr>
            <w:r>
              <w:rPr>
                <w:rFonts w:ascii="Times New Roman" w:hAnsi="Times New Roman" w:cs="Times New Roman"/>
              </w:rPr>
              <w:t xml:space="preserve">От Заказчика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6692" w:type="dxa"/>
            <w:textDirection w:val="lrTb"/>
            <w:noWrap w:val="false"/>
          </w:tcPr>
          <w:p>
            <w:pPr>
              <w:rPr>
                <w:rFonts w:ascii="Times New Roman" w:hAnsi="Times New Roman" w:cs="Times New Roman"/>
              </w:rPr>
            </w:pPr>
            <w:r>
              <w:rPr>
                <w:rFonts w:ascii="Times New Roman" w:hAnsi="Times New Roman" w:cs="Times New Roman"/>
              </w:rPr>
              <w:t xml:space="preserve">От Подрядчика</w:t>
            </w:r>
            <w:r>
              <w:rPr>
                <w:rFonts w:ascii="Times New Roman" w:hAnsi="Times New Roman" w:cs="Times New Roman"/>
              </w:rPr>
            </w:r>
            <w:r>
              <w:rPr>
                <w:rFonts w:ascii="Times New Roman" w:hAnsi="Times New Roman" w:cs="Times New Roman"/>
              </w:rPr>
            </w:r>
          </w:p>
        </w:tc>
      </w:tr>
      <w:tr>
        <w:tblPrEx/>
        <w:trPr>
          <w:trHeight w:val="300"/>
        </w:trPr>
        <w:tc>
          <w:tcPr>
            <w:tcBorders>
              <w:top w:val="none" w:color="000000" w:sz="4" w:space="0"/>
              <w:left w:val="none" w:color="000000" w:sz="4" w:space="0"/>
              <w:bottom w:val="none" w:color="000000" w:sz="4" w:space="0"/>
              <w:right w:val="none" w:color="000000" w:sz="4" w:space="0"/>
            </w:tcBorders>
            <w:tcW w:w="514" w:type="dxa"/>
            <w:vAlign w:val="center"/>
            <w:textDirection w:val="lrTb"/>
            <w:noWrap w:val="false"/>
          </w:tcPr>
          <w:p>
            <w:pPr>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69" w:type="dxa"/>
            <w:vAlign w:val="center"/>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332"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180" w:type="dxa"/>
            <w:vAlign w:val="center"/>
            <w:textDirection w:val="lrTb"/>
            <w:noWrap w:val="false"/>
          </w:tcPr>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300"/>
        </w:trPr>
        <w:tc>
          <w:tcPr>
            <w:gridSpan w:val="2"/>
            <w:tcBorders>
              <w:top w:val="none" w:color="000000" w:sz="4" w:space="0"/>
              <w:left w:val="none" w:color="000000" w:sz="4" w:space="0"/>
              <w:bottom w:val="none" w:color="000000" w:sz="4" w:space="0"/>
              <w:right w:val="none" w:color="000000" w:sz="4" w:space="0"/>
            </w:tcBorders>
            <w:tcW w:w="2683" w:type="dxa"/>
            <w:textDirection w:val="lrTb"/>
            <w:noWrap/>
          </w:tcPr>
          <w:p>
            <w:pPr>
              <w:rPr>
                <w:rFonts w:ascii="Times New Roman" w:hAnsi="Times New Roman" w:cs="Times New Roman"/>
              </w:rPr>
            </w:pPr>
            <w:r>
              <w:rPr>
                <w:rFonts w:ascii="Times New Roman" w:hAnsi="Times New Roman" w:cs="Times New Roman"/>
              </w:rPr>
              <w:t xml:space="preserve">Генеральный директор</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4360" w:type="dxa"/>
            <w:textDirection w:val="lrTb"/>
            <w:noWrap/>
          </w:tcPr>
          <w:p>
            <w:pPr>
              <w:rPr>
                <w:rFonts w:ascii="Times New Roman" w:hAnsi="Times New Roman" w:cs="Times New Roman"/>
              </w:rPr>
            </w:pPr>
            <w:r>
              <w:rPr>
                <w:rFonts w:ascii="Times New Roman" w:hAnsi="Times New Roman" w:cs="Times New Roman"/>
              </w:rPr>
              <w:t xml:space="preserve">_______________ (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2332" w:type="dxa"/>
            <w:vAlign w:val="center"/>
            <w:textDirection w:val="lrTb"/>
            <w:noWrap w:val="false"/>
          </w:tcPr>
          <w:p>
            <w:pPr>
              <w:rPr>
                <w:rFonts w:ascii="Times New Roman" w:hAnsi="Times New Roman" w:cs="Times New Roman"/>
              </w:rPr>
            </w:pPr>
            <w:r>
              <w:rPr>
                <w:rFonts w:ascii="Times New Roman" w:hAnsi="Times New Roman" w:cs="Times New Roman"/>
              </w:rPr>
              <w:t xml:space="preserve">Генеральный директор</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4360" w:type="dxa"/>
            <w:textDirection w:val="lrTb"/>
            <w:noWrap/>
          </w:tcPr>
          <w:p>
            <w:pPr>
              <w:rPr>
                <w:rFonts w:ascii="Times New Roman" w:hAnsi="Times New Roman" w:cs="Times New Roman"/>
              </w:rPr>
            </w:pPr>
            <w:r>
              <w:rPr>
                <w:rFonts w:ascii="Times New Roman" w:hAnsi="Times New Roman" w:cs="Times New Roman"/>
              </w:rPr>
              <w:t xml:space="preserve">_______________ (                         )</w:t>
            </w:r>
            <w:r>
              <w:rPr>
                <w:rFonts w:ascii="Times New Roman" w:hAnsi="Times New Roman" w:cs="Times New Roman"/>
              </w:rPr>
            </w:r>
            <w:r>
              <w:rPr>
                <w:rFonts w:ascii="Times New Roman" w:hAnsi="Times New Roman" w:cs="Times New Roman"/>
              </w:rPr>
            </w:r>
          </w:p>
        </w:tc>
      </w:tr>
    </w:tbl>
    <w:p>
      <w:pPr>
        <w:rPr>
          <w:rFonts w:ascii="Times New Roman" w:hAnsi="Times New Roman" w:cs="Times New Roman"/>
        </w:rPr>
        <w:pBdr>
          <w:bottom w:val="single" w:color="000000" w:sz="12" w:space="1"/>
        </w:pBdr>
      </w:pPr>
      <w:r>
        <w:rPr>
          <w:rFonts w:ascii="Times New Roman" w:hAnsi="Times New Roman" w:cs="Times New Roman"/>
        </w:rPr>
        <w:t xml:space="preserve">ФОРМУ СОГЛАСОВАЛИ:</w:t>
      </w:r>
      <w:r>
        <w:rPr>
          <w:rFonts w:ascii="Times New Roman" w:hAnsi="Times New Roman" w:cs="Times New Roman"/>
        </w:rPr>
      </w:r>
      <w:r>
        <w:rPr>
          <w:rFonts w:ascii="Times New Roman" w:hAnsi="Times New Roman" w:cs="Times New Roman"/>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b/>
          <w:bCs/>
          <w:color w:val="000000"/>
          <w:sz w:val="24"/>
          <w:szCs w:val="24"/>
        </w:rPr>
        <w:sectPr>
          <w:footnotePr/>
          <w:endnotePr/>
          <w:type w:val="nextPage"/>
          <w:pgSz w:w="16840" w:h="11907" w:orient="landscape"/>
          <w:pgMar w:top="567" w:right="1134" w:bottom="709" w:left="851" w:header="709" w:footer="709" w:gutter="0"/>
          <w:cols w:num="1" w:sep="0" w:space="708" w:equalWidth="1"/>
          <w:docGrid w:linePitch="360"/>
        </w:sect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5400"/>
        <w:tabs>
          <w:tab w:val="left" w:pos="43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 12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5400"/>
        <w:tabs>
          <w:tab w:val="left" w:pos="43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к Договору № ______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5400"/>
        <w:tabs>
          <w:tab w:val="left" w:pos="4320"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от «_____» _____ 2025</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 xml:space="preserve">г</w:t>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cente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cente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ФОРМА</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jc w:val="cente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80"/>
        <w:jc w:val="center"/>
        <w:keepNext w:val="0"/>
        <w:spacing w:before="0"/>
        <w:widowControl w:val="off"/>
        <w:rPr>
          <w:rFonts w:ascii="Times New Roman" w:hAnsi="Times New Roman"/>
          <w:sz w:val="24"/>
          <w:szCs w:val="24"/>
        </w:rPr>
      </w:pPr>
      <w:r/>
      <w:bookmarkStart w:id="1" w:name="_Toc238285913"/>
      <w:r>
        <w:rPr>
          <w:rFonts w:ascii="Times New Roman" w:hAnsi="Times New Roman"/>
          <w:sz w:val="24"/>
          <w:szCs w:val="24"/>
        </w:rPr>
        <w:t xml:space="preserve">Свидетельство - подтверждение производителя</w:t>
      </w:r>
      <w:bookmarkEnd w:id="1"/>
      <w:r>
        <w:rPr>
          <w:rFonts w:ascii="Times New Roman" w:hAnsi="Times New Roman"/>
          <w:sz w:val="24"/>
          <w:szCs w:val="24"/>
        </w:rPr>
      </w:r>
      <w:r>
        <w:rPr>
          <w:rFonts w:ascii="Times New Roman" w:hAnsi="Times New Roman"/>
          <w:sz w:val="24"/>
          <w:szCs w:val="24"/>
        </w:rPr>
      </w:r>
    </w:p>
    <w:p>
      <w:pPr>
        <w:ind w:firstLine="480"/>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612"/>
        <w:ind w:firstLine="700"/>
        <w:widowControl w:val="off"/>
        <w:rPr>
          <w:szCs w:val="24"/>
        </w:rPr>
      </w:pPr>
      <w:r>
        <w:rPr>
          <w:szCs w:val="24"/>
        </w:rPr>
        <w:t xml:space="preserve">Настоящим ______________________ (указывается полное наименование производителя оборудования), являющаяся производителем ______________________________ (указывается наименование, марка, модель и тому подобное применительно к оборудованию) (Оборудование), п</w:t>
      </w:r>
      <w:r>
        <w:rPr>
          <w:szCs w:val="24"/>
        </w:rPr>
        <w:t xml:space="preserve">одтверждает и гарантирует ПАО «</w:t>
      </w:r>
      <w:r>
        <w:rPr>
          <w:szCs w:val="24"/>
        </w:rPr>
        <w:t xml:space="preserve">Россети</w:t>
      </w:r>
      <w:r>
        <w:rPr>
          <w:szCs w:val="24"/>
        </w:rPr>
        <w:t xml:space="preserve">» (Конечный пользователь), что, указанные ниже в настоящем Свидетельстве - подтверждении производителя (Свидетельство) положения являются действительными и обязывающими Производителя положениями, и Производитель приним</w:t>
      </w:r>
      <w:r>
        <w:rPr>
          <w:szCs w:val="24"/>
        </w:rPr>
        <w:t xml:space="preserve">ает на себя все обязательства, установленные в настоящем Свидетельстве в отношении оборудования, указанного выше (</w:t>
      </w:r>
      <w:r>
        <w:rPr>
          <w:i/>
          <w:szCs w:val="24"/>
        </w:rPr>
        <w:t xml:space="preserve">либо в отдельном списке оборудования, который прилагается к Свидетельству</w:t>
      </w:r>
      <w:r>
        <w:rPr>
          <w:szCs w:val="24"/>
        </w:rPr>
        <w:t xml:space="preserve">).</w:t>
      </w:r>
      <w:r>
        <w:rPr>
          <w:szCs w:val="24"/>
        </w:rPr>
      </w:r>
      <w:r>
        <w:rPr>
          <w:szCs w:val="24"/>
        </w:rPr>
      </w:r>
    </w:p>
    <w:p>
      <w:pPr>
        <w:pStyle w:val="1612"/>
        <w:ind w:firstLine="720"/>
        <w:widowControl w:val="off"/>
        <w:rPr>
          <w:szCs w:val="24"/>
        </w:rPr>
      </w:pPr>
      <w:r>
        <w:rPr>
          <w:szCs w:val="24"/>
        </w:rPr>
        <w:t xml:space="preserve">Настоящим Производитель подтверждает и гарантирует, что  имеет все</w:t>
      </w:r>
      <w:r>
        <w:rPr>
          <w:szCs w:val="24"/>
        </w:rPr>
        <w:t xml:space="preserve"> необходимые полномочия на предложение, поставку ___________________ единиц Оборудования (указывается количество единиц оборудования в соответствии с Ведомостью договорной цены (Сводной таблицей стоимости поставок, работ (услуг), спецификацией) в течение _</w:t>
      </w:r>
      <w:r>
        <w:rPr>
          <w:szCs w:val="24"/>
        </w:rPr>
        <w:t xml:space="preserve">__________________ (указывается срок поставки в соответствии с графиком выполнения поставок, работ (услуг)) в рамках _______</w:t>
      </w:r>
      <w:r>
        <w:rPr>
          <w:szCs w:val="24"/>
          <w:u w:val="single"/>
          <w:vertAlign w:val="subscript"/>
        </w:rPr>
        <w:t xml:space="preserve">указывается наименование закупочной процедуры</w:t>
      </w:r>
      <w:r>
        <w:rPr>
          <w:szCs w:val="24"/>
        </w:rPr>
        <w:t xml:space="preserve">________________________________________- в соответствии с Извещением о проведении конк</w:t>
      </w:r>
      <w:r>
        <w:rPr>
          <w:szCs w:val="24"/>
        </w:rPr>
        <w:t xml:space="preserve">урса, опубликованным «__» _________ на </w:t>
      </w:r>
      <w:r>
        <w:rPr>
          <w:szCs w:val="24"/>
          <w:u w:val="single"/>
          <w:vertAlign w:val="subscript"/>
        </w:rPr>
        <w:t xml:space="preserve">указывается </w:t>
      </w:r>
      <w:r>
        <w:rPr>
          <w:szCs w:val="24"/>
          <w:u w:val="single"/>
          <w:vertAlign w:val="subscript"/>
        </w:rPr>
        <w:t xml:space="preserve">ме</w:t>
      </w:r>
      <w:r>
        <w:rPr>
          <w:szCs w:val="24"/>
          <w:u w:val="single"/>
          <w:vertAlign w:val="subscript"/>
          <w:lang w:val="en-US"/>
        </w:rPr>
        <w:t xml:space="preserve">c</w:t>
      </w:r>
      <w:r>
        <w:rPr>
          <w:szCs w:val="24"/>
          <w:u w:val="single"/>
          <w:vertAlign w:val="subscript"/>
        </w:rPr>
        <w:t xml:space="preserve">то официальной публикации Извещения (уведомления)</w:t>
      </w:r>
      <w:r>
        <w:rPr>
          <w:szCs w:val="24"/>
        </w:rPr>
        <w:t xml:space="preserve">.</w:t>
      </w:r>
      <w:r>
        <w:rPr>
          <w:szCs w:val="24"/>
        </w:rPr>
      </w:r>
      <w:r>
        <w:rPr>
          <w:szCs w:val="24"/>
        </w:rPr>
      </w:r>
    </w:p>
    <w:p>
      <w:pPr>
        <w:pStyle w:val="1612"/>
        <w:ind w:firstLine="480"/>
        <w:widowControl w:val="off"/>
        <w:rPr>
          <w:szCs w:val="24"/>
        </w:rPr>
      </w:pPr>
      <w:r>
        <w:rPr>
          <w:szCs w:val="24"/>
        </w:rPr>
      </w:r>
      <w:r>
        <w:rPr>
          <w:szCs w:val="24"/>
        </w:rPr>
      </w:r>
      <w:r>
        <w:rPr>
          <w:szCs w:val="24"/>
        </w:rPr>
      </w:r>
    </w:p>
    <w:p>
      <w:pPr>
        <w:pStyle w:val="1612"/>
        <w:ind w:firstLine="480"/>
        <w:widowControl w:val="off"/>
        <w:rPr>
          <w:szCs w:val="24"/>
        </w:rPr>
      </w:pPr>
      <w:r>
        <w:rPr>
          <w:szCs w:val="24"/>
        </w:rPr>
        <w:t xml:space="preserve">Настоящим Производитель принимает на себя следующие обязательства:</w:t>
      </w:r>
      <w:r>
        <w:rPr>
          <w:szCs w:val="24"/>
        </w:rPr>
      </w:r>
      <w:r>
        <w:rPr>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1.1. Обязательства в отношении гарантии на Оборудование: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b/>
          <w:sz w:val="24"/>
          <w:szCs w:val="24"/>
        </w:rPr>
        <w:t xml:space="preserve">Производитель</w:t>
      </w:r>
      <w:r>
        <w:rPr>
          <w:rFonts w:ascii="Times New Roman" w:hAnsi="Times New Roman" w:cs="Times New Roman"/>
          <w:sz w:val="24"/>
          <w:szCs w:val="24"/>
        </w:rPr>
        <w:t xml:space="preserve"> гарантирует:</w:t>
      </w:r>
      <w:r>
        <w:rPr>
          <w:rFonts w:ascii="Times New Roman" w:hAnsi="Times New Roman" w:cs="Times New Roman"/>
          <w:sz w:val="24"/>
          <w:szCs w:val="24"/>
        </w:rPr>
      </w:r>
      <w:r>
        <w:rPr>
          <w:rFonts w:ascii="Times New Roman" w:hAnsi="Times New Roman" w:cs="Times New Roman"/>
          <w:sz w:val="24"/>
          <w:szCs w:val="24"/>
        </w:rPr>
      </w:r>
    </w:p>
    <w:p>
      <w:pPr>
        <w:numPr>
          <w:ilvl w:val="0"/>
          <w:numId w:val="11"/>
        </w:numPr>
        <w:ind w:left="0" w:firstLine="709"/>
        <w:jc w:val="both"/>
        <w:widowControl/>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соответствие Оборудования заявленной Технической Спецификации;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lang w:eastAsia="zh-CN"/>
        </w:rPr>
        <w:t xml:space="preserve">- </w:t>
      </w:r>
      <w:r>
        <w:rPr>
          <w:rFonts w:ascii="Times New Roman" w:hAnsi="Times New Roman" w:cs="Times New Roman"/>
          <w:sz w:val="24"/>
          <w:szCs w:val="24"/>
        </w:rPr>
        <w:t xml:space="preserve">отсутствие в Оборудовании дефектов, применения дефектных материалов и/или некачественного выполнения работ на заводе-производителе при условии его соответствующего использовани</w:t>
      </w:r>
      <w:r>
        <w:rPr>
          <w:rFonts w:ascii="Times New Roman" w:hAnsi="Times New Roman" w:cs="Times New Roman"/>
          <w:sz w:val="24"/>
          <w:szCs w:val="24"/>
        </w:rPr>
        <w:t xml:space="preserve">я, эксплуатации и техобслуживания и при условии его ввода в эксплуатацию (</w:t>
      </w:r>
      <w:r>
        <w:rPr>
          <w:rFonts w:ascii="Times New Roman" w:hAnsi="Times New Roman" w:cs="Times New Roman"/>
          <w:i/>
          <w:sz w:val="24"/>
          <w:szCs w:val="24"/>
        </w:rPr>
        <w:t xml:space="preserve">по завершении пуско-наладки и опытной эксплуатации, в случае применения</w:t>
      </w:r>
      <w:r>
        <w:rPr>
          <w:rFonts w:ascii="Times New Roman" w:hAnsi="Times New Roman" w:cs="Times New Roman"/>
          <w:sz w:val="24"/>
          <w:szCs w:val="24"/>
        </w:rPr>
        <w:t xml:space="preserve">) на гарантийный срок </w:t>
      </w:r>
      <w:r>
        <w:rPr>
          <w:rFonts w:ascii="Times New Roman" w:hAnsi="Times New Roman" w:cs="Times New Roman"/>
          <w:b/>
          <w:sz w:val="24"/>
          <w:szCs w:val="24"/>
        </w:rPr>
        <w:t xml:space="preserve">(«Гарантийный срок»)</w:t>
      </w:r>
      <w:r>
        <w:rPr>
          <w:rFonts w:ascii="Times New Roman" w:hAnsi="Times New Roman" w:cs="Times New Roman"/>
          <w:sz w:val="24"/>
          <w:szCs w:val="24"/>
        </w:rPr>
        <w:t xml:space="preserve"> не менее 3</w:t>
      </w:r>
      <w:r>
        <w:rPr>
          <w:rFonts w:ascii="Times New Roman" w:hAnsi="Times New Roman" w:cs="Times New Roman"/>
          <w:sz w:val="24"/>
          <w:szCs w:val="24"/>
          <w:lang w:eastAsia="zh-CN"/>
        </w:rPr>
        <w:t xml:space="preserve">6 (тридцати шести</w:t>
      </w:r>
      <w:r>
        <w:rPr>
          <w:rFonts w:ascii="Times New Roman" w:hAnsi="Times New Roman" w:cs="Times New Roman"/>
          <w:sz w:val="24"/>
          <w:szCs w:val="24"/>
        </w:rPr>
        <w:t xml:space="preserve">) последовательных </w:t>
      </w:r>
      <w:r>
        <w:rPr>
          <w:rFonts w:ascii="Times New Roman" w:hAnsi="Times New Roman" w:cs="Times New Roman"/>
          <w:sz w:val="24"/>
          <w:szCs w:val="24"/>
          <w:lang w:eastAsia="zh-CN"/>
        </w:rPr>
        <w:t xml:space="preserve">месяцев</w:t>
      </w:r>
      <w:r>
        <w:rPr>
          <w:rFonts w:ascii="Times New Roman" w:hAnsi="Times New Roman" w:cs="Times New Roman"/>
          <w:sz w:val="24"/>
          <w:szCs w:val="24"/>
        </w:rPr>
        <w:t xml:space="preserve"> с даты ввода в</w:t>
      </w:r>
      <w:r>
        <w:rPr>
          <w:rFonts w:ascii="Times New Roman" w:hAnsi="Times New Roman" w:cs="Times New Roman"/>
          <w:sz w:val="24"/>
          <w:szCs w:val="24"/>
        </w:rPr>
        <w:t xml:space="preserve"> эксплуатацию (</w:t>
      </w:r>
      <w:r>
        <w:rPr>
          <w:rFonts w:ascii="Times New Roman" w:hAnsi="Times New Roman" w:cs="Times New Roman"/>
          <w:i/>
          <w:sz w:val="24"/>
          <w:szCs w:val="24"/>
        </w:rPr>
        <w:t xml:space="preserve">по завершении пуско-наладки и опытной эксплуатации, в случае применения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b/>
          <w:i/>
          <w:sz w:val="24"/>
          <w:szCs w:val="24"/>
        </w:rPr>
        <w:t xml:space="preserve">*Примечание: </w:t>
      </w:r>
      <w:r>
        <w:rPr>
          <w:rFonts w:ascii="Times New Roman" w:hAnsi="Times New Roman" w:cs="Times New Roman"/>
          <w:i/>
          <w:sz w:val="24"/>
          <w:szCs w:val="24"/>
        </w:rPr>
        <w:t xml:space="preserve">в случае, если нормативными актами в области проектирования и строительства в отношении отдельных видов оборудования, материалов, продукции предусмотрен </w:t>
      </w:r>
      <w:r>
        <w:rPr>
          <w:rFonts w:ascii="Times New Roman" w:hAnsi="Times New Roman" w:cs="Times New Roman"/>
          <w:i/>
          <w:sz w:val="24"/>
          <w:szCs w:val="24"/>
        </w:rPr>
        <w:t xml:space="preserve">иной Гарантийный срок, превышающий 36 (тридцать шесть) месяцев, необходимо указать Гарантийный срок, установленный Нормативными актами в области проектирования и строительства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1.1.2.</w:t>
      </w:r>
      <w:r>
        <w:rPr>
          <w:rFonts w:ascii="Times New Roman" w:hAnsi="Times New Roman" w:cs="Times New Roman"/>
          <w:sz w:val="24"/>
          <w:szCs w:val="24"/>
        </w:rPr>
        <w:tab/>
        <w:t xml:space="preserve">В течение Гарантийного срока, при условии соблюдения</w:t>
      </w:r>
      <w:r>
        <w:rPr>
          <w:rFonts w:ascii="Times New Roman" w:hAnsi="Times New Roman" w:cs="Times New Roman"/>
          <w:sz w:val="24"/>
          <w:szCs w:val="24"/>
          <w:lang w:eastAsia="zh-CN"/>
        </w:rPr>
        <w:t xml:space="preserve"> Конечным</w:t>
      </w:r>
      <w:r>
        <w:rPr>
          <w:rFonts w:ascii="Times New Roman" w:hAnsi="Times New Roman" w:cs="Times New Roman"/>
          <w:sz w:val="24"/>
          <w:szCs w:val="24"/>
        </w:rPr>
        <w:t xml:space="preserve"> пользовате</w:t>
      </w:r>
      <w:r>
        <w:rPr>
          <w:rFonts w:ascii="Times New Roman" w:hAnsi="Times New Roman" w:cs="Times New Roman"/>
          <w:sz w:val="24"/>
          <w:szCs w:val="24"/>
        </w:rPr>
        <w:t xml:space="preserve">лем требований Производителя по эксплуатации и техническому обслуживанию и при условии получения от Конечного пользователя уведомления о дефектах, обнаруженных в Оборудовании, Производитель обязуется осуществлять за свой счет любой ремонт, необходимый для </w:t>
      </w:r>
      <w:r>
        <w:rPr>
          <w:rFonts w:ascii="Times New Roman" w:hAnsi="Times New Roman" w:cs="Times New Roman"/>
          <w:sz w:val="24"/>
          <w:szCs w:val="24"/>
        </w:rPr>
        <w:t xml:space="preserve">восстановления Оборудования до уровня, предусмотренного в Технических Спецификациях или осуществлять замену неисправного блока исправным.</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Уведомление о дефектах, предоставляемое Конечным Пользователем в адрес </w:t>
      </w:r>
      <w:r>
        <w:rPr>
          <w:rFonts w:ascii="Times New Roman" w:hAnsi="Times New Roman" w:cs="Times New Roman"/>
          <w:sz w:val="24"/>
          <w:szCs w:val="24"/>
        </w:rPr>
        <w:t xml:space="preserve">Производителя должно содержать как минимум:</w:t>
      </w:r>
      <w:r>
        <w:rPr>
          <w:rFonts w:ascii="Times New Roman" w:hAnsi="Times New Roman" w:cs="Times New Roman"/>
          <w:sz w:val="24"/>
          <w:szCs w:val="24"/>
        </w:rPr>
      </w:r>
      <w:r>
        <w:rPr>
          <w:rFonts w:ascii="Times New Roman" w:hAnsi="Times New Roman" w:cs="Times New Roman"/>
          <w:sz w:val="24"/>
          <w:szCs w:val="24"/>
        </w:rPr>
      </w:r>
    </w:p>
    <w:p>
      <w:pPr>
        <w:numPr>
          <w:ilvl w:val="0"/>
          <w:numId w:val="12"/>
        </w:numPr>
        <w:ind w:left="0" w:firstLine="700"/>
        <w:jc w:val="both"/>
        <w:widowControl/>
        <w:tabs>
          <w:tab w:val="left" w:pos="1100" w:leader="none"/>
        </w:tabs>
        <w:rPr>
          <w:rFonts w:ascii="Times New Roman" w:hAnsi="Times New Roman" w:cs="Times New Roman"/>
          <w:sz w:val="24"/>
          <w:szCs w:val="24"/>
        </w:rPr>
      </w:pPr>
      <w:r>
        <w:rPr>
          <w:rFonts w:ascii="Times New Roman" w:hAnsi="Times New Roman" w:cs="Times New Roman"/>
          <w:sz w:val="24"/>
          <w:szCs w:val="24"/>
        </w:rPr>
        <w:t xml:space="preserve">ном</w:t>
      </w:r>
      <w:r>
        <w:rPr>
          <w:rFonts w:ascii="Times New Roman" w:hAnsi="Times New Roman" w:cs="Times New Roman"/>
          <w:sz w:val="24"/>
          <w:szCs w:val="24"/>
        </w:rPr>
        <w:t xml:space="preserve">ер договора (контракта) на поставку;</w:t>
      </w:r>
      <w:r>
        <w:rPr>
          <w:rFonts w:ascii="Times New Roman" w:hAnsi="Times New Roman" w:cs="Times New Roman"/>
          <w:sz w:val="24"/>
          <w:szCs w:val="24"/>
        </w:rPr>
      </w:r>
      <w:r>
        <w:rPr>
          <w:rFonts w:ascii="Times New Roman" w:hAnsi="Times New Roman" w:cs="Times New Roman"/>
          <w:sz w:val="24"/>
          <w:szCs w:val="24"/>
        </w:rPr>
      </w:r>
    </w:p>
    <w:p>
      <w:pPr>
        <w:numPr>
          <w:ilvl w:val="0"/>
          <w:numId w:val="12"/>
        </w:numPr>
        <w:ind w:left="0" w:firstLine="700"/>
        <w:jc w:val="both"/>
        <w:widowControl/>
        <w:tabs>
          <w:tab w:val="left" w:pos="1100" w:leader="none"/>
        </w:tabs>
        <w:rPr>
          <w:rFonts w:ascii="Times New Roman" w:hAnsi="Times New Roman" w:cs="Times New Roman"/>
          <w:sz w:val="24"/>
          <w:szCs w:val="24"/>
        </w:rPr>
      </w:pPr>
      <w:r>
        <w:rPr>
          <w:rFonts w:ascii="Times New Roman" w:hAnsi="Times New Roman" w:cs="Times New Roman"/>
          <w:sz w:val="24"/>
          <w:szCs w:val="24"/>
        </w:rPr>
        <w:t xml:space="preserve">описание и количество Оборудования;</w:t>
      </w:r>
      <w:r>
        <w:rPr>
          <w:rFonts w:ascii="Times New Roman" w:hAnsi="Times New Roman" w:cs="Times New Roman"/>
          <w:sz w:val="24"/>
          <w:szCs w:val="24"/>
        </w:rPr>
      </w:r>
      <w:r>
        <w:rPr>
          <w:rFonts w:ascii="Times New Roman" w:hAnsi="Times New Roman" w:cs="Times New Roman"/>
          <w:sz w:val="24"/>
          <w:szCs w:val="24"/>
        </w:rPr>
      </w:r>
    </w:p>
    <w:p>
      <w:pPr>
        <w:numPr>
          <w:ilvl w:val="0"/>
          <w:numId w:val="12"/>
        </w:numPr>
        <w:ind w:left="0" w:firstLine="700"/>
        <w:jc w:val="both"/>
        <w:widowControl/>
        <w:tabs>
          <w:tab w:val="left" w:pos="1100" w:leader="none"/>
        </w:tabs>
        <w:rPr>
          <w:rFonts w:ascii="Times New Roman" w:hAnsi="Times New Roman" w:cs="Times New Roman"/>
          <w:sz w:val="24"/>
          <w:szCs w:val="24"/>
        </w:rPr>
      </w:pPr>
      <w:r>
        <w:rPr>
          <w:rFonts w:ascii="Times New Roman" w:hAnsi="Times New Roman" w:cs="Times New Roman"/>
          <w:sz w:val="24"/>
          <w:szCs w:val="24"/>
          <w:lang w:eastAsia="zh-CN"/>
        </w:rPr>
        <w:t xml:space="preserve">типономинал</w:t>
      </w:r>
      <w:r>
        <w:rPr>
          <w:rFonts w:ascii="Times New Roman" w:hAnsi="Times New Roman" w:cs="Times New Roman"/>
          <w:sz w:val="24"/>
          <w:szCs w:val="24"/>
        </w:rPr>
        <w:t xml:space="preserve"> и серийный номер отказавшего </w:t>
      </w:r>
      <w:r>
        <w:rPr>
          <w:rFonts w:ascii="Times New Roman" w:hAnsi="Times New Roman" w:cs="Times New Roman"/>
          <w:sz w:val="24"/>
          <w:szCs w:val="24"/>
          <w:lang w:eastAsia="zh-CN"/>
        </w:rPr>
        <w:t xml:space="preserve">Оборудования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numPr>
          <w:ilvl w:val="0"/>
          <w:numId w:val="12"/>
        </w:numPr>
        <w:ind w:left="0" w:firstLine="720"/>
        <w:jc w:val="both"/>
        <w:widowControl/>
        <w:tabs>
          <w:tab w:val="clear" w:pos="363"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детальное описание неисправности и/или дефекта, включая дату и время отказа и соответствующие операционные режимы Оборудования;</w:t>
      </w:r>
      <w:r>
        <w:rPr>
          <w:rFonts w:ascii="Times New Roman" w:hAnsi="Times New Roman" w:cs="Times New Roman"/>
          <w:sz w:val="24"/>
          <w:szCs w:val="24"/>
        </w:rPr>
      </w:r>
      <w:r>
        <w:rPr>
          <w:rFonts w:ascii="Times New Roman" w:hAnsi="Times New Roman" w:cs="Times New Roman"/>
          <w:sz w:val="24"/>
          <w:szCs w:val="24"/>
        </w:rPr>
      </w:r>
    </w:p>
    <w:p>
      <w:pPr>
        <w:numPr>
          <w:ilvl w:val="0"/>
          <w:numId w:val="12"/>
        </w:numPr>
        <w:ind w:left="720" w:hanging="20"/>
        <w:jc w:val="both"/>
        <w:widowControl/>
        <w:tabs>
          <w:tab w:val="left" w:pos="1100" w:leader="none"/>
        </w:tabs>
        <w:rPr>
          <w:rFonts w:ascii="Times New Roman" w:hAnsi="Times New Roman" w:cs="Times New Roman"/>
          <w:sz w:val="24"/>
          <w:szCs w:val="24"/>
        </w:rPr>
      </w:pPr>
      <w:r>
        <w:rPr>
          <w:rFonts w:ascii="Times New Roman" w:hAnsi="Times New Roman" w:cs="Times New Roman"/>
          <w:sz w:val="24"/>
          <w:szCs w:val="24"/>
        </w:rPr>
        <w:t xml:space="preserve">фотографии удовлетворительного качества.</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Все транспортные расходы по доставке Оборудования между местом установки Конечного пользователя и Техническим Центром Производителя, а также  иные расходы и  риски в течение Гарантийного срока и при условии получени</w:t>
      </w:r>
      <w:r>
        <w:rPr>
          <w:rFonts w:ascii="Times New Roman" w:hAnsi="Times New Roman" w:cs="Times New Roman"/>
          <w:sz w:val="24"/>
          <w:szCs w:val="24"/>
        </w:rPr>
        <w:t xml:space="preserve">я от Конечного пользователя уведомления о дефектах, обнаруженных в Оборудовании, оплачиваются Производителем.  </w:t>
      </w:r>
      <w:r>
        <w:rPr>
          <w:rFonts w:ascii="Times New Roman" w:hAnsi="Times New Roman" w:cs="Times New Roman"/>
          <w:sz w:val="24"/>
          <w:szCs w:val="24"/>
        </w:rPr>
      </w:r>
      <w:r>
        <w:rPr>
          <w:rFonts w:ascii="Times New Roman" w:hAnsi="Times New Roman" w:cs="Times New Roman"/>
          <w:sz w:val="24"/>
          <w:szCs w:val="24"/>
        </w:rPr>
      </w:r>
    </w:p>
    <w:p>
      <w:pPr>
        <w:ind w:firstLine="720"/>
        <w:jc w:val="both"/>
        <w:tabs>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В прочих случаях оплата всех транспортных расходов и рисков по доставке Оборудования между местом установки Конечного пользователя и Техническим</w:t>
      </w:r>
      <w:r>
        <w:rPr>
          <w:rFonts w:ascii="Times New Roman" w:hAnsi="Times New Roman" w:cs="Times New Roman"/>
          <w:sz w:val="24"/>
          <w:szCs w:val="24"/>
        </w:rPr>
        <w:t xml:space="preserve"> Центром Производителя обеспечивается Конечным Пользователем.</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Технический Центр Производителя, указанный в настоящем пункте, находится по адресу: Российская Федерация __________________________________.</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1.1.3.</w:t>
      </w:r>
      <w:r>
        <w:rPr>
          <w:rFonts w:ascii="Times New Roman" w:hAnsi="Times New Roman" w:cs="Times New Roman"/>
          <w:sz w:val="24"/>
          <w:szCs w:val="24"/>
        </w:rPr>
        <w:tab/>
        <w:t xml:space="preserve">Если в течение Гарантийного срока обнаружены п</w:t>
      </w:r>
      <w:r>
        <w:rPr>
          <w:rFonts w:ascii="Times New Roman" w:hAnsi="Times New Roman" w:cs="Times New Roman"/>
          <w:sz w:val="24"/>
          <w:szCs w:val="24"/>
        </w:rPr>
        <w:t xml:space="preserve">овторяющиеся дефекты в любой отдельной части Оборудования или частях Оборудования, то </w:t>
      </w:r>
      <w:r>
        <w:rPr>
          <w:rFonts w:ascii="Times New Roman" w:hAnsi="Times New Roman" w:cs="Times New Roman"/>
          <w:sz w:val="24"/>
          <w:szCs w:val="24"/>
          <w:lang w:eastAsia="zh-CN"/>
        </w:rPr>
        <w:t xml:space="preserve">такая</w:t>
      </w:r>
      <w:r>
        <w:rPr>
          <w:rFonts w:ascii="Times New Roman" w:hAnsi="Times New Roman" w:cs="Times New Roman"/>
          <w:sz w:val="24"/>
          <w:szCs w:val="24"/>
        </w:rPr>
        <w:t xml:space="preserve"> часть или части Оборудования не должны подлежать ремонту, а должны быть заменены на новые по требованию Конечного пользователя в течение возможно короткого срока.</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t xml:space="preserve">.1.4.</w:t>
      </w:r>
      <w:r>
        <w:rPr>
          <w:rFonts w:ascii="Times New Roman" w:hAnsi="Times New Roman" w:cs="Times New Roman"/>
          <w:sz w:val="24"/>
          <w:szCs w:val="24"/>
        </w:rPr>
        <w:tab/>
        <w:t xml:space="preserve">Ремонт или замена любого неисправного блока или Оборудования должны предусматривать предоставление Конечному пользователю отчета, содержащего описание обнаруженного дефекта и ремонта, проведенного в отношении такого неисправного Оборудования.</w:t>
      </w:r>
      <w:r>
        <w:rPr>
          <w:rFonts w:ascii="Times New Roman" w:hAnsi="Times New Roman" w:cs="Times New Roman"/>
          <w:sz w:val="24"/>
          <w:szCs w:val="24"/>
        </w:rPr>
      </w:r>
      <w:r>
        <w:rPr>
          <w:rFonts w:ascii="Times New Roman" w:hAnsi="Times New Roman" w:cs="Times New Roman"/>
          <w:sz w:val="24"/>
          <w:szCs w:val="24"/>
        </w:rPr>
      </w:r>
    </w:p>
    <w:p>
      <w:pPr>
        <w:pStyle w:val="1640"/>
        <w:ind w:firstLine="700"/>
        <w:jc w:val="both"/>
        <w:tabs>
          <w:tab w:val="clear" w:pos="-720" w:leader="none"/>
        </w:tabs>
        <w:rPr>
          <w:rFonts w:ascii="Times New Roman" w:hAnsi="Times New Roman"/>
          <w:sz w:val="24"/>
          <w:szCs w:val="24"/>
          <w:lang w:val="ru-RU"/>
        </w:rPr>
      </w:pPr>
      <w:r>
        <w:rPr>
          <w:rFonts w:ascii="Times New Roman" w:hAnsi="Times New Roman"/>
          <w:sz w:val="24"/>
          <w:szCs w:val="24"/>
          <w:lang w:val="ru-RU"/>
        </w:rPr>
        <w:t xml:space="preserve">1.1.5. </w:t>
      </w:r>
      <w:r>
        <w:rPr>
          <w:rFonts w:ascii="Times New Roman" w:hAnsi="Times New Roman"/>
          <w:sz w:val="24"/>
          <w:szCs w:val="24"/>
          <w:lang w:val="ru-RU"/>
        </w:rPr>
        <w:t xml:space="preserve">В течение Гарантийного срока работоспособность Оборудования должна быть восстановлена в течение </w:t>
      </w:r>
      <w:r>
        <w:rPr>
          <w:rFonts w:ascii="Times New Roman" w:hAnsi="Times New Roman"/>
          <w:i/>
          <w:sz w:val="24"/>
          <w:szCs w:val="24"/>
          <w:lang w:val="ru-RU"/>
        </w:rPr>
        <w:t xml:space="preserve">______________________(в зависимости от Оборудования указывается соответствующий срок, на основании п. 16.5 типовой формы договора комплексного подряда, утвержд</w:t>
      </w:r>
      <w:r>
        <w:rPr>
          <w:rFonts w:ascii="Times New Roman" w:hAnsi="Times New Roman"/>
          <w:i/>
          <w:sz w:val="24"/>
          <w:szCs w:val="24"/>
          <w:lang w:val="ru-RU"/>
        </w:rPr>
        <w:t xml:space="preserve">енного Распоряжением ОАО «ФСК ЕЭС» от 09.03.2011 № 150р или на основании п.15.5. типовой формы договора подряда, утвержденного Распоряжением ОАО «ФСК ЕЭС» от 04.06.2010 № 306р соответственно)</w:t>
      </w:r>
      <w:r>
        <w:rPr>
          <w:rFonts w:ascii="Times New Roman" w:hAnsi="Times New Roman"/>
          <w:sz w:val="24"/>
          <w:szCs w:val="24"/>
          <w:lang w:val="ru-RU"/>
        </w:rPr>
        <w:t xml:space="preserve"> с даты получения сведений об обнаруженных неисправностях. </w:t>
      </w:r>
      <w:r>
        <w:rPr>
          <w:rFonts w:ascii="Times New Roman" w:hAnsi="Times New Roman"/>
          <w:sz w:val="24"/>
          <w:szCs w:val="24"/>
          <w:lang w:val="ru-RU"/>
        </w:rPr>
      </w:r>
      <w:r>
        <w:rPr>
          <w:rFonts w:ascii="Times New Roman" w:hAnsi="Times New Roman"/>
          <w:sz w:val="24"/>
          <w:szCs w:val="24"/>
          <w:lang w:val="ru-RU"/>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В том случае, если срок ремонта и/или замены неисправных блоков, в соответствии с настоящим </w:t>
      </w:r>
      <w:r>
        <w:rPr>
          <w:rFonts w:ascii="Times New Roman" w:hAnsi="Times New Roman" w:cs="Times New Roman"/>
          <w:sz w:val="24"/>
          <w:szCs w:val="24"/>
          <w:lang w:eastAsia="zh-CN"/>
        </w:rPr>
        <w:t xml:space="preserve">пунктом</w:t>
      </w:r>
      <w:r>
        <w:rPr>
          <w:rFonts w:ascii="Times New Roman" w:hAnsi="Times New Roman" w:cs="Times New Roman"/>
          <w:sz w:val="24"/>
          <w:szCs w:val="24"/>
        </w:rPr>
        <w:t xml:space="preserve"> 1.1.5. превысит предусмотренный предыдущим абзацем срок, не позднее, чем в последний рабочий день указанного срока Производитель предоставляет Конечному пол</w:t>
      </w:r>
      <w:r>
        <w:rPr>
          <w:rFonts w:ascii="Times New Roman" w:hAnsi="Times New Roman" w:cs="Times New Roman"/>
          <w:sz w:val="24"/>
          <w:szCs w:val="24"/>
        </w:rPr>
        <w:t xml:space="preserve">ьзователю блок Оборудования, аналогичный переданному в гарантийный ремонт/замену, во временное пользование на период до момента получения Конечным Пользователем такого отремонтированного / замененного блока без взимания с Конечного пользователя какой-либо </w:t>
      </w:r>
      <w:r>
        <w:rPr>
          <w:rFonts w:ascii="Times New Roman" w:hAnsi="Times New Roman" w:cs="Times New Roman"/>
          <w:sz w:val="24"/>
          <w:szCs w:val="24"/>
        </w:rPr>
        <w:t xml:space="preserve">оплаты за предоставление данного блока. Такое предоставление оформляется Актом замены, который должны подписать Конечный пользователь и Производитель.</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1.1.6. При этом, если рассматриваемый блок Оборудования (отремонтированный или замененный) восстановлен д</w:t>
      </w:r>
      <w:r>
        <w:rPr>
          <w:rFonts w:ascii="Times New Roman" w:hAnsi="Times New Roman" w:cs="Times New Roman"/>
          <w:sz w:val="24"/>
          <w:szCs w:val="24"/>
        </w:rPr>
        <w:t xml:space="preserve">о уровня, как оговорено в Технических Спецификациях, но признается неработоспособным во время его ввода в эксплуатацию, то, без ущерба положениям </w:t>
      </w:r>
      <w:r>
        <w:rPr>
          <w:rFonts w:ascii="Times New Roman" w:hAnsi="Times New Roman" w:cs="Times New Roman"/>
          <w:iCs/>
          <w:sz w:val="24"/>
          <w:szCs w:val="24"/>
        </w:rPr>
        <w:t xml:space="preserve">пункта</w:t>
      </w:r>
      <w:r>
        <w:rPr>
          <w:rFonts w:ascii="Times New Roman" w:hAnsi="Times New Roman" w:cs="Times New Roman"/>
          <w:sz w:val="24"/>
          <w:szCs w:val="24"/>
        </w:rPr>
        <w:t xml:space="preserve"> 1.1.5</w:t>
      </w:r>
      <w:r>
        <w:rPr>
          <w:rFonts w:ascii="Times New Roman" w:hAnsi="Times New Roman" w:cs="Times New Roman"/>
          <w:iCs/>
          <w:sz w:val="24"/>
          <w:szCs w:val="24"/>
        </w:rPr>
        <w:t xml:space="preserve"> настоящего Свидетельства</w:t>
      </w:r>
      <w:r>
        <w:rPr>
          <w:rFonts w:ascii="Times New Roman" w:hAnsi="Times New Roman" w:cs="Times New Roman"/>
          <w:sz w:val="24"/>
          <w:szCs w:val="24"/>
        </w:rPr>
        <w:t xml:space="preserve">, Производителю предоставляется дополнительное время на исследование прич</w:t>
      </w:r>
      <w:r>
        <w:rPr>
          <w:rFonts w:ascii="Times New Roman" w:hAnsi="Times New Roman" w:cs="Times New Roman"/>
          <w:sz w:val="24"/>
          <w:szCs w:val="24"/>
        </w:rPr>
        <w:t xml:space="preserve">ин неработоспособности блока Оборудования и установленный п. 1.1.5</w:t>
      </w:r>
      <w:r>
        <w:rPr>
          <w:rFonts w:ascii="Times New Roman" w:hAnsi="Times New Roman" w:cs="Times New Roman"/>
          <w:iCs/>
          <w:sz w:val="24"/>
          <w:szCs w:val="24"/>
        </w:rPr>
        <w:t xml:space="preserve"> настоящего Свидетельства</w:t>
      </w:r>
      <w:r>
        <w:rPr>
          <w:rFonts w:ascii="Times New Roman" w:hAnsi="Times New Roman" w:cs="Times New Roman"/>
          <w:sz w:val="24"/>
          <w:szCs w:val="24"/>
        </w:rPr>
        <w:t xml:space="preserve"> срок должен быть продлен на дополнительный срок проведения таковых исследований, но не более чем на 1/3 установленного срока. Все мероприятия и процедуры во время п</w:t>
      </w:r>
      <w:r>
        <w:rPr>
          <w:rFonts w:ascii="Times New Roman" w:hAnsi="Times New Roman" w:cs="Times New Roman"/>
          <w:sz w:val="24"/>
          <w:szCs w:val="24"/>
        </w:rPr>
        <w:t xml:space="preserve">роведения таких исследований осуществляются за счет Производителя.</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1.1.7.</w:t>
      </w:r>
      <w:r>
        <w:rPr>
          <w:rFonts w:ascii="Times New Roman" w:hAnsi="Times New Roman" w:cs="Times New Roman"/>
          <w:sz w:val="24"/>
          <w:szCs w:val="24"/>
        </w:rPr>
        <w:tab/>
        <w:t xml:space="preserve">На любую неисправную часть Оборудования, замененную или отремонтированную в течение Гарантийного срока, должен предоставляться Гарантийный срок продолжительностью не менее </w:t>
      </w:r>
      <w:r>
        <w:rPr>
          <w:rFonts w:ascii="Times New Roman" w:hAnsi="Times New Roman" w:cs="Times New Roman"/>
          <w:sz w:val="24"/>
          <w:szCs w:val="24"/>
          <w:lang w:eastAsia="zh-CN"/>
        </w:rPr>
        <w:t xml:space="preserve">36 (тридца</w:t>
      </w:r>
      <w:r>
        <w:rPr>
          <w:rFonts w:ascii="Times New Roman" w:hAnsi="Times New Roman" w:cs="Times New Roman"/>
          <w:sz w:val="24"/>
          <w:szCs w:val="24"/>
          <w:lang w:eastAsia="zh-CN"/>
        </w:rPr>
        <w:t xml:space="preserve">ти шести</w:t>
      </w:r>
      <w:r>
        <w:rPr>
          <w:rFonts w:ascii="Times New Roman" w:hAnsi="Times New Roman" w:cs="Times New Roman"/>
          <w:sz w:val="24"/>
          <w:szCs w:val="24"/>
        </w:rPr>
        <w:t xml:space="preserve">) месяцев*, исчисляемый с даты </w:t>
      </w:r>
      <w:r>
        <w:rPr>
          <w:rFonts w:ascii="Times New Roman" w:hAnsi="Times New Roman" w:cs="Times New Roman"/>
          <w:sz w:val="24"/>
          <w:szCs w:val="24"/>
        </w:rPr>
        <w:t xml:space="preserve">получения Конечным Пользователем такой отремонтированной или замененной части Оборудования.</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В случае повторного повреждения такой замененной или отремонтированной неисправной части Оборудования, в отношении указанной </w:t>
      </w:r>
      <w:r>
        <w:rPr>
          <w:rFonts w:ascii="Times New Roman" w:hAnsi="Times New Roman" w:cs="Times New Roman"/>
          <w:sz w:val="24"/>
          <w:szCs w:val="24"/>
        </w:rPr>
        <w:t xml:space="preserve">части Оборудования будет предоставлен, в дополнение к Гарантийному сроку указанному выше, гарантийный срок такой же продолжительности, как Гарантийный срок с даты получения Конечным пользователем соответствующей части Оборудования.</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На время проведения монт</w:t>
      </w:r>
      <w:r>
        <w:rPr>
          <w:rFonts w:ascii="Times New Roman" w:hAnsi="Times New Roman" w:cs="Times New Roman"/>
          <w:sz w:val="24"/>
          <w:szCs w:val="24"/>
        </w:rPr>
        <w:t xml:space="preserve">ажных работ и тестирования оборудования, а также на всю продолжительность Гарантийного срока Производитель за собственный счет организует и поддерживает на территории </w:t>
      </w:r>
      <w:r>
        <w:rPr>
          <w:rFonts w:ascii="Times New Roman" w:hAnsi="Times New Roman" w:cs="Times New Roman"/>
          <w:sz w:val="24"/>
          <w:szCs w:val="24"/>
          <w:lang w:eastAsia="zh-CN"/>
        </w:rPr>
        <w:t xml:space="preserve">Российской Федерации</w:t>
      </w:r>
      <w:r>
        <w:rPr>
          <w:rFonts w:ascii="Times New Roman" w:hAnsi="Times New Roman" w:cs="Times New Roman"/>
          <w:sz w:val="24"/>
          <w:szCs w:val="24"/>
        </w:rPr>
        <w:t xml:space="preserve"> подменный фонд оборудования.</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b/>
          <w:i/>
          <w:sz w:val="24"/>
          <w:szCs w:val="24"/>
        </w:rPr>
        <w:t xml:space="preserve">*Примечание:</w:t>
      </w:r>
      <w:r>
        <w:rPr>
          <w:rFonts w:ascii="Times New Roman" w:hAnsi="Times New Roman" w:cs="Times New Roman"/>
          <w:i/>
          <w:sz w:val="24"/>
          <w:szCs w:val="24"/>
        </w:rPr>
        <w:t xml:space="preserve"> Необходимо указать гаранти</w:t>
      </w:r>
      <w:r>
        <w:rPr>
          <w:rFonts w:ascii="Times New Roman" w:hAnsi="Times New Roman" w:cs="Times New Roman"/>
          <w:i/>
          <w:sz w:val="24"/>
          <w:szCs w:val="24"/>
        </w:rPr>
        <w:t xml:space="preserve">йный срок, определенный в соответствии с п. 16.2 Договора, п. 1.1.1 настоящей формы-свидетельства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i/>
          <w:sz w:val="24"/>
          <w:szCs w:val="24"/>
        </w:rPr>
      </w:pPr>
      <w:r>
        <w:rPr>
          <w:rFonts w:ascii="Times New Roman" w:hAnsi="Times New Roman" w:cs="Times New Roman"/>
          <w:sz w:val="24"/>
          <w:szCs w:val="24"/>
        </w:rPr>
        <w:t xml:space="preserve">1.1.8.</w:t>
      </w:r>
      <w:r>
        <w:rPr>
          <w:rFonts w:ascii="Times New Roman" w:hAnsi="Times New Roman" w:cs="Times New Roman"/>
          <w:sz w:val="24"/>
          <w:szCs w:val="24"/>
        </w:rPr>
        <w:tab/>
        <w:t xml:space="preserve">Замена программного обеспечения Оборудования и, при необходимости, модернизация аппаратной части Оборудования, связанные с устранением ошибок, возникш</w:t>
      </w:r>
      <w:r>
        <w:rPr>
          <w:rFonts w:ascii="Times New Roman" w:hAnsi="Times New Roman" w:cs="Times New Roman"/>
          <w:sz w:val="24"/>
          <w:szCs w:val="24"/>
        </w:rPr>
        <w:t xml:space="preserve">их исключительно по вине Производителя вследствие неправильного проектирования на заводе-изготовителе осуществляется в течение Гарантийного срока Оборудования за счет Производителя, а в течение послегарантийного периода - на условиях отдельного договора на</w:t>
      </w:r>
      <w:r>
        <w:rPr>
          <w:rFonts w:ascii="Times New Roman" w:hAnsi="Times New Roman" w:cs="Times New Roman"/>
          <w:sz w:val="24"/>
          <w:szCs w:val="24"/>
        </w:rPr>
        <w:t xml:space="preserve"> послегарантийное обслуживание, но не менее 20 лет (</w:t>
      </w:r>
      <w:r>
        <w:rPr>
          <w:rFonts w:ascii="Times New Roman" w:hAnsi="Times New Roman" w:cs="Times New Roman"/>
          <w:i/>
          <w:sz w:val="24"/>
          <w:szCs w:val="24"/>
        </w:rPr>
        <w:t xml:space="preserve">срок службы</w:t>
      </w:r>
      <w:r>
        <w:rPr>
          <w:rFonts w:ascii="Times New Roman" w:hAnsi="Times New Roman" w:cs="Times New Roman"/>
          <w:sz w:val="24"/>
          <w:szCs w:val="24"/>
        </w:rPr>
        <w:t xml:space="preserve">) с даты выдачи настоящего Свидетельства (</w:t>
      </w:r>
      <w:r>
        <w:rPr>
          <w:rFonts w:ascii="Times New Roman" w:hAnsi="Times New Roman" w:cs="Times New Roman"/>
          <w:i/>
          <w:sz w:val="24"/>
          <w:szCs w:val="24"/>
        </w:rPr>
        <w:t xml:space="preserve">включается в случае применимости</w:t>
      </w:r>
      <w:r>
        <w:rPr>
          <w:rFonts w:ascii="Times New Roman" w:hAnsi="Times New Roman" w:cs="Times New Roman"/>
          <w:sz w:val="24"/>
          <w:szCs w:val="24"/>
        </w:rPr>
        <w:t xml:space="preserve">).</w:t>
      </w:r>
      <w:r>
        <w:rPr>
          <w:rFonts w:ascii="Times New Roman" w:hAnsi="Times New Roman" w:cs="Times New Roman"/>
          <w:i/>
          <w:sz w:val="24"/>
          <w:szCs w:val="24"/>
        </w:rPr>
      </w:r>
      <w:r>
        <w:rPr>
          <w:rFonts w:ascii="Times New Roman" w:hAnsi="Times New Roman" w:cs="Times New Roman"/>
          <w:i/>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1.1.9.</w:t>
      </w:r>
      <w:r>
        <w:rPr>
          <w:rFonts w:ascii="Times New Roman" w:hAnsi="Times New Roman" w:cs="Times New Roman"/>
          <w:sz w:val="24"/>
          <w:szCs w:val="24"/>
        </w:rPr>
        <w:tab/>
        <w:t xml:space="preserve">Несмотря на вышеизложенное, ответственность Производителя за неисправности и дефекты не должна распространять</w:t>
      </w:r>
      <w:r>
        <w:rPr>
          <w:rFonts w:ascii="Times New Roman" w:hAnsi="Times New Roman" w:cs="Times New Roman"/>
          <w:sz w:val="24"/>
          <w:szCs w:val="24"/>
        </w:rPr>
        <w:t xml:space="preserve">ся на неисправности, возникающие в результате небрежности или нарушения Конечным Пользователем инструкций Производителя, в течение Гарантийного Периода.</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1.2. Обязательства в отношении предоставления долгосрочной поддержки.</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b/>
          <w:bCs/>
          <w:caps/>
          <w:sz w:val="24"/>
          <w:szCs w:val="24"/>
        </w:rPr>
      </w:pPr>
      <w:r>
        <w:rPr>
          <w:rFonts w:ascii="Times New Roman" w:hAnsi="Times New Roman" w:cs="Times New Roman"/>
          <w:b/>
          <w:bCs/>
          <w:caps/>
          <w:sz w:val="24"/>
          <w:szCs w:val="24"/>
        </w:rPr>
      </w:r>
      <w:r>
        <w:rPr>
          <w:rFonts w:ascii="Times New Roman" w:hAnsi="Times New Roman" w:cs="Times New Roman"/>
          <w:b/>
          <w:bCs/>
          <w:caps/>
          <w:sz w:val="24"/>
          <w:szCs w:val="24"/>
        </w:rPr>
      </w:r>
      <w:r>
        <w:rPr>
          <w:rFonts w:ascii="Times New Roman" w:hAnsi="Times New Roman" w:cs="Times New Roman"/>
          <w:b/>
          <w:bCs/>
          <w:caps/>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1.2.1. Производитель обязуется н</w:t>
      </w:r>
      <w:r>
        <w:rPr>
          <w:rFonts w:ascii="Times New Roman" w:hAnsi="Times New Roman" w:cs="Times New Roman"/>
          <w:sz w:val="24"/>
          <w:szCs w:val="24"/>
        </w:rPr>
        <w:t xml:space="preserve">а разумных технических и коммерческих условиях производить поставку любых запасных частей, ремонт и/или замену любого блока Оборудования, направляемого ему для таких целей Конечным Пользователем, в течение 20 лет (</w:t>
      </w:r>
      <w:r>
        <w:rPr>
          <w:rFonts w:ascii="Times New Roman" w:hAnsi="Times New Roman" w:cs="Times New Roman"/>
          <w:i/>
          <w:sz w:val="24"/>
          <w:szCs w:val="24"/>
        </w:rPr>
        <w:t xml:space="preserve">срок службы</w:t>
      </w:r>
      <w:r>
        <w:rPr>
          <w:rFonts w:ascii="Times New Roman" w:hAnsi="Times New Roman" w:cs="Times New Roman"/>
          <w:sz w:val="24"/>
          <w:szCs w:val="24"/>
        </w:rPr>
        <w:t xml:space="preserve">) с даты окончания Гарантийного</w:t>
      </w:r>
      <w:r>
        <w:rPr>
          <w:rFonts w:ascii="Times New Roman" w:hAnsi="Times New Roman" w:cs="Times New Roman"/>
          <w:sz w:val="24"/>
          <w:szCs w:val="24"/>
        </w:rPr>
        <w:t xml:space="preserve"> Периода. Стоимость ремонта каждого блока не должна превышать его первоначальную стоимость (стоимости по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b/>
          <w:caps/>
          <w:sz w:val="24"/>
          <w:szCs w:val="24"/>
        </w:rPr>
      </w:pPr>
      <w:r>
        <w:rPr>
          <w:rFonts w:ascii="Times New Roman" w:hAnsi="Times New Roman" w:cs="Times New Roman"/>
          <w:sz w:val="24"/>
          <w:szCs w:val="24"/>
        </w:rPr>
        <w:t xml:space="preserve">В течение 20 (двадцати) лет с даты выдачи настоящего Свидетельства применимые к таким поставкам и обучению цены должны быть ниже преобладающих рыночных цен, предлагаемых Производителем согласно соответствующим индексам цен.</w:t>
      </w:r>
      <w:r>
        <w:rPr>
          <w:rFonts w:ascii="Times New Roman" w:hAnsi="Times New Roman" w:cs="Times New Roman"/>
          <w:b/>
          <w:caps/>
          <w:sz w:val="24"/>
          <w:szCs w:val="24"/>
        </w:rPr>
      </w:r>
      <w:r>
        <w:rPr>
          <w:rFonts w:ascii="Times New Roman" w:hAnsi="Times New Roman" w:cs="Times New Roman"/>
          <w:b/>
          <w:caps/>
          <w:sz w:val="24"/>
          <w:szCs w:val="24"/>
        </w:rPr>
      </w:r>
    </w:p>
    <w:p>
      <w:pPr>
        <w:ind w:firstLine="700"/>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1.2.2.</w:t>
      </w:r>
      <w:r>
        <w:rPr>
          <w:rFonts w:ascii="Times New Roman" w:hAnsi="Times New Roman" w:cs="Times New Roman"/>
          <w:sz w:val="24"/>
          <w:szCs w:val="24"/>
        </w:rPr>
        <w:tab/>
      </w:r>
      <w:r>
        <w:rPr>
          <w:rFonts w:ascii="Times New Roman" w:hAnsi="Times New Roman" w:cs="Times New Roman"/>
          <w:sz w:val="24"/>
          <w:szCs w:val="24"/>
        </w:rPr>
        <w:t xml:space="preserve">Не менее чем за 1 (один) год до предполагаемой даты прекращения производства, Производитель обязан уведомить Конечного Пользователя о тех позициях Оборудования, производство которых может быть прекращено, при этом, в любом случае, не позднее 3 (трех) месяц</w:t>
      </w:r>
      <w:r>
        <w:rPr>
          <w:rFonts w:ascii="Times New Roman" w:hAnsi="Times New Roman" w:cs="Times New Roman"/>
          <w:sz w:val="24"/>
          <w:szCs w:val="24"/>
        </w:rPr>
        <w:t xml:space="preserve">ев с даты такого уведомления Производитель обязан направить Конечному Пользователю уточненный список оборудования, производство которого будет прекращено. </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Настоящий пункт 1.2.2 применяется без ущерба положениям пункта 1.2.1</w:t>
      </w:r>
      <w:r>
        <w:rPr>
          <w:rFonts w:ascii="Times New Roman" w:hAnsi="Times New Roman" w:cs="Times New Roman"/>
          <w:sz w:val="24"/>
          <w:szCs w:val="24"/>
          <w:lang w:eastAsia="zh-CN"/>
        </w:rPr>
        <w:t xml:space="preserve"> настоящего Свидетельства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1.2.3</w:t>
      </w:r>
      <w:r>
        <w:rPr>
          <w:rFonts w:ascii="Times New Roman" w:hAnsi="Times New Roman" w:cs="Times New Roman"/>
          <w:sz w:val="24"/>
          <w:szCs w:val="24"/>
        </w:rPr>
        <w:t xml:space="preserve">. После </w:t>
      </w:r>
      <w:r>
        <w:rPr>
          <w:rFonts w:ascii="Times New Roman" w:hAnsi="Times New Roman" w:cs="Times New Roman"/>
          <w:sz w:val="24"/>
          <w:szCs w:val="24"/>
          <w:lang w:eastAsia="zh-CN"/>
        </w:rPr>
        <w:t xml:space="preserve">представления</w:t>
      </w:r>
      <w:r>
        <w:rPr>
          <w:rFonts w:ascii="Times New Roman" w:hAnsi="Times New Roman" w:cs="Times New Roman"/>
          <w:sz w:val="24"/>
          <w:szCs w:val="24"/>
        </w:rPr>
        <w:t xml:space="preserve"> Производителем Конечному пользователю уточненного списка оборудования, производство которого будет прекращено, Конечному Пользователю предоставляется право в течение 9 (девяти) месяцев сделать заказ на покупку Оборудования или запасны</w:t>
      </w:r>
      <w:r>
        <w:rPr>
          <w:rFonts w:ascii="Times New Roman" w:hAnsi="Times New Roman" w:cs="Times New Roman"/>
          <w:sz w:val="24"/>
          <w:szCs w:val="24"/>
        </w:rPr>
        <w:t xml:space="preserve">х частей в количестве, необходимом для поддержания работоспособности Оборудования и осуществления работ технической поддержки в течение срока его эксплуатации (20 лет с даты окончания Гарантийного периода).</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1.2.4. В случае если Конечный пользователь не пре</w:t>
      </w:r>
      <w:r>
        <w:rPr>
          <w:rFonts w:ascii="Times New Roman" w:hAnsi="Times New Roman" w:cs="Times New Roman"/>
          <w:sz w:val="24"/>
          <w:szCs w:val="24"/>
        </w:rPr>
        <w:t xml:space="preserve">доставит своевременно и/или полностью заказ на покупку (как указано выше в п. 1.2.4</w:t>
      </w:r>
      <w:r>
        <w:rPr>
          <w:rFonts w:ascii="Times New Roman" w:hAnsi="Times New Roman" w:cs="Times New Roman"/>
          <w:sz w:val="24"/>
          <w:szCs w:val="24"/>
          <w:lang w:eastAsia="zh-CN"/>
        </w:rPr>
        <w:t xml:space="preserve"> настоящего Свидетельства</w:t>
      </w:r>
      <w:r>
        <w:rPr>
          <w:rFonts w:ascii="Times New Roman" w:hAnsi="Times New Roman" w:cs="Times New Roman"/>
          <w:sz w:val="24"/>
          <w:szCs w:val="24"/>
        </w:rPr>
        <w:t xml:space="preserve">) и осознает дополнительную потребность в закупке Оборудования, снятого с производства, в </w:t>
      </w:r>
      <w:r>
        <w:rPr>
          <w:rFonts w:ascii="Times New Roman" w:hAnsi="Times New Roman" w:cs="Times New Roman"/>
          <w:sz w:val="24"/>
          <w:szCs w:val="24"/>
        </w:rPr>
        <w:t xml:space="preserve">срок в 20 лет после окончания Гарантийного срока, то Произ</w:t>
      </w:r>
      <w:r>
        <w:rPr>
          <w:rFonts w:ascii="Times New Roman" w:hAnsi="Times New Roman" w:cs="Times New Roman"/>
          <w:sz w:val="24"/>
          <w:szCs w:val="24"/>
        </w:rPr>
        <w:t xml:space="preserve">водитель обязуется приложить максимальные усилия с тем, чтобы поставить Конечному пользователю Оборудование, равное или эквивалентное по своим техническим параметрам Оборудованию. Такие усилия Производителя действуют только до истечения срока эксплуатации </w:t>
      </w:r>
      <w:r>
        <w:rPr>
          <w:rFonts w:ascii="Times New Roman" w:hAnsi="Times New Roman" w:cs="Times New Roman"/>
          <w:sz w:val="24"/>
          <w:szCs w:val="24"/>
        </w:rPr>
        <w:t xml:space="preserve">оборудования (20 лет с даты окончания Гарантийного срока). При этом все дополнительные документально подтвержденные фактические затраты Производителя должны быть оплачены Конечным Пользователем.</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1.2.5. Срок поставки запасных частей Оборудования не должен п</w:t>
      </w:r>
      <w:r>
        <w:rPr>
          <w:rFonts w:ascii="Times New Roman" w:hAnsi="Times New Roman" w:cs="Times New Roman"/>
          <w:sz w:val="24"/>
          <w:szCs w:val="24"/>
        </w:rPr>
        <w:t xml:space="preserve">ревышать 9 (девять) месяцев с даты подписания каждого договора на их покупку.</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b/>
          <w:caps/>
          <w:sz w:val="24"/>
          <w:szCs w:val="24"/>
        </w:rPr>
      </w:pPr>
      <w:r>
        <w:rPr>
          <w:rFonts w:ascii="Times New Roman" w:hAnsi="Times New Roman" w:cs="Times New Roman"/>
          <w:sz w:val="24"/>
          <w:szCs w:val="24"/>
        </w:rPr>
        <w:t xml:space="preserve">1.2.6. Производитель подтверждает возможность осуществления послегарантийного технического обслуживания Оборудования на основании дополнительно согласованных условий. В том числе</w:t>
      </w:r>
      <w:r>
        <w:rPr>
          <w:rFonts w:ascii="Times New Roman" w:hAnsi="Times New Roman" w:cs="Times New Roman"/>
          <w:sz w:val="24"/>
          <w:szCs w:val="24"/>
        </w:rPr>
        <w:t xml:space="preserve"> стоимость ремонта каждого блока Оборудования в течение послегарантийного обслуживания не должна превышать 30% от его первоначальной стоимости (по договору). Ремонт дефектных блоков Оборудования должен осуществляться в срок не более 90 календарных дней с д</w:t>
      </w:r>
      <w:r>
        <w:rPr>
          <w:rFonts w:ascii="Times New Roman" w:hAnsi="Times New Roman" w:cs="Times New Roman"/>
          <w:sz w:val="24"/>
          <w:szCs w:val="24"/>
        </w:rPr>
        <w:t xml:space="preserve">аты их получения для ремонта.</w:t>
      </w:r>
      <w:r>
        <w:rPr>
          <w:rFonts w:ascii="Times New Roman" w:hAnsi="Times New Roman" w:cs="Times New Roman"/>
          <w:b/>
          <w:caps/>
          <w:sz w:val="24"/>
          <w:szCs w:val="24"/>
        </w:rPr>
      </w:r>
      <w:r>
        <w:rPr>
          <w:rFonts w:ascii="Times New Roman" w:hAnsi="Times New Roman" w:cs="Times New Roman"/>
          <w:b/>
          <w:caps/>
          <w:sz w:val="24"/>
          <w:szCs w:val="24"/>
        </w:rPr>
      </w:r>
    </w:p>
    <w:p>
      <w:pPr>
        <w:ind w:firstLine="7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1.2.7. В течение 20 лет с даты выдачи настоящего Свидетельства Производитель обязуется производить по запросу Конечного пользователя поставку Оборудования и оказание работ силами ___________ (</w:t>
      </w:r>
      <w:r>
        <w:rPr>
          <w:rFonts w:ascii="Times New Roman" w:hAnsi="Times New Roman" w:cs="Times New Roman"/>
          <w:i/>
          <w:sz w:val="24"/>
          <w:szCs w:val="24"/>
        </w:rPr>
        <w:t xml:space="preserve">указывается фирменное наименование</w:t>
      </w:r>
      <w:r>
        <w:rPr>
          <w:rFonts w:ascii="Times New Roman" w:hAnsi="Times New Roman" w:cs="Times New Roman"/>
          <w:i/>
          <w:sz w:val="24"/>
          <w:szCs w:val="24"/>
        </w:rPr>
        <w:t xml:space="preserve"> и местонахождение Сервисной компании</w:t>
      </w:r>
      <w:r>
        <w:rPr>
          <w:rFonts w:ascii="Times New Roman" w:hAnsi="Times New Roman" w:cs="Times New Roman"/>
          <w:sz w:val="24"/>
          <w:szCs w:val="24"/>
        </w:rPr>
        <w:t xml:space="preserve">) по дооборудованию «Системы» с целью расширения ее пропускной способности/повышения производительности до максимального уровня (</w:t>
      </w:r>
      <w:r>
        <w:rPr>
          <w:rFonts w:ascii="Times New Roman" w:hAnsi="Times New Roman" w:cs="Times New Roman"/>
          <w:i/>
          <w:sz w:val="24"/>
          <w:szCs w:val="24"/>
        </w:rPr>
        <w:t xml:space="preserve">Включается в случае применимости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800"/>
        <w:jc w:val="both"/>
        <w:tabs>
          <w:tab w:val="left" w:pos="650" w:leader="none"/>
          <w:tab w:val="left" w:pos="478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По истечении 20 лет с даты выдачи настоящего Свидетельс</w:t>
      </w:r>
      <w:r>
        <w:rPr>
          <w:rFonts w:ascii="Times New Roman" w:hAnsi="Times New Roman" w:cs="Times New Roman"/>
          <w:sz w:val="24"/>
          <w:szCs w:val="24"/>
        </w:rPr>
        <w:t xml:space="preserve">тва до истечения расчетного срока эксплуатации Оборудования (20 лет с даты окончания Гарантийного срока) Производитель обязуется, по запросу Конечного пользователя, предложить комплекс мер по дооборудованию «Системы» с использованием Оборудования (</w:t>
      </w:r>
      <w:r>
        <w:rPr>
          <w:rFonts w:ascii="Times New Roman" w:hAnsi="Times New Roman" w:cs="Times New Roman"/>
          <w:i/>
          <w:sz w:val="24"/>
          <w:szCs w:val="24"/>
        </w:rPr>
        <w:t xml:space="preserve">Включает</w:t>
      </w:r>
      <w:r>
        <w:rPr>
          <w:rFonts w:ascii="Times New Roman" w:hAnsi="Times New Roman" w:cs="Times New Roman"/>
          <w:i/>
          <w:sz w:val="24"/>
          <w:szCs w:val="24"/>
        </w:rPr>
        <w:t xml:space="preserve">ся в случае применимости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80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800"/>
        <w:jc w:val="both"/>
        <w:rPr>
          <w:rFonts w:ascii="Times New Roman" w:hAnsi="Times New Roman" w:cs="Times New Roman"/>
          <w:sz w:val="24"/>
          <w:szCs w:val="24"/>
        </w:rPr>
      </w:pPr>
      <w:r>
        <w:rPr>
          <w:rFonts w:ascii="Times New Roman" w:hAnsi="Times New Roman" w:cs="Times New Roman"/>
          <w:sz w:val="24"/>
          <w:szCs w:val="24"/>
        </w:rPr>
        <w:t xml:space="preserve">1.3. Обязательства по предоставлению прав на Программное обеспечение (</w:t>
      </w:r>
      <w:r>
        <w:rPr>
          <w:rFonts w:ascii="Times New Roman" w:hAnsi="Times New Roman" w:cs="Times New Roman"/>
          <w:i/>
          <w:sz w:val="24"/>
          <w:szCs w:val="24"/>
        </w:rPr>
        <w:t xml:space="preserve">Включается в случае применимости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800"/>
        <w:jc w:val="both"/>
        <w:tabs>
          <w:tab w:val="left" w:pos="1080" w:leader="none"/>
        </w:tabs>
        <w:rPr>
          <w:rFonts w:ascii="Times New Roman" w:hAnsi="Times New Roman" w:cs="Times New Roman"/>
          <w:caps/>
          <w:sz w:val="24"/>
          <w:szCs w:val="24"/>
        </w:rPr>
      </w:pPr>
      <w:r>
        <w:rPr>
          <w:rFonts w:ascii="Times New Roman" w:hAnsi="Times New Roman" w:cs="Times New Roman"/>
          <w:sz w:val="24"/>
          <w:szCs w:val="24"/>
        </w:rPr>
        <w:t xml:space="preserve">1.3.1.</w:t>
      </w:r>
      <w:r>
        <w:rPr>
          <w:rFonts w:ascii="Times New Roman" w:hAnsi="Times New Roman" w:cs="Times New Roman"/>
          <w:sz w:val="24"/>
          <w:szCs w:val="24"/>
        </w:rPr>
        <w:tab/>
        <w:t xml:space="preserve">Производитель гарантирует, что он является правообладателем в отношении Программного обеспечения и имеет право и сог</w:t>
      </w:r>
      <w:r>
        <w:rPr>
          <w:rFonts w:ascii="Times New Roman" w:hAnsi="Times New Roman" w:cs="Times New Roman"/>
          <w:sz w:val="24"/>
          <w:szCs w:val="24"/>
        </w:rPr>
        <w:t xml:space="preserve">лашается передавать права на использование такого Программного Обеспечения Конечным Пользователем.</w:t>
      </w:r>
      <w:r>
        <w:rPr>
          <w:rFonts w:ascii="Times New Roman" w:hAnsi="Times New Roman" w:cs="Times New Roman"/>
          <w:caps/>
          <w:sz w:val="24"/>
          <w:szCs w:val="24"/>
        </w:rPr>
      </w:r>
      <w:r>
        <w:rPr>
          <w:rFonts w:ascii="Times New Roman" w:hAnsi="Times New Roman" w:cs="Times New Roman"/>
          <w:caps/>
          <w:sz w:val="24"/>
          <w:szCs w:val="24"/>
        </w:rPr>
      </w:r>
    </w:p>
    <w:p>
      <w:pPr>
        <w:ind w:firstLine="800"/>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1.3.2.</w:t>
      </w:r>
      <w:r>
        <w:rPr>
          <w:rFonts w:ascii="Times New Roman" w:hAnsi="Times New Roman" w:cs="Times New Roman"/>
          <w:sz w:val="24"/>
          <w:szCs w:val="24"/>
        </w:rPr>
        <w:tab/>
        <w:t xml:space="preserve">Поскольку Оборудование содержит в качестве своей неотъемлемой части Программное Обеспечение, необходимое для обычного использования Оборудования и нео</w:t>
      </w:r>
      <w:r>
        <w:rPr>
          <w:rFonts w:ascii="Times New Roman" w:hAnsi="Times New Roman" w:cs="Times New Roman"/>
          <w:sz w:val="24"/>
          <w:szCs w:val="24"/>
        </w:rPr>
        <w:t xml:space="preserve">тделимое от него без утраты Оборудованием своих функций, Производитель, с учетом положений пункта 1.1.8</w:t>
      </w:r>
      <w:r>
        <w:rPr>
          <w:rFonts w:ascii="Times New Roman" w:hAnsi="Times New Roman" w:cs="Times New Roman"/>
          <w:sz w:val="24"/>
          <w:szCs w:val="24"/>
          <w:lang w:eastAsia="zh-CN"/>
        </w:rPr>
        <w:t xml:space="preserve"> настоящего</w:t>
      </w:r>
      <w:r>
        <w:rPr>
          <w:rFonts w:ascii="Times New Roman" w:hAnsi="Times New Roman" w:cs="Times New Roman"/>
          <w:sz w:val="24"/>
          <w:szCs w:val="24"/>
        </w:rPr>
        <w:t xml:space="preserve"> Свидетельства, предоставляет Конечному пользователю исключительное право на использование Программного Обеспечения в течение всего срока эксп</w:t>
      </w:r>
      <w:r>
        <w:rPr>
          <w:rFonts w:ascii="Times New Roman" w:hAnsi="Times New Roman" w:cs="Times New Roman"/>
          <w:sz w:val="24"/>
          <w:szCs w:val="24"/>
        </w:rPr>
        <w:t xml:space="preserve">луатации Оборудования.</w:t>
      </w:r>
      <w:r>
        <w:rPr>
          <w:rFonts w:ascii="Times New Roman" w:hAnsi="Times New Roman" w:cs="Times New Roman"/>
          <w:sz w:val="24"/>
          <w:szCs w:val="24"/>
        </w:rPr>
      </w:r>
      <w:r>
        <w:rPr>
          <w:rFonts w:ascii="Times New Roman" w:hAnsi="Times New Roman" w:cs="Times New Roman"/>
          <w:sz w:val="24"/>
          <w:szCs w:val="24"/>
        </w:rPr>
      </w:r>
    </w:p>
    <w:p>
      <w:pPr>
        <w:ind w:firstLine="800"/>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1.3.3.</w:t>
      </w:r>
      <w:r>
        <w:rPr>
          <w:rFonts w:ascii="Times New Roman" w:hAnsi="Times New Roman" w:cs="Times New Roman"/>
          <w:sz w:val="24"/>
          <w:szCs w:val="24"/>
        </w:rPr>
        <w:tab/>
        <w:t xml:space="preserve">Программное Обеспечение останется Объектом интеллектуальной собственности Производителя и без его письменного разрешения не может передаваться, сообщаться или другим образом разглашаться Конечным пользователем третьим лицам.</w:t>
      </w:r>
      <w:r>
        <w:rPr>
          <w:rFonts w:ascii="Times New Roman" w:hAnsi="Times New Roman" w:cs="Times New Roman"/>
          <w:sz w:val="24"/>
          <w:szCs w:val="24"/>
        </w:rPr>
      </w:r>
      <w:r>
        <w:rPr>
          <w:rFonts w:ascii="Times New Roman" w:hAnsi="Times New Roman" w:cs="Times New Roman"/>
          <w:sz w:val="24"/>
          <w:szCs w:val="24"/>
        </w:rPr>
      </w:r>
    </w:p>
    <w:p>
      <w:pPr>
        <w:ind w:firstLine="700"/>
        <w:jc w:val="both"/>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t xml:space="preserve">.4. Защита прав на использование объектов интеллектуальной собственности.</w:t>
      </w:r>
      <w:r>
        <w:rPr>
          <w:rFonts w:ascii="Times New Roman" w:hAnsi="Times New Roman" w:cs="Times New Roman"/>
          <w:sz w:val="24"/>
          <w:szCs w:val="24"/>
        </w:rPr>
      </w:r>
      <w:r>
        <w:rPr>
          <w:rFonts w:ascii="Times New Roman" w:hAnsi="Times New Roman" w:cs="Times New Roman"/>
          <w:sz w:val="24"/>
          <w:szCs w:val="24"/>
        </w:rPr>
      </w:r>
    </w:p>
    <w:p>
      <w:pPr>
        <w:pStyle w:val="1640"/>
        <w:ind w:firstLine="700"/>
        <w:jc w:val="both"/>
        <w:tabs>
          <w:tab w:val="clear" w:pos="-720" w:leader="none"/>
          <w:tab w:val="left" w:pos="675" w:leader="none"/>
        </w:tabs>
        <w:rPr>
          <w:rFonts w:ascii="Times New Roman" w:hAnsi="Times New Roman"/>
          <w:sz w:val="24"/>
          <w:szCs w:val="24"/>
          <w:lang w:val="ru-RU"/>
        </w:rPr>
      </w:pPr>
      <w:r>
        <w:rPr>
          <w:rFonts w:ascii="Times New Roman" w:hAnsi="Times New Roman"/>
          <w:sz w:val="24"/>
          <w:szCs w:val="24"/>
          <w:lang w:val="ru-RU"/>
        </w:rPr>
        <w:t xml:space="preserve">1.4.1.</w:t>
      </w:r>
      <w:r>
        <w:rPr>
          <w:rFonts w:ascii="Times New Roman" w:hAnsi="Times New Roman"/>
          <w:sz w:val="24"/>
          <w:szCs w:val="24"/>
          <w:lang w:val="ru-RU"/>
        </w:rPr>
        <w:tab/>
        <w:t xml:space="preserve">Производитель должен полностью возместить расходы и компенсировать убытки Конечному пользователю в случае любых исков, претензий, требований, расходов, платежей и затрат, возн</w:t>
      </w:r>
      <w:r>
        <w:rPr>
          <w:rFonts w:ascii="Times New Roman" w:hAnsi="Times New Roman"/>
          <w:sz w:val="24"/>
          <w:szCs w:val="24"/>
          <w:lang w:val="ru-RU"/>
        </w:rPr>
        <w:t xml:space="preserve">икающих или понесенных Конечным пользователем по причине любого нарушения или предполагаемого нарушения любых патентов, авторского права или любой аналогичной защиты интеллектуальной собственности посредством использования Конечным пользователем любой инфо</w:t>
      </w:r>
      <w:r>
        <w:rPr>
          <w:rFonts w:ascii="Times New Roman" w:hAnsi="Times New Roman"/>
          <w:sz w:val="24"/>
          <w:szCs w:val="24"/>
          <w:lang w:val="ru-RU"/>
        </w:rPr>
        <w:t xml:space="preserve">рмации или материалов, </w:t>
      </w:r>
      <w:r>
        <w:rPr>
          <w:rFonts w:ascii="Times New Roman" w:hAnsi="Times New Roman"/>
          <w:sz w:val="24"/>
          <w:szCs w:val="24"/>
          <w:lang w:val="ru-RU" w:eastAsia="zh-CN"/>
        </w:rPr>
        <w:t xml:space="preserve">представленных</w:t>
      </w:r>
      <w:r>
        <w:rPr>
          <w:rFonts w:ascii="Times New Roman" w:hAnsi="Times New Roman"/>
          <w:sz w:val="24"/>
          <w:szCs w:val="24"/>
          <w:lang w:val="ru-RU"/>
        </w:rPr>
        <w:t xml:space="preserve"> Производителем и связанных с Оборудованием.</w:t>
      </w:r>
      <w:r>
        <w:rPr>
          <w:rFonts w:ascii="Times New Roman" w:hAnsi="Times New Roman"/>
          <w:sz w:val="24"/>
          <w:szCs w:val="24"/>
          <w:lang w:val="ru-RU"/>
        </w:rPr>
      </w:r>
      <w:r>
        <w:rPr>
          <w:rFonts w:ascii="Times New Roman" w:hAnsi="Times New Roman"/>
          <w:sz w:val="24"/>
          <w:szCs w:val="24"/>
          <w:lang w:val="ru-RU"/>
        </w:rPr>
      </w:r>
    </w:p>
    <w:p>
      <w:pPr>
        <w:ind w:firstLine="700"/>
        <w:jc w:val="both"/>
        <w:tabs>
          <w:tab w:val="left" w:pos="675"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1.4.2. В случае предъявления претензий или исков против Конечного пользователя, возникающих из вопросов, упомянутых в настоящем пункте 1.4.:</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75" w:leader="none"/>
          <w:tab w:val="left" w:pos="4786"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1.4.2.1. Производитель, в возможно кратчайшие сроки, должен быть уведомлен об </w:t>
      </w:r>
      <w:r>
        <w:rPr>
          <w:rFonts w:ascii="Times New Roman" w:hAnsi="Times New Roman" w:cs="Times New Roman"/>
          <w:sz w:val="24"/>
          <w:szCs w:val="24"/>
        </w:rPr>
        <w:t xml:space="preserve">этом факте и должен:</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993"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1.4.2.1.1.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num" w:pos="2523" w:leader="none"/>
        </w:tabs>
        <w:rPr>
          <w:rFonts w:ascii="Times New Roman" w:hAnsi="Times New Roman" w:cs="Times New Roman"/>
          <w:sz w:val="24"/>
          <w:szCs w:val="24"/>
        </w:rPr>
      </w:pPr>
      <w:r>
        <w:rPr>
          <w:rFonts w:ascii="Times New Roman" w:hAnsi="Times New Roman" w:cs="Times New Roman"/>
          <w:sz w:val="24"/>
          <w:szCs w:val="24"/>
        </w:rPr>
        <w:t xml:space="preserve">1.4.2.1.2. Дать Конечному пользователю такие разумные гарантии, какие потребуютс</w:t>
      </w:r>
      <w:r>
        <w:rPr>
          <w:rFonts w:ascii="Times New Roman" w:hAnsi="Times New Roman" w:cs="Times New Roman"/>
          <w:sz w:val="24"/>
          <w:szCs w:val="24"/>
        </w:rPr>
        <w:t xml:space="preserve">я Конечному пользователю для покрытия суммы, оцененной или согласованной, или рассчитанной для покрытия (в соответствии с тем, что применимо) любой компенсации, ущерба, затрат и расходов, за которые Конечный пользователь может нести ответственность.</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75" w:leader="none"/>
          <w:tab w:val="left" w:pos="4786"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1.4.2.</w:t>
      </w:r>
      <w:r>
        <w:rPr>
          <w:rFonts w:ascii="Times New Roman" w:hAnsi="Times New Roman" w:cs="Times New Roman"/>
          <w:sz w:val="24"/>
          <w:szCs w:val="24"/>
        </w:rPr>
        <w:t xml:space="preserve">2. При этом Производитель выражает заинтересованность в том, что Конечный пользователь по запросу Производителя окажет любое разумное содействие с целью оспорить любую такую претензию или иск, и Производитель без промедления возместит любые затраты, понесе</w:t>
      </w:r>
      <w:r>
        <w:rPr>
          <w:rFonts w:ascii="Times New Roman" w:hAnsi="Times New Roman" w:cs="Times New Roman"/>
          <w:sz w:val="24"/>
          <w:szCs w:val="24"/>
        </w:rPr>
        <w:t xml:space="preserve">нные Конечным пользователем при оказании такого содействия. Конечный пользователь не будет признавать такие иски или претензии, если такое признание помешает Производителю оспорить такую претензию или иск в той мере, в которой Конечный пользователь имеет в</w:t>
      </w:r>
      <w:r>
        <w:rPr>
          <w:rFonts w:ascii="Times New Roman" w:hAnsi="Times New Roman" w:cs="Times New Roman"/>
          <w:sz w:val="24"/>
          <w:szCs w:val="24"/>
        </w:rPr>
        <w:t xml:space="preserve">озможность законно избежать любого такого признания.</w:t>
      </w:r>
      <w:r>
        <w:rPr>
          <w:rFonts w:ascii="Times New Roman" w:hAnsi="Times New Roman" w:cs="Times New Roman"/>
          <w:sz w:val="24"/>
          <w:szCs w:val="24"/>
        </w:rPr>
      </w:r>
      <w:r>
        <w:rPr>
          <w:rFonts w:ascii="Times New Roman" w:hAnsi="Times New Roman" w:cs="Times New Roman"/>
          <w:sz w:val="24"/>
          <w:szCs w:val="24"/>
        </w:rPr>
      </w:r>
    </w:p>
    <w:p>
      <w:pPr>
        <w:ind w:firstLine="700"/>
        <w:jc w:val="both"/>
        <w:tabs>
          <w:tab w:val="left" w:pos="675" w:leader="none"/>
          <w:tab w:val="left" w:pos="4786"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1.4.2.3. В случае, если Производитель не продолжит ведение переговоров и/или судебного разбирательства в течение 30 (тридцати) дней после уведомления о любой претензии или иске либо не предоставит Конечн</w:t>
      </w:r>
      <w:r>
        <w:rPr>
          <w:rFonts w:ascii="Times New Roman" w:hAnsi="Times New Roman" w:cs="Times New Roman"/>
          <w:sz w:val="24"/>
          <w:szCs w:val="24"/>
        </w:rPr>
        <w:t xml:space="preserve">ому пользователю гарантий, требуемых Конечным пользователем на основании </w:t>
      </w:r>
      <w:r>
        <w:rPr>
          <w:rFonts w:ascii="Times New Roman" w:hAnsi="Times New Roman" w:cs="Times New Roman"/>
          <w:sz w:val="24"/>
          <w:szCs w:val="24"/>
          <w:lang w:eastAsia="zh-CN"/>
        </w:rPr>
        <w:t xml:space="preserve">пункта 1.4 </w:t>
      </w:r>
      <w:r>
        <w:rPr>
          <w:rFonts w:ascii="Times New Roman" w:hAnsi="Times New Roman" w:cs="Times New Roman"/>
          <w:sz w:val="24"/>
          <w:szCs w:val="24"/>
        </w:rPr>
        <w:t xml:space="preserve">настоящего </w:t>
      </w:r>
      <w:r>
        <w:rPr>
          <w:rFonts w:ascii="Times New Roman" w:hAnsi="Times New Roman" w:cs="Times New Roman"/>
          <w:sz w:val="24"/>
          <w:szCs w:val="24"/>
          <w:lang w:eastAsia="zh-CN"/>
        </w:rPr>
        <w:t xml:space="preserve">Свидетельства</w:t>
      </w:r>
      <w:r>
        <w:rPr>
          <w:rFonts w:ascii="Times New Roman" w:hAnsi="Times New Roman" w:cs="Times New Roman"/>
          <w:sz w:val="24"/>
          <w:szCs w:val="24"/>
        </w:rPr>
        <w:t xml:space="preserve">, Конечный пользователь может провести переговоры и/или судебное разбирательство в целях урегулирования любых исков, претензий, требований, расходов</w:t>
      </w:r>
      <w:r>
        <w:rPr>
          <w:rFonts w:ascii="Times New Roman" w:hAnsi="Times New Roman" w:cs="Times New Roman"/>
          <w:sz w:val="24"/>
          <w:szCs w:val="24"/>
        </w:rPr>
        <w:t xml:space="preserve">, платежей и затрат, возникающих или понесенных Конечным пользователем по причине любого нарушения или предполагаемого нарушения любых патентов, авторского права или любой аналогичной защиты интеллектуальной собственности посредством использования Конечным</w:t>
      </w:r>
      <w:r>
        <w:rPr>
          <w:rFonts w:ascii="Times New Roman" w:hAnsi="Times New Roman" w:cs="Times New Roman"/>
          <w:sz w:val="24"/>
          <w:szCs w:val="24"/>
        </w:rPr>
        <w:t xml:space="preserve"> пользователем любой информации или материалов, </w:t>
      </w:r>
      <w:r>
        <w:rPr>
          <w:rFonts w:ascii="Times New Roman" w:hAnsi="Times New Roman" w:cs="Times New Roman"/>
          <w:sz w:val="24"/>
          <w:szCs w:val="24"/>
          <w:lang w:eastAsia="zh-CN"/>
        </w:rPr>
        <w:t xml:space="preserve">представленных</w:t>
      </w:r>
      <w:r>
        <w:rPr>
          <w:rFonts w:ascii="Times New Roman" w:hAnsi="Times New Roman" w:cs="Times New Roman"/>
          <w:sz w:val="24"/>
          <w:szCs w:val="24"/>
        </w:rPr>
        <w:t xml:space="preserve"> Производителем и связанных с Оборудованием, имея право впоследствии предъявить Производителю требования о возмещении убытков, возникших по причине бездействия Производителя при защите от исков,</w:t>
      </w:r>
      <w:r>
        <w:rPr>
          <w:rFonts w:ascii="Times New Roman" w:hAnsi="Times New Roman" w:cs="Times New Roman"/>
          <w:sz w:val="24"/>
          <w:szCs w:val="24"/>
        </w:rPr>
        <w:t xml:space="preserve"> претензий и требований третьих лиц, указанных в пункте 1.4</w:t>
      </w:r>
      <w:r>
        <w:rPr>
          <w:rFonts w:ascii="Times New Roman" w:hAnsi="Times New Roman" w:cs="Times New Roman"/>
          <w:sz w:val="24"/>
          <w:szCs w:val="24"/>
          <w:lang w:eastAsia="zh-CN"/>
        </w:rPr>
        <w:t xml:space="preserve"> настоящего Свидетельства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800"/>
        <w:jc w:val="both"/>
        <w:tabs>
          <w:tab w:val="left" w:pos="675" w:leader="none"/>
          <w:tab w:val="left" w:pos="4786" w:leader="none"/>
          <w:tab w:val="left" w:pos="5778" w:leader="none"/>
          <w:tab w:val="left" w:pos="9747" w:leader="none"/>
        </w:tabs>
        <w:rPr>
          <w:rFonts w:ascii="Times New Roman" w:hAnsi="Times New Roman" w:cs="Times New Roman"/>
          <w:sz w:val="24"/>
          <w:szCs w:val="24"/>
        </w:rPr>
      </w:pPr>
      <w:r>
        <w:rPr>
          <w:rFonts w:ascii="Times New Roman" w:hAnsi="Times New Roman" w:cs="Times New Roman"/>
          <w:sz w:val="24"/>
          <w:szCs w:val="24"/>
        </w:rPr>
        <w:t xml:space="preserve">1.4.3. В случае, когда какая-либо часть Оборудования (</w:t>
      </w:r>
      <w:r>
        <w:rPr>
          <w:rFonts w:ascii="Times New Roman" w:hAnsi="Times New Roman" w:cs="Times New Roman"/>
          <w:i/>
          <w:sz w:val="24"/>
          <w:szCs w:val="24"/>
        </w:rPr>
        <w:t xml:space="preserve">включая Программное Обеспечение</w:t>
      </w:r>
      <w:r>
        <w:rPr>
          <w:rFonts w:ascii="Times New Roman" w:hAnsi="Times New Roman" w:cs="Times New Roman"/>
          <w:sz w:val="24"/>
          <w:szCs w:val="24"/>
        </w:rPr>
        <w:t xml:space="preserve">) может стать предметом нарушения Объекта интеллектуальной собственности, Производите</w:t>
      </w:r>
      <w:r>
        <w:rPr>
          <w:rFonts w:ascii="Times New Roman" w:hAnsi="Times New Roman" w:cs="Times New Roman"/>
          <w:sz w:val="24"/>
          <w:szCs w:val="24"/>
        </w:rPr>
        <w:t xml:space="preserve">ль обязан по своему усмотрению: (а) предоставить Конечному пользователю право использовать такую часть Оборудования свободно от ответственности за нарушение Объекта интеллектуальной собственности, или (б) изменить Оборудование таким образом, чтобы нарушени</w:t>
      </w:r>
      <w:r>
        <w:rPr>
          <w:rFonts w:ascii="Times New Roman" w:hAnsi="Times New Roman" w:cs="Times New Roman"/>
          <w:sz w:val="24"/>
          <w:szCs w:val="24"/>
        </w:rPr>
        <w:t xml:space="preserve">е Объекта интеллектуальной собственности было устранено.</w:t>
      </w:r>
      <w:r>
        <w:rPr>
          <w:rFonts w:ascii="Times New Roman" w:hAnsi="Times New Roman" w:cs="Times New Roman"/>
          <w:sz w:val="24"/>
          <w:szCs w:val="24"/>
        </w:rPr>
      </w:r>
      <w:r>
        <w:rPr>
          <w:rFonts w:ascii="Times New Roman" w:hAnsi="Times New Roman" w:cs="Times New Roman"/>
          <w:sz w:val="24"/>
          <w:szCs w:val="24"/>
        </w:rPr>
      </w:r>
    </w:p>
    <w:p>
      <w:pPr>
        <w:ind w:firstLine="800"/>
        <w:jc w:val="both"/>
        <w:rPr>
          <w:rFonts w:ascii="Times New Roman" w:hAnsi="Times New Roman" w:cs="Times New Roman"/>
          <w:sz w:val="24"/>
          <w:szCs w:val="24"/>
        </w:rPr>
      </w:pPr>
      <w:r>
        <w:rPr>
          <w:rFonts w:ascii="Times New Roman" w:hAnsi="Times New Roman" w:cs="Times New Roman"/>
          <w:sz w:val="24"/>
          <w:szCs w:val="24"/>
        </w:rPr>
        <w:t xml:space="preserve">1.4.4.</w:t>
      </w:r>
      <w:r>
        <w:rPr>
          <w:rFonts w:ascii="Times New Roman" w:hAnsi="Times New Roman" w:cs="Times New Roman"/>
          <w:sz w:val="24"/>
          <w:szCs w:val="24"/>
        </w:rPr>
        <w:tab/>
      </w:r>
      <w:r>
        <w:rPr>
          <w:rFonts w:ascii="Times New Roman" w:hAnsi="Times New Roman" w:cs="Times New Roman"/>
          <w:sz w:val="24"/>
          <w:szCs w:val="24"/>
          <w:lang w:eastAsia="zh-CN"/>
        </w:rPr>
        <w:t xml:space="preserve">Настоящий пункт</w:t>
      </w:r>
      <w:r>
        <w:rPr>
          <w:rFonts w:ascii="Times New Roman" w:hAnsi="Times New Roman" w:cs="Times New Roman"/>
          <w:sz w:val="24"/>
          <w:szCs w:val="24"/>
        </w:rPr>
        <w:t xml:space="preserve"> 1.4 будет оставаться в силе в течение 3-х лет с даты ввода Оборудования в коммерческую эксплуатацию.</w:t>
      </w:r>
      <w:r>
        <w:rPr>
          <w:rFonts w:ascii="Times New Roman" w:hAnsi="Times New Roman" w:cs="Times New Roman"/>
          <w:sz w:val="24"/>
          <w:szCs w:val="24"/>
        </w:rPr>
      </w:r>
      <w:r>
        <w:rPr>
          <w:rFonts w:ascii="Times New Roman" w:hAnsi="Times New Roman" w:cs="Times New Roman"/>
          <w:sz w:val="24"/>
          <w:szCs w:val="24"/>
        </w:rPr>
      </w:r>
    </w:p>
    <w:p>
      <w:pPr>
        <w:pStyle w:val="1451"/>
        <w:ind w:firstLine="800"/>
        <w:jc w:val="both"/>
        <w:rPr>
          <w:rFonts w:ascii="Times New Roman" w:hAnsi="Times New Roman" w:cs="Times New Roman"/>
          <w:sz w:val="24"/>
          <w:szCs w:val="24"/>
        </w:rPr>
      </w:pPr>
      <w:r>
        <w:rPr>
          <w:rFonts w:ascii="Times New Roman" w:hAnsi="Times New Roman" w:cs="Times New Roman"/>
          <w:sz w:val="24"/>
          <w:szCs w:val="24"/>
        </w:rPr>
        <w:t xml:space="preserve">Настоящее Свидетельство признается Производителем безотзывной офертой, кото</w:t>
      </w:r>
      <w:r>
        <w:rPr>
          <w:rFonts w:ascii="Times New Roman" w:hAnsi="Times New Roman" w:cs="Times New Roman"/>
          <w:sz w:val="24"/>
          <w:szCs w:val="24"/>
        </w:rPr>
        <w:t xml:space="preserve">рая не может быть отозвана до истечения сроков исполнения всех установленных ею обязательств Производителя. </w:t>
      </w:r>
      <w:r>
        <w:rPr>
          <w:rFonts w:ascii="Times New Roman" w:hAnsi="Times New Roman" w:cs="Times New Roman"/>
          <w:sz w:val="24"/>
          <w:szCs w:val="24"/>
        </w:rPr>
      </w:r>
      <w:r>
        <w:rPr>
          <w:rFonts w:ascii="Times New Roman" w:hAnsi="Times New Roman" w:cs="Times New Roman"/>
          <w:sz w:val="24"/>
          <w:szCs w:val="24"/>
        </w:rPr>
      </w:r>
    </w:p>
    <w:p>
      <w:pPr>
        <w:pStyle w:val="1611"/>
        <w:ind w:firstLine="480"/>
        <w:spacing w:line="240" w:lineRule="auto"/>
        <w:widowControl w:val="off"/>
        <w:tabs>
          <w:tab w:val="clear" w:pos="1134" w:leader="none"/>
        </w:tabs>
        <w:rPr>
          <w:sz w:val="24"/>
          <w:szCs w:val="24"/>
        </w:rPr>
      </w:pPr>
      <w:r>
        <w:rPr>
          <w:sz w:val="24"/>
          <w:szCs w:val="24"/>
        </w:rPr>
        <w:t xml:space="preserve">____________________________                     _________________________</w:t>
      </w:r>
      <w:r>
        <w:rPr>
          <w:sz w:val="24"/>
          <w:szCs w:val="24"/>
        </w:rPr>
      </w:r>
      <w:r>
        <w:rPr>
          <w:sz w:val="24"/>
          <w:szCs w:val="24"/>
        </w:rPr>
      </w:r>
    </w:p>
    <w:p>
      <w:pPr>
        <w:pStyle w:val="1612"/>
        <w:ind w:firstLine="480"/>
        <w:widowControl w:val="off"/>
        <w:rPr>
          <w:szCs w:val="24"/>
        </w:rPr>
      </w:pPr>
      <w:r>
        <w:rPr>
          <w:szCs w:val="24"/>
        </w:rPr>
        <w:t xml:space="preserve">       (Подпись)                                                        </w:t>
      </w:r>
      <w:r>
        <w:rPr>
          <w:szCs w:val="24"/>
        </w:rPr>
        <w:t xml:space="preserve">     </w:t>
      </w:r>
      <w:r>
        <w:rPr>
          <w:szCs w:val="24"/>
        </w:rPr>
      </w:r>
      <w:r>
        <w:rPr>
          <w:szCs w:val="24"/>
        </w:rPr>
      </w:r>
    </w:p>
    <w:p>
      <w:pPr>
        <w:pStyle w:val="1612"/>
        <w:ind w:firstLine="480"/>
        <w:widowControl w:val="off"/>
        <w:rPr>
          <w:szCs w:val="24"/>
        </w:rPr>
      </w:pPr>
      <w:r>
        <w:rPr>
          <w:szCs w:val="24"/>
        </w:rPr>
        <w:t xml:space="preserve"> (Ф.И.О. и должность подписавшего)</w:t>
      </w:r>
      <w:r>
        <w:rPr>
          <w:szCs w:val="24"/>
        </w:rPr>
      </w:r>
      <w:r>
        <w:rPr>
          <w:szCs w:val="24"/>
        </w:rPr>
      </w:r>
    </w:p>
    <w:p>
      <w:pPr>
        <w:pStyle w:val="1612"/>
        <w:ind w:firstLine="480"/>
        <w:widowControl w:val="off"/>
        <w:rPr>
          <w:szCs w:val="24"/>
        </w:rPr>
      </w:pPr>
      <w:r>
        <w:rPr>
          <w:szCs w:val="24"/>
        </w:rPr>
      </w:r>
      <w:r>
        <w:rPr>
          <w:szCs w:val="24"/>
        </w:rPr>
      </w:r>
      <w:r>
        <w:rPr>
          <w:szCs w:val="24"/>
        </w:rPr>
      </w:r>
    </w:p>
    <w:p>
      <w:pPr>
        <w:ind w:firstLine="480"/>
        <w:jc w:val="both"/>
        <w:tabs>
          <w:tab w:val="left" w:pos="7938" w:leader="none"/>
        </w:tabs>
        <w:rPr>
          <w:rFonts w:ascii="Times New Roman" w:hAnsi="Times New Roman" w:cs="Times New Roman"/>
          <w:b/>
          <w:sz w:val="24"/>
          <w:szCs w:val="24"/>
        </w:rPr>
      </w:pPr>
      <w:r>
        <w:rPr>
          <w:rFonts w:ascii="Times New Roman" w:hAnsi="Times New Roman" w:cs="Times New Roman"/>
          <w:b/>
          <w:sz w:val="24"/>
          <w:szCs w:val="24"/>
        </w:rPr>
        <w:t xml:space="preserve">М.П.</w:t>
      </w:r>
      <w:r>
        <w:rPr>
          <w:rFonts w:ascii="Times New Roman" w:hAnsi="Times New Roman" w:cs="Times New Roman"/>
          <w:b/>
          <w:sz w:val="24"/>
          <w:szCs w:val="24"/>
        </w:rPr>
      </w:r>
      <w:r>
        <w:rPr>
          <w:rFonts w:ascii="Times New Roman" w:hAnsi="Times New Roman" w:cs="Times New Roman"/>
          <w:b/>
          <w:sz w:val="24"/>
          <w:szCs w:val="24"/>
        </w:rPr>
      </w:r>
    </w:p>
    <w:p>
      <w:pPr>
        <w:pStyle w:val="1612"/>
        <w:ind w:firstLine="480"/>
        <w:widowControl w:val="off"/>
        <w:rPr>
          <w:b/>
          <w:szCs w:val="24"/>
        </w:rPr>
      </w:pPr>
      <w:r>
        <w:rPr>
          <w:b/>
          <w:szCs w:val="24"/>
        </w:rPr>
      </w:r>
      <w:r>
        <w:rPr>
          <w:b/>
          <w:szCs w:val="24"/>
        </w:rPr>
      </w:r>
      <w:r>
        <w:rPr>
          <w:b/>
          <w:szCs w:val="24"/>
        </w:rPr>
      </w:r>
    </w:p>
    <w:p>
      <w:pPr>
        <w:pStyle w:val="1453"/>
        <w:ind w:firstLine="480"/>
        <w:spacing w:before="0" w:after="0" w:line="240" w:lineRule="auto"/>
        <w:widowControl w:val="off"/>
        <w:tabs>
          <w:tab w:val="left" w:pos="1080" w:leader="none"/>
        </w:tabs>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tab/>
        <w:t xml:space="preserve">Свидетельство-подтверждение производителя заполняется на все виды предлагаемого оборудования.</w:t>
      </w:r>
      <w:r>
        <w:rPr>
          <w:rFonts w:ascii="Times New Roman" w:hAnsi="Times New Roman"/>
          <w:sz w:val="24"/>
          <w:szCs w:val="24"/>
        </w:rPr>
      </w:r>
      <w:r>
        <w:rPr>
          <w:rFonts w:ascii="Times New Roman" w:hAnsi="Times New Roman"/>
          <w:sz w:val="24"/>
          <w:szCs w:val="24"/>
        </w:rPr>
      </w:r>
    </w:p>
    <w:p>
      <w:pPr>
        <w:pStyle w:val="1453"/>
        <w:ind w:firstLine="480"/>
        <w:spacing w:before="0" w:after="0" w:line="240" w:lineRule="auto"/>
        <w:widowControl w:val="off"/>
        <w:tabs>
          <w:tab w:val="left" w:pos="1080"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ab/>
      </w:r>
      <w:r>
        <w:rPr>
          <w:rFonts w:ascii="Times New Roman" w:hAnsi="Times New Roman"/>
          <w:sz w:val="24"/>
          <w:szCs w:val="24"/>
        </w:rPr>
        <w:t xml:space="preserve">Данная форма Свидетельства-подтверждения производителя является </w:t>
      </w:r>
      <w:r>
        <w:rPr>
          <w:rFonts w:ascii="Times New Roman" w:hAnsi="Times New Roman"/>
          <w:sz w:val="24"/>
          <w:szCs w:val="24"/>
        </w:rPr>
        <w:t xml:space="preserve">примерной и может быть соответствующим образом изменена производителем, при условии сохранения установленной ей положений, гарантий и обязательств Производителя.</w:t>
      </w:r>
      <w:r>
        <w:rPr>
          <w:rFonts w:ascii="Times New Roman" w:hAnsi="Times New Roman"/>
          <w:sz w:val="24"/>
          <w:szCs w:val="24"/>
        </w:rPr>
      </w:r>
      <w:r>
        <w:rPr>
          <w:rFonts w:ascii="Times New Roman" w:hAnsi="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656"/>
        <w:gridCol w:w="4699"/>
      </w:tblGrid>
      <w:tr>
        <w:tblPrEx/>
        <w:trPr/>
        <w:tc>
          <w:tcPr>
            <w:tcW w:w="4656"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699"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65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699"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tc>
      </w:tr>
      <w:tr>
        <w:tblPrEx/>
        <w:trPr/>
        <w:tc>
          <w:tcPr>
            <w:tcW w:w="465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4699"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lang w:val="en-US"/>
        </w:rPr>
      </w:pPr>
      <w:r>
        <w:rPr>
          <w:rFonts w:ascii="Times New Roman" w:hAnsi="Times New Roman" w:cs="Times New Roman"/>
          <w:sz w:val="24"/>
          <w:szCs w:val="24"/>
          <w:lang w:val="en-US"/>
        </w:rPr>
      </w:r>
      <w:r>
        <w:rPr>
          <w:rFonts w:ascii="Times New Roman" w:hAnsi="Times New Roman" w:cs="Times New Roman"/>
          <w:sz w:val="24"/>
          <w:szCs w:val="24"/>
          <w:lang w:val="en-US"/>
        </w:rPr>
      </w:r>
      <w:r>
        <w:rPr>
          <w:rFonts w:ascii="Times New Roman" w:hAnsi="Times New Roman" w:cs="Times New Roman"/>
          <w:sz w:val="24"/>
          <w:szCs w:val="24"/>
          <w:lang w:val="en-US"/>
        </w:rPr>
      </w:r>
    </w:p>
    <w:p>
      <w:pPr>
        <w:sectPr>
          <w:footnotePr/>
          <w:endnotePr/>
          <w:type w:val="nextPage"/>
          <w:pgSz w:w="11906" w:h="16838" w:orient="portrait"/>
          <w:pgMar w:top="1134" w:right="850" w:bottom="1134" w:left="1701" w:header="708" w:footer="708" w:gutter="0"/>
          <w:cols w:num="1" w:sep="0" w:space="708" w:equalWidth="1"/>
          <w:docGrid w:linePitch="360"/>
        </w:sectPr>
      </w:pPr>
      <w:r/>
      <w:r/>
    </w:p>
    <w:p>
      <w:pPr>
        <w:pStyle w:val="1279"/>
        <w:ind w:left="9072"/>
        <w:keepNext/>
        <w:spacing w:after="0" w:line="240" w:lineRule="auto"/>
        <w:rPr>
          <w:rFonts w:ascii="Times New Roman" w:hAnsi="Times New Roman" w:cs="Times New Roman"/>
          <w:sz w:val="24"/>
          <w:szCs w:val="24"/>
        </w:rPr>
      </w:pPr>
      <w:r>
        <w:rPr>
          <w:rFonts w:ascii="Times New Roman" w:hAnsi="Times New Roman" w:cs="Times New Roman"/>
          <w:bCs/>
          <w:sz w:val="24"/>
          <w:szCs w:val="24"/>
          <w:lang w:val="ru-RU" w:eastAsia="ru-RU"/>
        </w:rPr>
        <w:t xml:space="preserve">Приложение 13 </w:t>
      </w:r>
      <w:r>
        <w:rPr>
          <w:rFonts w:ascii="Times New Roman" w:hAnsi="Times New Roman" w:cs="Times New Roman"/>
          <w:sz w:val="24"/>
          <w:szCs w:val="24"/>
        </w:rPr>
        <w:t xml:space="preserve">к </w:t>
      </w:r>
      <w:r>
        <w:rPr>
          <w:rFonts w:ascii="Times New Roman" w:hAnsi="Times New Roman" w:cs="Times New Roman"/>
          <w:sz w:val="24"/>
          <w:szCs w:val="24"/>
        </w:rPr>
        <w:t xml:space="preserve">Договору</w:t>
      </w:r>
      <w:r>
        <w:rPr>
          <w:rFonts w:ascii="Times New Roman" w:hAnsi="Times New Roman" w:cs="Times New Roman"/>
          <w:sz w:val="24"/>
          <w:szCs w:val="24"/>
        </w:rPr>
        <w:t xml:space="preserve"> № ___</w:t>
      </w:r>
      <w:r>
        <w:rPr>
          <w:rFonts w:ascii="Times New Roman" w:hAnsi="Times New Roman" w:cs="Times New Roman"/>
          <w:sz w:val="24"/>
          <w:szCs w:val="24"/>
        </w:rPr>
      </w:r>
      <w:r>
        <w:rPr>
          <w:rFonts w:ascii="Times New Roman" w:hAnsi="Times New Roman" w:cs="Times New Roman"/>
          <w:sz w:val="24"/>
          <w:szCs w:val="24"/>
        </w:rPr>
      </w:r>
    </w:p>
    <w:p>
      <w:pPr>
        <w:ind w:left="9072"/>
        <w:shd w:val="clear" w:color="auto" w:fill="ffffff"/>
        <w:rPr>
          <w:rFonts w:ascii="Times New Roman" w:hAnsi="Times New Roman" w:cs="Times New Roman"/>
          <w:bCs/>
          <w:sz w:val="24"/>
          <w:szCs w:val="24"/>
        </w:rPr>
      </w:pPr>
      <w:r>
        <w:rPr>
          <w:rFonts w:ascii="Times New Roman" w:hAnsi="Times New Roman" w:cs="Times New Roman"/>
          <w:sz w:val="24"/>
          <w:szCs w:val="24"/>
        </w:rPr>
        <w:t xml:space="preserve">от «___» _______ 2025 г.  </w:t>
      </w:r>
      <w:r>
        <w:rPr>
          <w:rFonts w:ascii="Times New Roman" w:hAnsi="Times New Roman" w:cs="Times New Roman"/>
          <w:bCs/>
          <w:sz w:val="24"/>
          <w:szCs w:val="24"/>
        </w:rPr>
      </w:r>
      <w:r>
        <w:rPr>
          <w:rFonts w:ascii="Times New Roman" w:hAnsi="Times New Roman" w:cs="Times New Roman"/>
          <w:bCs/>
          <w:sz w:val="24"/>
          <w:szCs w:val="24"/>
        </w:rPr>
      </w:r>
    </w:p>
    <w:p>
      <w:pPr>
        <w:jc w:val="center"/>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t xml:space="preserve">ФОРМА</w:t>
      </w:r>
      <w:r>
        <w:rPr>
          <w:rFonts w:ascii="Times New Roman" w:hAnsi="Times New Roman" w:cs="Times New Roman"/>
          <w:sz w:val="24"/>
          <w:szCs w:val="24"/>
        </w:rPr>
      </w:r>
      <w:r>
        <w:rPr>
          <w:rFonts w:ascii="Times New Roman" w:hAnsi="Times New Roman" w:cs="Times New Roman"/>
          <w:sz w:val="24"/>
          <w:szCs w:val="24"/>
        </w:rPr>
      </w:r>
    </w:p>
    <w:tbl>
      <w:tblPr>
        <w:tblW w:w="9199"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959"/>
        <w:gridCol w:w="67"/>
        <w:gridCol w:w="3173"/>
      </w:tblGrid>
      <w:tr>
        <w:tblPrEx/>
        <w:trPr>
          <w:trHeight w:val="244"/>
        </w:trPr>
        <w:tc>
          <w:tcPr>
            <w:tcBorders>
              <w:top w:val="none" w:color="000000" w:sz="4" w:space="0"/>
              <w:left w:val="none" w:color="000000" w:sz="4" w:space="0"/>
              <w:bottom w:val="none" w:color="000000" w:sz="4" w:space="0"/>
              <w:right w:val="none" w:color="000000" w:sz="4" w:space="0"/>
            </w:tcBorders>
            <w:tcW w:w="5959" w:type="dxa"/>
            <w:vAlign w:val="bottom"/>
            <w:textDirection w:val="lrTb"/>
            <w:noWrap/>
          </w:tcPr>
          <w:p>
            <w:pPr>
              <w:jc w:val="both"/>
              <w:shd w:val="clear" w:color="auto" w:fill="ffffff"/>
              <w:rPr>
                <w:rFonts w:ascii="Times New Roman" w:hAnsi="Times New Roman" w:cs="Times New Roman"/>
                <w:b/>
                <w:bCs/>
                <w:sz w:val="24"/>
                <w:szCs w:val="24"/>
              </w:rPr>
            </w:pPr>
            <w:r>
              <w:rPr>
                <w:rFonts w:ascii="Times New Roman" w:hAnsi="Times New Roman" w:cs="Times New Roman"/>
                <w:b/>
                <w:bCs/>
                <w:sz w:val="24"/>
                <w:szCs w:val="24"/>
              </w:rPr>
              <w:t xml:space="preserve">Отчет о поставке материалов и оборудования</w:t>
            </w:r>
            <w:r>
              <w:rPr>
                <w:rFonts w:ascii="Times New Roman" w:hAnsi="Times New Roman" w:cs="Times New Roman"/>
                <w:b/>
                <w:bCs/>
                <w:sz w:val="24"/>
                <w:szCs w:val="24"/>
              </w:rPr>
            </w:r>
            <w:r>
              <w:rPr>
                <w:rFonts w:ascii="Times New Roman" w:hAnsi="Times New Roman" w:cs="Times New Roman"/>
                <w:b/>
                <w:bCs/>
                <w:sz w:val="24"/>
                <w:szCs w:val="24"/>
              </w:rPr>
            </w:r>
          </w:p>
        </w:tc>
        <w:tc>
          <w:tcPr>
            <w:gridSpan w:val="2"/>
            <w:tcBorders>
              <w:top w:val="none" w:color="000000" w:sz="4" w:space="0"/>
              <w:left w:val="none" w:color="000000" w:sz="4" w:space="0"/>
              <w:bottom w:val="none" w:color="000000" w:sz="4" w:space="0"/>
              <w:right w:val="none" w:color="000000" w:sz="4" w:space="0"/>
            </w:tcBorders>
            <w:tcW w:w="3240" w:type="dxa"/>
            <w:vAlign w:val="bottom"/>
            <w:textDirection w:val="lrTb"/>
            <w:noWrap/>
          </w:tcPr>
          <w:p>
            <w:pPr>
              <w:jc w:val="both"/>
              <w:shd w:val="clear" w:color="auto" w:fill="ffffff"/>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tc>
      </w:tr>
      <w:tr>
        <w:tblPrEx/>
        <w:trPr>
          <w:trHeight w:val="170"/>
        </w:trPr>
        <w:tc>
          <w:tcPr>
            <w:gridSpan w:val="2"/>
            <w:tcW w:w="6026" w:type="dxa"/>
            <w:vAlign w:val="bottom"/>
            <w:textDirection w:val="lrTb"/>
            <w:noWrap/>
          </w:tcPr>
          <w:p>
            <w:pPr>
              <w:jc w:val="both"/>
              <w:shd w:val="clear" w:color="auto" w:fill="ffffff"/>
              <w:rPr>
                <w:rFonts w:ascii="Times New Roman" w:hAnsi="Times New Roman" w:cs="Times New Roman"/>
                <w:b/>
                <w:bCs/>
                <w:sz w:val="22"/>
                <w:szCs w:val="22"/>
              </w:rPr>
            </w:pPr>
            <w:r>
              <w:rPr>
                <w:rFonts w:ascii="Times New Roman" w:hAnsi="Times New Roman" w:cs="Times New Roman"/>
                <w:b/>
                <w:bCs/>
                <w:sz w:val="22"/>
                <w:szCs w:val="22"/>
              </w:rPr>
              <w:t xml:space="preserve">Наименование титула</w:t>
            </w:r>
            <w:r>
              <w:rPr>
                <w:rFonts w:ascii="Times New Roman" w:hAnsi="Times New Roman" w:cs="Times New Roman"/>
                <w:b/>
                <w:bCs/>
                <w:sz w:val="22"/>
                <w:szCs w:val="22"/>
              </w:rPr>
            </w:r>
            <w:r>
              <w:rPr>
                <w:rFonts w:ascii="Times New Roman" w:hAnsi="Times New Roman" w:cs="Times New Roman"/>
                <w:b/>
                <w:bCs/>
                <w:sz w:val="22"/>
                <w:szCs w:val="22"/>
              </w:rPr>
            </w:r>
          </w:p>
        </w:tc>
        <w:tc>
          <w:tcPr>
            <w:tcW w:w="3173" w:type="dxa"/>
            <w:vAlign w:val="bottom"/>
            <w:textDirection w:val="lrTb"/>
            <w:noWrap/>
          </w:tcPr>
          <w:p>
            <w:pPr>
              <w:jc w:val="both"/>
              <w:shd w:val="clear" w:color="auto" w:fill="ffffff"/>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r>
      <w:tr>
        <w:tblPrEx/>
        <w:trPr>
          <w:trHeight w:val="292"/>
        </w:trPr>
        <w:tc>
          <w:tcPr>
            <w:gridSpan w:val="2"/>
            <w:tcW w:w="6026" w:type="dxa"/>
            <w:vAlign w:val="bottom"/>
            <w:textDirection w:val="lrTb"/>
            <w:noWrap/>
          </w:tcPr>
          <w:p>
            <w:pPr>
              <w:jc w:val="both"/>
              <w:shd w:val="clear" w:color="auto" w:fill="ffffff"/>
              <w:rPr>
                <w:rFonts w:ascii="Times New Roman" w:hAnsi="Times New Roman" w:cs="Times New Roman"/>
                <w:b/>
                <w:bCs/>
                <w:sz w:val="22"/>
                <w:szCs w:val="22"/>
              </w:rPr>
            </w:pPr>
            <w:r>
              <w:rPr>
                <w:rFonts w:ascii="Times New Roman" w:hAnsi="Times New Roman" w:cs="Times New Roman"/>
                <w:b/>
                <w:bCs/>
                <w:sz w:val="22"/>
                <w:szCs w:val="22"/>
              </w:rPr>
              <w:t xml:space="preserve">Наименование Подрядчика</w:t>
            </w:r>
            <w:r>
              <w:rPr>
                <w:rFonts w:ascii="Times New Roman" w:hAnsi="Times New Roman" w:cs="Times New Roman"/>
                <w:b/>
                <w:bCs/>
                <w:sz w:val="22"/>
                <w:szCs w:val="22"/>
              </w:rPr>
            </w:r>
            <w:r>
              <w:rPr>
                <w:rFonts w:ascii="Times New Roman" w:hAnsi="Times New Roman" w:cs="Times New Roman"/>
                <w:b/>
                <w:bCs/>
                <w:sz w:val="22"/>
                <w:szCs w:val="22"/>
              </w:rPr>
            </w:r>
          </w:p>
        </w:tc>
        <w:tc>
          <w:tcPr>
            <w:tcW w:w="3173" w:type="dxa"/>
            <w:vAlign w:val="bottom"/>
            <w:textDirection w:val="lrTb"/>
            <w:noWrap/>
          </w:tcPr>
          <w:p>
            <w:pPr>
              <w:jc w:val="both"/>
              <w:shd w:val="clear" w:color="auto" w:fill="ffffff"/>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r>
      <w:tr>
        <w:tblPrEx/>
        <w:trPr>
          <w:trHeight w:val="177"/>
        </w:trPr>
        <w:tc>
          <w:tcPr>
            <w:gridSpan w:val="2"/>
            <w:tcW w:w="6026" w:type="dxa"/>
            <w:vAlign w:val="bottom"/>
            <w:textDirection w:val="lrTb"/>
            <w:noWrap/>
          </w:tcPr>
          <w:p>
            <w:pPr>
              <w:jc w:val="both"/>
              <w:shd w:val="clear" w:color="auto" w:fill="ffffff"/>
              <w:rPr>
                <w:rFonts w:ascii="Times New Roman" w:hAnsi="Times New Roman" w:cs="Times New Roman"/>
                <w:b/>
                <w:bCs/>
                <w:sz w:val="22"/>
                <w:szCs w:val="22"/>
              </w:rPr>
            </w:pPr>
            <w:r>
              <w:rPr>
                <w:rFonts w:ascii="Times New Roman" w:hAnsi="Times New Roman" w:cs="Times New Roman"/>
                <w:b/>
                <w:bCs/>
                <w:sz w:val="22"/>
                <w:szCs w:val="22"/>
              </w:rPr>
              <w:t xml:space="preserve">Номер договора</w:t>
            </w:r>
            <w:r>
              <w:rPr>
                <w:rFonts w:ascii="Times New Roman" w:hAnsi="Times New Roman" w:cs="Times New Roman"/>
                <w:b/>
                <w:bCs/>
                <w:sz w:val="22"/>
                <w:szCs w:val="22"/>
              </w:rPr>
            </w:r>
            <w:r>
              <w:rPr>
                <w:rFonts w:ascii="Times New Roman" w:hAnsi="Times New Roman" w:cs="Times New Roman"/>
                <w:b/>
                <w:bCs/>
                <w:sz w:val="22"/>
                <w:szCs w:val="22"/>
              </w:rPr>
            </w:r>
          </w:p>
        </w:tc>
        <w:tc>
          <w:tcPr>
            <w:tcW w:w="3173" w:type="dxa"/>
            <w:vAlign w:val="bottom"/>
            <w:textDirection w:val="lrTb"/>
            <w:noWrap/>
          </w:tcPr>
          <w:p>
            <w:pPr>
              <w:jc w:val="both"/>
              <w:shd w:val="clear" w:color="auto" w:fill="ffffff"/>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r>
    </w:tbl>
    <w:p>
      <w:pPr>
        <w:jc w:val="center"/>
        <w:tabs>
          <w:tab w:val="left" w:pos="2856" w:leader="none"/>
        </w:tabs>
        <w:rPr>
          <w:rFonts w:ascii="Times New Roman" w:hAnsi="Times New Roman" w:cs="Times New Roman"/>
          <w:b/>
        </w:rPr>
      </w:pPr>
      <w:r>
        <w:rPr>
          <w:rFonts w:ascii="Times New Roman" w:hAnsi="Times New Roman" w:cs="Times New Roman"/>
          <w:b/>
        </w:rPr>
      </w:r>
      <w:r>
        <w:rPr>
          <w:rFonts w:ascii="Times New Roman" w:hAnsi="Times New Roman" w:cs="Times New Roman"/>
          <w:b/>
        </w:rPr>
      </w:r>
      <w:r>
        <w:rPr>
          <w:rFonts w:ascii="Times New Roman" w:hAnsi="Times New Roman" w:cs="Times New Roman"/>
          <w:b/>
        </w:rPr>
      </w:r>
    </w:p>
    <w:tbl>
      <w:tblPr>
        <w:tblW w:w="1431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8"/>
        <w:gridCol w:w="875"/>
        <w:gridCol w:w="1016"/>
        <w:gridCol w:w="616"/>
        <w:gridCol w:w="792"/>
        <w:gridCol w:w="898"/>
        <w:gridCol w:w="721"/>
        <w:gridCol w:w="832"/>
        <w:gridCol w:w="840"/>
        <w:gridCol w:w="1117"/>
        <w:gridCol w:w="1134"/>
        <w:gridCol w:w="992"/>
        <w:gridCol w:w="1276"/>
        <w:gridCol w:w="992"/>
        <w:gridCol w:w="709"/>
        <w:gridCol w:w="1112"/>
      </w:tblGrid>
      <w:tr>
        <w:tblPrEx/>
        <w:trPr>
          <w:trHeight w:val="210"/>
        </w:trPr>
        <w:tc>
          <w:tcPr>
            <w:gridSpan w:val="9"/>
            <w:tcW w:w="697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Данные из Спецификации к Договору</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gridSpan w:val="7"/>
            <w:tcW w:w="733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Рабочая документация, выданная в производство</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840"/>
        </w:trPr>
        <w:tc>
          <w:tcPr>
            <w:tcW w:w="388"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п/п</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75"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PID CIUS</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(заполнение ЦИУС, не изменять)</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6"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Номенклатура МТР</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16"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Марка, тип, Гост, ТУ</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92"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Единица измерения</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98"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Количество-во</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Срок поставки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32"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Цена на продукцию за единицу, включая НДС, руб.</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0"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Стоимость продукции, включая НДС, руб.</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7"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Базовое обозначение и марка основного</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комплекта РД</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34"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Наи</w:t>
            </w:r>
            <w:r>
              <w:rPr>
                <w:rFonts w:ascii="Times New Roman" w:hAnsi="Times New Roman" w:cs="Times New Roman"/>
                <w:b/>
                <w:bCs/>
                <w:color w:val="000000"/>
                <w:sz w:val="12"/>
                <w:szCs w:val="12"/>
              </w:rPr>
              <w:t xml:space="preserve">менование оборудования по спецификации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Завод-изготовитель</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276"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Количество по спецификации, шт.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gridSpan w:val="2"/>
            <w:tcW w:w="170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согласования рабочей документации для заказа (опросные листы, спецификации/задания заводам)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2"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Наличие согласование замены Оборудования (№ и дата письма)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303"/>
        </w:trPr>
        <w:tc>
          <w:tcPr>
            <w:tcW w:w="388"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75"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6"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16"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92"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98"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32"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0"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7" w:type="dxa"/>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34"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276"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план</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факт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2"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135" w:hRule="exact"/>
        </w:trPr>
        <w:tc>
          <w:tcPr>
            <w:tcW w:w="38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75"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5</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9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6</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7</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3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8</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0"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9</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10</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3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11</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12</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27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13</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14</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15</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16</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152" w:hRule="exact"/>
        </w:trPr>
        <w:tc>
          <w:tcPr>
            <w:tcW w:w="38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75"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9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3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0"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3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27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1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bl>
    <w:p>
      <w:pPr>
        <w:jc w:val="center"/>
        <w:spacing w:line="120" w:lineRule="auto"/>
        <w:tabs>
          <w:tab w:val="left" w:pos="2856" w:leader="none"/>
        </w:tabs>
        <w:rPr>
          <w:rFonts w:ascii="Times New Roman" w:hAnsi="Times New Roman" w:cs="Times New Roman"/>
          <w:b/>
        </w:rPr>
      </w:pPr>
      <w:r>
        <w:rPr>
          <w:rFonts w:ascii="Times New Roman" w:hAnsi="Times New Roman" w:cs="Times New Roman"/>
          <w:b/>
        </w:rPr>
      </w:r>
      <w:r>
        <w:rPr>
          <w:rFonts w:ascii="Times New Roman" w:hAnsi="Times New Roman" w:cs="Times New Roman"/>
          <w:b/>
        </w:rPr>
      </w:r>
      <w:r>
        <w:rPr>
          <w:rFonts w:ascii="Times New Roman" w:hAnsi="Times New Roman" w:cs="Times New Roman"/>
          <w:b/>
        </w:rPr>
      </w:r>
    </w:p>
    <w:tbl>
      <w:tblPr>
        <w:tblW w:w="1236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16"/>
        <w:gridCol w:w="1095"/>
        <w:gridCol w:w="1099"/>
        <w:gridCol w:w="703"/>
        <w:gridCol w:w="1019"/>
        <w:gridCol w:w="1019"/>
        <w:gridCol w:w="809"/>
        <w:gridCol w:w="976"/>
        <w:gridCol w:w="944"/>
        <w:gridCol w:w="1172"/>
        <w:gridCol w:w="944"/>
        <w:gridCol w:w="721"/>
        <w:gridCol w:w="944"/>
      </w:tblGrid>
      <w:tr>
        <w:tblPrEx/>
        <w:trPr>
          <w:trHeight w:val="210"/>
        </w:trPr>
        <w:tc>
          <w:tcPr>
            <w:gridSpan w:val="13"/>
            <w:tcW w:w="1236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Размещение заказа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gridAfter w:val="1"/>
          <w:trHeight w:val="1403"/>
        </w:trPr>
        <w:tc>
          <w:tcPr>
            <w:tcW w:w="9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Поставщик (контрагент)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95"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№договора на поставку МТР (спецификация)</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9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подписания договора (спецификации)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Предмет договора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Наименование оборудования по спецификации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Количество по спецификации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Стоимость услуг по договору поставки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7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авансового платежа в адрес Поставщика (контрагента)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размещения заказа на изготовление МТР</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7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Технологический срок изготовления</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(месяцев)</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Завод </w:t>
            </w:r>
            <w:r>
              <w:rPr>
                <w:rFonts w:ascii="Times New Roman" w:hAnsi="Times New Roman" w:cs="Times New Roman"/>
                <w:b/>
                <w:bCs/>
                <w:color w:val="000000"/>
                <w:sz w:val="12"/>
                <w:szCs w:val="12"/>
              </w:rPr>
              <w:t xml:space="preserve">- изготовитель</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поставки (план)</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gridAfter w:val="1"/>
          <w:trHeight w:val="113"/>
        </w:trPr>
        <w:tc>
          <w:tcPr>
            <w:tcW w:w="9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17</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95"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18</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9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19</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20</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21</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22</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23</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7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24</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25</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7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26</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27</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28</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gridAfter w:val="1"/>
          <w:trHeight w:val="116"/>
        </w:trPr>
        <w:tc>
          <w:tcPr>
            <w:tcW w:w="91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95"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9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01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7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117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2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bl>
    <w:p>
      <w:pPr>
        <w:jc w:val="center"/>
        <w:spacing w:line="120" w:lineRule="auto"/>
        <w:tabs>
          <w:tab w:val="left" w:pos="2856" w:leader="none"/>
        </w:tabs>
        <w:rPr>
          <w:rFonts w:ascii="Times New Roman" w:hAnsi="Times New Roman" w:cs="Times New Roman"/>
          <w:b/>
        </w:rPr>
      </w:pPr>
      <w:r>
        <w:rPr>
          <w:rFonts w:ascii="Times New Roman" w:hAnsi="Times New Roman" w:cs="Times New Roman"/>
          <w:b/>
        </w:rPr>
      </w:r>
      <w:r>
        <w:rPr>
          <w:rFonts w:ascii="Times New Roman" w:hAnsi="Times New Roman" w:cs="Times New Roman"/>
          <w:b/>
        </w:rPr>
      </w:r>
      <w:r>
        <w:rPr>
          <w:rFonts w:ascii="Times New Roman" w:hAnsi="Times New Roman" w:cs="Times New Roman"/>
          <w:b/>
        </w:rPr>
      </w:r>
    </w:p>
    <w:tbl>
      <w:tblPr>
        <w:tblW w:w="1532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008"/>
        <w:gridCol w:w="659"/>
        <w:gridCol w:w="753"/>
        <w:gridCol w:w="997"/>
        <w:gridCol w:w="851"/>
        <w:gridCol w:w="425"/>
        <w:gridCol w:w="626"/>
        <w:gridCol w:w="657"/>
        <w:gridCol w:w="774"/>
        <w:gridCol w:w="673"/>
        <w:gridCol w:w="814"/>
        <w:gridCol w:w="709"/>
        <w:gridCol w:w="567"/>
        <w:gridCol w:w="708"/>
        <w:gridCol w:w="709"/>
        <w:gridCol w:w="963"/>
        <w:gridCol w:w="603"/>
        <w:gridCol w:w="844"/>
        <w:gridCol w:w="567"/>
        <w:gridCol w:w="567"/>
        <w:gridCol w:w="850"/>
      </w:tblGrid>
      <w:tr>
        <w:tblPrEx/>
        <w:trPr>
          <w:trHeight w:val="345"/>
        </w:trPr>
        <w:tc>
          <w:tcPr>
            <w:gridSpan w:val="12"/>
            <w:tcW w:w="894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Данные об отгрузках</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gridSpan w:val="6"/>
            <w:tcW w:w="439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Данные по СМР</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Позиция исключена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Примечание</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0" w:type="dxa"/>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Оборудование/материалы (вводить о или  м русскими буквами)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155"/>
        </w:trPr>
        <w:tc>
          <w:tcPr>
            <w:gridSpan w:val="5"/>
            <w:tcW w:w="426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если отличается от Спецификации к договору</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425"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Ед. изм.</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26"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Кол-во отгружено</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7"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отгрузки (факт)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74"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Кол-во поставлено</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73"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поставки (факт)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1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Отгрузка завершена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Способ доставки</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Код работы</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8" w:type="dxa"/>
            <w:vAlign w:val="center"/>
            <w:vMerge w:val="restart"/>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Наименование СМР</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gridSpan w:val="2"/>
            <w:tcW w:w="1672"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Сроки выполнения СМР с использованием данного МТР</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gridSpan w:val="2"/>
            <w:tcW w:w="144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Передача обо</w:t>
            </w:r>
            <w:r>
              <w:rPr>
                <w:rFonts w:ascii="Times New Roman" w:hAnsi="Times New Roman" w:cs="Times New Roman"/>
                <w:b/>
                <w:bCs/>
                <w:color w:val="000000"/>
                <w:sz w:val="12"/>
                <w:szCs w:val="12"/>
              </w:rPr>
              <w:t xml:space="preserve">рудования в монтаж</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0" w:type="dxa"/>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359"/>
        </w:trPr>
        <w:tc>
          <w:tcPr>
            <w:tcW w:w="100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Наименование   МТР в отгрузочных документах</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Марка, тип, Гост, ТУ</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5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Основание изменения МТР</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Цена на продукцию за единицу, включая НДС, руб.</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Стоимость продукции, включая НДС, руб.</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425"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26"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7"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74"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73"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1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(да/нет)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8"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начала</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6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Дата завершения</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0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Кол-во план</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Кол-во факт</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0" w:type="dxa"/>
            <w:vMerge w:val="continue"/>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114"/>
        </w:trPr>
        <w:tc>
          <w:tcPr>
            <w:tcW w:w="100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29</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30</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5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31</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32</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1"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33</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425"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34</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26"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35</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36</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7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37</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7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38</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1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39</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40</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41</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8"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42</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43</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6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44</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03"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45</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4"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46</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47</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48</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0" w:type="dxa"/>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49</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r>
        <w:tblPrEx/>
        <w:trPr>
          <w:trHeight w:val="57"/>
        </w:trPr>
        <w:tc>
          <w:tcPr>
            <w:tcW w:w="1008"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9"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53"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97"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1"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425"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26"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57"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74"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73"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14"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8"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709"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963"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603"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44"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567" w:type="dxa"/>
            <w:vAlign w:val="center"/>
            <w:textDirection w:val="lrTb"/>
            <w:noWrap/>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 xml:space="preserve"> </w:t>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c>
          <w:tcPr>
            <w:tcW w:w="850" w:type="dxa"/>
            <w:textDirection w:val="lrTb"/>
            <w:noWrap w:val="false"/>
          </w:tcPr>
          <w:p>
            <w:pPr>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r>
            <w:r>
              <w:rPr>
                <w:rFonts w:ascii="Times New Roman" w:hAnsi="Times New Roman" w:cs="Times New Roman"/>
                <w:b/>
                <w:bCs/>
                <w:color w:val="000000"/>
                <w:sz w:val="12"/>
                <w:szCs w:val="12"/>
              </w:rPr>
            </w:r>
            <w:r>
              <w:rPr>
                <w:rFonts w:ascii="Times New Roman" w:hAnsi="Times New Roman" w:cs="Times New Roman"/>
                <w:b/>
                <w:bCs/>
                <w:color w:val="000000"/>
                <w:sz w:val="12"/>
                <w:szCs w:val="12"/>
              </w:rPr>
            </w:r>
          </w:p>
        </w:tc>
      </w:tr>
    </w:tbl>
    <w:p>
      <w:pPr>
        <w:jc w:val="center"/>
        <w:tabs>
          <w:tab w:val="left" w:pos="2856" w:leader="none"/>
        </w:tabs>
        <w:rPr>
          <w:rFonts w:ascii="Times New Roman" w:hAnsi="Times New Roman" w:cs="Times New Roman"/>
          <w:b/>
        </w:rPr>
      </w:pPr>
      <w:r>
        <w:rPr>
          <w:rFonts w:ascii="Times New Roman" w:hAnsi="Times New Roman" w:cs="Times New Roman"/>
          <w:b/>
        </w:rPr>
      </w:r>
      <w:r>
        <w:rPr>
          <w:rFonts w:ascii="Times New Roman" w:hAnsi="Times New Roman" w:cs="Times New Roman"/>
          <w:b/>
        </w:rPr>
      </w:r>
      <w:r>
        <w:rPr>
          <w:rFonts w:ascii="Times New Roman" w:hAnsi="Times New Roman" w:cs="Times New Roman"/>
          <w:b/>
        </w:rPr>
      </w:r>
    </w:p>
    <w:tbl>
      <w:tblPr>
        <w:tblW w:w="15324" w:type="dxa"/>
        <w:tblInd w:w="93" w:type="dxa"/>
        <w:tblLayout w:type="fixed"/>
        <w:tblLook w:val="00A0" w:firstRow="1" w:lastRow="0" w:firstColumn="1" w:lastColumn="0" w:noHBand="0" w:noVBand="0"/>
      </w:tblPr>
      <w:tblGrid>
        <w:gridCol w:w="278"/>
        <w:gridCol w:w="8086"/>
        <w:gridCol w:w="1030"/>
        <w:gridCol w:w="1133"/>
        <w:gridCol w:w="1342"/>
        <w:gridCol w:w="1122"/>
        <w:gridCol w:w="883"/>
        <w:gridCol w:w="752"/>
        <w:gridCol w:w="698"/>
      </w:tblGrid>
      <w:tr>
        <w:tblPrEx/>
        <w:trPr>
          <w:trHeight w:val="325"/>
        </w:trPr>
        <w:tc>
          <w:tcPr>
            <w:tcBorders>
              <w:left w:val="none" w:color="000000" w:sz="4" w:space="0"/>
            </w:tcBorders>
            <w:tcW w:w="278"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W w:w="8086" w:type="dxa"/>
            <w:vAlign w:val="bottom"/>
            <w:textDirection w:val="lrTb"/>
            <w:noWrap/>
          </w:tcPr>
          <w:p>
            <w:pPr>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организации__________________________________</w:t>
            </w:r>
            <w:r>
              <w:rPr>
                <w:rFonts w:ascii="Times New Roman" w:hAnsi="Times New Roman" w:cs="Times New Roman"/>
                <w:sz w:val="24"/>
                <w:szCs w:val="24"/>
              </w:rPr>
            </w:r>
            <w:r>
              <w:rPr>
                <w:rFonts w:ascii="Times New Roman" w:hAnsi="Times New Roman" w:cs="Times New Roman"/>
                <w:sz w:val="24"/>
                <w:szCs w:val="24"/>
              </w:rPr>
            </w:r>
          </w:p>
        </w:tc>
        <w:tc>
          <w:tcPr>
            <w:tcW w:w="1030"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W w:w="1133"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W w:w="1342"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W w:w="1122"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W w:w="883" w:type="dxa"/>
            <w:vAlign w:val="bottom"/>
            <w:textDirection w:val="lrTb"/>
            <w:noWrap/>
          </w:tcPr>
          <w:p>
            <w:pPr>
              <w:rPr>
                <w:rFonts w:ascii="Times New Roman" w:hAnsi="Times New Roman" w:cs="Times New Roman"/>
                <w:b/>
                <w:sz w:val="16"/>
                <w:szCs w:val="16"/>
              </w:rPr>
            </w:pPr>
            <w:r>
              <w:rPr>
                <w:rFonts w:ascii="Times New Roman" w:hAnsi="Times New Roman" w:cs="Times New Roman"/>
                <w:b/>
                <w:sz w:val="16"/>
                <w:szCs w:val="16"/>
              </w:rPr>
            </w:r>
            <w:r>
              <w:rPr>
                <w:rFonts w:ascii="Times New Roman" w:hAnsi="Times New Roman" w:cs="Times New Roman"/>
                <w:b/>
                <w:sz w:val="16"/>
                <w:szCs w:val="16"/>
              </w:rPr>
            </w:r>
            <w:r>
              <w:rPr>
                <w:rFonts w:ascii="Times New Roman" w:hAnsi="Times New Roman" w:cs="Times New Roman"/>
                <w:b/>
                <w:sz w:val="16"/>
                <w:szCs w:val="16"/>
              </w:rPr>
            </w:r>
          </w:p>
        </w:tc>
        <w:tc>
          <w:tcPr>
            <w:tcW w:w="752"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Borders>
              <w:right w:val="none" w:color="000000" w:sz="4" w:space="0"/>
            </w:tcBorders>
            <w:tcW w:w="698" w:type="dxa"/>
            <w:vAlign w:val="bottom"/>
            <w:textDirection w:val="lrTb"/>
            <w:noWrap/>
          </w:tcPr>
          <w:p>
            <w:pPr>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r>
    </w:tbl>
    <w:p>
      <w:pPr>
        <w:rPr>
          <w:rFonts w:ascii="Times New Roman" w:hAnsi="Times New Roman" w:cs="Times New Roman"/>
          <w:sz w:val="12"/>
          <w:szCs w:val="12"/>
        </w:rPr>
      </w:pPr>
      <w:r>
        <w:rPr>
          <w:rFonts w:ascii="Times New Roman" w:hAnsi="Times New Roman" w:cs="Times New Roman"/>
          <w:sz w:val="12"/>
          <w:szCs w:val="12"/>
        </w:rPr>
        <w:t xml:space="preserve">                                                                                                                                Подпись/расшифровка подписи                                                                                                     </w:t>
      </w:r>
      <w:r>
        <w:rPr>
          <w:rFonts w:ascii="Times New Roman" w:hAnsi="Times New Roman" w:cs="Times New Roman"/>
          <w:sz w:val="12"/>
          <w:szCs w:val="12"/>
        </w:rPr>
        <w:t xml:space="preserve">                                                                     </w:t>
      </w:r>
      <w:r>
        <w:rPr>
          <w:rFonts w:ascii="Times New Roman" w:hAnsi="Times New Roman" w:cs="Times New Roman"/>
          <w:sz w:val="12"/>
          <w:szCs w:val="12"/>
        </w:rPr>
      </w:r>
      <w:r>
        <w:rPr>
          <w:rFonts w:ascii="Times New Roman" w:hAnsi="Times New Roman" w:cs="Times New Roman"/>
          <w:sz w:val="12"/>
          <w:szCs w:val="12"/>
        </w:rPr>
      </w:r>
    </w:p>
    <w:p>
      <w:pPr>
        <w:rPr>
          <w:rFonts w:ascii="Times New Roman" w:hAnsi="Times New Roman" w:cs="Times New Roman"/>
          <w:sz w:val="12"/>
          <w:szCs w:val="12"/>
        </w:rPr>
      </w:pPr>
      <w:r>
        <w:rPr>
          <w:rFonts w:ascii="Times New Roman" w:hAnsi="Times New Roman" w:cs="Times New Roman"/>
          <w:sz w:val="12"/>
          <w:szCs w:val="12"/>
        </w:rPr>
      </w:r>
      <w:r>
        <w:rPr>
          <w:rFonts w:ascii="Times New Roman" w:hAnsi="Times New Roman" w:cs="Times New Roman"/>
          <w:sz w:val="12"/>
          <w:szCs w:val="12"/>
        </w:rPr>
      </w:r>
      <w:r>
        <w:rPr>
          <w:rFonts w:ascii="Times New Roman" w:hAnsi="Times New Roman" w:cs="Times New Roman"/>
          <w:sz w:val="12"/>
          <w:szCs w:val="12"/>
        </w:rPr>
      </w:r>
    </w:p>
    <w:p>
      <w:pPr>
        <w:rPr>
          <w:rFonts w:ascii="Times New Roman" w:hAnsi="Times New Roman" w:cs="Times New Roman"/>
        </w:rPr>
        <w:pBdr>
          <w:bottom w:val="single" w:color="000000" w:sz="12" w:space="1"/>
        </w:pBdr>
      </w:pPr>
      <w:r>
        <w:rPr>
          <w:rFonts w:ascii="Times New Roman" w:hAnsi="Times New Roman" w:cs="Times New Roman"/>
          <w:b/>
          <w:i/>
        </w:rPr>
        <w:t xml:space="preserve">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w:t>
      </w:r>
      <w:r>
        <w:rPr>
          <w:rFonts w:ascii="Times New Roman" w:hAnsi="Times New Roman" w:cs="Times New Roman"/>
          <w:b/>
          <w:i/>
        </w:rPr>
        <w:t xml:space="preserve">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r>
        <w:rPr>
          <w:rFonts w:ascii="Times New Roman" w:hAnsi="Times New Roman" w:cs="Times New Roman"/>
        </w:rPr>
      </w:r>
      <w:r>
        <w:rPr>
          <w:rFonts w:ascii="Times New Roman" w:hAnsi="Times New Roman" w:cs="Times New Roman"/>
        </w:rPr>
      </w:r>
    </w:p>
    <w:p>
      <w:pPr>
        <w:rPr>
          <w:rFonts w:ascii="Times New Roman" w:hAnsi="Times New Roman" w:cs="Times New Roman"/>
          <w:sz w:val="12"/>
          <w:szCs w:val="12"/>
        </w:rPr>
      </w:pPr>
      <w:r>
        <w:rPr>
          <w:rFonts w:ascii="Times New Roman" w:hAnsi="Times New Roman" w:cs="Times New Roman"/>
          <w:sz w:val="12"/>
          <w:szCs w:val="12"/>
        </w:rPr>
      </w:r>
      <w:r>
        <w:rPr>
          <w:rFonts w:ascii="Times New Roman" w:hAnsi="Times New Roman" w:cs="Times New Roman"/>
          <w:sz w:val="12"/>
          <w:szCs w:val="12"/>
        </w:rPr>
      </w:r>
      <w:r>
        <w:rPr>
          <w:rFonts w:ascii="Times New Roman" w:hAnsi="Times New Roman" w:cs="Times New Roman"/>
          <w:sz w:val="12"/>
          <w:szCs w:val="12"/>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p>
      <w:pPr>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tc>
      </w:tr>
    </w:tbl>
    <w:p>
      <w:pPr>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hd w:val="clear" w:color="auto" w:fill="ffffff"/>
        <w:rPr>
          <w:rFonts w:ascii="Times New Roman" w:hAnsi="Times New Roman" w:cs="Times New Roman"/>
          <w:sz w:val="24"/>
          <w:szCs w:val="24"/>
        </w:rPr>
        <w:sectPr>
          <w:footnotePr/>
          <w:endnotePr/>
          <w:type w:val="nextPage"/>
          <w:pgSz w:w="16839" w:h="11907" w:orient="landscape"/>
          <w:pgMar w:top="1140" w:right="2664" w:bottom="709" w:left="851" w:header="568" w:footer="709" w:gutter="0"/>
          <w:cols w:num="1" w:sep="0" w:space="708" w:equalWidth="1"/>
          <w:docGrid w:linePitch="360"/>
          <w:titlePg/>
        </w:sect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279"/>
        <w:ind w:left="5812"/>
        <w:keepNext/>
        <w:spacing w:after="0" w:line="240" w:lineRule="auto"/>
        <w:rPr>
          <w:rFonts w:ascii="Times New Roman" w:hAnsi="Times New Roman" w:cs="Times New Roman"/>
          <w:sz w:val="24"/>
          <w:szCs w:val="24"/>
          <w:lang w:val="ru-RU"/>
        </w:rPr>
      </w:pPr>
      <w:r>
        <w:rPr>
          <w:rFonts w:ascii="Times New Roman" w:hAnsi="Times New Roman" w:cs="Times New Roman"/>
          <w:bCs/>
          <w:sz w:val="24"/>
          <w:szCs w:val="24"/>
          <w:lang w:val="ru-RU" w:eastAsia="ru-RU"/>
        </w:rPr>
        <w:t xml:space="preserve">Приложение 14 </w:t>
      </w:r>
      <w:r>
        <w:rPr>
          <w:rFonts w:ascii="Times New Roman" w:hAnsi="Times New Roman" w:cs="Times New Roman"/>
          <w:sz w:val="24"/>
          <w:szCs w:val="24"/>
          <w:lang w:val="ru-RU"/>
        </w:rPr>
        <w:t xml:space="preserve">к Договору №_____</w:t>
      </w:r>
      <w:r>
        <w:rPr>
          <w:rFonts w:ascii="Times New Roman" w:hAnsi="Times New Roman" w:cs="Times New Roman"/>
          <w:sz w:val="24"/>
          <w:szCs w:val="24"/>
          <w:lang w:val="ru-RU"/>
        </w:rPr>
      </w:r>
      <w:r>
        <w:rPr>
          <w:rFonts w:ascii="Times New Roman" w:hAnsi="Times New Roman" w:cs="Times New Roman"/>
          <w:sz w:val="24"/>
          <w:szCs w:val="24"/>
          <w:lang w:val="ru-RU"/>
        </w:rPr>
      </w:r>
    </w:p>
    <w:p>
      <w:pPr>
        <w:ind w:left="5812"/>
        <w:rPr>
          <w:rFonts w:ascii="Times New Roman" w:hAnsi="Times New Roman" w:cs="Times New Roman"/>
          <w:sz w:val="24"/>
          <w:szCs w:val="24"/>
        </w:rPr>
      </w:pPr>
      <w:r>
        <w:rPr>
          <w:rFonts w:ascii="Times New Roman" w:hAnsi="Times New Roman" w:cs="Times New Roman"/>
          <w:sz w:val="24"/>
          <w:szCs w:val="24"/>
        </w:rPr>
        <w:t xml:space="preserve">от «____»______2025</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ind w:left="4536"/>
        <w:shd w:val="clear" w:color="auto" w:fill="ffffff"/>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firstLine="709"/>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center"/>
        <w:rPr>
          <w:rFonts w:ascii="Times New Roman" w:hAnsi="Times New Roman" w:cs="Times New Roman"/>
          <w:b/>
          <w:sz w:val="24"/>
          <w:szCs w:val="24"/>
        </w:rPr>
      </w:pPr>
      <w:r>
        <w:rPr>
          <w:rFonts w:ascii="Times New Roman" w:hAnsi="Times New Roman" w:cs="Times New Roman"/>
          <w:b/>
          <w:sz w:val="24"/>
          <w:szCs w:val="24"/>
        </w:rPr>
        <w:t xml:space="preserve">Инструкция по заполнению отчета о поставке </w:t>
      </w:r>
      <w:r>
        <w:rPr>
          <w:rFonts w:ascii="Times New Roman" w:hAnsi="Times New Roman" w:cs="Times New Roman"/>
          <w:b/>
          <w:sz w:val="24"/>
          <w:szCs w:val="24"/>
        </w:rPr>
      </w:r>
      <w:r>
        <w:rPr>
          <w:rFonts w:ascii="Times New Roman" w:hAnsi="Times New Roman" w:cs="Times New Roman"/>
          <w:b/>
          <w:sz w:val="24"/>
          <w:szCs w:val="24"/>
        </w:rPr>
      </w:r>
    </w:p>
    <w:p>
      <w:pPr>
        <w:ind w:firstLine="709"/>
        <w:jc w:val="center"/>
        <w:rPr>
          <w:rFonts w:ascii="Times New Roman" w:hAnsi="Times New Roman" w:cs="Times New Roman"/>
          <w:b/>
          <w:sz w:val="24"/>
          <w:szCs w:val="24"/>
        </w:rPr>
      </w:pPr>
      <w:r>
        <w:rPr>
          <w:rFonts w:ascii="Times New Roman" w:hAnsi="Times New Roman" w:cs="Times New Roman"/>
          <w:b/>
          <w:sz w:val="24"/>
          <w:szCs w:val="24"/>
        </w:rPr>
        <w:t xml:space="preserve">материалов и оборудования Подрядчиком</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120"/>
        <w:rPr>
          <w:rFonts w:ascii="Times New Roman" w:hAnsi="Times New Roman" w:cs="Times New Roman"/>
          <w:b/>
          <w:sz w:val="24"/>
          <w:szCs w:val="24"/>
        </w:rPr>
      </w:pPr>
      <w:r>
        <w:rPr>
          <w:rFonts w:ascii="Times New Roman" w:hAnsi="Times New Roman" w:cs="Times New Roman"/>
          <w:b/>
          <w:sz w:val="24"/>
          <w:szCs w:val="24"/>
        </w:rPr>
        <w:t xml:space="preserve">1.</w:t>
      </w:r>
      <w:r>
        <w:rPr>
          <w:rFonts w:ascii="Times New Roman" w:hAnsi="Times New Roman" w:cs="Times New Roman"/>
          <w:b/>
          <w:sz w:val="24"/>
          <w:szCs w:val="24"/>
        </w:rPr>
        <w:tab/>
        <w:t xml:space="preserve">Порядок направления отчетов.</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1.1. Форма отчета о поставке материалов и оборудования (далее - Отчет), указанная в Приложении 13 к Договору, является единой для всех Подряд</w:t>
      </w:r>
      <w:r>
        <w:rPr>
          <w:rFonts w:ascii="Times New Roman" w:hAnsi="Times New Roman" w:cs="Times New Roman"/>
          <w:sz w:val="24"/>
          <w:szCs w:val="24"/>
        </w:rPr>
        <w:t xml:space="preserve">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w:t>
      </w:r>
      <w:r>
        <w:rPr>
          <w:rFonts w:ascii="Times New Roman" w:hAnsi="Times New Roman" w:cs="Times New Roman"/>
          <w:sz w:val="24"/>
          <w:szCs w:val="24"/>
        </w:rPr>
        <w:t xml:space="preserve">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 Отчеты направляются Подрядчиком Заказчику на электронный адрес ______________.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w:t>
      </w:r>
      <w:r>
        <w:rPr>
          <w:rFonts w:ascii="Times New Roman" w:hAnsi="Times New Roman" w:cs="Times New Roman"/>
          <w:sz w:val="24"/>
          <w:szCs w:val="24"/>
        </w:rPr>
        <w:t xml:space="preserve">учае если настоящий договор подряда включает в себя поставку на несколько титулов, Отчет оформляется отдельно по каждому титулу (1 объект - 1 файл).</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Срок предоставления первого Отчета (спецификации на поставку МТР) Подрядчиком - не позднее 10 дней после </w:t>
      </w:r>
      <w:r>
        <w:rPr>
          <w:rFonts w:ascii="Times New Roman" w:hAnsi="Times New Roman" w:cs="Times New Roman"/>
          <w:color w:val="000000"/>
          <w:sz w:val="24"/>
          <w:szCs w:val="24"/>
        </w:rPr>
        <w:t xml:space="preserve">за</w:t>
      </w:r>
      <w:r>
        <w:rPr>
          <w:rFonts w:ascii="Times New Roman" w:hAnsi="Times New Roman" w:cs="Times New Roman"/>
          <w:color w:val="000000"/>
          <w:sz w:val="24"/>
          <w:szCs w:val="24"/>
        </w:rPr>
        <w:t xml:space="preserve">ключения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r>
        <w:rPr>
          <w:rFonts w:ascii="Times New Roman" w:hAnsi="Times New Roman" w:cs="Times New Roman"/>
          <w:sz w:val="24"/>
          <w:szCs w:val="24"/>
        </w:rPr>
        <w:t xml:space="preserve">Excel</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 В случае получения от Заказчик</w:t>
      </w:r>
      <w:r>
        <w:rPr>
          <w:rFonts w:ascii="Times New Roman" w:hAnsi="Times New Roman" w:cs="Times New Roman"/>
          <w:sz w:val="24"/>
          <w:szCs w:val="24"/>
        </w:rPr>
        <w:t xml:space="preserve">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w:t>
      </w:r>
      <w:r>
        <w:rPr>
          <w:rFonts w:ascii="Times New Roman" w:hAnsi="Times New Roman" w:cs="Times New Roman"/>
          <w:sz w:val="24"/>
          <w:szCs w:val="24"/>
        </w:rPr>
        <w:t xml:space="preserve">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w:t>
      </w:r>
      <w:r>
        <w:rPr>
          <w:rFonts w:ascii="Times New Roman" w:hAnsi="Times New Roman" w:cs="Times New Roman"/>
          <w:sz w:val="24"/>
          <w:szCs w:val="24"/>
        </w:rPr>
        <w:t xml:space="preserve">вне зависимости от сроков и условий, указанных в п.1.2. настоящей Инструкции.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120"/>
        <w:rPr>
          <w:rFonts w:ascii="Times New Roman" w:hAnsi="Times New Roman" w:cs="Times New Roman"/>
          <w:b/>
          <w:sz w:val="24"/>
          <w:szCs w:val="24"/>
        </w:rPr>
      </w:pPr>
      <w:r>
        <w:rPr>
          <w:rFonts w:ascii="Times New Roman" w:hAnsi="Times New Roman" w:cs="Times New Roman"/>
          <w:b/>
          <w:sz w:val="24"/>
          <w:szCs w:val="24"/>
        </w:rPr>
        <w:t xml:space="preserve">2.</w:t>
      </w:r>
      <w:r>
        <w:rPr>
          <w:rFonts w:ascii="Times New Roman" w:hAnsi="Times New Roman" w:cs="Times New Roman"/>
          <w:b/>
          <w:sz w:val="24"/>
          <w:szCs w:val="24"/>
        </w:rPr>
        <w:tab/>
        <w:t xml:space="preserve">Порядок заполнения отчетов.</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 Первый Отчет полностью заполняется Подрядчиком в формате </w:t>
      </w:r>
      <w:r>
        <w:rPr>
          <w:rFonts w:ascii="Times New Roman" w:hAnsi="Times New Roman" w:cs="Times New Roman"/>
          <w:sz w:val="24"/>
          <w:szCs w:val="24"/>
        </w:rPr>
        <w:t xml:space="preserve">Excel</w:t>
      </w:r>
      <w:r>
        <w:rPr>
          <w:rFonts w:ascii="Times New Roman" w:hAnsi="Times New Roman" w:cs="Times New Roman"/>
          <w:sz w:val="24"/>
          <w:szCs w:val="24"/>
        </w:rPr>
        <w:t xml:space="preserve"> (в том числе и столбцы №№1-9) на основании подписанной спецификации к Договору</w:t>
      </w:r>
      <w:r>
        <w:rPr>
          <w:rFonts w:ascii="Times New Roman" w:hAnsi="Times New Roman" w:cs="Times New Roman"/>
          <w:sz w:val="24"/>
          <w:szCs w:val="24"/>
        </w:rPr>
        <w:t xml:space="preserve"> (сканированная копия спецификации прилагается к Отчету). Первый Отчет направляется в формате Приложения 13 к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Получив первый Отчет, Заказчик присваивает каждой позиции МТР уникальный код - «PID CIUS», который остается неизменным до окончания пост</w:t>
      </w:r>
      <w:r>
        <w:rPr>
          <w:rFonts w:ascii="Times New Roman" w:hAnsi="Times New Roman" w:cs="Times New Roman"/>
          <w:sz w:val="24"/>
          <w:szCs w:val="24"/>
        </w:rPr>
        <w:t xml:space="preserve">авки. Далее в пятницу, следующую за получением первого Отчета, Заказчик направляет Подрядчику для заполнения Отчет по форме Приложения 13 к Договору. В целях сохранения без изменений уникального кода «PID CIUS», заполнять можно только Отчет, полученный от </w:t>
      </w:r>
      <w:r>
        <w:rPr>
          <w:rFonts w:ascii="Times New Roman" w:hAnsi="Times New Roman" w:cs="Times New Roman"/>
          <w:sz w:val="24"/>
          <w:szCs w:val="24"/>
        </w:rPr>
        <w:t xml:space="preserve">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w:t>
      </w:r>
      <w:r>
        <w:rPr>
          <w:rFonts w:ascii="Times New Roman" w:hAnsi="Times New Roman" w:cs="Times New Roman"/>
          <w:sz w:val="24"/>
          <w:szCs w:val="24"/>
        </w:rPr>
        <w:t xml:space="preserve">ификацию (письмо о согласовании добавления, доп. соглашение к спецификации и т.п.)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Далее в ближайшую пятницу Заказчик повторно направляет для заполнения Отчет с присвоенными по новым позициям МТР уникальными кодами «PID CIUS». Затем направление Отчетов пр</w:t>
      </w:r>
      <w:r>
        <w:rPr>
          <w:rFonts w:ascii="Times New Roman" w:hAnsi="Times New Roman" w:cs="Times New Roman"/>
          <w:sz w:val="24"/>
          <w:szCs w:val="24"/>
        </w:rPr>
        <w:t xml:space="preserve">оисходит в установленном выше порядке.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w:t>
      </w:r>
      <w:r>
        <w:rPr>
          <w:rFonts w:ascii="Times New Roman" w:hAnsi="Times New Roman" w:cs="Times New Roman"/>
          <w:sz w:val="24"/>
          <w:szCs w:val="24"/>
        </w:rPr>
        <w:t xml:space="preserve">ный от Заказчика). Некоторые форматы информации, </w:t>
      </w:r>
      <w:r>
        <w:rPr>
          <w:rFonts w:ascii="Times New Roman" w:hAnsi="Times New Roman" w:cs="Times New Roman"/>
          <w:sz w:val="24"/>
          <w:szCs w:val="24"/>
        </w:rPr>
        <w:t xml:space="preserve">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№№1-9 заполняются подрядчиком в первом Отчете или в Отчете, содержащем новые дополнительные позиции.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№№10-13 и №№15-16 - информация о рабочей документации, выданной в производство работ - заполняются Подрядчиком по мере получения рабочей до</w:t>
      </w:r>
      <w:r>
        <w:rPr>
          <w:rFonts w:ascii="Times New Roman" w:hAnsi="Times New Roman" w:cs="Times New Roman"/>
          <w:sz w:val="24"/>
          <w:szCs w:val="24"/>
        </w:rPr>
        <w:t xml:space="preserve">кументации. Столбец №14 - заполняется Заказчиком.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w:t>
      </w:r>
      <w:r>
        <w:rPr>
          <w:rFonts w:ascii="Times New Roman" w:hAnsi="Times New Roman" w:cs="Times New Roman"/>
          <w:sz w:val="24"/>
          <w:szCs w:val="24"/>
        </w:rPr>
        <w:t xml:space="preserve">готовителей.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столбце №28, в случае если поставка по позиции разбивается на несколько партий, указывается плановая дата последней поставки.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№№29-40 - информация об отгрузках - заполняются Подрядчиком по факту отгрузки продукции.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№№29-33</w:t>
      </w:r>
      <w:r>
        <w:rPr>
          <w:rFonts w:ascii="Times New Roman" w:hAnsi="Times New Roman" w:cs="Times New Roman"/>
          <w:sz w:val="24"/>
          <w:szCs w:val="24"/>
        </w:rPr>
        <w:t xml:space="preserve">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w:t>
      </w:r>
      <w:r>
        <w:rPr>
          <w:rFonts w:ascii="Times New Roman" w:hAnsi="Times New Roman" w:cs="Times New Roman"/>
          <w:sz w:val="24"/>
          <w:szCs w:val="24"/>
        </w:rPr>
        <w:t xml:space="preserve">оставляться сканированная копия согласующего данные изменения документа, в виде приложения к Отчету, направленного по электронной почте).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отгрузка по позиции МТР разбивается на несколько партий, то информация по отгрузкам отображается в Отчете следующ</w:t>
      </w:r>
      <w:r>
        <w:rPr>
          <w:rFonts w:ascii="Times New Roman" w:hAnsi="Times New Roman" w:cs="Times New Roman"/>
          <w:sz w:val="24"/>
          <w:szCs w:val="24"/>
        </w:rPr>
        <w:t xml:space="preserve">им образом. Подрядчик добавляет в таблицу </w:t>
      </w:r>
      <w:r>
        <w:rPr>
          <w:rFonts w:ascii="Times New Roman" w:hAnsi="Times New Roman" w:cs="Times New Roman"/>
          <w:sz w:val="24"/>
          <w:szCs w:val="24"/>
        </w:rPr>
        <w:t xml:space="preserve">Excel</w:t>
      </w:r>
      <w:r>
        <w:rPr>
          <w:rFonts w:ascii="Times New Roman" w:hAnsi="Times New Roman" w:cs="Times New Roman"/>
          <w:sz w:val="24"/>
          <w:szCs w:val="24"/>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w:t>
      </w:r>
      <w:r>
        <w:rPr>
          <w:rFonts w:ascii="Times New Roman" w:hAnsi="Times New Roman" w:cs="Times New Roman"/>
          <w:sz w:val="24"/>
          <w:szCs w:val="24"/>
        </w:rPr>
        <w:t xml:space="preserve">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w:t>
      </w:r>
      <w:r>
        <w:rPr>
          <w:rFonts w:ascii="Times New Roman" w:hAnsi="Times New Roman" w:cs="Times New Roman"/>
          <w:sz w:val="24"/>
          <w:szCs w:val="24"/>
        </w:rPr>
        <w:t xml:space="preserve">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Столбец №39 - в этом поле указывается факт завершения поставки по позиции</w:t>
      </w:r>
      <w:r>
        <w:rPr>
          <w:rFonts w:ascii="Times New Roman" w:hAnsi="Times New Roman" w:cs="Times New Roman"/>
          <w:sz w:val="24"/>
          <w:szCs w:val="24"/>
        </w:rPr>
        <w:t xml:space="preserve"> МТР. Заполняются только основные строки, по дополнительным строкам, где указаны партии отгрузки, поле заполнять не нужно.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столбце №40 «способ доставки» в основной строке указываются все виды доставки через запятую (если видов два или больше).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w:t>
      </w:r>
      <w:r>
        <w:rPr>
          <w:rFonts w:ascii="Times New Roman" w:hAnsi="Times New Roman" w:cs="Times New Roman"/>
          <w:sz w:val="24"/>
          <w:szCs w:val="24"/>
        </w:rPr>
        <w:t xml:space="preserve">41-46 - данные по СМР - заполняются Подрядчиком по факту выполнения СМР (только монтажные работы) с использованием данного МТР.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Столбцы №41-46 заполняются на основании сформированного координационного календарно-сетевого графика (график третьего уровня) в</w:t>
      </w:r>
      <w:r>
        <w:rPr>
          <w:rFonts w:ascii="Times New Roman" w:hAnsi="Times New Roman" w:cs="Times New Roman"/>
          <w:sz w:val="24"/>
          <w:szCs w:val="24"/>
        </w:rPr>
        <w:t xml:space="preserve"> формате </w:t>
      </w:r>
      <w:r>
        <w:rPr>
          <w:rFonts w:ascii="Times New Roman" w:hAnsi="Times New Roman" w:cs="Times New Roman"/>
          <w:sz w:val="24"/>
          <w:szCs w:val="24"/>
        </w:rPr>
        <w:t xml:space="preserve">Primavera</w:t>
      </w:r>
      <w:r>
        <w:rPr>
          <w:rFonts w:ascii="Times New Roman" w:hAnsi="Times New Roman" w:cs="Times New Roman"/>
          <w:sz w:val="24"/>
          <w:szCs w:val="24"/>
        </w:rPr>
        <w:t xml:space="preserve"> (</w:t>
      </w:r>
      <w:r>
        <w:rPr>
          <w:rFonts w:ascii="Times New Roman" w:hAnsi="Times New Roman" w:cs="Times New Roman"/>
          <w:sz w:val="24"/>
          <w:szCs w:val="24"/>
        </w:rPr>
        <w:t xml:space="preserve">xer</w:t>
      </w:r>
      <w:r>
        <w:rPr>
          <w:rFonts w:ascii="Times New Roman" w:hAnsi="Times New Roman" w:cs="Times New Roman"/>
          <w:sz w:val="24"/>
          <w:szCs w:val="24"/>
        </w:rPr>
        <w:t xml:space="preserve">-файл).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столбце №46 указывается</w:t>
      </w:r>
      <w:r>
        <w:rPr>
          <w:rFonts w:ascii="Times New Roman" w:hAnsi="Times New Roman" w:cs="Times New Roman"/>
          <w:sz w:val="24"/>
          <w:szCs w:val="24"/>
        </w:rPr>
        <w:t xml:space="preserve"> количество по факту передачи оборудования в монтаж.</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w:t>
      </w:r>
      <w:r>
        <w:rPr>
          <w:rFonts w:ascii="Times New Roman" w:hAnsi="Times New Roman" w:cs="Times New Roman"/>
          <w:sz w:val="24"/>
          <w:szCs w:val="24"/>
        </w:rPr>
        <w:t xml:space="preserve">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w:t>
      </w:r>
      <w:r>
        <w:rPr>
          <w:rFonts w:ascii="Times New Roman" w:hAnsi="Times New Roman" w:cs="Times New Roman"/>
          <w:sz w:val="24"/>
          <w:szCs w:val="24"/>
        </w:rPr>
        <w:t xml:space="preserve">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пол</w:t>
      </w:r>
      <w:r>
        <w:rPr>
          <w:rFonts w:ascii="Times New Roman" w:hAnsi="Times New Roman" w:cs="Times New Roman"/>
          <w:sz w:val="24"/>
          <w:szCs w:val="24"/>
        </w:rPr>
        <w:t xml:space="preserve">е №48 «Примечание» по мере необходимости можно указывать какую-либо дополнительную информацию по спецификации, отгрузке, поставке или монтированию МТР.</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поле №49 «Оборудование/Материалы (вводить о или м русскими буквами)» необходимо </w:t>
      </w:r>
      <w:r>
        <w:rPr>
          <w:rFonts w:ascii="Times New Roman" w:hAnsi="Times New Roman" w:cs="Times New Roman"/>
          <w:sz w:val="24"/>
          <w:szCs w:val="24"/>
        </w:rPr>
        <w:t xml:space="preserve">заполнять признак к ка</w:t>
      </w:r>
      <w:r>
        <w:rPr>
          <w:rFonts w:ascii="Times New Roman" w:hAnsi="Times New Roman" w:cs="Times New Roman"/>
          <w:sz w:val="24"/>
          <w:szCs w:val="24"/>
        </w:rPr>
        <w:t xml:space="preserve">кому типу относится МТР - оборудование или материалы. Соответственно нужно проставлять букву «о» или «м».</w:t>
      </w:r>
      <w:r>
        <w:rPr>
          <w:rFonts w:ascii="Times New Roman" w:hAnsi="Times New Roman" w:cs="Times New Roman"/>
          <w:sz w:val="24"/>
          <w:szCs w:val="24"/>
        </w:rPr>
      </w:r>
      <w:r>
        <w:rPr>
          <w:rFonts w:ascii="Times New Roman" w:hAnsi="Times New Roman" w:cs="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w:t>
            </w:r>
            <w:r>
              <w:rPr>
                <w:rFonts w:ascii="Times New Roman" w:hAnsi="Times New Roman" w:cs="Times New Roman"/>
                <w:sz w:val="24"/>
                <w:szCs w:val="24"/>
              </w:rPr>
            </w:r>
            <w:r>
              <w:rPr>
                <w:rFonts w:ascii="Times New Roman" w:hAnsi="Times New Roman" w:cs="Times New Roman"/>
                <w:sz w:val="24"/>
                <w:szCs w:val="24"/>
              </w:rPr>
            </w:r>
          </w:p>
        </w:tc>
      </w:tr>
    </w:tbl>
    <w:p>
      <w:pPr>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hd w:val="clear" w:color="auto" w:fill="ffffff"/>
        <w:rPr>
          <w:rFonts w:ascii="Times New Roman" w:hAnsi="Times New Roman" w:cs="Times New Roman"/>
          <w:sz w:val="24"/>
          <w:szCs w:val="24"/>
        </w:rPr>
        <w:sectPr>
          <w:footnotePr/>
          <w:endnotePr/>
          <w:type w:val="nextPage"/>
          <w:pgSz w:w="11907" w:h="16839" w:orient="portrait"/>
          <w:pgMar w:top="709" w:right="709" w:bottom="851" w:left="1140" w:header="568" w:footer="709" w:gutter="0"/>
          <w:cols w:num="1" w:sep="0" w:space="708" w:equalWidth="1"/>
          <w:docGrid w:linePitch="360"/>
          <w:titlePg/>
        </w:sect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16237" w:type="dxa"/>
        <w:tblLook w:val="00A0" w:firstRow="1" w:lastRow="0" w:firstColumn="1" w:lastColumn="0" w:noHBand="0" w:noVBand="0"/>
      </w:tblPr>
      <w:tblGrid>
        <w:gridCol w:w="4785"/>
        <w:gridCol w:w="1783"/>
        <w:gridCol w:w="3003"/>
        <w:gridCol w:w="6666"/>
      </w:tblGrid>
      <w:tr>
        <w:tblPrEx/>
        <w:trPr>
          <w:trHeight w:val="300"/>
        </w:trPr>
        <w:tc>
          <w:tcPr>
            <w:gridSpan w:val="4"/>
            <w:tcBorders>
              <w:top w:val="none" w:color="000000" w:sz="4" w:space="0"/>
              <w:left w:val="none" w:color="000000" w:sz="4" w:space="0"/>
              <w:bottom w:val="none" w:color="000000" w:sz="4" w:space="0"/>
              <w:right w:val="none" w:color="000000" w:sz="4" w:space="0"/>
            </w:tcBorders>
            <w:tcW w:w="16187" w:type="dxa"/>
            <w:vAlign w:val="bottom"/>
            <w:textDirection w:val="lrTb"/>
            <w:noWrap/>
          </w:tcPr>
          <w:tbl>
            <w:tblPr>
              <w:tblW w:w="15646" w:type="dxa"/>
              <w:tblLook w:val="00A0" w:firstRow="1" w:lastRow="0" w:firstColumn="1" w:lastColumn="0" w:noHBand="0" w:noVBand="0"/>
            </w:tblPr>
            <w:tblGrid>
              <w:gridCol w:w="263"/>
              <w:gridCol w:w="222"/>
              <w:gridCol w:w="186"/>
              <w:gridCol w:w="1002"/>
              <w:gridCol w:w="94"/>
              <w:gridCol w:w="350"/>
              <w:gridCol w:w="497"/>
              <w:gridCol w:w="907"/>
              <w:gridCol w:w="753"/>
              <w:gridCol w:w="865"/>
              <w:gridCol w:w="970"/>
              <w:gridCol w:w="1009"/>
              <w:gridCol w:w="1100"/>
              <w:gridCol w:w="191"/>
              <w:gridCol w:w="83"/>
              <w:gridCol w:w="101"/>
              <w:gridCol w:w="497"/>
              <w:gridCol w:w="334"/>
              <w:gridCol w:w="769"/>
              <w:gridCol w:w="337"/>
              <w:gridCol w:w="374"/>
              <w:gridCol w:w="584"/>
              <w:gridCol w:w="62"/>
              <w:gridCol w:w="290"/>
              <w:gridCol w:w="645"/>
              <w:gridCol w:w="84"/>
              <w:gridCol w:w="364"/>
              <w:gridCol w:w="771"/>
              <w:gridCol w:w="9"/>
              <w:gridCol w:w="530"/>
              <w:gridCol w:w="734"/>
              <w:gridCol w:w="679"/>
            </w:tblGrid>
            <w:tr>
              <w:tblPrEx/>
              <w:trPr>
                <w:gridAfter w:val="3"/>
                <w:trHeight w:val="299"/>
              </w:trPr>
              <w:tc>
                <w:tcPr>
                  <w:gridSpan w:val="29"/>
                  <w:tcW w:w="13703" w:type="dxa"/>
                  <w:vAlign w:val="bottom"/>
                  <w:textDirection w:val="lrTb"/>
                  <w:noWrap/>
                </w:tcPr>
                <w:p>
                  <w:pPr>
                    <w:ind w:left="10239"/>
                    <w:rPr>
                      <w:rFonts w:ascii="Times New Roman" w:hAnsi="Times New Roman" w:cs="Times New Roman"/>
                      <w:sz w:val="24"/>
                      <w:szCs w:val="24"/>
                    </w:rPr>
                  </w:pPr>
                  <w:r>
                    <w:rPr>
                      <w:rFonts w:ascii="Times New Roman" w:hAnsi="Times New Roman" w:cs="Times New Roman"/>
                      <w:sz w:val="24"/>
                      <w:szCs w:val="24"/>
                    </w:rPr>
                    <w:t xml:space="preserve">Приложение 15 к Договору №_____</w:t>
                  </w:r>
                  <w:r>
                    <w:rPr>
                      <w:rFonts w:ascii="Times New Roman" w:hAnsi="Times New Roman" w:cs="Times New Roman"/>
                      <w:sz w:val="24"/>
                      <w:szCs w:val="24"/>
                    </w:rPr>
                  </w:r>
                  <w:r>
                    <w:rPr>
                      <w:rFonts w:ascii="Times New Roman" w:hAnsi="Times New Roman" w:cs="Times New Roman"/>
                      <w:sz w:val="24"/>
                      <w:szCs w:val="24"/>
                    </w:rPr>
                  </w:r>
                </w:p>
                <w:p>
                  <w:pPr>
                    <w:ind w:left="10239"/>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jc w:val="center"/>
                    <w:tabs>
                      <w:tab w:val="left" w:pos="709"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tabs>
                      <w:tab w:val="left" w:pos="709" w:leader="none"/>
                    </w:tabs>
                    <w:rPr>
                      <w:rFonts w:ascii="Times New Roman" w:hAnsi="Times New Roman" w:cs="Times New Roman"/>
                      <w:b/>
                      <w:sz w:val="28"/>
                      <w:szCs w:val="28"/>
                    </w:rPr>
                  </w:pPr>
                  <w:r>
                    <w:rPr>
                      <w:rFonts w:ascii="Times New Roman" w:hAnsi="Times New Roman" w:cs="Times New Roman"/>
                      <w:sz w:val="24"/>
                      <w:szCs w:val="24"/>
                    </w:rPr>
                    <w:t xml:space="preserve">ФОРМА</w:t>
                  </w:r>
                  <w:r>
                    <w:rPr>
                      <w:rFonts w:ascii="Times New Roman" w:hAnsi="Times New Roman" w:cs="Times New Roman"/>
                      <w:b/>
                      <w:sz w:val="28"/>
                      <w:szCs w:val="28"/>
                    </w:rPr>
                  </w:r>
                  <w:r>
                    <w:rPr>
                      <w:rFonts w:ascii="Times New Roman" w:hAnsi="Times New Roman" w:cs="Times New Roman"/>
                      <w:b/>
                      <w:sz w:val="28"/>
                      <w:szCs w:val="28"/>
                    </w:rPr>
                  </w:r>
                </w:p>
                <w:p>
                  <w:pPr>
                    <w:jc w:val="center"/>
                    <w:tabs>
                      <w:tab w:val="left" w:pos="709" w:leader="none"/>
                    </w:tabs>
                    <w:rPr>
                      <w:rFonts w:ascii="Times New Roman" w:hAnsi="Times New Roman" w:cs="Times New Roman"/>
                      <w:b/>
                      <w:sz w:val="28"/>
                      <w:szCs w:val="28"/>
                    </w:rPr>
                  </w:pPr>
                  <w:r>
                    <w:rPr>
                      <w:rFonts w:ascii="Times New Roman" w:hAnsi="Times New Roman" w:cs="Times New Roman"/>
                      <w:b/>
                      <w:sz w:val="28"/>
                      <w:szCs w:val="28"/>
                    </w:rPr>
                    <w:t xml:space="preserve">Схема договорных отношений</w:t>
                  </w:r>
                  <w:r>
                    <w:rPr>
                      <w:rFonts w:ascii="Times New Roman" w:hAnsi="Times New Roman" w:cs="Times New Roman"/>
                      <w:b/>
                      <w:sz w:val="28"/>
                      <w:szCs w:val="28"/>
                    </w:rPr>
                  </w:r>
                  <w:r>
                    <w:rPr>
                      <w:rFonts w:ascii="Times New Roman" w:hAnsi="Times New Roman" w:cs="Times New Roman"/>
                      <w:b/>
                      <w:sz w:val="28"/>
                      <w:szCs w:val="28"/>
                    </w:rPr>
                  </w:r>
                </w:p>
              </w:tc>
            </w:tr>
            <w:tr>
              <w:tblPrEx/>
              <w:trPr>
                <w:gridAfter w:val="28"/>
                <w:trHeight w:val="299"/>
              </w:trPr>
              <w:tc>
                <w:tcPr>
                  <w:gridSpan w:val="4"/>
                  <w:tcW w:w="1671" w:type="dxa"/>
                  <w:vAlign w:val="bottom"/>
                  <w:textDirection w:val="lrTb"/>
                  <w:noWrap/>
                </w:tcPr>
                <w:p>
                  <w:pPr>
                    <w:tabs>
                      <w:tab w:val="left" w:pos="709"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3"/>
                <w:trHeight w:val="374"/>
              </w:trPr>
              <w:tc>
                <w:tcPr>
                  <w:gridSpan w:val="3"/>
                  <w:tcBorders>
                    <w:top w:val="single" w:color="auto" w:sz="4" w:space="0"/>
                    <w:left w:val="single" w:color="auto" w:sz="4" w:space="0"/>
                    <w:bottom w:val="single" w:color="auto" w:sz="4" w:space="0"/>
                    <w:right w:val="single" w:color="auto" w:sz="4" w:space="0"/>
                  </w:tcBorders>
                  <w:tcW w:w="669"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 по ССР</w:t>
                  </w:r>
                  <w:r>
                    <w:rPr>
                      <w:rFonts w:ascii="Times New Roman" w:hAnsi="Times New Roman" w:cs="Times New Roman"/>
                      <w:sz w:val="14"/>
                      <w:szCs w:val="14"/>
                    </w:rPr>
                  </w:r>
                  <w:r>
                    <w:rPr>
                      <w:rFonts w:ascii="Times New Roman" w:hAnsi="Times New Roman" w:cs="Times New Roman"/>
                      <w:sz w:val="14"/>
                      <w:szCs w:val="14"/>
                    </w:rPr>
                  </w:r>
                </w:p>
              </w:tc>
              <w:tc>
                <w:tcPr>
                  <w:gridSpan w:val="2"/>
                  <w:tcBorders>
                    <w:top w:val="single" w:color="auto" w:sz="4" w:space="0"/>
                    <w:bottom w:val="none" w:color="000000" w:sz="4" w:space="0"/>
                    <w:right w:val="single" w:color="auto" w:sz="4" w:space="0"/>
                  </w:tcBorders>
                  <w:tcW w:w="1096"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Наименование </w:t>
                  </w:r>
                  <w:r>
                    <w:rPr>
                      <w:rFonts w:ascii="Times New Roman" w:hAnsi="Times New Roman" w:cs="Times New Roman"/>
                      <w:sz w:val="14"/>
                      <w:szCs w:val="14"/>
                    </w:rPr>
                  </w:r>
                  <w:r>
                    <w:rPr>
                      <w:rFonts w:ascii="Times New Roman" w:hAnsi="Times New Roman" w:cs="Times New Roman"/>
                      <w:sz w:val="14"/>
                      <w:szCs w:val="14"/>
                    </w:rPr>
                  </w:r>
                </w:p>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объектов, </w:t>
                  </w:r>
                  <w:r>
                    <w:rPr>
                      <w:rFonts w:ascii="Times New Roman" w:hAnsi="Times New Roman" w:cs="Times New Roman"/>
                      <w:sz w:val="14"/>
                      <w:szCs w:val="14"/>
                    </w:rPr>
                  </w:r>
                  <w:r>
                    <w:rPr>
                      <w:rFonts w:ascii="Times New Roman" w:hAnsi="Times New Roman" w:cs="Times New Roman"/>
                      <w:sz w:val="14"/>
                      <w:szCs w:val="14"/>
                    </w:rPr>
                  </w:r>
                </w:p>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работ и затрат</w:t>
                  </w:r>
                  <w:r>
                    <w:rPr>
                      <w:rFonts w:ascii="Times New Roman" w:hAnsi="Times New Roman" w:cs="Times New Roman"/>
                      <w:sz w:val="14"/>
                      <w:szCs w:val="14"/>
                    </w:rPr>
                  </w:r>
                  <w:r>
                    <w:rPr>
                      <w:rFonts w:ascii="Times New Roman" w:hAnsi="Times New Roman" w:cs="Times New Roman"/>
                      <w:sz w:val="14"/>
                      <w:szCs w:val="14"/>
                    </w:rPr>
                  </w:r>
                </w:p>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 </w:t>
                  </w:r>
                  <w:r>
                    <w:rPr>
                      <w:rFonts w:ascii="Times New Roman" w:hAnsi="Times New Roman" w:cs="Times New Roman"/>
                      <w:sz w:val="14"/>
                      <w:szCs w:val="14"/>
                    </w:rPr>
                  </w:r>
                  <w:r>
                    <w:rPr>
                      <w:rFonts w:ascii="Times New Roman" w:hAnsi="Times New Roman" w:cs="Times New Roman"/>
                      <w:sz w:val="14"/>
                      <w:szCs w:val="14"/>
                    </w:rPr>
                  </w:r>
                </w:p>
              </w:tc>
              <w:tc>
                <w:tcPr>
                  <w:gridSpan w:val="5"/>
                  <w:tcBorders>
                    <w:top w:val="single" w:color="auto" w:sz="4" w:space="0"/>
                    <w:left w:val="single" w:color="auto" w:sz="4" w:space="0"/>
                    <w:bottom w:val="single" w:color="auto" w:sz="4" w:space="0"/>
                    <w:right w:val="single" w:color="auto" w:sz="4" w:space="0"/>
                  </w:tcBorders>
                  <w:tcW w:w="3367"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Договорная документация</w:t>
                  </w:r>
                  <w:r>
                    <w:rPr>
                      <w:rFonts w:ascii="Times New Roman" w:hAnsi="Times New Roman" w:cs="Times New Roman"/>
                      <w:sz w:val="14"/>
                      <w:szCs w:val="14"/>
                    </w:rPr>
                  </w:r>
                  <w:r>
                    <w:rPr>
                      <w:rFonts w:ascii="Times New Roman" w:hAnsi="Times New Roman" w:cs="Times New Roman"/>
                      <w:sz w:val="14"/>
                      <w:szCs w:val="14"/>
                    </w:rPr>
                  </w:r>
                </w:p>
              </w:tc>
              <w:tc>
                <w:tcPr>
                  <w:gridSpan w:val="2"/>
                  <w:tcBorders>
                    <w:top w:val="single" w:color="auto" w:sz="4" w:space="0"/>
                    <w:left w:val="single" w:color="auto" w:sz="4" w:space="0"/>
                    <w:bottom w:val="single" w:color="auto" w:sz="4" w:space="0"/>
                    <w:right w:val="single" w:color="auto" w:sz="4" w:space="0"/>
                  </w:tcBorders>
                  <w:tcW w:w="1979"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Рабочая документация, выданная в производство (заполняется для глав 1-7)</w:t>
                  </w:r>
                  <w:r>
                    <w:rPr>
                      <w:rFonts w:ascii="Times New Roman" w:hAnsi="Times New Roman" w:cs="Times New Roman"/>
                      <w:sz w:val="14"/>
                      <w:szCs w:val="14"/>
                    </w:rPr>
                  </w:r>
                  <w:r>
                    <w:rPr>
                      <w:rFonts w:ascii="Times New Roman" w:hAnsi="Times New Roman" w:cs="Times New Roman"/>
                      <w:sz w:val="14"/>
                      <w:szCs w:val="14"/>
                    </w:rPr>
                  </w:r>
                </w:p>
              </w:tc>
              <w:tc>
                <w:tcPr>
                  <w:gridSpan w:val="7"/>
                  <w:tcBorders>
                    <w:top w:val="single" w:color="auto" w:sz="4" w:space="0"/>
                    <w:left w:val="single" w:color="auto" w:sz="4" w:space="0"/>
                    <w:bottom w:val="single" w:color="auto" w:sz="4" w:space="0"/>
                    <w:right w:val="single" w:color="auto" w:sz="4" w:space="0"/>
                  </w:tcBorders>
                  <w:tcW w:w="3072"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Документ, подтверждающий выполнение работ и услуг</w:t>
                  </w:r>
                  <w:r>
                    <w:rPr>
                      <w:rFonts w:ascii="Times New Roman" w:hAnsi="Times New Roman" w:cs="Times New Roman"/>
                      <w:sz w:val="14"/>
                      <w:szCs w:val="14"/>
                    </w:rPr>
                  </w:r>
                  <w:r>
                    <w:rPr>
                      <w:rFonts w:ascii="Times New Roman" w:hAnsi="Times New Roman" w:cs="Times New Roman"/>
                      <w:sz w:val="14"/>
                      <w:szCs w:val="14"/>
                    </w:rPr>
                  </w:r>
                </w:p>
              </w:tc>
              <w:tc>
                <w:tcPr>
                  <w:gridSpan w:val="10"/>
                  <w:tcBorders>
                    <w:top w:val="single" w:color="auto" w:sz="4" w:space="0"/>
                    <w:bottom w:val="single" w:color="auto" w:sz="4" w:space="0"/>
                    <w:right w:val="single" w:color="auto" w:sz="4" w:space="0"/>
                  </w:tcBorders>
                  <w:tcW w:w="3517" w:type="dxa"/>
                  <w:vAlign w:val="center"/>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Стоимость работ и затрат </w:t>
                  </w:r>
                  <w:r>
                    <w:rPr>
                      <w:rFonts w:ascii="Times New Roman" w:hAnsi="Times New Roman" w:cs="Times New Roman"/>
                      <w:sz w:val="14"/>
                      <w:szCs w:val="14"/>
                    </w:rPr>
                  </w:r>
                  <w:r>
                    <w:rPr>
                      <w:rFonts w:ascii="Times New Roman" w:hAnsi="Times New Roman" w:cs="Times New Roman"/>
                      <w:sz w:val="14"/>
                      <w:szCs w:val="14"/>
                    </w:rPr>
                  </w:r>
                </w:p>
              </w:tc>
            </w:tr>
            <w:tr>
              <w:tblPrEx/>
              <w:trPr>
                <w:gridAfter w:val="3"/>
                <w:trHeight w:val="299"/>
              </w:trPr>
              <w:tc>
                <w:tcPr>
                  <w:gridSpan w:val="3"/>
                  <w:tcBorders>
                    <w:top w:val="single" w:color="auto" w:sz="4" w:space="0"/>
                    <w:left w:val="single" w:color="auto" w:sz="4" w:space="0"/>
                    <w:bottom w:val="single" w:color="auto" w:sz="4" w:space="0"/>
                    <w:right w:val="single" w:color="auto" w:sz="4" w:space="0"/>
                  </w:tcBorders>
                  <w:tcW w:w="669"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2"/>
                  <w:tcBorders>
                    <w:top w:val="none" w:color="000000" w:sz="4" w:space="0"/>
                    <w:bottom w:val="none" w:color="000000" w:sz="4" w:space="0"/>
                    <w:right w:val="single" w:color="auto" w:sz="4" w:space="0"/>
                  </w:tcBorders>
                  <w:tcW w:w="1096" w:type="dxa"/>
                  <w:vAlign w:val="center"/>
                  <w:vMerge w:val="continue"/>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5"/>
                  <w:tcBorders>
                    <w:bottom w:val="single" w:color="auto" w:sz="4" w:space="0"/>
                    <w:right w:val="single" w:color="auto" w:sz="4" w:space="0"/>
                  </w:tcBorders>
                  <w:tcW w:w="3367"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2"/>
                  <w:tcBorders>
                    <w:bottom w:val="single" w:color="auto" w:sz="4" w:space="0"/>
                    <w:right w:val="single" w:color="auto" w:sz="4" w:space="0"/>
                  </w:tcBorders>
                  <w:tcW w:w="1979"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7"/>
                  <w:tcBorders>
                    <w:bottom w:val="single" w:color="auto" w:sz="4" w:space="0"/>
                    <w:right w:val="single" w:color="auto" w:sz="4" w:space="0"/>
                  </w:tcBorders>
                  <w:tcW w:w="3072"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10"/>
                  <w:tcBorders>
                    <w:top w:val="single" w:color="auto" w:sz="4" w:space="0"/>
                    <w:bottom w:val="single" w:color="auto" w:sz="4" w:space="0"/>
                    <w:right w:val="single" w:color="auto" w:sz="4" w:space="0"/>
                  </w:tcBorders>
                  <w:tcW w:w="3517" w:type="dxa"/>
                  <w:vAlign w:val="center"/>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по подтверждающему документу</w:t>
                  </w:r>
                  <w:r>
                    <w:rPr>
                      <w:rFonts w:ascii="Times New Roman" w:hAnsi="Times New Roman" w:cs="Times New Roman"/>
                      <w:sz w:val="14"/>
                      <w:szCs w:val="14"/>
                    </w:rPr>
                  </w:r>
                  <w:r>
                    <w:rPr>
                      <w:rFonts w:ascii="Times New Roman" w:hAnsi="Times New Roman" w:cs="Times New Roman"/>
                      <w:sz w:val="14"/>
                      <w:szCs w:val="14"/>
                    </w:rPr>
                  </w:r>
                </w:p>
              </w:tc>
            </w:tr>
            <w:tr>
              <w:tblPrEx/>
              <w:trPr>
                <w:gridAfter w:val="4"/>
                <w:trHeight w:val="374"/>
              </w:trPr>
              <w:tc>
                <w:tcPr>
                  <w:gridSpan w:val="3"/>
                  <w:tcBorders>
                    <w:top w:val="single" w:color="auto" w:sz="4" w:space="0"/>
                    <w:left w:val="single" w:color="auto" w:sz="4" w:space="0"/>
                    <w:bottom w:val="single" w:color="auto" w:sz="4" w:space="0"/>
                    <w:right w:val="single" w:color="auto" w:sz="4" w:space="0"/>
                  </w:tcBorders>
                  <w:tcW w:w="669"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2"/>
                  <w:tcBorders>
                    <w:top w:val="none" w:color="000000" w:sz="4" w:space="0"/>
                    <w:bottom w:val="none" w:color="000000" w:sz="4" w:space="0"/>
                    <w:right w:val="single" w:color="auto" w:sz="4" w:space="0"/>
                  </w:tcBorders>
                  <w:tcW w:w="1096" w:type="dxa"/>
                  <w:vAlign w:val="center"/>
                  <w:vMerge w:val="continue"/>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348"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494"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Дата</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907"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Контрагент</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752"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Предмет договора</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864"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Стоимость работ и услуг по договору</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970"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Базовое обозначение и марка основного комплекта РД</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1009"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Исполнитель  РД</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1100"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Наименование документа</w:t>
                  </w:r>
                  <w:r>
                    <w:rPr>
                      <w:rFonts w:ascii="Times New Roman" w:hAnsi="Times New Roman" w:cs="Times New Roman"/>
                      <w:sz w:val="14"/>
                      <w:szCs w:val="14"/>
                    </w:rPr>
                  </w:r>
                  <w:r>
                    <w:rPr>
                      <w:rFonts w:ascii="Times New Roman" w:hAnsi="Times New Roman" w:cs="Times New Roman"/>
                      <w:sz w:val="14"/>
                      <w:szCs w:val="14"/>
                    </w:rPr>
                  </w:r>
                </w:p>
              </w:tc>
              <w:tc>
                <w:tcPr>
                  <w:gridSpan w:val="3"/>
                  <w:tcBorders>
                    <w:left w:val="single" w:color="auto" w:sz="4" w:space="0"/>
                    <w:bottom w:val="single" w:color="auto" w:sz="4" w:space="0"/>
                    <w:right w:val="single" w:color="auto" w:sz="4" w:space="0"/>
                  </w:tcBorders>
                  <w:tcW w:w="375"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w:t>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494"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Дата</w:t>
                  </w:r>
                  <w:r>
                    <w:rPr>
                      <w:rFonts w:ascii="Times New Roman" w:hAnsi="Times New Roman" w:cs="Times New Roman"/>
                      <w:sz w:val="14"/>
                      <w:szCs w:val="14"/>
                    </w:rPr>
                  </w:r>
                  <w:r>
                    <w:rPr>
                      <w:rFonts w:ascii="Times New Roman" w:hAnsi="Times New Roman" w:cs="Times New Roman"/>
                      <w:sz w:val="14"/>
                      <w:szCs w:val="14"/>
                    </w:rPr>
                  </w:r>
                </w:p>
              </w:tc>
              <w:tc>
                <w:tcPr>
                  <w:gridSpan w:val="2"/>
                  <w:tcBorders>
                    <w:left w:val="single" w:color="auto" w:sz="4" w:space="0"/>
                    <w:bottom w:val="single" w:color="auto" w:sz="4" w:space="0"/>
                    <w:right w:val="single" w:color="auto" w:sz="4" w:space="0"/>
                  </w:tcBorders>
                  <w:tcW w:w="1101"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Наименование работ, услуг и затрат</w:t>
                  </w:r>
                  <w:r>
                    <w:rPr>
                      <w:rFonts w:ascii="Times New Roman" w:hAnsi="Times New Roman" w:cs="Times New Roman"/>
                      <w:sz w:val="14"/>
                      <w:szCs w:val="14"/>
                    </w:rPr>
                  </w:r>
                  <w:r>
                    <w:rPr>
                      <w:rFonts w:ascii="Times New Roman" w:hAnsi="Times New Roman" w:cs="Times New Roman"/>
                      <w:sz w:val="14"/>
                      <w:szCs w:val="14"/>
                    </w:rPr>
                  </w:r>
                </w:p>
              </w:tc>
              <w:tc>
                <w:tcPr>
                  <w:gridSpan w:val="2"/>
                  <w:tcBorders>
                    <w:left w:val="single" w:color="auto" w:sz="4" w:space="0"/>
                    <w:bottom w:val="single" w:color="auto" w:sz="4" w:space="0"/>
                    <w:right w:val="single" w:color="auto" w:sz="4" w:space="0"/>
                  </w:tcBorders>
                  <w:tcW w:w="711" w:type="dxa"/>
                  <w:vAlign w:val="center"/>
                  <w:vMerge w:val="restart"/>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Всего</w:t>
                  </w:r>
                  <w:r>
                    <w:rPr>
                      <w:rFonts w:ascii="Times New Roman" w:hAnsi="Times New Roman" w:cs="Times New Roman"/>
                      <w:sz w:val="14"/>
                      <w:szCs w:val="14"/>
                    </w:rPr>
                  </w:r>
                  <w:r>
                    <w:rPr>
                      <w:rFonts w:ascii="Times New Roman" w:hAnsi="Times New Roman" w:cs="Times New Roman"/>
                      <w:sz w:val="14"/>
                      <w:szCs w:val="14"/>
                    </w:rPr>
                  </w:r>
                </w:p>
              </w:tc>
              <w:tc>
                <w:tcPr>
                  <w:gridSpan w:val="7"/>
                  <w:tcBorders>
                    <w:top w:val="single" w:color="auto" w:sz="4" w:space="0"/>
                    <w:bottom w:val="single" w:color="auto" w:sz="4" w:space="0"/>
                    <w:right w:val="single" w:color="auto" w:sz="4" w:space="0"/>
                  </w:tcBorders>
                  <w:tcW w:w="2800" w:type="dxa"/>
                  <w:vAlign w:val="center"/>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в том числе</w:t>
                  </w:r>
                  <w:r>
                    <w:rPr>
                      <w:rFonts w:ascii="Times New Roman" w:hAnsi="Times New Roman" w:cs="Times New Roman"/>
                      <w:sz w:val="14"/>
                      <w:szCs w:val="14"/>
                    </w:rPr>
                  </w:r>
                  <w:r>
                    <w:rPr>
                      <w:rFonts w:ascii="Times New Roman" w:hAnsi="Times New Roman" w:cs="Times New Roman"/>
                      <w:sz w:val="14"/>
                      <w:szCs w:val="14"/>
                    </w:rPr>
                  </w:r>
                </w:p>
              </w:tc>
            </w:tr>
            <w:tr>
              <w:tblPrEx/>
              <w:trPr>
                <w:gridAfter w:val="4"/>
                <w:trHeight w:val="1004"/>
              </w:trPr>
              <w:tc>
                <w:tcPr>
                  <w:gridSpan w:val="3"/>
                  <w:tcBorders>
                    <w:top w:val="single" w:color="auto" w:sz="4" w:space="0"/>
                    <w:left w:val="single" w:color="auto" w:sz="4" w:space="0"/>
                    <w:bottom w:val="single" w:color="auto" w:sz="4" w:space="0"/>
                    <w:right w:val="single" w:color="auto" w:sz="4" w:space="0"/>
                  </w:tcBorders>
                  <w:tcW w:w="669"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2"/>
                  <w:tcBorders>
                    <w:top w:val="none" w:color="000000" w:sz="4" w:space="0"/>
                    <w:bottom w:val="single" w:color="auto" w:sz="4" w:space="0"/>
                    <w:right w:val="single" w:color="auto" w:sz="4" w:space="0"/>
                  </w:tcBorders>
                  <w:tcW w:w="1096" w:type="dxa"/>
                  <w:vAlign w:val="center"/>
                  <w:vMerge w:val="continue"/>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348"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494"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907"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752"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864"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970"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1009"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1100"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3"/>
                  <w:tcBorders>
                    <w:left w:val="single" w:color="auto" w:sz="4" w:space="0"/>
                    <w:bottom w:val="single" w:color="auto" w:sz="4" w:space="0"/>
                    <w:right w:val="single" w:color="auto" w:sz="4" w:space="0"/>
                  </w:tcBorders>
                  <w:tcW w:w="375"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left w:val="single" w:color="auto" w:sz="4" w:space="0"/>
                    <w:bottom w:val="single" w:color="auto" w:sz="4" w:space="0"/>
                    <w:right w:val="single" w:color="auto" w:sz="4" w:space="0"/>
                  </w:tcBorders>
                  <w:tcW w:w="494"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2"/>
                  <w:tcBorders>
                    <w:left w:val="single" w:color="auto" w:sz="4" w:space="0"/>
                    <w:bottom w:val="single" w:color="auto" w:sz="4" w:space="0"/>
                    <w:right w:val="single" w:color="auto" w:sz="4" w:space="0"/>
                  </w:tcBorders>
                  <w:tcW w:w="1101"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gridSpan w:val="2"/>
                  <w:tcBorders>
                    <w:left w:val="single" w:color="auto" w:sz="4" w:space="0"/>
                    <w:bottom w:val="single" w:color="auto" w:sz="4" w:space="0"/>
                    <w:right w:val="single" w:color="auto" w:sz="4" w:space="0"/>
                  </w:tcBorders>
                  <w:tcW w:w="711" w:type="dxa"/>
                  <w:vAlign w:val="center"/>
                  <w:vMerge w:val="continue"/>
                  <w:textDirection w:val="lrTb"/>
                  <w:noWrap w:val="false"/>
                </w:tcPr>
                <w:p>
                  <w:pPr>
                    <w:tabs>
                      <w:tab w:val="left" w:pos="709" w:leader="none"/>
                    </w:tabs>
                    <w:rPr>
                      <w:rFonts w:ascii="Times New Roman" w:hAnsi="Times New Roman" w:cs="Times New Roman"/>
                      <w:sz w:val="14"/>
                      <w:szCs w:val="14"/>
                    </w:rPr>
                  </w:pPr>
                  <w:r>
                    <w:rPr>
                      <w:rFonts w:ascii="Times New Roman" w:hAnsi="Times New Roman" w:cs="Times New Roman"/>
                      <w:sz w:val="14"/>
                      <w:szCs w:val="14"/>
                    </w:rPr>
                  </w:r>
                  <w:r>
                    <w:rPr>
                      <w:rFonts w:ascii="Times New Roman" w:hAnsi="Times New Roman" w:cs="Times New Roman"/>
                      <w:sz w:val="14"/>
                      <w:szCs w:val="14"/>
                    </w:rPr>
                  </w:r>
                  <w:r>
                    <w:rPr>
                      <w:rFonts w:ascii="Times New Roman" w:hAnsi="Times New Roman" w:cs="Times New Roman"/>
                      <w:sz w:val="14"/>
                      <w:szCs w:val="14"/>
                    </w:rPr>
                  </w:r>
                </w:p>
              </w:tc>
              <w:tc>
                <w:tcPr>
                  <w:tcBorders>
                    <w:bottom w:val="single" w:color="auto" w:sz="4" w:space="0"/>
                    <w:right w:val="single" w:color="auto" w:sz="4" w:space="0"/>
                  </w:tcBorders>
                  <w:tcW w:w="584" w:type="dxa"/>
                  <w:vAlign w:val="center"/>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СМР</w:t>
                  </w:r>
                  <w:r>
                    <w:rPr>
                      <w:rFonts w:ascii="Times New Roman" w:hAnsi="Times New Roman" w:cs="Times New Roman"/>
                      <w:sz w:val="14"/>
                      <w:szCs w:val="14"/>
                    </w:rPr>
                  </w:r>
                  <w:r>
                    <w:rPr>
                      <w:rFonts w:ascii="Times New Roman" w:hAnsi="Times New Roman" w:cs="Times New Roman"/>
                      <w:sz w:val="14"/>
                      <w:szCs w:val="14"/>
                    </w:rPr>
                  </w:r>
                </w:p>
              </w:tc>
              <w:tc>
                <w:tcPr>
                  <w:gridSpan w:val="4"/>
                  <w:tcBorders>
                    <w:bottom w:val="single" w:color="auto" w:sz="4" w:space="0"/>
                    <w:right w:val="single" w:color="auto" w:sz="4" w:space="0"/>
                  </w:tcBorders>
                  <w:tcW w:w="1081" w:type="dxa"/>
                  <w:vAlign w:val="center"/>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Оборудование</w:t>
                  </w:r>
                  <w:r>
                    <w:rPr>
                      <w:rFonts w:ascii="Times New Roman" w:hAnsi="Times New Roman" w:cs="Times New Roman"/>
                      <w:sz w:val="14"/>
                      <w:szCs w:val="14"/>
                    </w:rPr>
                  </w:r>
                  <w:r>
                    <w:rPr>
                      <w:rFonts w:ascii="Times New Roman" w:hAnsi="Times New Roman" w:cs="Times New Roman"/>
                      <w:sz w:val="14"/>
                      <w:szCs w:val="14"/>
                    </w:rPr>
                  </w:r>
                </w:p>
              </w:tc>
              <w:tc>
                <w:tcPr>
                  <w:gridSpan w:val="2"/>
                  <w:tcBorders>
                    <w:bottom w:val="single" w:color="auto" w:sz="4" w:space="0"/>
                    <w:right w:val="single" w:color="auto" w:sz="4" w:space="0"/>
                  </w:tcBorders>
                  <w:tcW w:w="1134" w:type="dxa"/>
                  <w:vAlign w:val="center"/>
                  <w:textDirection w:val="lrTb"/>
                  <w:noWrap w:val="false"/>
                </w:tcPr>
                <w:p>
                  <w:pPr>
                    <w:jc w:val="center"/>
                    <w:tabs>
                      <w:tab w:val="left" w:pos="709" w:leader="none"/>
                    </w:tabs>
                    <w:rPr>
                      <w:rFonts w:ascii="Times New Roman" w:hAnsi="Times New Roman" w:cs="Times New Roman"/>
                      <w:sz w:val="14"/>
                      <w:szCs w:val="14"/>
                    </w:rPr>
                  </w:pPr>
                  <w:r>
                    <w:rPr>
                      <w:rFonts w:ascii="Times New Roman" w:hAnsi="Times New Roman" w:cs="Times New Roman"/>
                      <w:sz w:val="14"/>
                      <w:szCs w:val="14"/>
                    </w:rPr>
                    <w:t xml:space="preserve">Прочие</w:t>
                  </w:r>
                  <w:r>
                    <w:rPr>
                      <w:rFonts w:ascii="Times New Roman" w:hAnsi="Times New Roman" w:cs="Times New Roman"/>
                      <w:sz w:val="14"/>
                      <w:szCs w:val="14"/>
                    </w:rPr>
                  </w:r>
                  <w:r>
                    <w:rPr>
                      <w:rFonts w:ascii="Times New Roman" w:hAnsi="Times New Roman" w:cs="Times New Roman"/>
                      <w:sz w:val="14"/>
                      <w:szCs w:val="14"/>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2</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3</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4</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5</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6</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7</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8</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9</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10</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37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11</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12</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13</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14</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58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15</w:t>
                  </w:r>
                  <w:r>
                    <w:rPr>
                      <w:rFonts w:ascii="Times New Roman" w:hAnsi="Times New Roman" w:cs="Times New Roman"/>
                      <w:sz w:val="16"/>
                      <w:szCs w:val="16"/>
                    </w:rPr>
                  </w:r>
                  <w:r>
                    <w:rPr>
                      <w:rFonts w:ascii="Times New Roman" w:hAnsi="Times New Roman" w:cs="Times New Roman"/>
                      <w:sz w:val="16"/>
                      <w:szCs w:val="16"/>
                    </w:rPr>
                  </w:r>
                </w:p>
              </w:tc>
              <w:tc>
                <w:tcPr>
                  <w:gridSpan w:val="4"/>
                  <w:tcBorders>
                    <w:bottom w:val="single" w:color="auto" w:sz="4" w:space="0"/>
                    <w:right w:val="single" w:color="auto" w:sz="4" w:space="0"/>
                  </w:tcBorders>
                  <w:tcW w:w="108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16</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3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17</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1. Подготовка территории строительства</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01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3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01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3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2. Основные объекты строительства</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3. Объекты подсобного и обслуживающего назначения</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4. Объекты энергетического хозяйства</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41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5. Объекты транспортного хозяйства</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top w:val="single" w:color="auto" w:sz="4" w:space="0"/>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top w:val="single" w:color="auto" w:sz="4" w:space="0"/>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top w:val="single" w:color="auto" w:sz="4" w:space="0"/>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top w:val="single" w:color="auto" w:sz="4" w:space="0"/>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6. Наружные сети и сооружения водоснабжения, канализации, теплоснабжения и газоснабжения</w:t>
                  </w:r>
                  <w:r>
                    <w:rPr>
                      <w:rFonts w:ascii="Times New Roman" w:hAnsi="Times New Roman" w:cs="Times New Roman"/>
                      <w:sz w:val="16"/>
                      <w:szCs w:val="16"/>
                    </w:rPr>
                  </w:r>
                  <w:r>
                    <w:rPr>
                      <w:rFonts w:ascii="Times New Roman" w:hAnsi="Times New Roman" w:cs="Times New Roman"/>
                      <w:sz w:val="16"/>
                      <w:szCs w:val="16"/>
                    </w:rPr>
                  </w:r>
                </w:p>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top w:val="single" w:color="auto" w:sz="4" w:space="0"/>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top w:val="single" w:color="auto" w:sz="4" w:space="0"/>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top w:val="single" w:color="auto" w:sz="4" w:space="0"/>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top w:val="single" w:color="auto" w:sz="4" w:space="0"/>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7. Благоустройство и озеленение территории</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top w:val="single" w:color="auto" w:sz="4" w:space="0"/>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top w:val="single" w:color="auto" w:sz="4" w:space="0"/>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top w:val="single" w:color="auto" w:sz="4" w:space="0"/>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top w:val="single" w:color="auto" w:sz="4" w:space="0"/>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8. Временные здания и сооружения</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9. Прочие работы и затраты</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11. Подготовка эксплуатационных кадров</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3"/>
                <w:trHeight w:val="299"/>
              </w:trPr>
              <w:tc>
                <w:tcPr>
                  <w:gridSpan w:val="29"/>
                  <w:tcBorders>
                    <w:top w:val="single" w:color="auto" w:sz="4" w:space="0"/>
                    <w:left w:val="single" w:color="auto" w:sz="4" w:space="0"/>
                    <w:bottom w:val="single" w:color="auto" w:sz="4" w:space="0"/>
                    <w:right w:val="single" w:color="auto" w:sz="4" w:space="0"/>
                  </w:tcBorders>
                  <w:tcW w:w="13703"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Глава 12. Проектные и изыскательские работы</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3"/>
                  <w:tcBorders>
                    <w:left w:val="single" w:color="auto" w:sz="4" w:space="0"/>
                    <w:bottom w:val="single" w:color="auto" w:sz="4" w:space="0"/>
                    <w:right w:val="single" w:color="auto" w:sz="4" w:space="0"/>
                  </w:tcBorders>
                  <w:tcW w:w="66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09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34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gridAfter w:val="4"/>
                <w:trHeight w:val="299"/>
              </w:trPr>
              <w:tc>
                <w:tcPr>
                  <w:gridSpan w:val="6"/>
                  <w:tcBorders>
                    <w:top w:val="single" w:color="auto" w:sz="4" w:space="0"/>
                    <w:left w:val="single" w:color="auto" w:sz="4" w:space="0"/>
                    <w:bottom w:val="single" w:color="auto" w:sz="4" w:space="0"/>
                    <w:right w:val="single" w:color="auto" w:sz="4" w:space="0"/>
                  </w:tcBorders>
                  <w:tcW w:w="211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ИТОГО без НДС</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49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07"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752"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86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97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009"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tcBorders>
                    <w:bottom w:val="single" w:color="auto" w:sz="4" w:space="0"/>
                    <w:right w:val="single" w:color="auto" w:sz="4" w:space="0"/>
                  </w:tcBorders>
                  <w:tcW w:w="1100"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274"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59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110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711"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646"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2"/>
                  <w:tcBorders>
                    <w:bottom w:val="single" w:color="auto" w:sz="4" w:space="0"/>
                    <w:right w:val="single" w:color="auto" w:sz="4" w:space="0"/>
                  </w:tcBorders>
                  <w:tcW w:w="935"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c>
                <w:tcPr>
                  <w:gridSpan w:val="3"/>
                  <w:tcBorders>
                    <w:bottom w:val="single" w:color="auto" w:sz="4" w:space="0"/>
                    <w:right w:val="single" w:color="auto" w:sz="4" w:space="0"/>
                  </w:tcBorders>
                  <w:tcW w:w="1218" w:type="dxa"/>
                  <w:vAlign w:val="center"/>
                  <w:textDirection w:val="lrTb"/>
                  <w:noWrap w:val="false"/>
                </w:tcPr>
                <w:p>
                  <w:pPr>
                    <w:jc w:val="center"/>
                    <w:tabs>
                      <w:tab w:val="left" w:pos="709" w:leader="none"/>
                    </w:tabs>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r>
                  <w:r>
                    <w:rPr>
                      <w:rFonts w:ascii="Times New Roman" w:hAnsi="Times New Roman" w:cs="Times New Roman"/>
                      <w:sz w:val="16"/>
                      <w:szCs w:val="16"/>
                    </w:rPr>
                  </w:r>
                </w:p>
              </w:tc>
            </w:tr>
            <w:tr>
              <w:tblPrEx/>
              <w:trPr>
                <w:trHeight w:val="237"/>
              </w:trPr>
              <w:tc>
                <w:tcPr>
                  <w:tcBorders>
                    <w:top w:val="none" w:color="000000" w:sz="4" w:space="0"/>
                    <w:bottom w:val="none" w:color="000000" w:sz="4" w:space="0"/>
                    <w:right w:val="none" w:color="000000" w:sz="4" w:space="0"/>
                  </w:tcBorders>
                  <w:tcW w:w="263"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Borders>
                    <w:top w:val="none" w:color="000000" w:sz="4" w:space="0"/>
                    <w:bottom w:val="none" w:color="000000" w:sz="4" w:space="0"/>
                    <w:right w:val="none" w:color="000000" w:sz="4" w:space="0"/>
                  </w:tcBorders>
                  <w:tcW w:w="220" w:type="dxa"/>
                  <w:textDirection w:val="lrTb"/>
                  <w:noWrap w:val="false"/>
                </w:tcPr>
                <w:p>
                  <w:pPr>
                    <w:tabs>
                      <w:tab w:val="left" w:pos="709"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2"/>
                  <w:tcBorders>
                    <w:top w:val="none" w:color="000000" w:sz="4" w:space="0"/>
                    <w:left w:val="none" w:color="000000" w:sz="4" w:space="0"/>
                    <w:bottom w:val="none" w:color="000000" w:sz="4" w:space="0"/>
                    <w:right w:val="none" w:color="000000" w:sz="4" w:space="0"/>
                  </w:tcBorders>
                  <w:tcW w:w="7919" w:type="dxa"/>
                  <w:vAlign w:val="bottom"/>
                  <w:textDirection w:val="lrTb"/>
                  <w:noWrap/>
                </w:tcPr>
                <w:p>
                  <w:pPr>
                    <w:tabs>
                      <w:tab w:val="left" w:pos="709"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tabs>
                      <w:tab w:val="left" w:pos="709" w:leader="none"/>
                    </w:tabs>
                    <w:rPr>
                      <w:rFonts w:ascii="Times New Roman" w:hAnsi="Times New Roman" w:cs="Times New Roman"/>
                      <w:sz w:val="16"/>
                      <w:szCs w:val="16"/>
                    </w:rPr>
                  </w:pPr>
                  <w:r>
                    <w:rPr>
                      <w:rFonts w:ascii="Times New Roman" w:hAnsi="Times New Roman" w:cs="Times New Roman"/>
                    </w:rPr>
                    <w:t xml:space="preserve">Руководитель организации</w:t>
                  </w:r>
                  <w:r>
                    <w:rPr>
                      <w:rFonts w:ascii="Times New Roman" w:hAnsi="Times New Roman" w:cs="Times New Roman"/>
                      <w:sz w:val="16"/>
                      <w:szCs w:val="16"/>
                    </w:rPr>
                    <w:t xml:space="preserve"> ____________________________________________________</w:t>
                  </w:r>
                  <w:r>
                    <w:rPr>
                      <w:rFonts w:ascii="Times New Roman" w:hAnsi="Times New Roman" w:cs="Times New Roman"/>
                      <w:sz w:val="16"/>
                      <w:szCs w:val="16"/>
                    </w:rPr>
                  </w:r>
                  <w:r>
                    <w:rPr>
                      <w:rFonts w:ascii="Times New Roman" w:hAnsi="Times New Roman" w:cs="Times New Roman"/>
                      <w:sz w:val="16"/>
                      <w:szCs w:val="16"/>
                    </w:rPr>
                  </w:r>
                </w:p>
              </w:tc>
              <w:tc>
                <w:tcPr>
                  <w:gridSpan w:val="4"/>
                  <w:tcBorders>
                    <w:top w:val="none" w:color="000000" w:sz="4" w:space="0"/>
                    <w:left w:val="none" w:color="000000" w:sz="4" w:space="0"/>
                    <w:bottom w:val="none" w:color="000000" w:sz="4" w:space="0"/>
                    <w:right w:val="none" w:color="000000" w:sz="4" w:space="0"/>
                  </w:tcBorders>
                  <w:tcW w:w="1012"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gridSpan w:val="2"/>
                  <w:tcBorders>
                    <w:top w:val="none" w:color="000000" w:sz="4" w:space="0"/>
                    <w:left w:val="none" w:color="000000" w:sz="4" w:space="0"/>
                    <w:bottom w:val="none" w:color="000000" w:sz="4" w:space="0"/>
                    <w:right w:val="none" w:color="000000" w:sz="4" w:space="0"/>
                  </w:tcBorders>
                  <w:tcW w:w="1106"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gridSpan w:val="4"/>
                  <w:tcBorders>
                    <w:top w:val="none" w:color="000000" w:sz="4" w:space="0"/>
                    <w:left w:val="none" w:color="000000" w:sz="4" w:space="0"/>
                    <w:bottom w:val="none" w:color="000000" w:sz="4" w:space="0"/>
                    <w:right w:val="none" w:color="000000" w:sz="4" w:space="0"/>
                  </w:tcBorders>
                  <w:tcW w:w="1310"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gridSpan w:val="3"/>
                  <w:tcBorders>
                    <w:top w:val="none" w:color="000000" w:sz="4" w:space="0"/>
                    <w:left w:val="none" w:color="000000" w:sz="4" w:space="0"/>
                    <w:bottom w:val="none" w:color="000000" w:sz="4" w:space="0"/>
                    <w:right w:val="none" w:color="000000" w:sz="4" w:space="0"/>
                  </w:tcBorders>
                  <w:tcW w:w="1093"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gridSpan w:val="3"/>
                  <w:tcBorders>
                    <w:top w:val="none" w:color="000000" w:sz="4" w:space="0"/>
                    <w:left w:val="none" w:color="000000" w:sz="4" w:space="0"/>
                    <w:bottom w:val="none" w:color="000000" w:sz="4" w:space="0"/>
                    <w:right w:val="none" w:color="000000" w:sz="4" w:space="0"/>
                  </w:tcBorders>
                  <w:tcW w:w="1310"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Borders>
                    <w:top w:val="none" w:color="000000" w:sz="4" w:space="0"/>
                    <w:left w:val="none" w:color="000000" w:sz="4" w:space="0"/>
                    <w:bottom w:val="none" w:color="000000" w:sz="4" w:space="0"/>
                    <w:right w:val="none" w:color="000000" w:sz="4" w:space="0"/>
                  </w:tcBorders>
                  <w:tcW w:w="734"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c>
                <w:tcPr>
                  <w:tcBorders>
                    <w:top w:val="none" w:color="000000" w:sz="4" w:space="0"/>
                    <w:left w:val="none" w:color="000000" w:sz="4" w:space="0"/>
                    <w:bottom w:val="none" w:color="000000" w:sz="4" w:space="0"/>
                  </w:tcBorders>
                  <w:tcW w:w="679" w:type="dxa"/>
                  <w:vAlign w:val="bottom"/>
                  <w:textDirection w:val="lrTb"/>
                  <w:noWrap/>
                </w:tcPr>
                <w:p>
                  <w:pPr>
                    <w:tabs>
                      <w:tab w:val="left" w:pos="709" w:leader="none"/>
                    </w:tabs>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tc>
            </w:tr>
          </w:tbl>
          <w:p>
            <w:pPr>
              <w:tabs>
                <w:tab w:val="left" w:pos="709" w:leader="none"/>
              </w:tabs>
              <w:rPr>
                <w:rFonts w:ascii="Times New Roman" w:hAnsi="Times New Roman" w:cs="Times New Roman"/>
                <w:b/>
                <w:sz w:val="28"/>
                <w:szCs w:val="28"/>
              </w:rPr>
            </w:pPr>
            <w:r>
              <w:rPr>
                <w:rFonts w:ascii="Times New Roman" w:hAnsi="Times New Roman" w:cs="Times New Roman"/>
                <w:sz w:val="12"/>
                <w:szCs w:val="12"/>
              </w:rPr>
              <w:t xml:space="preserve">                                                                                                                                                                                          Подпись/расшифровка подписи</w:t>
            </w:r>
            <w:r>
              <w:rPr>
                <w:rFonts w:ascii="Times New Roman" w:hAnsi="Times New Roman" w:cs="Times New Roman"/>
                <w:b/>
                <w:sz w:val="28"/>
                <w:szCs w:val="28"/>
              </w:rPr>
            </w:r>
            <w:r>
              <w:rPr>
                <w:rFonts w:ascii="Times New Roman" w:hAnsi="Times New Roman" w:cs="Times New Roman"/>
                <w:b/>
                <w:sz w:val="28"/>
                <w:szCs w:val="28"/>
              </w:rPr>
            </w:r>
          </w:p>
          <w:p>
            <w:pPr>
              <w:tabs>
                <w:tab w:val="left" w:pos="709"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2"/>
        </w:trPr>
        <w:tc>
          <w:tcPr>
            <w:gridSpan w:val="2"/>
            <w:tcW w:w="6568" w:type="dxa"/>
            <w:textDirection w:val="lrTb"/>
            <w:noWrap w:val="false"/>
          </w:tcPr>
          <w:p>
            <w:pPr>
              <w:tabs>
                <w:tab w:val="left" w:pos="709" w:leader="none"/>
              </w:tabs>
              <w:rPr>
                <w:rFonts w:ascii="Times New Roman" w:hAnsi="Times New Roman" w:cs="Times New Roman"/>
              </w:rPr>
              <w:pBdr>
                <w:bottom w:val="single" w:color="000000" w:sz="12" w:space="1"/>
              </w:pBdr>
            </w:pPr>
            <w:r>
              <w:rPr>
                <w:rFonts w:ascii="Times New Roman" w:hAnsi="Times New Roman" w:cs="Times New Roman"/>
              </w:rPr>
              <w:t xml:space="preserve">ФОРМУ СОГЛАСОВАЛИ:</w:t>
            </w:r>
            <w:r>
              <w:rPr>
                <w:rFonts w:ascii="Times New Roman" w:hAnsi="Times New Roman" w:cs="Times New Roman"/>
              </w:rPr>
            </w:r>
            <w:r>
              <w:rPr>
                <w:rFonts w:ascii="Times New Roman" w:hAnsi="Times New Roman" w:cs="Times New Roman"/>
              </w:rPr>
            </w:r>
          </w:p>
          <w:p>
            <w:pPr>
              <w:tabs>
                <w:tab w:val="left" w:pos="709"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gridAfter w:val="1"/>
        </w:trPr>
        <w:tc>
          <w:tcPr>
            <w:tcW w:w="4785" w:type="dxa"/>
            <w:textDirection w:val="lrTb"/>
            <w:noWrap w:val="false"/>
          </w:tcPr>
          <w:p>
            <w:pPr>
              <w:rPr>
                <w:rFonts w:ascii="Times New Roman" w:hAnsi="Times New Roman"/>
                <w:b/>
                <w:sz w:val="24"/>
                <w:szCs w:val="24"/>
              </w:rPr>
            </w:pPr>
            <w:r>
              <w:rPr>
                <w:rFonts w:ascii="Times New Roman" w:hAnsi="Times New Roman"/>
                <w:b/>
                <w:sz w:val="24"/>
                <w:szCs w:val="24"/>
              </w:rPr>
              <w:t xml:space="preserve">ЗАКАЗЧИК:</w:t>
            </w:r>
            <w:r>
              <w:rPr>
                <w:rFonts w:ascii="Times New Roman" w:hAnsi="Times New Roman"/>
                <w:b/>
                <w:sz w:val="24"/>
                <w:szCs w:val="24"/>
              </w:rPr>
            </w:r>
            <w:r>
              <w:rPr>
                <w:rFonts w:ascii="Times New Roman" w:hAnsi="Times New Roman"/>
                <w:b/>
                <w:sz w:val="24"/>
                <w:szCs w:val="24"/>
              </w:rPr>
            </w:r>
          </w:p>
        </w:tc>
        <w:tc>
          <w:tcPr>
            <w:gridSpan w:val="2"/>
            <w:tcW w:w="4786" w:type="dxa"/>
            <w:textDirection w:val="lrTb"/>
            <w:noWrap w:val="false"/>
          </w:tcPr>
          <w:p>
            <w:pPr>
              <w:rPr>
                <w:rFonts w:ascii="Times New Roman" w:hAnsi="Times New Roman"/>
                <w:b/>
                <w:sz w:val="24"/>
                <w:szCs w:val="24"/>
              </w:rPr>
            </w:pPr>
            <w:r>
              <w:rPr>
                <w:rFonts w:ascii="Times New Roman" w:hAnsi="Times New Roman"/>
                <w:b/>
                <w:sz w:val="24"/>
                <w:szCs w:val="24"/>
              </w:rPr>
              <w:t xml:space="preserve"> ПОДРЯДЧИК:</w:t>
            </w:r>
            <w:r>
              <w:rPr>
                <w:rFonts w:ascii="Times New Roman" w:hAnsi="Times New Roman"/>
                <w:b/>
                <w:sz w:val="24"/>
                <w:szCs w:val="24"/>
              </w:rPr>
            </w:r>
            <w:r>
              <w:rPr>
                <w:rFonts w:ascii="Times New Roman" w:hAnsi="Times New Roman"/>
                <w:b/>
                <w:sz w:val="24"/>
                <w:szCs w:val="24"/>
              </w:rPr>
            </w:r>
          </w:p>
        </w:tc>
      </w:tr>
      <w:tr>
        <w:tblPrEx/>
        <w:trPr>
          <w:gridAfter w:val="1"/>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_________________ </w:t>
            </w:r>
            <w:r>
              <w:rPr>
                <w:rFonts w:ascii="Times New Roman" w:hAnsi="Times New Roman"/>
                <w:sz w:val="24"/>
                <w:szCs w:val="24"/>
              </w:rPr>
            </w:r>
            <w:r>
              <w:rPr>
                <w:rFonts w:ascii="Times New Roman" w:hAnsi="Times New Roman"/>
                <w:sz w:val="24"/>
                <w:szCs w:val="24"/>
              </w:rPr>
            </w:r>
          </w:p>
        </w:tc>
        <w:tc>
          <w:tcPr>
            <w:gridSpan w:val="2"/>
            <w:tcW w:w="4786" w:type="dxa"/>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______________________</w:t>
            </w:r>
            <w:r>
              <w:rPr>
                <w:rFonts w:ascii="Times New Roman" w:hAnsi="Times New Roman"/>
                <w:sz w:val="24"/>
                <w:szCs w:val="24"/>
              </w:rPr>
            </w:r>
            <w:r>
              <w:rPr>
                <w:rFonts w:ascii="Times New Roman" w:hAnsi="Times New Roman"/>
                <w:sz w:val="24"/>
                <w:szCs w:val="24"/>
              </w:rPr>
            </w:r>
          </w:p>
        </w:tc>
      </w:tr>
    </w:tbl>
    <w:p>
      <w:pPr>
        <w:jc w:val="both"/>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5100"/>
        <w:rPr>
          <w:rFonts w:ascii="Times New Roman" w:hAnsi="Times New Roman" w:cs="Times New Roman"/>
          <w:sz w:val="24"/>
          <w:szCs w:val="24"/>
        </w:rPr>
        <w:sectPr>
          <w:headerReference w:type="default" r:id="rId11"/>
          <w:headerReference w:type="even" r:id="rId12"/>
          <w:headerReference w:type="first" r:id="rId13"/>
          <w:footnotePr/>
          <w:endnotePr/>
          <w:type w:val="nextPage"/>
          <w:pgSz w:w="16838" w:h="11906" w:orient="landscape"/>
          <w:pgMar w:top="1135" w:right="1134" w:bottom="709" w:left="851" w:header="709" w:footer="709" w:gutter="0"/>
          <w:pgNumType w:start="82"/>
          <w:cols w:num="1" w:sep="0" w:space="708" w:equalWidth="1"/>
          <w:docGrid w:linePitch="360"/>
          <w:titlePg/>
        </w:sect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5100"/>
        <w:rPr>
          <w:rFonts w:ascii="Times New Roman" w:hAnsi="Times New Roman" w:cs="Times New Roman"/>
          <w:sz w:val="24"/>
          <w:szCs w:val="24"/>
        </w:rPr>
      </w:pPr>
      <w:r>
        <w:rPr>
          <w:rFonts w:ascii="Times New Roman" w:hAnsi="Times New Roman" w:cs="Times New Roman"/>
          <w:sz w:val="24"/>
          <w:szCs w:val="24"/>
        </w:rPr>
        <w:t xml:space="preserve">Приложение № 16 к Договору №_____</w:t>
      </w:r>
      <w:r>
        <w:rPr>
          <w:rFonts w:ascii="Times New Roman" w:hAnsi="Times New Roman" w:cs="Times New Roman"/>
          <w:sz w:val="24"/>
          <w:szCs w:val="24"/>
        </w:rPr>
      </w:r>
      <w:r>
        <w:rPr>
          <w:rFonts w:ascii="Times New Roman" w:hAnsi="Times New Roman" w:cs="Times New Roman"/>
          <w:sz w:val="24"/>
          <w:szCs w:val="24"/>
        </w:rPr>
      </w:r>
    </w:p>
    <w:p>
      <w:pPr>
        <w:ind w:firstLine="5100"/>
        <w:rPr>
          <w:rFonts w:ascii="Times New Roman" w:hAnsi="Times New Roman" w:cs="Times New Roman"/>
          <w:sz w:val="24"/>
          <w:szCs w:val="24"/>
        </w:rPr>
      </w:pPr>
      <w:r>
        <w:rPr>
          <w:rFonts w:ascii="Times New Roman" w:hAnsi="Times New Roman" w:cs="Times New Roman"/>
          <w:sz w:val="24"/>
          <w:szCs w:val="24"/>
        </w:rPr>
        <w:t xml:space="preserve">от «____»__________________2024</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ind w:firstLine="510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ФОРМА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t xml:space="preserve">АКТ № __________</w:t>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t xml:space="preserve">СДАЧИ-ПРИЕМКИ РЕЗУЛЬТАТОВ ВЫПОЛНЕННЫХ РАБОТ</w:t>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shd w:val="clear" w:color="auto" w:fill="ffffff"/>
        <w:rPr>
          <w:rFonts w:ascii="Times New Roman" w:hAnsi="Times New Roman" w:cs="Times New Roman"/>
          <w:sz w:val="24"/>
          <w:szCs w:val="24"/>
          <w:u w:val="single"/>
        </w:rPr>
      </w:pPr>
      <w:r>
        <w:rPr>
          <w:rFonts w:ascii="Times New Roman" w:hAnsi="Times New Roman" w:cs="Times New Roman"/>
          <w:b/>
          <w:sz w:val="24"/>
          <w:szCs w:val="24"/>
        </w:rPr>
        <w:t xml:space="preserve">Заказчик </w:t>
      </w:r>
      <w:r>
        <w:rPr>
          <w:rFonts w:ascii="Times New Roman" w:hAnsi="Times New Roman" w:cs="Times New Roman"/>
          <w:sz w:val="24"/>
          <w:szCs w:val="24"/>
        </w:rPr>
        <w:t xml:space="preserve">:____________________________________________________________________</w:t>
      </w:r>
      <w:r>
        <w:rPr>
          <w:rFonts w:ascii="Times New Roman" w:hAnsi="Times New Roman" w:cs="Times New Roman"/>
          <w:sz w:val="24"/>
          <w:szCs w:val="24"/>
          <w:u w:val="single"/>
        </w:rPr>
      </w:r>
      <w:r>
        <w:rPr>
          <w:rFonts w:ascii="Times New Roman" w:hAnsi="Times New Roman" w:cs="Times New Roman"/>
          <w:sz w:val="24"/>
          <w:szCs w:val="24"/>
          <w:u w:val="single"/>
        </w:rPr>
      </w:r>
    </w:p>
    <w:p>
      <w:pPr>
        <w:jc w:val="center"/>
        <w:shd w:val="clear" w:color="auto" w:fill="ffffff"/>
        <w:rPr>
          <w:rFonts w:ascii="Times New Roman" w:hAnsi="Times New Roman" w:cs="Times New Roman"/>
          <w:b/>
          <w:sz w:val="24"/>
          <w:szCs w:val="24"/>
        </w:rPr>
      </w:pPr>
      <w:r>
        <w:rPr>
          <w:rFonts w:ascii="Times New Roman" w:hAnsi="Times New Roman" w:cs="Times New Roman"/>
          <w:i/>
          <w:sz w:val="24"/>
          <w:szCs w:val="24"/>
        </w:rPr>
        <w:t xml:space="preserve">Указывается  фирменное  наименование, место нахождения</w:t>
      </w:r>
      <w:r>
        <w:rPr>
          <w:rFonts w:ascii="Times New Roman" w:hAnsi="Times New Roman" w:cs="Times New Roman"/>
          <w:b/>
          <w:sz w:val="24"/>
          <w:szCs w:val="24"/>
        </w:rPr>
      </w:r>
      <w:r>
        <w:rPr>
          <w:rFonts w:ascii="Times New Roman" w:hAnsi="Times New Roman" w:cs="Times New Roman"/>
          <w:b/>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Подрядчик</w:t>
      </w:r>
      <w:r>
        <w:rPr>
          <w:rFonts w:ascii="Times New Roman" w:hAnsi="Times New Roman" w:cs="Times New Roman"/>
          <w:sz w:val="24"/>
          <w:szCs w:val="24"/>
        </w:rPr>
        <w:t xml:space="preserve">___________________________________________________________________</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        Указывается  фирменное  наименование, место нахождения </w:t>
      </w:r>
      <w:r>
        <w:rPr>
          <w:rFonts w:ascii="Times New Roman" w:hAnsi="Times New Roman" w:cs="Times New Roman"/>
          <w:i/>
          <w:sz w:val="24"/>
          <w:szCs w:val="24"/>
        </w:rPr>
      </w:r>
      <w:r>
        <w:rPr>
          <w:rFonts w:ascii="Times New Roman" w:hAnsi="Times New Roman" w:cs="Times New Roman"/>
          <w:i/>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Объект_</w:t>
      </w:r>
      <w:r>
        <w:rPr>
          <w:rFonts w:ascii="Times New Roman" w:hAnsi="Times New Roman" w:cs="Times New Roman"/>
          <w:sz w:val="24"/>
          <w:szCs w:val="24"/>
        </w:rPr>
        <w:t xml:space="preserve">___________________________________________________</w:t>
      </w:r>
      <w:r>
        <w:rPr>
          <w:rFonts w:ascii="Times New Roman" w:hAnsi="Times New Roman" w:cs="Times New Roman"/>
          <w:sz w:val="24"/>
          <w:szCs w:val="24"/>
        </w:rPr>
        <w:t xml:space="preserve">____________________</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Договор  </w:t>
      </w:r>
      <w:r>
        <w:rPr>
          <w:rFonts w:ascii="Times New Roman" w:hAnsi="Times New Roman" w:cs="Times New Roman"/>
          <w:sz w:val="24"/>
          <w:szCs w:val="24"/>
        </w:rPr>
        <w:t xml:space="preserve">  №________ от «___»__________ 20__ г.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tabs>
          <w:tab w:val="left" w:pos="7485" w:leader="none"/>
        </w:tabs>
        <w:rPr>
          <w:rFonts w:ascii="Times New Roman" w:hAnsi="Times New Roman" w:cs="Times New Roman"/>
          <w:sz w:val="24"/>
          <w:szCs w:val="24"/>
        </w:rPr>
      </w:pPr>
      <w:r>
        <w:rPr>
          <w:rFonts w:ascii="Times New Roman" w:hAnsi="Times New Roman" w:cs="Times New Roman"/>
          <w:b/>
          <w:sz w:val="24"/>
          <w:szCs w:val="24"/>
        </w:rPr>
        <w:t xml:space="preserve">Дата  составления  Акта</w:t>
      </w:r>
      <w:r>
        <w:rPr>
          <w:rFonts w:ascii="Times New Roman" w:hAnsi="Times New Roman" w:cs="Times New Roman"/>
          <w:sz w:val="24"/>
          <w:szCs w:val="24"/>
        </w:rPr>
        <w:t xml:space="preserve">  «___»__________________20__ г. </w:t>
      </w:r>
      <w:r>
        <w:rPr>
          <w:rFonts w:ascii="Times New Roman" w:hAnsi="Times New Roman" w:cs="Times New Roman"/>
          <w:sz w:val="24"/>
          <w:szCs w:val="24"/>
        </w:rPr>
        <w:tab/>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20"/>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По итогам выполнения работ по Договору № ___ от __________ Заказчик рассмотрел разработанную документацию и Стороны составили н</w:t>
      </w:r>
      <w:r>
        <w:rPr>
          <w:rFonts w:ascii="Times New Roman" w:hAnsi="Times New Roman" w:cs="Times New Roman"/>
          <w:sz w:val="24"/>
          <w:szCs w:val="24"/>
        </w:rPr>
        <w:t xml:space="preserve">астоящий Акт о следующем: </w:t>
      </w:r>
      <w:r>
        <w:rPr>
          <w:rFonts w:ascii="Times New Roman" w:hAnsi="Times New Roman" w:cs="Times New Roman"/>
          <w:sz w:val="24"/>
          <w:szCs w:val="24"/>
        </w:rPr>
      </w:r>
      <w:r>
        <w:rPr>
          <w:rFonts w:ascii="Times New Roman" w:hAnsi="Times New Roman" w:cs="Times New Roman"/>
          <w:sz w:val="24"/>
          <w:szCs w:val="24"/>
        </w:rPr>
      </w:r>
    </w:p>
    <w:tbl>
      <w:tblPr>
        <w:tblpPr w:horzAnchor="margin" w:tblpXSpec="left" w:vertAnchor="text" w:tblpY="101" w:leftFromText="180" w:topFromText="0" w:rightFromText="180" w:bottomFromText="0"/>
        <w:tblW w:w="9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728"/>
        <w:gridCol w:w="1440"/>
        <w:gridCol w:w="1440"/>
        <w:gridCol w:w="2520"/>
        <w:gridCol w:w="2520"/>
      </w:tblGrid>
      <w:tr>
        <w:tblPrEx/>
        <w:trPr>
          <w:trHeight w:val="705"/>
        </w:trPr>
        <w:tc>
          <w:tcPr>
            <w:tcW w:w="1728"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t xml:space="preserve">Наименова-ние</w:t>
            </w:r>
            <w:r>
              <w:rPr>
                <w:rFonts w:ascii="Times New Roman" w:hAnsi="Times New Roman" w:cs="Times New Roman"/>
                <w:b/>
                <w:sz w:val="24"/>
                <w:szCs w:val="24"/>
              </w:rPr>
              <w:t xml:space="preserve"> работ</w:t>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t xml:space="preserve">Срок начала </w:t>
            </w:r>
            <w:r>
              <w:rPr>
                <w:rFonts w:ascii="Times New Roman" w:hAnsi="Times New Roman" w:cs="Times New Roman"/>
                <w:b/>
                <w:sz w:val="24"/>
                <w:szCs w:val="24"/>
              </w:rPr>
              <w:t xml:space="preserve">выполне-ния</w:t>
            </w:r>
            <w:r>
              <w:rPr>
                <w:rFonts w:ascii="Times New Roman" w:hAnsi="Times New Roman" w:cs="Times New Roman"/>
                <w:b/>
                <w:sz w:val="24"/>
                <w:szCs w:val="24"/>
              </w:rPr>
              <w:t xml:space="preserve"> работ </w:t>
            </w:r>
            <w:r>
              <w:rPr>
                <w:rFonts w:ascii="Times New Roman" w:hAnsi="Times New Roman" w:cs="Times New Roman"/>
                <w:b/>
                <w:sz w:val="24"/>
                <w:szCs w:val="24"/>
              </w:rPr>
            </w:r>
            <w:r>
              <w:rPr>
                <w:rFonts w:ascii="Times New Roman" w:hAnsi="Times New Roman" w:cs="Times New Roman"/>
                <w:b/>
                <w:sz w:val="24"/>
                <w:szCs w:val="24"/>
              </w:rPr>
            </w:r>
          </w:p>
        </w:tc>
        <w:tc>
          <w:tcPr>
            <w:tcW w:w="144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t xml:space="preserve">Срок окончания </w:t>
            </w:r>
            <w:r>
              <w:rPr>
                <w:rFonts w:ascii="Times New Roman" w:hAnsi="Times New Roman" w:cs="Times New Roman"/>
                <w:b/>
                <w:sz w:val="24"/>
                <w:szCs w:val="24"/>
              </w:rPr>
              <w:t xml:space="preserve">выполне-ния</w:t>
            </w:r>
            <w:r>
              <w:rPr>
                <w:rFonts w:ascii="Times New Roman" w:hAnsi="Times New Roman" w:cs="Times New Roman"/>
                <w:b/>
                <w:sz w:val="24"/>
                <w:szCs w:val="24"/>
              </w:rPr>
              <w:t xml:space="preserve"> работ </w:t>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t xml:space="preserve">Результат выполненных  работ</w:t>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t xml:space="preserve">Перечень документации, передаваемой Заказчику</w:t>
            </w:r>
            <w:r>
              <w:rPr>
                <w:rFonts w:ascii="Times New Roman" w:hAnsi="Times New Roman" w:cs="Times New Roman"/>
                <w:b/>
                <w:sz w:val="24"/>
                <w:szCs w:val="24"/>
              </w:rPr>
            </w:r>
            <w:r>
              <w:rPr>
                <w:rFonts w:ascii="Times New Roman" w:hAnsi="Times New Roman" w:cs="Times New Roman"/>
                <w:b/>
                <w:sz w:val="24"/>
                <w:szCs w:val="24"/>
              </w:rPr>
            </w:r>
          </w:p>
        </w:tc>
      </w:tr>
      <w:tr>
        <w:tblPrEx/>
        <w:trPr>
          <w:trHeight w:val="180"/>
        </w:trPr>
        <w:tc>
          <w:tcPr>
            <w:tcW w:w="1728" w:type="dxa"/>
            <w:vMerge w:val="restart"/>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restart"/>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restart"/>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rHeight w:val="120"/>
        </w:trPr>
        <w:tc>
          <w:tcPr>
            <w:tcW w:w="1728" w:type="dxa"/>
            <w:vMerge w:val="continue"/>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rHeight w:val="240"/>
        </w:trPr>
        <w:tc>
          <w:tcPr>
            <w:tcW w:w="1728"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rHeight w:val="345"/>
        </w:trPr>
        <w:tc>
          <w:tcPr>
            <w:tcW w:w="1728"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rHeight w:val="300"/>
        </w:trPr>
        <w:tc>
          <w:tcPr>
            <w:tcW w:w="1728"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1440" w:type="dxa"/>
            <w:vMerge w:val="continue"/>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252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bl>
    <w:p>
      <w:pPr>
        <w:ind w:firstLine="540"/>
        <w:jc w:val="both"/>
        <w:rPr>
          <w:rFonts w:ascii="Times New Roman" w:hAnsi="Times New Roman" w:cs="Times New Roman"/>
          <w:sz w:val="24"/>
          <w:szCs w:val="24"/>
        </w:rPr>
      </w:pPr>
      <w:r>
        <w:rPr>
          <w:rFonts w:ascii="Times New Roman" w:hAnsi="Times New Roman" w:cs="Times New Roman"/>
          <w:sz w:val="24"/>
          <w:szCs w:val="24"/>
        </w:rPr>
        <w:t xml:space="preserve">Замечания  Заказчика </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r>
      <w:r>
        <w:rPr>
          <w:rFonts w:ascii="Times New Roman" w:hAnsi="Times New Roman" w:cs="Times New Roman"/>
          <w:sz w:val="24"/>
          <w:szCs w:val="24"/>
        </w:rPr>
      </w:r>
    </w:p>
    <w:p>
      <w:pPr>
        <w:ind w:firstLine="54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Стоимость Работ, выполн</w:t>
      </w:r>
      <w:r>
        <w:rPr>
          <w:rFonts w:ascii="Times New Roman" w:hAnsi="Times New Roman" w:cs="Times New Roman"/>
          <w:sz w:val="24"/>
          <w:szCs w:val="24"/>
        </w:rPr>
        <w:t xml:space="preserve">енных по Договору, составляет  ________________ (_____________) рублей, включая НДС___% - ________ (___________________________).</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Зачет платежа в размере______ от Цены Договора за выполненные Работы составляет _____(___), кроме </w:t>
      </w:r>
      <w:r>
        <w:rPr>
          <w:rFonts w:ascii="Times New Roman" w:hAnsi="Times New Roman" w:cs="Times New Roman"/>
          <w:sz w:val="24"/>
          <w:szCs w:val="24"/>
        </w:rPr>
        <w:t xml:space="preserve">тогоНДС</w:t>
      </w:r>
      <w:r>
        <w:rPr>
          <w:rFonts w:ascii="Times New Roman" w:hAnsi="Times New Roman" w:cs="Times New Roman"/>
          <w:sz w:val="24"/>
          <w:szCs w:val="24"/>
        </w:rPr>
        <w:t xml:space="preserve"> ______%___(_______) </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540"/>
        <w:jc w:val="both"/>
        <w:rPr>
          <w:rFonts w:ascii="Times New Roman" w:hAnsi="Times New Roman" w:cs="Times New Roman"/>
          <w:sz w:val="24"/>
          <w:szCs w:val="24"/>
        </w:rPr>
      </w:pPr>
      <w:r>
        <w:rPr>
          <w:rFonts w:ascii="Times New Roman" w:hAnsi="Times New Roman" w:cs="Times New Roman"/>
          <w:sz w:val="24"/>
          <w:szCs w:val="24"/>
        </w:rPr>
        <w:t xml:space="preserve">Следует к оплате ______ от Цены Договора, что составляет _____ (______), кроме того НДС ______%_____ (_______).</w:t>
      </w:r>
      <w:r>
        <w:rPr>
          <w:rFonts w:ascii="Times New Roman" w:hAnsi="Times New Roman" w:cs="Times New Roman"/>
          <w:sz w:val="24"/>
          <w:szCs w:val="24"/>
        </w:rPr>
      </w:r>
      <w:r>
        <w:rPr>
          <w:rFonts w:ascii="Times New Roman" w:hAnsi="Times New Roman" w:cs="Times New Roman"/>
          <w:sz w:val="24"/>
          <w:szCs w:val="24"/>
        </w:rPr>
      </w:r>
    </w:p>
    <w:p>
      <w:pPr>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замечаний Заказчика по объему и качеству документации подписанием настоящего Акта сторон</w:t>
      </w:r>
      <w:r>
        <w:rPr>
          <w:rFonts w:ascii="Times New Roman" w:hAnsi="Times New Roman" w:cs="Times New Roman"/>
          <w:sz w:val="24"/>
          <w:szCs w:val="24"/>
        </w:rPr>
        <w:t xml:space="preserve">ы свидетельствуют, что указанные в настоящем Акте работы выполнены в соответствии с условиями  Договора, документация составлена  надлежащим образом и передана в полном  объеме.</w:t>
      </w:r>
      <w:r>
        <w:rPr>
          <w:rFonts w:ascii="Times New Roman" w:hAnsi="Times New Roman" w:cs="Times New Roman"/>
          <w:sz w:val="24"/>
          <w:szCs w:val="24"/>
        </w:rPr>
      </w:r>
      <w:r>
        <w:rPr>
          <w:rFonts w:ascii="Times New Roman" w:hAnsi="Times New Roman" w:cs="Times New Roman"/>
          <w:sz w:val="24"/>
          <w:szCs w:val="24"/>
        </w:rPr>
      </w:r>
    </w:p>
    <w:p>
      <w:pPr>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shd w:val="clear" w:color="auto" w:fill="ffffff"/>
        <w:rPr>
          <w:rFonts w:ascii="Times New Roman" w:hAnsi="Times New Roman" w:cs="Times New Roman"/>
          <w:b/>
          <w:sz w:val="24"/>
          <w:szCs w:val="24"/>
        </w:rPr>
      </w:pPr>
      <w:r>
        <w:rPr>
          <w:rFonts w:ascii="Times New Roman" w:hAnsi="Times New Roman" w:cs="Times New Roman"/>
          <w:b/>
          <w:sz w:val="24"/>
          <w:szCs w:val="24"/>
        </w:rPr>
        <w:t xml:space="preserve">От Заказчика:  </w:t>
      </w:r>
      <w:r>
        <w:rPr>
          <w:rFonts w:ascii="Times New Roman" w:hAnsi="Times New Roman" w:cs="Times New Roman"/>
          <w:sz w:val="24"/>
          <w:szCs w:val="24"/>
        </w:rPr>
        <w:t xml:space="preserve">__________________ _____________________ _______________________</w:t>
      </w:r>
      <w:r>
        <w:rPr>
          <w:rFonts w:ascii="Times New Roman" w:hAnsi="Times New Roman" w:cs="Times New Roman"/>
          <w:b/>
          <w:sz w:val="24"/>
          <w:szCs w:val="24"/>
        </w:rPr>
      </w:r>
      <w:r>
        <w:rPr>
          <w:rFonts w:ascii="Times New Roman" w:hAnsi="Times New Roman" w:cs="Times New Roman"/>
          <w:b/>
          <w:sz w:val="24"/>
          <w:szCs w:val="24"/>
        </w:rPr>
      </w:r>
    </w:p>
    <w:p>
      <w:pPr>
        <w:jc w:val="both"/>
        <w:shd w:val="clear" w:color="auto" w:fill="ffffff"/>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Должность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подпись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расшифровка  подписи</w:t>
      </w:r>
      <w:r>
        <w:rPr>
          <w:rFonts w:ascii="Times New Roman" w:hAnsi="Times New Roman" w:cs="Times New Roman"/>
          <w:i/>
          <w:sz w:val="24"/>
          <w:szCs w:val="24"/>
        </w:rPr>
      </w:r>
      <w:r>
        <w:rPr>
          <w:rFonts w:ascii="Times New Roman" w:hAnsi="Times New Roman" w:cs="Times New Roman"/>
          <w:i/>
          <w:sz w:val="24"/>
          <w:szCs w:val="24"/>
        </w:rPr>
      </w:r>
    </w:p>
    <w:p>
      <w:pPr>
        <w:jc w:val="both"/>
        <w:shd w:val="clear" w:color="auto" w:fill="ffffff"/>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r>
      <w:r>
        <w:rPr>
          <w:rFonts w:ascii="Times New Roman" w:hAnsi="Times New Roman" w:cs="Times New Roman"/>
          <w:i/>
          <w:sz w:val="24"/>
          <w:szCs w:val="24"/>
        </w:rPr>
      </w:r>
    </w:p>
    <w:p>
      <w:pPr>
        <w:jc w:val="both"/>
        <w:shd w:val="clear" w:color="auto" w:fill="ffffff"/>
        <w:rPr>
          <w:rFonts w:ascii="Times New Roman" w:hAnsi="Times New Roman" w:cs="Times New Roman"/>
          <w:b/>
          <w:sz w:val="24"/>
          <w:szCs w:val="24"/>
        </w:rPr>
      </w:pPr>
      <w:r>
        <w:rPr>
          <w:rFonts w:ascii="Times New Roman" w:hAnsi="Times New Roman" w:cs="Times New Roman"/>
          <w:b/>
          <w:sz w:val="24"/>
          <w:szCs w:val="24"/>
        </w:rPr>
        <w:t xml:space="preserve">От Подрядчика: _________________</w:t>
      </w:r>
      <w:r>
        <w:rPr>
          <w:rFonts w:ascii="Times New Roman" w:hAnsi="Times New Roman" w:cs="Times New Roman"/>
          <w:sz w:val="24"/>
          <w:szCs w:val="24"/>
        </w:rPr>
        <w:t xml:space="preserve"> _____________________ _______________________</w:t>
      </w:r>
      <w:r>
        <w:rPr>
          <w:rFonts w:ascii="Times New Roman" w:hAnsi="Times New Roman" w:cs="Times New Roman"/>
          <w:b/>
          <w:sz w:val="24"/>
          <w:szCs w:val="24"/>
        </w:rPr>
      </w:r>
      <w:r>
        <w:rPr>
          <w:rFonts w:ascii="Times New Roman" w:hAnsi="Times New Roman" w:cs="Times New Roman"/>
          <w:b/>
          <w:sz w:val="24"/>
          <w:szCs w:val="24"/>
        </w:rPr>
      </w:r>
    </w:p>
    <w:p>
      <w:pPr>
        <w:jc w:val="both"/>
        <w:shd w:val="clear" w:color="auto" w:fill="ffffff"/>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            Должность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подпись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расшифровка  подписи</w:t>
      </w:r>
      <w:r>
        <w:rPr>
          <w:rFonts w:ascii="Times New Roman" w:hAnsi="Times New Roman" w:cs="Times New Roman"/>
          <w:i/>
          <w:sz w:val="24"/>
          <w:szCs w:val="24"/>
        </w:rPr>
      </w:r>
      <w:r>
        <w:rPr>
          <w:rFonts w:ascii="Times New Roman" w:hAnsi="Times New Roman" w:cs="Times New Roman"/>
          <w:i/>
          <w:sz w:val="24"/>
          <w:szCs w:val="24"/>
        </w:rPr>
      </w:r>
    </w:p>
    <w:p>
      <w:pPr>
        <w:jc w:val="both"/>
        <w:shd w:val="clear" w:color="auto" w:fill="ffffff"/>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r>
      <w:r>
        <w:rPr>
          <w:rFonts w:ascii="Times New Roman" w:hAnsi="Times New Roman" w:cs="Times New Roman"/>
          <w:i/>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Результаты  выполнения  работ  сдал __________ ___________ ________________</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Должность</w:t>
      </w:r>
      <w:r>
        <w:rPr>
          <w:rFonts w:ascii="Times New Roman" w:hAnsi="Times New Roman" w:cs="Times New Roman"/>
          <w:i/>
          <w:sz w:val="24"/>
          <w:szCs w:val="24"/>
        </w:rPr>
        <w:tab/>
        <w:t xml:space="preserve">   подпись             расшифровка  подписи</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Результаты  выполнения работ  принял ____________ _______ _______________</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Должность            </w:t>
      </w:r>
      <w:r>
        <w:rPr>
          <w:rFonts w:ascii="Times New Roman" w:hAnsi="Times New Roman" w:cs="Times New Roman"/>
          <w:i/>
          <w:sz w:val="24"/>
          <w:szCs w:val="24"/>
        </w:rPr>
        <w:t xml:space="preserve">   подпись   расшифровка  подписи</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Дата  подписания  Акта</w:t>
      </w:r>
      <w:r>
        <w:rPr>
          <w:rFonts w:ascii="Times New Roman" w:hAnsi="Times New Roman" w:cs="Times New Roman"/>
          <w:sz w:val="24"/>
          <w:szCs w:val="24"/>
        </w:rPr>
        <w:t xml:space="preserve"> «______»_____________________ 20__ г.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w:t>
            </w:r>
            <w:r>
              <w:rPr>
                <w:rFonts w:ascii="Times New Roman" w:hAnsi="Times New Roman" w:cs="Times New Roman"/>
                <w:sz w:val="24"/>
                <w:szCs w:val="24"/>
              </w:rPr>
              <w:t xml:space="preserve">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w:t>
            </w:r>
            <w:r>
              <w:rPr>
                <w:rFonts w:ascii="Times New Roman" w:hAnsi="Times New Roman" w:cs="Times New Roman"/>
                <w:sz w:val="24"/>
                <w:szCs w:val="24"/>
              </w:rPr>
            </w:r>
            <w:r>
              <w:rPr>
                <w:rFonts w:ascii="Times New Roman" w:hAnsi="Times New Roman" w:cs="Times New Roman"/>
                <w:sz w:val="24"/>
                <w:szCs w:val="24"/>
              </w:rPr>
            </w:r>
          </w:p>
        </w:tc>
      </w:tr>
    </w:tbl>
    <w:p>
      <w:pPr>
        <w:ind w:firstLine="10260"/>
        <w:rPr>
          <w:rFonts w:ascii="Times New Roman" w:hAnsi="Times New Roman" w:cs="Times New Roman"/>
          <w:sz w:val="24"/>
          <w:szCs w:val="24"/>
        </w:rPr>
        <w:sectPr>
          <w:footnotePr/>
          <w:endnotePr/>
          <w:type w:val="nextPage"/>
          <w:pgSz w:w="11907" w:h="16840" w:orient="portrait"/>
          <w:pgMar w:top="1134" w:right="709" w:bottom="851" w:left="1701" w:header="709" w:footer="709" w:gutter="0"/>
          <w:cols w:num="1" w:sep="0" w:space="708" w:equalWidth="1"/>
          <w:docGrid w:linePitch="360"/>
          <w:titlePg/>
        </w:sect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9639"/>
        <w:rPr>
          <w:rFonts w:ascii="Times New Roman" w:hAnsi="Times New Roman" w:cs="Times New Roman"/>
          <w:sz w:val="24"/>
          <w:szCs w:val="24"/>
        </w:rPr>
      </w:pPr>
      <w:r>
        <w:rPr>
          <w:rFonts w:ascii="Times New Roman" w:hAnsi="Times New Roman" w:cs="Times New Roman"/>
          <w:sz w:val="24"/>
          <w:szCs w:val="24"/>
        </w:rPr>
        <w:t xml:space="preserve">Приложение № 17 к Договору №_____</w:t>
      </w:r>
      <w:r>
        <w:rPr>
          <w:rFonts w:ascii="Times New Roman" w:hAnsi="Times New Roman" w:cs="Times New Roman"/>
          <w:sz w:val="24"/>
          <w:szCs w:val="24"/>
        </w:rPr>
      </w:r>
      <w:r>
        <w:rPr>
          <w:rFonts w:ascii="Times New Roman" w:hAnsi="Times New Roman" w:cs="Times New Roman"/>
          <w:sz w:val="24"/>
          <w:szCs w:val="24"/>
        </w:rPr>
      </w:r>
    </w:p>
    <w:p>
      <w:pPr>
        <w:ind w:firstLine="9639"/>
        <w:rPr>
          <w:rFonts w:ascii="Times New Roman" w:hAnsi="Times New Roman" w:cs="Times New Roman"/>
          <w:sz w:val="24"/>
          <w:szCs w:val="24"/>
        </w:rPr>
      </w:pPr>
      <w:r>
        <w:rPr>
          <w:rFonts w:ascii="Times New Roman" w:hAnsi="Times New Roman" w:cs="Times New Roman"/>
          <w:sz w:val="24"/>
          <w:szCs w:val="24"/>
        </w:rPr>
        <w:t xml:space="preserve">от «____»__________________2024</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color w:val="000000"/>
        </w:rPr>
      </w:pPr>
      <w:r>
        <w:rPr>
          <w:rFonts w:ascii="Times New Roman" w:hAnsi="Times New Roman" w:cs="Times New Roman"/>
          <w:color w:val="000000"/>
        </w:rPr>
        <w:t xml:space="preserve">ФОРМА </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p>
      <w:pPr>
        <w:jc w:val="center"/>
        <w:rPr>
          <w:rFonts w:ascii="Times New Roman" w:hAnsi="Times New Roman" w:cs="Times New Roman"/>
          <w:b/>
          <w:bCs/>
          <w:color w:val="000000"/>
        </w:rPr>
      </w:pPr>
      <w:r>
        <w:rPr>
          <w:rFonts w:ascii="Times New Roman" w:hAnsi="Times New Roman" w:cs="Times New Roman"/>
          <w:b/>
          <w:bCs/>
          <w:color w:val="000000"/>
        </w:rPr>
        <w:t xml:space="preserve">АКТ № __________</w:t>
      </w:r>
      <w:r>
        <w:rPr>
          <w:rFonts w:ascii="Times New Roman" w:hAnsi="Times New Roman" w:cs="Times New Roman"/>
          <w:b/>
          <w:bCs/>
          <w:color w:val="000000"/>
        </w:rPr>
      </w:r>
      <w:r>
        <w:rPr>
          <w:rFonts w:ascii="Times New Roman" w:hAnsi="Times New Roman" w:cs="Times New Roman"/>
          <w:b/>
          <w:bCs/>
          <w:color w:val="000000"/>
        </w:rPr>
      </w:r>
    </w:p>
    <w:p>
      <w:pPr>
        <w:jc w:val="center"/>
        <w:rPr>
          <w:rFonts w:ascii="Times New Roman" w:hAnsi="Times New Roman" w:cs="Times New Roman"/>
          <w:b/>
          <w:bCs/>
          <w:color w:val="000000"/>
        </w:rPr>
      </w:pPr>
      <w:r>
        <w:rPr>
          <w:rFonts w:ascii="Times New Roman" w:hAnsi="Times New Roman" w:cs="Times New Roman"/>
          <w:b/>
          <w:bCs/>
          <w:color w:val="000000"/>
        </w:rPr>
        <w:t xml:space="preserve">ОСМОТРА ОБОРУДОВАНИЯ </w:t>
      </w:r>
      <w:r>
        <w:rPr>
          <w:rFonts w:ascii="Times New Roman" w:hAnsi="Times New Roman" w:cs="Times New Roman"/>
          <w:b/>
          <w:bCs/>
          <w:color w:val="000000"/>
        </w:rPr>
      </w:r>
      <w:r>
        <w:rPr>
          <w:rFonts w:ascii="Times New Roman" w:hAnsi="Times New Roman" w:cs="Times New Roman"/>
          <w:b/>
          <w:bCs/>
          <w:color w:val="000000"/>
        </w:rPr>
      </w:r>
    </w:p>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p>
      <w:pPr>
        <w:jc w:val="both"/>
        <w:shd w:val="clear" w:color="auto" w:fill="ffffff"/>
        <w:rPr>
          <w:rFonts w:ascii="Times New Roman" w:hAnsi="Times New Roman" w:cs="Times New Roman"/>
          <w:color w:val="000000"/>
          <w:sz w:val="26"/>
          <w:szCs w:val="26"/>
        </w:rPr>
      </w:pPr>
      <w:r>
        <w:rPr>
          <w:rFonts w:ascii="Times New Roman" w:hAnsi="Times New Roman" w:cs="Times New Roman"/>
          <w:b/>
          <w:bCs/>
          <w:color w:val="000000"/>
          <w:sz w:val="26"/>
          <w:szCs w:val="26"/>
        </w:rPr>
        <w:t xml:space="preserve">Заказчик</w:t>
      </w:r>
      <w:r>
        <w:rPr>
          <w:rFonts w:ascii="Times New Roman" w:hAnsi="Times New Roman" w:cs="Times New Roman"/>
          <w:color w:val="000000"/>
          <w:sz w:val="26"/>
          <w:szCs w:val="26"/>
        </w:rPr>
        <w:t xml:space="preserve">: </w:t>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rPr>
          <w:rFonts w:ascii="Times New Roman" w:hAnsi="Times New Roman" w:cs="Times New Roman"/>
          <w:color w:val="000000"/>
          <w:sz w:val="26"/>
          <w:szCs w:val="26"/>
        </w:rPr>
      </w:pPr>
      <w:r>
        <w:rPr>
          <w:rFonts w:ascii="Times New Roman" w:hAnsi="Times New Roman" w:cs="Times New Roman"/>
          <w:b/>
          <w:bCs/>
          <w:color w:val="000000"/>
          <w:sz w:val="26"/>
          <w:szCs w:val="26"/>
        </w:rPr>
        <w:t xml:space="preserve">Подрядчик</w:t>
      </w:r>
      <w:r>
        <w:rPr>
          <w:rFonts w:ascii="Times New Roman" w:hAnsi="Times New Roman" w:cs="Times New Roman"/>
          <w:color w:val="000000"/>
          <w:sz w:val="26"/>
          <w:szCs w:val="26"/>
        </w:rPr>
        <w:t xml:space="preserve">____________________________________________________________________________________________</w:t>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t xml:space="preserve">Указывается  фирменное  наименование, место нахождения </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color w:val="000000"/>
          <w:sz w:val="26"/>
          <w:szCs w:val="26"/>
        </w:rPr>
      </w:pPr>
      <w:r>
        <w:rPr>
          <w:rFonts w:ascii="Times New Roman" w:hAnsi="Times New Roman" w:cs="Times New Roman"/>
          <w:b/>
          <w:bCs/>
          <w:color w:val="000000"/>
          <w:sz w:val="26"/>
          <w:szCs w:val="26"/>
        </w:rPr>
        <w:t xml:space="preserve">Объект_</w:t>
      </w:r>
      <w:r>
        <w:rPr>
          <w:rFonts w:ascii="Times New Roman" w:hAnsi="Times New Roman" w:cs="Times New Roman"/>
          <w:color w:val="000000"/>
          <w:sz w:val="26"/>
          <w:szCs w:val="26"/>
        </w:rPr>
        <w:t xml:space="preserve">______________________________________________________________________________________________</w:t>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rPr>
          <w:rFonts w:ascii="Times New Roman" w:hAnsi="Times New Roman" w:cs="Times New Roman"/>
          <w:color w:val="000000"/>
          <w:sz w:val="26"/>
          <w:szCs w:val="26"/>
        </w:rPr>
      </w:pPr>
      <w:r>
        <w:rPr>
          <w:rFonts w:ascii="Times New Roman" w:hAnsi="Times New Roman" w:cs="Times New Roman"/>
          <w:b/>
          <w:bCs/>
          <w:color w:val="000000"/>
          <w:sz w:val="26"/>
          <w:szCs w:val="26"/>
        </w:rPr>
        <w:t xml:space="preserve">Договор подряда</w:t>
      </w:r>
      <w:r>
        <w:rPr>
          <w:rFonts w:ascii="Times New Roman" w:hAnsi="Times New Roman" w:cs="Times New Roman"/>
          <w:color w:val="000000"/>
          <w:sz w:val="26"/>
          <w:szCs w:val="26"/>
        </w:rPr>
        <w:t xml:space="preserve"> №________ от «___»__________ 20_ г. </w:t>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tabs>
          <w:tab w:val="left" w:pos="7485" w:leader="none"/>
        </w:tabs>
        <w:rPr>
          <w:rFonts w:ascii="Times New Roman" w:hAnsi="Times New Roman" w:cs="Times New Roman"/>
          <w:color w:val="000000"/>
          <w:sz w:val="26"/>
          <w:szCs w:val="26"/>
        </w:rPr>
      </w:pPr>
      <w:r>
        <w:rPr>
          <w:rFonts w:ascii="Times New Roman" w:hAnsi="Times New Roman" w:cs="Times New Roman"/>
          <w:b/>
          <w:bCs/>
          <w:color w:val="000000"/>
          <w:sz w:val="26"/>
          <w:szCs w:val="26"/>
        </w:rPr>
        <w:t xml:space="preserve">Дата составления Акта</w:t>
      </w:r>
      <w:r>
        <w:rPr>
          <w:rFonts w:ascii="Times New Roman" w:hAnsi="Times New Roman" w:cs="Times New Roman"/>
          <w:color w:val="000000"/>
          <w:sz w:val="26"/>
          <w:szCs w:val="26"/>
        </w:rPr>
        <w:t xml:space="preserve"> «___»__________________20_ г. </w:t>
      </w:r>
      <w:r>
        <w:rPr>
          <w:rFonts w:ascii="Times New Roman" w:hAnsi="Times New Roman" w:cs="Times New Roman"/>
          <w:color w:val="000000"/>
          <w:sz w:val="26"/>
          <w:szCs w:val="26"/>
        </w:rPr>
        <w:tab/>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От Заказчика:</w:t>
      </w:r>
      <w:r>
        <w:rPr>
          <w:rFonts w:ascii="Times New Roman" w:hAnsi="Times New Roman" w:cs="Times New Roman"/>
          <w:color w:val="000000"/>
          <w:sz w:val="26"/>
          <w:szCs w:val="26"/>
        </w:rPr>
        <w:t xml:space="preserve">___________________ _____________________ _______________________</w:t>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tab/>
      </w:r>
      <w:r>
        <w:rPr>
          <w:rFonts w:ascii="Times New Roman" w:hAnsi="Times New Roman" w:cs="Times New Roman"/>
          <w:b/>
          <w:bCs/>
          <w:color w:val="000000"/>
          <w:sz w:val="26"/>
          <w:szCs w:val="26"/>
        </w:rPr>
        <w:tab/>
        <w:t xml:space="preserve">    </w:t>
      </w:r>
      <w:r>
        <w:rPr>
          <w:rFonts w:ascii="Times New Roman" w:hAnsi="Times New Roman" w:cs="Times New Roman"/>
          <w:color w:val="000000"/>
          <w:sz w:val="26"/>
          <w:szCs w:val="26"/>
        </w:rPr>
        <w:t xml:space="preserve">___________________________ _____________________ ________________</w:t>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От Подрядчика :__________________</w:t>
      </w:r>
      <w:r>
        <w:rPr>
          <w:rFonts w:ascii="Times New Roman" w:hAnsi="Times New Roman" w:cs="Times New Roman"/>
          <w:color w:val="000000"/>
          <w:sz w:val="26"/>
          <w:szCs w:val="26"/>
        </w:rPr>
        <w:t xml:space="preserve"> _____________________ _______________________</w:t>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t xml:space="preserve">      </w:t>
      </w:r>
      <w:r>
        <w:rPr>
          <w:rFonts w:ascii="Times New Roman" w:hAnsi="Times New Roman" w:cs="Times New Roman"/>
          <w:i/>
          <w:iCs/>
          <w:color w:val="000000"/>
        </w:rPr>
        <w:t xml:space="preserve"> </w:t>
      </w:r>
      <w:r>
        <w:rPr>
          <w:rFonts w:ascii="Times New Roman" w:hAnsi="Times New Roman" w:cs="Times New Roman"/>
          <w:color w:val="000000"/>
          <w:sz w:val="26"/>
          <w:szCs w:val="26"/>
        </w:rPr>
        <w:t xml:space="preserve">___________ _____________________ ________________________________</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ind w:left="900" w:firstLine="540"/>
        <w:jc w:val="both"/>
        <w:rPr>
          <w:rFonts w:ascii="Times New Roman" w:hAnsi="Times New Roman" w:cs="Times New Roman"/>
          <w:color w:val="000000"/>
        </w:rPr>
      </w:pPr>
      <w:r>
        <w:rPr>
          <w:rFonts w:ascii="Times New Roman" w:hAnsi="Times New Roman" w:cs="Times New Roman"/>
          <w:color w:val="000000"/>
        </w:rPr>
        <w:t xml:space="preserve">Представители Заказчика в присутствии представителей Подрядчика осмотрели оборудование, предоставленное Подрядчиком в соответствии с ус</w:t>
      </w:r>
      <w:r>
        <w:rPr>
          <w:rFonts w:ascii="Times New Roman" w:hAnsi="Times New Roman" w:cs="Times New Roman"/>
          <w:color w:val="000000"/>
        </w:rPr>
        <w:t xml:space="preserve">ловиями Договора подряда № ___ от _____, подлежащее монтажу и составили настоящий Акт о следующем</w:t>
      </w:r>
      <w:r>
        <w:rPr>
          <w:rFonts w:ascii="Times New Roman" w:hAnsi="Times New Roman" w:cs="Times New Roman"/>
          <w:color w:val="000000"/>
        </w:rPr>
      </w:r>
      <w:r>
        <w:rPr>
          <w:rFonts w:ascii="Times New Roman" w:hAnsi="Times New Roman" w:cs="Times New Roman"/>
          <w:color w:val="000000"/>
        </w:rPr>
      </w:r>
    </w:p>
    <w:p>
      <w:pPr>
        <w:ind w:left="900" w:firstLine="540"/>
        <w:jc w:val="both"/>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bl>
      <w:tblPr>
        <w:tblW w:w="15069" w:type="dxa"/>
        <w:tblLook w:val="04A0" w:firstRow="1" w:lastRow="0" w:firstColumn="1" w:lastColumn="0" w:noHBand="0" w:noVBand="1"/>
      </w:tblPr>
      <w:tblGrid>
        <w:gridCol w:w="793"/>
        <w:gridCol w:w="216"/>
        <w:gridCol w:w="1640"/>
        <w:gridCol w:w="1705"/>
        <w:gridCol w:w="3409"/>
        <w:gridCol w:w="1374"/>
        <w:gridCol w:w="792"/>
        <w:gridCol w:w="3363"/>
        <w:gridCol w:w="1777"/>
      </w:tblGrid>
      <w:tr>
        <w:tblPrEx/>
        <w:trPr>
          <w:trHeight w:val="315"/>
        </w:trPr>
        <w:tc>
          <w:tcPr>
            <w:tcW w:w="793" w:type="dxa"/>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r>
            <w:r>
              <w:rPr>
                <w:rFonts w:ascii="Times New Roman" w:hAnsi="Times New Roman" w:cs="Times New Roman"/>
                <w:b/>
                <w:bCs/>
                <w:color w:val="000000"/>
              </w:rPr>
            </w:r>
            <w:r>
              <w:rPr>
                <w:rFonts w:ascii="Times New Roman" w:hAnsi="Times New Roman" w:cs="Times New Roman"/>
                <w:b/>
                <w:bCs/>
                <w:color w:val="000000"/>
              </w:rPr>
            </w:r>
          </w:p>
        </w:tc>
        <w:tc>
          <w:tcPr>
            <w:gridSpan w:val="8"/>
            <w:tcW w:w="14276" w:type="dxa"/>
            <w:vAlign w:val="bottom"/>
            <w:textDirection w:val="lrTb"/>
            <w:noWrap/>
          </w:tcPr>
          <w:p>
            <w:pPr>
              <w:jc w:val="center"/>
              <w:rPr>
                <w:rFonts w:ascii="Times New Roman" w:hAnsi="Times New Roman" w:cs="Times New Roman"/>
                <w:b/>
                <w:bCs/>
                <w:color w:val="000000"/>
              </w:rPr>
            </w:pPr>
            <w:r>
              <w:rPr>
                <w:rFonts w:ascii="Times New Roman" w:hAnsi="Times New Roman" w:cs="Times New Roman"/>
                <w:b/>
                <w:bCs/>
                <w:color w:val="000000"/>
              </w:rPr>
              <w:t xml:space="preserve">ПЕРЕЧЕНЬ ОБОРУДОВАНИЯ, </w:t>
            </w:r>
            <w:r>
              <w:rPr>
                <w:rFonts w:ascii="Times New Roman" w:hAnsi="Times New Roman" w:cs="Times New Roman"/>
                <w:b/>
                <w:bCs/>
                <w:color w:val="000000"/>
              </w:rPr>
            </w:r>
            <w:r>
              <w:rPr>
                <w:rFonts w:ascii="Times New Roman" w:hAnsi="Times New Roman" w:cs="Times New Roman"/>
                <w:b/>
                <w:bCs/>
                <w:color w:val="000000"/>
              </w:rPr>
            </w:r>
          </w:p>
          <w:p>
            <w:pPr>
              <w:jc w:val="center"/>
              <w:rPr>
                <w:rFonts w:ascii="Times New Roman" w:hAnsi="Times New Roman" w:cs="Times New Roman"/>
                <w:color w:val="000000"/>
              </w:rPr>
            </w:pPr>
            <w:r>
              <w:rPr>
                <w:rFonts w:ascii="Times New Roman" w:hAnsi="Times New Roman" w:cs="Times New Roman"/>
                <w:b/>
                <w:bCs/>
                <w:color w:val="000000"/>
              </w:rPr>
              <w:t xml:space="preserve">ПРЕДСТАВЛЕННОГО ДЛЯ ПРОВЕДЕНИЯ ОСМОТРА</w:t>
            </w:r>
            <w:r>
              <w:rPr>
                <w:rFonts w:ascii="Times New Roman" w:hAnsi="Times New Roman" w:cs="Times New Roman"/>
                <w:color w:val="000000"/>
              </w:rPr>
            </w:r>
            <w:r>
              <w:rPr>
                <w:rFonts w:ascii="Times New Roman" w:hAnsi="Times New Roman" w:cs="Times New Roman"/>
                <w:color w:val="000000"/>
              </w:rPr>
            </w:r>
          </w:p>
        </w:tc>
      </w:tr>
      <w:tr>
        <w:tblPrEx/>
        <w:trPr>
          <w:trHeight w:val="270"/>
        </w:trPr>
        <w:tc>
          <w:tcPr>
            <w:gridSpan w:val="2"/>
            <w:tcBorders>
              <w:top w:val="none" w:color="000000" w:sz="4" w:space="0"/>
              <w:left w:val="none" w:color="000000" w:sz="4" w:space="0"/>
              <w:bottom w:val="single" w:color="auto" w:sz="8" w:space="0"/>
              <w:right w:val="none" w:color="000000" w:sz="4" w:space="0"/>
            </w:tcBorders>
            <w:tcW w:w="1009"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none" w:color="000000" w:sz="4" w:space="0"/>
              <w:left w:val="none" w:color="000000" w:sz="4" w:space="0"/>
              <w:bottom w:val="single" w:color="auto" w:sz="8" w:space="0"/>
              <w:right w:val="none" w:color="000000" w:sz="4" w:space="0"/>
            </w:tcBorders>
            <w:tcW w:w="1640"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none" w:color="000000" w:sz="4" w:space="0"/>
              <w:left w:val="none" w:color="000000" w:sz="4" w:space="0"/>
              <w:bottom w:val="single" w:color="auto" w:sz="8" w:space="0"/>
              <w:right w:val="none" w:color="000000" w:sz="4" w:space="0"/>
            </w:tcBorders>
            <w:tcW w:w="1705"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none" w:color="000000" w:sz="4" w:space="0"/>
              <w:left w:val="none" w:color="000000" w:sz="4" w:space="0"/>
              <w:bottom w:val="single" w:color="auto" w:sz="8" w:space="0"/>
              <w:right w:val="none" w:color="000000" w:sz="4" w:space="0"/>
            </w:tcBorders>
            <w:tcW w:w="3409"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none" w:color="000000" w:sz="4" w:space="0"/>
              <w:left w:val="none" w:color="000000" w:sz="4" w:space="0"/>
              <w:bottom w:val="single" w:color="auto" w:sz="8" w:space="0"/>
              <w:right w:val="none" w:color="000000" w:sz="4" w:space="0"/>
            </w:tcBorders>
            <w:tcW w:w="1374" w:type="dxa"/>
            <w:textDirection w:val="lrTb"/>
            <w:noWrap w:val="false"/>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none" w:color="000000" w:sz="4" w:space="0"/>
              <w:left w:val="none" w:color="000000" w:sz="4" w:space="0"/>
              <w:bottom w:val="single" w:color="auto" w:sz="8" w:space="0"/>
              <w:right w:val="none" w:color="000000" w:sz="4" w:space="0"/>
            </w:tcBorders>
            <w:tcW w:w="792"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single" w:color="auto" w:sz="4" w:space="0"/>
              <w:left w:val="none" w:color="000000" w:sz="4" w:space="0"/>
              <w:bottom w:val="single" w:color="auto" w:sz="8" w:space="0"/>
              <w:right w:val="single" w:color="auto" w:sz="4" w:space="0"/>
            </w:tcBorders>
            <w:tcW w:w="3363" w:type="dxa"/>
            <w:vAlign w:val="bottom"/>
            <w:textDirection w:val="lrTb"/>
            <w:noWrap/>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c>
          <w:tcPr>
            <w:tcBorders>
              <w:top w:val="single" w:color="auto" w:sz="4" w:space="0"/>
              <w:left w:val="single" w:color="auto" w:sz="4" w:space="0"/>
              <w:bottom w:val="single" w:color="auto" w:sz="8" w:space="0"/>
              <w:right w:val="none" w:color="000000" w:sz="4" w:space="0"/>
            </w:tcBorders>
            <w:tcW w:w="1777" w:type="dxa"/>
            <w:vAlign w:val="bottom"/>
            <w:textDirection w:val="lrTb"/>
            <w:noWrap w:val="false"/>
          </w:tcPr>
          <w:p>
            <w:pP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tc>
      </w:tr>
      <w:tr>
        <w:tblPrEx/>
        <w:trPr>
          <w:trHeight w:val="525"/>
        </w:trPr>
        <w:tc>
          <w:tcPr>
            <w:gridSpan w:val="2"/>
            <w:tcBorders>
              <w:top w:val="single" w:color="auto" w:sz="8" w:space="0"/>
              <w:left w:val="single" w:color="auto" w:sz="8" w:space="0"/>
              <w:bottom w:val="single" w:color="auto" w:sz="8" w:space="0"/>
              <w:right w:val="single" w:color="auto" w:sz="4" w:space="0"/>
            </w:tcBorders>
            <w:tcW w:w="1009"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 </w:t>
            </w:r>
            <w:r>
              <w:rPr>
                <w:rFonts w:ascii="Times New Roman" w:hAnsi="Times New Roman" w:cs="Times New Roman"/>
                <w:b/>
                <w:bCs/>
                <w:color w:val="000000"/>
              </w:rPr>
            </w:r>
            <w:r>
              <w:rPr>
                <w:rFonts w:ascii="Times New Roman" w:hAnsi="Times New Roman" w:cs="Times New Roman"/>
                <w:b/>
                <w:bCs/>
                <w:color w:val="000000"/>
              </w:rPr>
            </w:r>
          </w:p>
          <w:p>
            <w:pPr>
              <w:jc w:val="center"/>
              <w:rPr>
                <w:rFonts w:ascii="Times New Roman" w:hAnsi="Times New Roman" w:cs="Times New Roman"/>
                <w:b/>
                <w:bCs/>
                <w:color w:val="000000"/>
              </w:rPr>
            </w:pPr>
            <w:r>
              <w:rPr>
                <w:rFonts w:ascii="Times New Roman" w:hAnsi="Times New Roman" w:cs="Times New Roman"/>
                <w:b/>
                <w:bCs/>
                <w:color w:val="000000"/>
              </w:rPr>
              <w:t xml:space="preserve">п/п</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none" w:color="000000" w:sz="4" w:space="0"/>
              <w:bottom w:val="single" w:color="auto" w:sz="8" w:space="0"/>
              <w:right w:val="single" w:color="auto" w:sz="4" w:space="0"/>
            </w:tcBorders>
            <w:tcW w:w="1640"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Производитель</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none" w:color="000000" w:sz="4" w:space="0"/>
              <w:bottom w:val="single" w:color="auto" w:sz="8" w:space="0"/>
              <w:right w:val="single" w:color="auto" w:sz="4" w:space="0"/>
            </w:tcBorders>
            <w:tcW w:w="1705"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Код производителя</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none" w:color="000000" w:sz="4" w:space="0"/>
              <w:bottom w:val="single" w:color="auto" w:sz="8" w:space="0"/>
              <w:right w:val="none" w:color="000000" w:sz="4" w:space="0"/>
            </w:tcBorders>
            <w:tcW w:w="3409"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Наименование</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single" w:color="auto" w:sz="4" w:space="0"/>
              <w:bottom w:val="single" w:color="auto" w:sz="8" w:space="0"/>
              <w:right w:val="single" w:color="auto" w:sz="4" w:space="0"/>
            </w:tcBorders>
            <w:tcW w:w="1374" w:type="dxa"/>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Заводской </w:t>
            </w:r>
            <w:r>
              <w:rPr>
                <w:rFonts w:ascii="Times New Roman" w:hAnsi="Times New Roman" w:cs="Times New Roman"/>
                <w:b/>
                <w:bCs/>
                <w:color w:val="000000"/>
              </w:rPr>
            </w:r>
            <w:r>
              <w:rPr>
                <w:rFonts w:ascii="Times New Roman" w:hAnsi="Times New Roman" w:cs="Times New Roman"/>
                <w:b/>
                <w:bCs/>
                <w:color w:val="000000"/>
              </w:rPr>
            </w:r>
          </w:p>
          <w:p>
            <w:pPr>
              <w:jc w:val="center"/>
              <w:rPr>
                <w:rFonts w:ascii="Times New Roman" w:hAnsi="Times New Roman" w:cs="Times New Roman"/>
                <w:b/>
                <w:bCs/>
                <w:color w:val="000000"/>
              </w:rPr>
            </w:pPr>
            <w:r>
              <w:rPr>
                <w:rFonts w:ascii="Times New Roman" w:hAnsi="Times New Roman" w:cs="Times New Roman"/>
                <w:b/>
                <w:bCs/>
                <w:color w:val="000000"/>
              </w:rPr>
              <w:t xml:space="preserve">номер</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single" w:color="auto" w:sz="4" w:space="0"/>
              <w:bottom w:val="single" w:color="auto" w:sz="8" w:space="0"/>
              <w:right w:val="single" w:color="auto" w:sz="4" w:space="0"/>
            </w:tcBorders>
            <w:tcW w:w="792"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Ед. изм.</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none" w:color="000000" w:sz="4" w:space="0"/>
              <w:bottom w:val="single" w:color="auto" w:sz="8" w:space="0"/>
              <w:right w:val="single" w:color="auto" w:sz="4" w:space="0"/>
            </w:tcBorders>
            <w:tcW w:w="3363"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Кол-во</w:t>
            </w:r>
            <w:r>
              <w:rPr>
                <w:rFonts w:ascii="Times New Roman" w:hAnsi="Times New Roman" w:cs="Times New Roman"/>
                <w:b/>
                <w:bCs/>
                <w:color w:val="000000"/>
              </w:rPr>
            </w:r>
            <w:r>
              <w:rPr>
                <w:rFonts w:ascii="Times New Roman" w:hAnsi="Times New Roman" w:cs="Times New Roman"/>
                <w:b/>
                <w:bCs/>
                <w:color w:val="000000"/>
              </w:rPr>
            </w:r>
          </w:p>
        </w:tc>
        <w:tc>
          <w:tcPr>
            <w:tcBorders>
              <w:top w:val="single" w:color="auto" w:sz="8" w:space="0"/>
              <w:left w:val="none" w:color="000000" w:sz="4" w:space="0"/>
              <w:bottom w:val="single" w:color="auto" w:sz="8" w:space="0"/>
              <w:right w:val="single" w:color="auto" w:sz="4" w:space="0"/>
            </w:tcBorders>
            <w:tcW w:w="1777"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Стоимость</w:t>
            </w:r>
            <w:r>
              <w:rPr>
                <w:rFonts w:ascii="Times New Roman" w:hAnsi="Times New Roman" w:cs="Times New Roman"/>
                <w:b/>
                <w:bCs/>
                <w:color w:val="000000"/>
              </w:rPr>
            </w:r>
            <w:r>
              <w:rPr>
                <w:rFonts w:ascii="Times New Roman" w:hAnsi="Times New Roman" w:cs="Times New Roman"/>
                <w:b/>
                <w:bCs/>
                <w:color w:val="000000"/>
              </w:rPr>
            </w:r>
          </w:p>
        </w:tc>
      </w:tr>
      <w:tr>
        <w:tblPrEx/>
        <w:trPr>
          <w:trHeight w:val="270"/>
        </w:trPr>
        <w:tc>
          <w:tcPr>
            <w:gridSpan w:val="2"/>
            <w:tcBorders>
              <w:top w:val="none" w:color="000000" w:sz="4" w:space="0"/>
              <w:left w:val="single" w:color="auto" w:sz="8" w:space="0"/>
              <w:bottom w:val="single" w:color="auto" w:sz="8" w:space="0"/>
              <w:right w:val="single" w:color="auto" w:sz="4" w:space="0"/>
            </w:tcBorders>
            <w:tcW w:w="1009"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(1)</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8" w:space="0"/>
              <w:bottom w:val="single" w:color="auto" w:sz="8" w:space="0"/>
              <w:right w:val="single" w:color="auto" w:sz="4" w:space="0"/>
            </w:tcBorders>
            <w:tcW w:w="1640"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(2)</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8" w:space="0"/>
              <w:bottom w:val="single" w:color="auto" w:sz="8" w:space="0"/>
              <w:right w:val="single" w:color="auto" w:sz="4" w:space="0"/>
            </w:tcBorders>
            <w:tcW w:w="1705"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(3)</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8" w:space="0"/>
              <w:bottom w:val="single" w:color="auto" w:sz="8" w:space="0"/>
              <w:right w:val="single" w:color="auto" w:sz="4" w:space="0"/>
            </w:tcBorders>
            <w:tcW w:w="3409"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(4)</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8" w:space="0"/>
              <w:bottom w:val="single" w:color="auto" w:sz="8" w:space="0"/>
              <w:right w:val="single" w:color="auto" w:sz="8" w:space="0"/>
            </w:tcBorders>
            <w:tcW w:w="1374" w:type="dxa"/>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(5)</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8" w:space="0"/>
              <w:bottom w:val="single" w:color="auto" w:sz="8" w:space="0"/>
              <w:right w:val="single" w:color="auto" w:sz="4" w:space="0"/>
            </w:tcBorders>
            <w:tcW w:w="792"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(6)</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8" w:space="0"/>
              <w:bottom w:val="single" w:color="auto" w:sz="8" w:space="0"/>
              <w:right w:val="single" w:color="auto" w:sz="4" w:space="0"/>
            </w:tcBorders>
            <w:tcW w:w="3363"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(7)</w:t>
            </w:r>
            <w:r>
              <w:rPr>
                <w:rFonts w:ascii="Times New Roman" w:hAnsi="Times New Roman" w:cs="Times New Roman"/>
                <w:b/>
                <w:bCs/>
                <w:color w:val="000000"/>
              </w:rPr>
            </w:r>
            <w:r>
              <w:rPr>
                <w:rFonts w:ascii="Times New Roman" w:hAnsi="Times New Roman" w:cs="Times New Roman"/>
                <w:b/>
                <w:bCs/>
                <w:color w:val="000000"/>
              </w:rPr>
            </w:r>
          </w:p>
        </w:tc>
        <w:tc>
          <w:tcPr>
            <w:tcBorders>
              <w:top w:val="none" w:color="000000" w:sz="4" w:space="0"/>
              <w:left w:val="single" w:color="auto" w:sz="4" w:space="0"/>
              <w:bottom w:val="single" w:color="auto" w:sz="8" w:space="0"/>
              <w:right w:val="single" w:color="auto" w:sz="4" w:space="0"/>
            </w:tcBorders>
            <w:tcW w:w="1777" w:type="dxa"/>
            <w:vAlign w:val="center"/>
            <w:textDirection w:val="lrTb"/>
            <w:noWrap w:val="false"/>
          </w:tcPr>
          <w:p>
            <w:pPr>
              <w:jc w:val="center"/>
              <w:rPr>
                <w:rFonts w:ascii="Times New Roman" w:hAnsi="Times New Roman" w:cs="Times New Roman"/>
                <w:b/>
                <w:bCs/>
                <w:color w:val="000000"/>
              </w:rPr>
            </w:pPr>
            <w:r>
              <w:rPr>
                <w:rFonts w:ascii="Times New Roman" w:hAnsi="Times New Roman" w:cs="Times New Roman"/>
                <w:b/>
                <w:bCs/>
                <w:color w:val="000000"/>
              </w:rPr>
              <w:t xml:space="preserve">(8)</w:t>
            </w:r>
            <w:r>
              <w:rPr>
                <w:rFonts w:ascii="Times New Roman" w:hAnsi="Times New Roman" w:cs="Times New Roman"/>
                <w:b/>
                <w:bCs/>
                <w:color w:val="000000"/>
              </w:rPr>
            </w:r>
            <w:r>
              <w:rPr>
                <w:rFonts w:ascii="Times New Roman" w:hAnsi="Times New Roman" w:cs="Times New Roman"/>
                <w:b/>
                <w:bCs/>
                <w:color w:val="000000"/>
              </w:rPr>
            </w:r>
          </w:p>
        </w:tc>
      </w:tr>
    </w:tbl>
    <w:p>
      <w:pPr>
        <w:jc w:val="both"/>
        <w:rPr>
          <w:rFonts w:ascii="Times New Roman" w:hAnsi="Times New Roman" w:cs="Times New Roman"/>
          <w:b/>
          <w:bCs/>
          <w:color w:val="000000"/>
        </w:rPr>
      </w:pPr>
      <w:r>
        <w:rPr>
          <w:rFonts w:ascii="Times New Roman" w:hAnsi="Times New Roman" w:cs="Times New Roman"/>
          <w:b/>
          <w:bCs/>
          <w:color w:val="000000"/>
        </w:rPr>
        <w:t xml:space="preserve">Представленная документация:</w:t>
      </w:r>
      <w:r>
        <w:rPr>
          <w:rFonts w:ascii="Times New Roman" w:hAnsi="Times New Roman" w:cs="Times New Roman"/>
          <w:b/>
          <w:bCs/>
          <w:color w:val="000000"/>
        </w:rPr>
      </w:r>
      <w:r>
        <w:rPr>
          <w:rFonts w:ascii="Times New Roman" w:hAnsi="Times New Roman" w:cs="Times New Roman"/>
          <w:b/>
          <w:bCs/>
          <w:color w:val="000000"/>
        </w:rPr>
      </w:r>
    </w:p>
    <w:p>
      <w:pPr>
        <w:jc w:val="both"/>
        <w:rPr>
          <w:rFonts w:ascii="Times New Roman" w:hAnsi="Times New Roman" w:cs="Times New Roman"/>
          <w:color w:val="000000"/>
        </w:rPr>
      </w:pPr>
      <w:r>
        <w:rPr>
          <w:rFonts w:ascii="Times New Roman" w:hAnsi="Times New Roman" w:cs="Times New Roman"/>
          <w:color w:val="000000"/>
        </w:rPr>
        <w:t xml:space="preserve">___________________________________________________________________________________________________________________________</w:t>
      </w:r>
      <w:r>
        <w:rPr>
          <w:rFonts w:ascii="Times New Roman" w:hAnsi="Times New Roman" w:cs="Times New Roman"/>
          <w:color w:val="00000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r>
        <w:rPr>
          <w:rFonts w:ascii="Times New Roman" w:hAnsi="Times New Roman" w:cs="Times New Roman"/>
          <w:color w:val="000000"/>
        </w:rPr>
      </w:r>
      <w:r>
        <w:rPr>
          <w:rFonts w:ascii="Times New Roman" w:hAnsi="Times New Roman" w:cs="Times New Roman"/>
          <w:color w:val="000000"/>
        </w:rPr>
      </w:r>
    </w:p>
    <w:p>
      <w:pPr>
        <w:jc w:val="both"/>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jc w:val="both"/>
        <w:rPr>
          <w:rFonts w:ascii="Times New Roman" w:hAnsi="Times New Roman" w:cs="Times New Roman"/>
          <w:b/>
          <w:bCs/>
          <w:color w:val="000000"/>
        </w:rPr>
      </w:pPr>
      <w:r>
        <w:rPr>
          <w:rFonts w:ascii="Times New Roman" w:hAnsi="Times New Roman" w:cs="Times New Roman"/>
          <w:b/>
          <w:bCs/>
          <w:color w:val="000000"/>
          <w:sz w:val="26"/>
          <w:szCs w:val="26"/>
        </w:rPr>
        <w:t xml:space="preserve">Замечания Заказчика:</w:t>
      </w:r>
      <w:r>
        <w:rPr>
          <w:rFonts w:ascii="Times New Roman" w:hAnsi="Times New Roman" w:cs="Times New Roman"/>
          <w:b/>
          <w:bCs/>
          <w:color w:val="000000"/>
        </w:rPr>
      </w:r>
      <w:r>
        <w:rPr>
          <w:rFonts w:ascii="Times New Roman" w:hAnsi="Times New Roman" w:cs="Times New Roman"/>
          <w:b/>
          <w:bCs/>
          <w:color w:val="000000"/>
        </w:rPr>
      </w:r>
    </w:p>
    <w:p>
      <w:pPr>
        <w:jc w:val="both"/>
        <w:shd w:val="clear" w:color="auto" w:fill="ffffff"/>
        <w:rPr>
          <w:rFonts w:ascii="Times New Roman" w:hAnsi="Times New Roman" w:cs="Times New Roman"/>
          <w:color w:val="000000"/>
          <w:sz w:val="26"/>
          <w:szCs w:val="26"/>
        </w:rPr>
      </w:pPr>
      <w:r>
        <w:rPr>
          <w:rFonts w:ascii="Times New Roman" w:hAnsi="Times New Roman" w:cs="Times New Roman"/>
          <w:color w:val="000000"/>
          <w:sz w:val="26"/>
          <w:szCs w:val="26"/>
        </w:rPr>
        <w:t xml:space="preserve">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6"/>
          <w:szCs w:val="26"/>
        </w:rPr>
        <w:t xml:space="preserve">___</w:t>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sz w:val="26"/>
          <w:szCs w:val="26"/>
        </w:rPr>
        <w:t xml:space="preserve">* </w:t>
      </w:r>
      <w:r>
        <w:rPr>
          <w:rFonts w:ascii="Times New Roman" w:hAnsi="Times New Roman" w:cs="Times New Roman"/>
          <w:i/>
          <w:iCs/>
          <w:color w:val="000000"/>
        </w:rPr>
        <w:t xml:space="preserve">При наличии  замечаний Заказчика Подрядчик не  вправе  приступать к монтажу  оборудования  до  полного  их  устранения.</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r>
      <w:r>
        <w:rPr>
          <w:rFonts w:ascii="Times New Roman" w:hAnsi="Times New Roman" w:cs="Times New Roman"/>
          <w:i/>
          <w:iCs/>
          <w:color w:val="000000"/>
        </w:rPr>
      </w:r>
      <w:r>
        <w:rPr>
          <w:rFonts w:ascii="Times New Roman" w:hAnsi="Times New Roman" w:cs="Times New Roman"/>
          <w:i/>
          <w:iCs/>
          <w:color w:val="000000"/>
        </w:rPr>
      </w:r>
    </w:p>
    <w:p>
      <w:pPr>
        <w:ind w:firstLine="540"/>
        <w:jc w:val="both"/>
        <w:rPr>
          <w:rFonts w:ascii="Times New Roman" w:hAnsi="Times New Roman" w:cs="Times New Roman"/>
          <w:color w:val="000000"/>
        </w:rPr>
      </w:pPr>
      <w:r>
        <w:rPr>
          <w:rFonts w:ascii="Times New Roman" w:hAnsi="Times New Roman" w:cs="Times New Roman"/>
          <w:color w:val="000000"/>
        </w:rPr>
        <w:t xml:space="preserve">В случае отсутствия замечаний Заказчика, подписанием настоящего Акта стороны свидетельствую</w:t>
      </w:r>
      <w:r>
        <w:rPr>
          <w:rFonts w:ascii="Times New Roman" w:hAnsi="Times New Roman" w:cs="Times New Roman"/>
          <w:color w:val="000000"/>
        </w:rPr>
        <w:t xml:space="preserve">т, что представленное для  технического осмотра оборудование соответствует требованиям Заказчика по количеству и номенклатуре, явных недостатков при проведении осмотра не выявлено. Вся необходимая  документация  представлена  подрядчиком  в полном  объеме.</w:t>
      </w:r>
      <w:r>
        <w:rPr>
          <w:rFonts w:ascii="Times New Roman" w:hAnsi="Times New Roman" w:cs="Times New Roman"/>
          <w:color w:val="000000"/>
        </w:rPr>
      </w:r>
      <w:r>
        <w:rPr>
          <w:rFonts w:ascii="Times New Roman" w:hAnsi="Times New Roman" w:cs="Times New Roman"/>
          <w:color w:val="000000"/>
        </w:rPr>
      </w:r>
    </w:p>
    <w:p>
      <w:pPr>
        <w:ind w:firstLine="540"/>
        <w:jc w:val="both"/>
        <w:rPr>
          <w:rFonts w:ascii="Times New Roman" w:hAnsi="Times New Roman" w:cs="Times New Roman"/>
          <w:color w:val="000000"/>
        </w:rPr>
      </w:pPr>
      <w:r>
        <w:rPr>
          <w:rFonts w:ascii="Times New Roman" w:hAnsi="Times New Roman" w:cs="Times New Roman"/>
          <w:color w:val="000000"/>
        </w:rPr>
        <w:t xml:space="preserve">Настоящий Акт является основанием для начала монтажа указанного выше оборудования. </w:t>
      </w:r>
      <w:r>
        <w:rPr>
          <w:rFonts w:ascii="Times New Roman" w:hAnsi="Times New Roman" w:cs="Times New Roman"/>
          <w:color w:val="000000"/>
        </w:rPr>
      </w:r>
      <w:r>
        <w:rPr>
          <w:rFonts w:ascii="Times New Roman" w:hAnsi="Times New Roman" w:cs="Times New Roman"/>
          <w:color w:val="000000"/>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От Заказчика: </w:t>
      </w:r>
      <w:r>
        <w:rPr>
          <w:rFonts w:ascii="Times New Roman" w:hAnsi="Times New Roman" w:cs="Times New Roman"/>
          <w:color w:val="000000"/>
          <w:sz w:val="26"/>
          <w:szCs w:val="26"/>
        </w:rPr>
        <w:t xml:space="preserve">_____________________ _______________________</w:t>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color w:val="000000"/>
          <w:sz w:val="26"/>
          <w:szCs w:val="26"/>
        </w:rPr>
      </w:pPr>
      <w:r>
        <w:rPr>
          <w:rFonts w:ascii="Times New Roman" w:hAnsi="Times New Roman" w:cs="Times New Roman"/>
          <w:color w:val="000000"/>
          <w:sz w:val="26"/>
          <w:szCs w:val="26"/>
        </w:rPr>
        <w:tab/>
        <w:t xml:space="preserve">          </w:t>
      </w:r>
      <w:r>
        <w:rPr>
          <w:rFonts w:ascii="Times New Roman" w:hAnsi="Times New Roman" w:cs="Times New Roman"/>
          <w:color w:val="000000"/>
          <w:sz w:val="26"/>
          <w:szCs w:val="26"/>
        </w:rPr>
        <w:tab/>
        <w:t xml:space="preserve">__________________ _____________________ _________</w:t>
      </w:r>
      <w:r>
        <w:rPr>
          <w:rFonts w:ascii="Times New Roman" w:hAnsi="Times New Roman" w:cs="Times New Roman"/>
          <w:color w:val="000000"/>
          <w:sz w:val="26"/>
          <w:szCs w:val="26"/>
        </w:rPr>
        <w:t xml:space="preserve">_______________</w:t>
      </w:r>
      <w:r>
        <w:rPr>
          <w:rFonts w:ascii="Times New Roman" w:hAnsi="Times New Roman" w:cs="Times New Roman"/>
          <w:color w:val="000000"/>
          <w:sz w:val="26"/>
          <w:szCs w:val="26"/>
        </w:rPr>
      </w:r>
      <w:r>
        <w:rPr>
          <w:rFonts w:ascii="Times New Roman" w:hAnsi="Times New Roman" w:cs="Times New Roman"/>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От Подрядчика:__________________</w:t>
      </w:r>
      <w:r>
        <w:rPr>
          <w:rFonts w:ascii="Times New Roman" w:hAnsi="Times New Roman" w:cs="Times New Roman"/>
          <w:color w:val="000000"/>
          <w:sz w:val="26"/>
          <w:szCs w:val="26"/>
        </w:rPr>
        <w:t xml:space="preserve"> _____________________ _______________________</w:t>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jc w:val="both"/>
        <w:shd w:val="clear" w:color="auto" w:fill="ffffff"/>
        <w:rPr>
          <w:rFonts w:ascii="Times New Roman" w:hAnsi="Times New Roman" w:cs="Times New Roman"/>
          <w:i/>
          <w:iCs/>
          <w:color w:val="000000"/>
        </w:rPr>
      </w:pP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      </w:t>
      </w:r>
      <w:r>
        <w:rPr>
          <w:rFonts w:ascii="Times New Roman" w:hAnsi="Times New Roman" w:cs="Times New Roman"/>
          <w:color w:val="000000"/>
          <w:sz w:val="26"/>
          <w:szCs w:val="26"/>
        </w:rPr>
        <w:t xml:space="preserve">__________________ _____________________ _____</w:t>
      </w:r>
      <w:r>
        <w:rPr>
          <w:rFonts w:ascii="Times New Roman" w:hAnsi="Times New Roman" w:cs="Times New Roman"/>
          <w:color w:val="000000"/>
          <w:sz w:val="26"/>
          <w:szCs w:val="26"/>
        </w:rPr>
        <w:t xml:space="preserve">___________________</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Должность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подпись </w:t>
      </w:r>
      <w:r>
        <w:rPr>
          <w:rFonts w:ascii="Times New Roman" w:hAnsi="Times New Roman" w:cs="Times New Roman"/>
          <w:i/>
          <w:iCs/>
          <w:color w:val="000000"/>
        </w:rPr>
        <w:tab/>
      </w:r>
      <w:r>
        <w:rPr>
          <w:rFonts w:ascii="Times New Roman" w:hAnsi="Times New Roman" w:cs="Times New Roman"/>
          <w:i/>
          <w:iCs/>
          <w:color w:val="000000"/>
        </w:rPr>
        <w:tab/>
      </w:r>
      <w:r>
        <w:rPr>
          <w:rFonts w:ascii="Times New Roman" w:hAnsi="Times New Roman" w:cs="Times New Roman"/>
          <w:i/>
          <w:iCs/>
          <w:color w:val="000000"/>
        </w:rPr>
        <w:tab/>
        <w:t xml:space="preserve">расшифровка  подписи</w:t>
      </w:r>
      <w:r>
        <w:rPr>
          <w:rFonts w:ascii="Times New Roman" w:hAnsi="Times New Roman" w:cs="Times New Roman"/>
          <w:i/>
          <w:iCs/>
          <w:color w:val="000000"/>
        </w:rPr>
      </w:r>
      <w:r>
        <w:rPr>
          <w:rFonts w:ascii="Times New Roman" w:hAnsi="Times New Roman" w:cs="Times New Roman"/>
          <w:i/>
          <w:iCs/>
          <w:color w:val="000000"/>
        </w:rPr>
      </w:r>
    </w:p>
    <w:p>
      <w:pPr>
        <w:ind w:firstLine="540"/>
        <w:jc w:val="both"/>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ind w:firstLine="540"/>
        <w:jc w:val="both"/>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jc w:val="both"/>
        <w:shd w:val="clear" w:color="auto" w:fill="ffffff"/>
        <w:rPr>
          <w:rFonts w:ascii="Times New Roman" w:hAnsi="Times New Roman" w:cs="Times New Roman"/>
          <w:color w:val="000000"/>
        </w:rPr>
      </w:pPr>
      <w:r>
        <w:rPr>
          <w:rFonts w:ascii="Times New Roman" w:hAnsi="Times New Roman" w:cs="Times New Roman"/>
          <w:b/>
          <w:bCs/>
          <w:color w:val="000000"/>
          <w:sz w:val="26"/>
          <w:szCs w:val="26"/>
        </w:rPr>
        <w:t xml:space="preserve">Дата подписания  Акта</w:t>
      </w:r>
      <w:r>
        <w:rPr>
          <w:rFonts w:ascii="Times New Roman" w:hAnsi="Times New Roman" w:cs="Times New Roman"/>
          <w:color w:val="000000"/>
          <w:sz w:val="26"/>
          <w:szCs w:val="26"/>
        </w:rPr>
        <w:t xml:space="preserve"> «______»_____________________ 20_ г. </w:t>
      </w:r>
      <w:r>
        <w:rPr>
          <w:rFonts w:ascii="Times New Roman" w:hAnsi="Times New Roman" w:cs="Times New Roman"/>
          <w:color w:val="000000"/>
        </w:rPr>
      </w:r>
      <w:r>
        <w:rPr>
          <w:rFonts w:ascii="Times New Roman" w:hAnsi="Times New Roman" w:cs="Times New Roman"/>
          <w:color w:val="000000"/>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pBdr>
          <w:bottom w:val="single" w:color="000000" w:sz="12" w:space="1"/>
        </w:pBdr>
      </w:pPr>
      <w:r>
        <w:rPr>
          <w:rFonts w:ascii="Times New Roman" w:hAnsi="Times New Roman" w:cs="Times New Roman"/>
        </w:rPr>
        <w:t xml:space="preserve">ФОРМУ СОГЛАСОВАЛИ:</w:t>
      </w:r>
      <w:r>
        <w:rPr>
          <w:rFonts w:ascii="Times New Roman" w:hAnsi="Times New Roman" w:cs="Times New Roman"/>
        </w:rPr>
      </w:r>
      <w:r>
        <w:rPr>
          <w:rFonts w:ascii="Times New Roman" w:hAnsi="Times New Roman" w:cs="Times New Roman"/>
        </w:rPr>
      </w:r>
    </w:p>
    <w:tbl>
      <w:tblPr>
        <w:tblW w:w="0" w:type="auto"/>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cs="Times New Roman"/>
                <w:b/>
              </w:rPr>
            </w:pPr>
            <w:r>
              <w:rPr>
                <w:rFonts w:ascii="Times New Roman" w:hAnsi="Times New Roman" w:cs="Times New Roman"/>
                <w:b/>
              </w:rPr>
              <w:t xml:space="preserve">ЗАКАЗЧИК:</w:t>
            </w:r>
            <w:r>
              <w:rPr>
                <w:rFonts w:ascii="Times New Roman" w:hAnsi="Times New Roman" w:cs="Times New Roman"/>
                <w:b/>
              </w:rPr>
            </w:r>
            <w:r>
              <w:rPr>
                <w:rFonts w:ascii="Times New Roman" w:hAnsi="Times New Roman" w:cs="Times New Roman"/>
                <w:b/>
              </w:rPr>
            </w:r>
          </w:p>
        </w:tc>
        <w:tc>
          <w:tcPr>
            <w:tcW w:w="4786" w:type="dxa"/>
            <w:textDirection w:val="lrTb"/>
            <w:noWrap w:val="false"/>
          </w:tcPr>
          <w:p>
            <w:pPr>
              <w:rPr>
                <w:rFonts w:ascii="Times New Roman" w:hAnsi="Times New Roman" w:cs="Times New Roman"/>
                <w:b/>
              </w:rPr>
            </w:pPr>
            <w:r>
              <w:rPr>
                <w:rFonts w:ascii="Times New Roman" w:hAnsi="Times New Roman" w:cs="Times New Roman"/>
                <w:b/>
              </w:rPr>
              <w:t xml:space="preserve"> ПОДРЯДЧИК:</w:t>
            </w:r>
            <w:r>
              <w:rPr>
                <w:rFonts w:ascii="Times New Roman" w:hAnsi="Times New Roman" w:cs="Times New Roman"/>
                <w:b/>
              </w:rPr>
            </w:r>
            <w:r>
              <w:rPr>
                <w:rFonts w:ascii="Times New Roman" w:hAnsi="Times New Roman" w:cs="Times New Roman"/>
                <w:b/>
              </w:rPr>
            </w:r>
          </w:p>
        </w:tc>
      </w:tr>
      <w:tr>
        <w:tblPrEx/>
        <w:trPr>
          <w:trHeight w:val="1621"/>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1026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1026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10260"/>
        <w:rPr>
          <w:rFonts w:ascii="Times New Roman" w:hAnsi="Times New Roman" w:cs="Times New Roman"/>
          <w:b/>
          <w:bCs/>
          <w:color w:val="000000"/>
          <w:sz w:val="24"/>
          <w:szCs w:val="24"/>
        </w:rPr>
        <w:sectPr>
          <w:footnotePr/>
          <w:endnotePr/>
          <w:type w:val="nextPage"/>
          <w:pgSz w:w="16840" w:h="11907" w:orient="landscape"/>
          <w:pgMar w:top="1701" w:right="1134" w:bottom="709" w:left="851" w:header="709" w:footer="709" w:gutter="0"/>
          <w:cols w:num="1" w:sep="0" w:space="708" w:equalWidth="1"/>
          <w:docGrid w:linePitch="360"/>
          <w:titlePg/>
        </w:sect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ind w:firstLine="510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4900"/>
        <w:rPr>
          <w:rFonts w:ascii="Times New Roman" w:hAnsi="Times New Roman" w:cs="Times New Roman"/>
          <w:sz w:val="24"/>
          <w:szCs w:val="24"/>
        </w:rPr>
      </w:pPr>
      <w:r>
        <w:rPr>
          <w:rFonts w:ascii="Times New Roman" w:hAnsi="Times New Roman" w:cs="Times New Roman"/>
          <w:sz w:val="24"/>
          <w:szCs w:val="24"/>
        </w:rPr>
        <w:t xml:space="preserve">Приложение № 18 к Договору №_____</w:t>
      </w:r>
      <w:r>
        <w:rPr>
          <w:rFonts w:ascii="Times New Roman" w:hAnsi="Times New Roman" w:cs="Times New Roman"/>
          <w:sz w:val="24"/>
          <w:szCs w:val="24"/>
        </w:rPr>
      </w:r>
      <w:r>
        <w:rPr>
          <w:rFonts w:ascii="Times New Roman" w:hAnsi="Times New Roman" w:cs="Times New Roman"/>
          <w:sz w:val="24"/>
          <w:szCs w:val="24"/>
        </w:rPr>
      </w:r>
    </w:p>
    <w:p>
      <w:pPr>
        <w:ind w:firstLine="4900"/>
        <w:rPr>
          <w:rFonts w:ascii="Times New Roman" w:hAnsi="Times New Roman" w:cs="Times New Roman"/>
          <w:sz w:val="24"/>
          <w:szCs w:val="24"/>
        </w:rPr>
      </w:pPr>
      <w:r>
        <w:rPr>
          <w:rFonts w:ascii="Times New Roman" w:hAnsi="Times New Roman" w:cs="Times New Roman"/>
          <w:sz w:val="24"/>
          <w:szCs w:val="24"/>
        </w:rPr>
        <w:t xml:space="preserve">от «____»__________________2024 г.</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sz w:val="24"/>
          <w:szCs w:val="24"/>
        </w:rPr>
      </w:pPr>
      <w:r>
        <w:rPr>
          <w:rFonts w:ascii="Times New Roman" w:hAnsi="Times New Roman" w:cs="Times New Roman"/>
          <w:sz w:val="24"/>
          <w:szCs w:val="24"/>
        </w:rPr>
        <w:t xml:space="preserve">ФОРМА</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4"/>
        <w:ind w:firstLine="0"/>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4"/>
        <w:ind w:firstLine="0"/>
        <w:jc w:val="center"/>
        <w:rPr>
          <w:rFonts w:ascii="Times New Roman" w:hAnsi="Times New Roman" w:cs="Times New Roman"/>
          <w:sz w:val="24"/>
          <w:szCs w:val="24"/>
        </w:rPr>
      </w:pPr>
      <w:r>
        <w:rPr>
          <w:rFonts w:ascii="Times New Roman" w:hAnsi="Times New Roman" w:cs="Times New Roman"/>
          <w:sz w:val="24"/>
          <w:szCs w:val="24"/>
        </w:rPr>
        <w:t xml:space="preserve">АКТ N _____</w:t>
      </w:r>
      <w:r>
        <w:rPr>
          <w:rFonts w:ascii="Times New Roman" w:hAnsi="Times New Roman" w:cs="Times New Roman"/>
          <w:sz w:val="24"/>
          <w:szCs w:val="24"/>
        </w:rPr>
      </w:r>
      <w:r>
        <w:rPr>
          <w:rFonts w:ascii="Times New Roman" w:hAnsi="Times New Roman" w:cs="Times New Roman"/>
          <w:sz w:val="24"/>
          <w:szCs w:val="24"/>
        </w:rPr>
      </w:r>
    </w:p>
    <w:p>
      <w:pPr>
        <w:pStyle w:val="1464"/>
        <w:ind w:firstLine="0"/>
        <w:jc w:val="center"/>
        <w:rPr>
          <w:rFonts w:ascii="Times New Roman" w:hAnsi="Times New Roman" w:cs="Times New Roman"/>
          <w:sz w:val="24"/>
          <w:szCs w:val="24"/>
        </w:rPr>
      </w:pPr>
      <w:r>
        <w:rPr>
          <w:rFonts w:ascii="Times New Roman" w:hAnsi="Times New Roman" w:cs="Times New Roman"/>
          <w:sz w:val="24"/>
          <w:szCs w:val="24"/>
        </w:rPr>
        <w:t xml:space="preserve">приема - передачи исходных данных</w:t>
      </w:r>
      <w:r>
        <w:rPr>
          <w:rFonts w:ascii="Times New Roman" w:hAnsi="Times New Roman" w:cs="Times New Roman"/>
          <w:sz w:val="24"/>
          <w:szCs w:val="24"/>
        </w:rPr>
      </w:r>
      <w:r>
        <w:rPr>
          <w:rFonts w:ascii="Times New Roman" w:hAnsi="Times New Roman" w:cs="Times New Roman"/>
          <w:sz w:val="24"/>
          <w:szCs w:val="24"/>
        </w:rPr>
      </w:r>
    </w:p>
    <w:p>
      <w:pPr>
        <w:pStyle w:val="1464"/>
        <w:ind w:firstLine="0"/>
        <w:jc w:val="both"/>
        <w:rPr>
          <w:rFonts w:ascii="Times New Roman" w:hAnsi="Times New Roman" w:cs="Times New Roman"/>
          <w:sz w:val="24"/>
          <w:szCs w:val="24"/>
        </w:rPr>
      </w:pPr>
      <w:r>
        <w:rPr>
          <w:rFonts w:ascii="Times New Roman" w:hAnsi="Times New Roman" w:cs="Times New Roman"/>
          <w:sz w:val="24"/>
          <w:szCs w:val="24"/>
        </w:rPr>
        <w:t xml:space="preserve">г. ______________</w:t>
      </w:r>
      <w:r>
        <w:rPr>
          <w:rFonts w:ascii="Times New Roman" w:hAnsi="Times New Roman" w:cs="Times New Roman"/>
          <w:sz w:val="24"/>
          <w:szCs w:val="24"/>
        </w:rPr>
      </w:r>
      <w:r>
        <w:rPr>
          <w:rFonts w:ascii="Times New Roman" w:hAnsi="Times New Roman" w:cs="Times New Roman"/>
          <w:sz w:val="24"/>
          <w:szCs w:val="24"/>
        </w:rPr>
      </w:r>
    </w:p>
    <w:p>
      <w:pPr>
        <w:pStyle w:val="1464"/>
        <w:ind w:firstLine="0"/>
        <w:jc w:val="right"/>
        <w:rPr>
          <w:rFonts w:ascii="Times New Roman" w:hAnsi="Times New Roman" w:cs="Times New Roman"/>
          <w:sz w:val="24"/>
          <w:szCs w:val="24"/>
        </w:rPr>
      </w:pPr>
      <w:r>
        <w:rPr>
          <w:rFonts w:ascii="Times New Roman" w:hAnsi="Times New Roman" w:cs="Times New Roman"/>
          <w:sz w:val="24"/>
          <w:szCs w:val="24"/>
        </w:rPr>
        <w:t xml:space="preserve">"__"__________ 20__ г.</w:t>
      </w:r>
      <w:r>
        <w:rPr>
          <w:rFonts w:ascii="Times New Roman" w:hAnsi="Times New Roman" w:cs="Times New Roman"/>
          <w:sz w:val="24"/>
          <w:szCs w:val="24"/>
        </w:rPr>
      </w:r>
      <w:r>
        <w:rPr>
          <w:rFonts w:ascii="Times New Roman" w:hAnsi="Times New Roman" w:cs="Times New Roman"/>
          <w:sz w:val="24"/>
          <w:szCs w:val="24"/>
        </w:rPr>
      </w:r>
    </w:p>
    <w:p>
      <w:pPr>
        <w:pStyle w:val="1464"/>
        <w:ind w:firstLine="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4"/>
        <w:ind w:firstLine="540"/>
        <w:jc w:val="both"/>
        <w:rPr>
          <w:rFonts w:ascii="Times New Roman" w:hAnsi="Times New Roman" w:cs="Times New Roman"/>
          <w:sz w:val="24"/>
          <w:szCs w:val="24"/>
        </w:rPr>
      </w:pPr>
      <w:r>
        <w:rPr>
          <w:rFonts w:ascii="Times New Roman" w:hAnsi="Times New Roman" w:cs="Times New Roman"/>
          <w:sz w:val="24"/>
          <w:szCs w:val="24"/>
        </w:rPr>
        <w:t xml:space="preserve">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w:t>
      </w:r>
      <w:r>
        <w:rPr>
          <w:rFonts w:ascii="Times New Roman" w:hAnsi="Times New Roman" w:cs="Times New Roman"/>
          <w:sz w:val="24"/>
          <w:szCs w:val="24"/>
        </w:rPr>
        <w:t xml:space="preserve">_________________________________________, действующего на основании __________________________________с другой стороны, подписали настоящий акт о нижеследующем:</w:t>
      </w:r>
      <w:r>
        <w:rPr>
          <w:rFonts w:ascii="Times New Roman" w:hAnsi="Times New Roman" w:cs="Times New Roman"/>
          <w:sz w:val="24"/>
          <w:szCs w:val="24"/>
        </w:rPr>
      </w:r>
      <w:r>
        <w:rPr>
          <w:rFonts w:ascii="Times New Roman" w:hAnsi="Times New Roman" w:cs="Times New Roman"/>
          <w:sz w:val="24"/>
          <w:szCs w:val="24"/>
        </w:rPr>
      </w:r>
    </w:p>
    <w:p>
      <w:pPr>
        <w:pStyle w:val="1464"/>
        <w:ind w:firstLine="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4"/>
        <w:ind w:firstLine="540"/>
        <w:jc w:val="both"/>
        <w:rPr>
          <w:rFonts w:ascii="Times New Roman" w:hAnsi="Times New Roman" w:cs="Times New Roman"/>
          <w:sz w:val="24"/>
          <w:szCs w:val="24"/>
        </w:rPr>
      </w:pPr>
      <w:r>
        <w:rPr>
          <w:rFonts w:ascii="Times New Roman" w:hAnsi="Times New Roman" w:cs="Times New Roman"/>
          <w:sz w:val="24"/>
          <w:szCs w:val="24"/>
        </w:rPr>
        <w:t xml:space="preserve">Согласно настоящему акту Заказчик передает, а Подрядчик принимает следующие документы (исходн</w:t>
      </w:r>
      <w:r>
        <w:rPr>
          <w:rFonts w:ascii="Times New Roman" w:hAnsi="Times New Roman" w:cs="Times New Roman"/>
          <w:sz w:val="24"/>
          <w:szCs w:val="24"/>
        </w:rPr>
        <w:t xml:space="preserve">ые данные):</w:t>
      </w:r>
      <w:r>
        <w:rPr>
          <w:rFonts w:ascii="Times New Roman" w:hAnsi="Times New Roman" w:cs="Times New Roman"/>
          <w:sz w:val="24"/>
          <w:szCs w:val="24"/>
        </w:rPr>
      </w:r>
      <w:r>
        <w:rPr>
          <w:rFonts w:ascii="Times New Roman" w:hAnsi="Times New Roman" w:cs="Times New Roman"/>
          <w:sz w:val="24"/>
          <w:szCs w:val="24"/>
        </w:rPr>
      </w:r>
    </w:p>
    <w:p>
      <w:pPr>
        <w:pStyle w:val="1464"/>
        <w:ind w:firstLine="540"/>
        <w:jc w:val="both"/>
        <w:rPr>
          <w:rFonts w:ascii="Times New Roman" w:hAnsi="Times New Roman" w:cs="Times New Roman"/>
          <w:i/>
          <w:sz w:val="24"/>
          <w:szCs w:val="24"/>
        </w:rPr>
      </w:pPr>
      <w:r>
        <w:rPr>
          <w:rFonts w:ascii="Times New Roman" w:hAnsi="Times New Roman" w:cs="Times New Roman"/>
          <w:sz w:val="24"/>
          <w:szCs w:val="24"/>
        </w:rPr>
        <w:t xml:space="preserve">1. _______________________ </w:t>
      </w:r>
      <w:r>
        <w:rPr>
          <w:rFonts w:ascii="Times New Roman" w:hAnsi="Times New Roman" w:cs="Times New Roman"/>
          <w:i/>
          <w:sz w:val="24"/>
          <w:szCs w:val="24"/>
        </w:rPr>
        <w:t xml:space="preserve">на бумажном носителе (подлинник или копия) на __ л.,__ экз.; в электронном виде в формате _____ на электронном носителе ______;</w:t>
      </w:r>
      <w:r>
        <w:rPr>
          <w:rFonts w:ascii="Times New Roman" w:hAnsi="Times New Roman" w:cs="Times New Roman"/>
          <w:i/>
          <w:sz w:val="24"/>
          <w:szCs w:val="24"/>
        </w:rPr>
      </w:r>
      <w:r>
        <w:rPr>
          <w:rFonts w:ascii="Times New Roman" w:hAnsi="Times New Roman" w:cs="Times New Roman"/>
          <w:i/>
          <w:sz w:val="24"/>
          <w:szCs w:val="24"/>
        </w:rPr>
      </w:r>
    </w:p>
    <w:p>
      <w:pPr>
        <w:pStyle w:val="1464"/>
        <w:ind w:firstLine="540"/>
        <w:jc w:val="both"/>
        <w:rPr>
          <w:rFonts w:ascii="Times New Roman" w:hAnsi="Times New Roman" w:cs="Times New Roman"/>
          <w:sz w:val="24"/>
          <w:szCs w:val="24"/>
        </w:rPr>
      </w:pPr>
      <w:r>
        <w:rPr>
          <w:rFonts w:ascii="Times New Roman" w:hAnsi="Times New Roman" w:cs="Times New Roman"/>
          <w:sz w:val="24"/>
          <w:szCs w:val="24"/>
        </w:rPr>
        <w:t xml:space="preserve">2. _______________________ </w:t>
      </w:r>
      <w:r>
        <w:rPr>
          <w:rFonts w:ascii="Times New Roman" w:hAnsi="Times New Roman" w:cs="Times New Roman"/>
          <w:i/>
          <w:sz w:val="24"/>
          <w:szCs w:val="24"/>
        </w:rPr>
        <w:t xml:space="preserve">на бумажном носителе (подлинник или копия) на __ л.,__ экз.; в</w:t>
      </w:r>
      <w:r>
        <w:rPr>
          <w:rFonts w:ascii="Times New Roman" w:hAnsi="Times New Roman" w:cs="Times New Roman"/>
          <w:i/>
          <w:sz w:val="24"/>
          <w:szCs w:val="24"/>
        </w:rPr>
        <w:t xml:space="preserve"> электронном виде в формате _____ на электронном носителе ______</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64"/>
        <w:ind w:firstLine="540"/>
        <w:jc w:val="both"/>
        <w:rPr>
          <w:rFonts w:ascii="Times New Roman" w:hAnsi="Times New Roman" w:cs="Times New Roman"/>
          <w:i/>
          <w:sz w:val="24"/>
          <w:szCs w:val="24"/>
        </w:rPr>
      </w:pPr>
      <w:r>
        <w:rPr>
          <w:rFonts w:ascii="Times New Roman" w:hAnsi="Times New Roman" w:cs="Times New Roman"/>
          <w:sz w:val="24"/>
          <w:szCs w:val="24"/>
        </w:rPr>
        <w:t xml:space="preserve">3. _______________________ </w:t>
      </w:r>
      <w:r>
        <w:rPr>
          <w:rFonts w:ascii="Times New Roman" w:hAnsi="Times New Roman" w:cs="Times New Roman"/>
          <w:i/>
          <w:sz w:val="24"/>
          <w:szCs w:val="24"/>
        </w:rPr>
        <w:t xml:space="preserve">на бумажном носителе (подлинник или копия) на __ л.,__ экз.; в электронном виде в формате _____ на электронном носителе ______</w:t>
      </w:r>
      <w:r>
        <w:rPr>
          <w:rFonts w:ascii="Times New Roman" w:hAnsi="Times New Roman" w:cs="Times New Roman"/>
          <w:i/>
          <w:sz w:val="24"/>
          <w:szCs w:val="24"/>
        </w:rPr>
      </w:r>
      <w:r>
        <w:rPr>
          <w:rFonts w:ascii="Times New Roman" w:hAnsi="Times New Roman" w:cs="Times New Roman"/>
          <w:i/>
          <w:sz w:val="24"/>
          <w:szCs w:val="24"/>
        </w:rPr>
      </w:r>
    </w:p>
    <w:p>
      <w:pPr>
        <w:pStyle w:val="1464"/>
        <w:ind w:firstLine="54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4"/>
        <w:ind w:firstLine="540"/>
        <w:jc w:val="both"/>
        <w:rPr>
          <w:rFonts w:ascii="Times New Roman" w:hAnsi="Times New Roman" w:cs="Times New Roman"/>
          <w:b/>
          <w:i/>
          <w:sz w:val="24"/>
          <w:szCs w:val="24"/>
        </w:rPr>
      </w:pPr>
      <w:r>
        <w:rPr>
          <w:rFonts w:ascii="Times New Roman" w:hAnsi="Times New Roman" w:cs="Times New Roman"/>
          <w:b/>
          <w:i/>
          <w:sz w:val="24"/>
          <w:szCs w:val="24"/>
        </w:rPr>
        <w:t xml:space="preserve">Примечание: Фраза, выделенная курсивом, может быть изменена в зависимости от того, на каком носителе и в каком виде передаются исходные данные.</w:t>
      </w:r>
      <w:r>
        <w:rPr>
          <w:rFonts w:ascii="Times New Roman" w:hAnsi="Times New Roman" w:cs="Times New Roman"/>
          <w:b/>
          <w:i/>
          <w:sz w:val="24"/>
          <w:szCs w:val="24"/>
        </w:rPr>
      </w:r>
      <w:r>
        <w:rPr>
          <w:rFonts w:ascii="Times New Roman" w:hAnsi="Times New Roman" w:cs="Times New Roman"/>
          <w:b/>
          <w:i/>
          <w:sz w:val="24"/>
          <w:szCs w:val="24"/>
        </w:rPr>
      </w:r>
    </w:p>
    <w:p>
      <w:pPr>
        <w:pStyle w:val="1464"/>
        <w:ind w:firstLine="54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64"/>
        <w:ind w:firstLine="540"/>
        <w:jc w:val="both"/>
        <w:rPr>
          <w:rFonts w:ascii="Times New Roman" w:hAnsi="Times New Roman" w:cs="Times New Roman"/>
          <w:sz w:val="24"/>
          <w:szCs w:val="24"/>
        </w:rPr>
      </w:pPr>
      <w:r>
        <w:rPr>
          <w:rFonts w:ascii="Times New Roman" w:hAnsi="Times New Roman" w:cs="Times New Roman"/>
          <w:sz w:val="24"/>
          <w:szCs w:val="24"/>
        </w:rPr>
        <w:t xml:space="preserve">Названные выше документы, содержащие исходные данные,  переданы Заказчиком и получены Подрядчиком в полном объе</w:t>
      </w:r>
      <w:r>
        <w:rPr>
          <w:rFonts w:ascii="Times New Roman" w:hAnsi="Times New Roman" w:cs="Times New Roman"/>
          <w:sz w:val="24"/>
          <w:szCs w:val="24"/>
        </w:rPr>
        <w:t xml:space="preserve">ме.</w:t>
      </w:r>
      <w:r>
        <w:rPr>
          <w:rFonts w:ascii="Times New Roman" w:hAnsi="Times New Roman" w:cs="Times New Roman"/>
          <w:sz w:val="24"/>
          <w:szCs w:val="24"/>
        </w:rPr>
      </w:r>
      <w:r>
        <w:rPr>
          <w:rFonts w:ascii="Times New Roman" w:hAnsi="Times New Roman" w:cs="Times New Roman"/>
          <w:sz w:val="24"/>
          <w:szCs w:val="24"/>
        </w:rPr>
      </w:r>
    </w:p>
    <w:p>
      <w:pPr>
        <w:pStyle w:val="1464"/>
        <w:ind w:firstLine="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От Заказчика                                                                                    От Подрядчика</w:t>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jc w:val="both"/>
        <w:rPr>
          <w:rFonts w:ascii="Times New Roman" w:hAnsi="Times New Roman" w:cs="Times New Roman"/>
        </w:rPr>
      </w:pPr>
      <w:r>
        <w:rPr>
          <w:rFonts w:ascii="Times New Roman" w:hAnsi="Times New Roman" w:cs="Times New Roman"/>
        </w:rPr>
        <w:t xml:space="preserve">_______________ </w:t>
      </w:r>
      <w:r>
        <w:rPr>
          <w:rFonts w:ascii="Times New Roman" w:hAnsi="Times New Roman" w:cs="Times New Roman"/>
          <w:b/>
        </w:rPr>
        <w:t xml:space="preserve">(________________)</w:t>
      </w:r>
      <w:r>
        <w:rPr>
          <w:rFonts w:ascii="Times New Roman" w:hAnsi="Times New Roman" w:cs="Times New Roman"/>
        </w:rPr>
        <w:t xml:space="preserve">                    ________________  (_____________)</w:t>
      </w:r>
      <w:r>
        <w:rPr>
          <w:rFonts w:ascii="Times New Roman" w:hAnsi="Times New Roman" w:cs="Times New Roman"/>
        </w:rPr>
      </w:r>
      <w:r>
        <w:rPr>
          <w:rFonts w:ascii="Times New Roman" w:hAnsi="Times New Roman" w:cs="Times New Roman"/>
        </w:rPr>
      </w:r>
    </w:p>
    <w:p>
      <w:pPr>
        <w:jc w:val="both"/>
        <w:rPr>
          <w:rFonts w:ascii="Times New Roman" w:hAnsi="Times New Roman" w:cs="Times New Roman"/>
        </w:rPr>
      </w:pPr>
      <w:r>
        <w:rPr>
          <w:rFonts w:ascii="Times New Roman" w:hAnsi="Times New Roman" w:cs="Times New Roman"/>
        </w:rPr>
        <w:tab/>
        <w:t xml:space="preserve">М.П.</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              М.П.</w:t>
      </w:r>
      <w:r>
        <w:rPr>
          <w:rFonts w:ascii="Times New Roman" w:hAnsi="Times New Roman" w:cs="Times New Roman"/>
        </w:rPr>
      </w:r>
      <w:r>
        <w:rPr>
          <w:rFonts w:ascii="Times New Roman" w:hAnsi="Times New Roman" w:cs="Times New Roman"/>
        </w:rPr>
      </w:r>
    </w:p>
    <w:p>
      <w:pPr>
        <w:pStyle w:val="1464"/>
        <w:ind w:firstLine="0"/>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w:t>
      </w:r>
      <w:r>
        <w:rPr>
          <w:rFonts w:ascii="Times New Roman" w:hAnsi="Times New Roman" w:cs="Times New Roman"/>
          <w:sz w:val="24"/>
          <w:szCs w:val="24"/>
        </w:rPr>
        <w:t xml:space="preserve">СОГЛАСОВАЛИ:</w:t>
      </w:r>
      <w:r>
        <w:rPr>
          <w:rFonts w:ascii="Times New Roman" w:hAnsi="Times New Roman" w:cs="Times New Roman"/>
          <w:sz w:val="24"/>
          <w:szCs w:val="24"/>
        </w:rPr>
      </w:r>
      <w:r>
        <w:rPr>
          <w:rFonts w:ascii="Times New Roman" w:hAnsi="Times New Roman" w:cs="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1279"/>
        <w:ind w:left="5400"/>
        <w:spacing w:before="240" w:after="60" w:line="240" w:lineRule="auto"/>
        <w:widowControl w:val="off"/>
        <w:rPr>
          <w:rFonts w:ascii="Times New Roman" w:hAnsi="Times New Roman" w:cs="Times New Roman"/>
          <w:sz w:val="24"/>
          <w:szCs w:val="24"/>
          <w:lang w:val="ru-RU" w:eastAsia="ru-RU"/>
        </w:rPr>
      </w:pPr>
      <w:r>
        <w:rPr>
          <w:rFonts w:ascii="Times New Roman" w:hAnsi="Times New Roman" w:cs="Times New Roman"/>
          <w:sz w:val="24"/>
          <w:szCs w:val="24"/>
          <w:lang w:val="ru-RU" w:eastAsia="ru-RU"/>
        </w:rPr>
      </w:r>
      <w:r>
        <w:rPr>
          <w:rFonts w:ascii="Times New Roman" w:hAnsi="Times New Roman" w:cs="Times New Roman"/>
          <w:sz w:val="24"/>
          <w:szCs w:val="24"/>
          <w:lang w:val="ru-RU" w:eastAsia="ru-RU"/>
        </w:rPr>
      </w:r>
      <w:r>
        <w:rPr>
          <w:rFonts w:ascii="Times New Roman" w:hAnsi="Times New Roman" w:cs="Times New Roman"/>
          <w:sz w:val="24"/>
          <w:szCs w:val="24"/>
          <w:lang w:val="ru-RU" w:eastAsia="ru-RU"/>
        </w:rPr>
      </w:r>
    </w:p>
    <w:p>
      <w:pPr>
        <w:pStyle w:val="1279"/>
        <w:ind w:left="5400" w:hanging="13"/>
        <w:spacing w:before="240" w:after="60" w:line="240" w:lineRule="auto"/>
        <w:widowControl w:val="off"/>
        <w:rPr>
          <w:rFonts w:ascii="Times New Roman" w:hAnsi="Times New Roman" w:cs="Times New Roman"/>
          <w:sz w:val="24"/>
          <w:szCs w:val="24"/>
          <w:lang w:eastAsia="ru-RU"/>
        </w:rPr>
      </w:pPr>
      <w:r>
        <w:rPr>
          <w:rFonts w:ascii="Times New Roman" w:hAnsi="Times New Roman" w:cs="Times New Roman"/>
          <w:sz w:val="24"/>
          <w:szCs w:val="24"/>
          <w:lang w:val="ru-RU" w:eastAsia="ru-RU"/>
        </w:rPr>
        <w:br w:type="page" w:clear="all"/>
      </w:r>
      <w:r>
        <w:rPr>
          <w:rFonts w:ascii="Times New Roman" w:hAnsi="Times New Roman" w:cs="Times New Roman"/>
          <w:sz w:val="24"/>
          <w:szCs w:val="24"/>
          <w:lang w:val="ru-RU" w:eastAsia="ru-RU"/>
        </w:rPr>
        <w:t xml:space="preserve">Приложение 19</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ind w:left="5400" w:hanging="4833"/>
        <w:rPr>
          <w:rFonts w:ascii="Times New Roman" w:hAnsi="Times New Roman" w:cs="Times New Roman"/>
          <w:sz w:val="24"/>
          <w:szCs w:val="24"/>
        </w:rPr>
      </w:pPr>
      <w:r>
        <w:rPr>
          <w:rFonts w:ascii="Times New Roman" w:hAnsi="Times New Roman" w:cs="Times New Roman"/>
          <w:sz w:val="24"/>
          <w:szCs w:val="24"/>
        </w:rPr>
        <w:t xml:space="preserve">ФОРМА                                                                  к Договору №_____</w:t>
      </w:r>
      <w:r>
        <w:rPr>
          <w:rFonts w:ascii="Times New Roman" w:hAnsi="Times New Roman" w:cs="Times New Roman"/>
          <w:sz w:val="24"/>
          <w:szCs w:val="24"/>
        </w:rPr>
      </w:r>
      <w:r>
        <w:rPr>
          <w:rFonts w:ascii="Times New Roman" w:hAnsi="Times New Roman" w:cs="Times New Roman"/>
          <w:sz w:val="24"/>
          <w:szCs w:val="24"/>
        </w:rPr>
      </w:r>
    </w:p>
    <w:p>
      <w:pPr>
        <w:ind w:left="5400"/>
        <w:rPr>
          <w:rFonts w:ascii="Times New Roman" w:hAnsi="Times New Roman" w:cs="Times New Roman"/>
          <w:sz w:val="24"/>
          <w:szCs w:val="24"/>
        </w:rPr>
      </w:pPr>
      <w:r>
        <w:rPr>
          <w:rFonts w:ascii="Times New Roman" w:hAnsi="Times New Roman" w:cs="Times New Roman"/>
          <w:sz w:val="24"/>
          <w:szCs w:val="24"/>
        </w:rPr>
        <w:t xml:space="preserve">от «____» _____________2024</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ind w:firstLine="709"/>
        <w:jc w:val="center"/>
        <w:rPr>
          <w:rFonts w:ascii="Times New Roman" w:hAnsi="Times New Roman"/>
          <w:sz w:val="24"/>
          <w:szCs w:val="24"/>
        </w:rPr>
        <w:outlineLvl w:val="2"/>
      </w:pPr>
      <w:r/>
      <w:bookmarkStart w:id="2" w:name="_Toc51326847"/>
      <w:r/>
      <w:bookmarkStart w:id="3" w:name="_Toc49417605"/>
      <w:r/>
      <w:bookmarkStart w:id="4" w:name="_Toc40953832"/>
      <w:r>
        <w:rPr>
          <w:rFonts w:ascii="Times New Roman" w:hAnsi="Times New Roman"/>
          <w:sz w:val="24"/>
          <w:szCs w:val="24"/>
        </w:rPr>
      </w:r>
      <w:r>
        <w:rPr>
          <w:rFonts w:ascii="Times New Roman" w:hAnsi="Times New Roman"/>
          <w:sz w:val="24"/>
          <w:szCs w:val="24"/>
        </w:rPr>
      </w:r>
    </w:p>
    <w:p>
      <w:pPr>
        <w:ind w:firstLine="709"/>
        <w:jc w:val="center"/>
        <w:rPr>
          <w:rFonts w:ascii="Times New Roman" w:hAnsi="Times New Roman"/>
          <w:sz w:val="24"/>
          <w:szCs w:val="24"/>
        </w:rPr>
        <w:outlineLvl w:val="2"/>
      </w:pPr>
      <w:r>
        <w:rPr>
          <w:rFonts w:ascii="Times New Roman" w:hAnsi="Times New Roman"/>
          <w:sz w:val="24"/>
          <w:szCs w:val="24"/>
        </w:rPr>
        <w:t xml:space="preserve">АКТ</w:t>
      </w:r>
      <w:bookmarkEnd w:id="2"/>
      <w:r/>
      <w:bookmarkEnd w:id="3"/>
      <w:r/>
      <w:bookmarkEnd w:id="4"/>
      <w:r>
        <w:rPr>
          <w:rFonts w:ascii="Times New Roman" w:hAnsi="Times New Roman"/>
          <w:sz w:val="24"/>
          <w:szCs w:val="24"/>
        </w:rPr>
      </w:r>
      <w:r>
        <w:rPr>
          <w:rFonts w:ascii="Times New Roman" w:hAnsi="Times New Roman"/>
          <w:sz w:val="24"/>
          <w:szCs w:val="24"/>
        </w:rPr>
      </w:r>
    </w:p>
    <w:p>
      <w:pPr>
        <w:ind w:firstLine="709"/>
        <w:jc w:val="center"/>
        <w:rPr>
          <w:rFonts w:ascii="Times New Roman" w:hAnsi="Times New Roman"/>
          <w:sz w:val="24"/>
          <w:szCs w:val="24"/>
        </w:rPr>
        <w:outlineLvl w:val="2"/>
      </w:pPr>
      <w:r/>
      <w:bookmarkStart w:id="5" w:name="_Toc51326848"/>
      <w:r/>
      <w:bookmarkStart w:id="6" w:name="_Toc49417606"/>
      <w:r>
        <w:rPr>
          <w:rFonts w:ascii="Times New Roman" w:hAnsi="Times New Roman"/>
          <w:sz w:val="24"/>
          <w:szCs w:val="24"/>
        </w:rPr>
        <w:t xml:space="preserve">рабочей комиссии о приемке оборудования после индивидуального испытания для комплексного опробования</w:t>
      </w:r>
      <w:bookmarkEnd w:id="5"/>
      <w:r/>
      <w:bookmarkEnd w:id="6"/>
      <w:r>
        <w:rPr>
          <w:rFonts w:ascii="Times New Roman" w:hAnsi="Times New Roman"/>
          <w:sz w:val="24"/>
          <w:szCs w:val="24"/>
        </w:rPr>
      </w:r>
      <w:r>
        <w:rPr>
          <w:rFonts w:ascii="Times New Roman" w:hAnsi="Times New Roman"/>
          <w:sz w:val="24"/>
          <w:szCs w:val="24"/>
        </w:rPr>
      </w:r>
    </w:p>
    <w:p>
      <w:pPr>
        <w:jc w:val="both"/>
        <w:rPr>
          <w:rFonts w:ascii="Times New Roman" w:hAnsi="Times New Roman" w:eastAsia="Arial Unicode MS"/>
          <w:color w:val="000000"/>
        </w:rPr>
      </w:pPr>
      <w:r>
        <w:rPr>
          <w:rFonts w:ascii="Times New Roman" w:hAnsi="Times New Roman" w:eastAsia="Arial Unicode MS"/>
          <w:color w:val="000000"/>
        </w:rPr>
      </w:r>
      <w:r>
        <w:rPr>
          <w:rFonts w:ascii="Times New Roman" w:hAnsi="Times New Roman" w:eastAsia="Arial Unicode MS"/>
          <w:color w:val="000000"/>
        </w:rPr>
      </w:r>
      <w:r>
        <w:rPr>
          <w:rFonts w:ascii="Times New Roman" w:hAnsi="Times New Roman" w:eastAsia="Arial Unicode MS"/>
          <w:color w:val="000000"/>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г._____________ </w:t>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t xml:space="preserve">«____»</w:t>
      </w:r>
      <w:r>
        <w:rPr>
          <w:rFonts w:ascii="Times New Roman" w:hAnsi="Times New Roman" w:eastAsia="Arial Unicode MS"/>
          <w:color w:val="000000"/>
          <w:sz w:val="24"/>
          <w:szCs w:val="24"/>
        </w:rPr>
        <w:t xml:space="preserve"> ____________ 20____г.</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Рабочая комиссия, назначенная 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организации - Застройщика (Технического заказчика), назнач</w:t>
      </w:r>
      <w:r>
        <w:rPr>
          <w:rFonts w:ascii="Times New Roman" w:hAnsi="Times New Roman" w:eastAsia="Arial Unicode MS"/>
          <w:color w:val="000000"/>
          <w:sz w:val="24"/>
          <w:szCs w:val="24"/>
        </w:rPr>
        <w:t xml:space="preserve">ившей рабочую комиссию)</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решением (приказом) от «______» ________________ 20______ г. № 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в составе:</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Председателя - представителя Застройщика (Технического заказчика)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w:t>
      </w:r>
      <w:r>
        <w:rPr>
          <w:rFonts w:ascii="Times New Roman" w:hAnsi="Times New Roman" w:eastAsia="SimSun"/>
          <w:sz w:val="24"/>
          <w:szCs w:val="24"/>
        </w:rPr>
        <w:t xml:space="preserve">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Членов комиссии - представителей:</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генерального подрядчика 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субподрядных (монтажных) организаций 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эксплуатационной организации 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проектной организации___</w:t>
      </w:r>
      <w:r>
        <w:rPr>
          <w:rFonts w:ascii="Times New Roman" w:hAnsi="Times New Roman" w:eastAsia="SimSun"/>
          <w:sz w:val="24"/>
          <w:szCs w:val="24"/>
        </w:rPr>
        <w:t xml:space="preserve">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других заинтересованных органов надзора и организаций*</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w:t>
      </w:r>
      <w:r>
        <w:rPr>
          <w:rFonts w:ascii="Times New Roman" w:hAnsi="Times New Roman" w:eastAsia="SimSun"/>
          <w:sz w:val="24"/>
          <w:szCs w:val="24"/>
        </w:rPr>
        <w:t xml:space="preserve">ть)</w:t>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УСТАНОВИЛА:</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1. Генеральным подрядчиком 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организации и ее ведомственная подчиненность)</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предъявлено к приемке</w:t>
      </w:r>
      <w:r>
        <w:rPr>
          <w:rFonts w:ascii="Times New Roman" w:hAnsi="Times New Roman" w:eastAsia="Arial Unicode MS"/>
          <w:color w:val="000000"/>
          <w:sz w:val="24"/>
          <w:szCs w:val="24"/>
        </w:rPr>
        <w:t xml:space="preserve"> следующее оборудование: 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(перечень оборудования и его краткая техническая характеристика)</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w:t>
      </w:r>
      <w:r>
        <w:rPr>
          <w:rFonts w:ascii="Times New Roman" w:hAnsi="Times New Roman" w:eastAsia="Arial Unicode MS"/>
          <w:color w:val="000000"/>
          <w:sz w:val="24"/>
          <w:szCs w:val="24"/>
        </w:rPr>
        <w:t xml:space="preserve">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(при необходимости перечень указывается в приложении)</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смонтированное в______________________________________________________________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здания, сооружения)</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входящего в состав ___________________________________________</w:t>
      </w:r>
      <w:r>
        <w:rPr>
          <w:rFonts w:ascii="Times New Roman" w:hAnsi="Times New Roman" w:eastAsia="Arial Unicode MS"/>
          <w:color w:val="000000"/>
          <w:sz w:val="24"/>
          <w:szCs w:val="24"/>
        </w:rPr>
        <w:t xml:space="preserve">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объекта (инвестиционного проекта)</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2. Монтажные работы выполнены 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монтажных организаций и их ведомственная подчиненность)</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3. Проектная документация разработана____________________________________________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(наименования проектных </w:t>
      </w:r>
      <w:r>
        <w:rPr>
          <w:rFonts w:ascii="Times New Roman" w:hAnsi="Times New Roman" w:eastAsia="Arial Unicode MS"/>
          <w:color w:val="000000"/>
          <w:sz w:val="24"/>
          <w:szCs w:val="24"/>
        </w:rPr>
        <w:t xml:space="preserve">организаций и их ведомственная подчиненность, </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номера чертежей и даты их составления)</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4. Дата начала монтажных работ 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(месяц и </w:t>
      </w:r>
      <w:r>
        <w:rPr>
          <w:rFonts w:ascii="Times New Roman" w:hAnsi="Times New Roman" w:eastAsia="Arial Unicode MS"/>
          <w:color w:val="000000"/>
          <w:sz w:val="24"/>
          <w:szCs w:val="24"/>
        </w:rPr>
        <w:t xml:space="preserve">год)</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    Дата окончания монтажных работ 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(месяц и год)</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РЕШЕНИЕ РАБОЧЕЙ КОМИССИИ:</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Предъявленное к приемке оборудование, прошедшее индивидуальные испытания,</w:t>
      </w:r>
      <w:r>
        <w:rPr>
          <w:rFonts w:ascii="Times New Roman" w:hAnsi="Times New Roman" w:eastAsia="Arial Unicode MS"/>
          <w:color w:val="000000"/>
          <w:sz w:val="24"/>
          <w:szCs w:val="24"/>
        </w:rPr>
        <w:br/>
        <w:t xml:space="preserve">СЧИТАТЬ ПРИНЯТЫМ с «____» ____________ 20_____г. для </w:t>
      </w:r>
      <w:r>
        <w:rPr>
          <w:rFonts w:ascii="Times New Roman" w:hAnsi="Times New Roman" w:eastAsia="Arial Unicode MS"/>
          <w:color w:val="000000"/>
          <w:sz w:val="24"/>
          <w:szCs w:val="24"/>
        </w:rPr>
        <w:t xml:space="preserve">комплексного опробования.</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Председатель рабочей комиссии 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(подпись)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Члены рабочей комиссии: 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(подписи)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sz w:val="24"/>
          <w:szCs w:val="24"/>
        </w:rPr>
      </w:pPr>
      <w:r>
        <w:rPr>
          <w:rFonts w:ascii="Times New Roman" w:hAnsi="Times New Roman"/>
          <w:sz w:val="24"/>
          <w:szCs w:val="24"/>
        </w:rPr>
        <w:t xml:space="preserve">* По согласованию с ними либо при наличии соответствующего официального запроса</w:t>
      </w:r>
      <w:r>
        <w:rPr>
          <w:rFonts w:ascii="Times New Roman" w:hAnsi="Times New Roman"/>
          <w:sz w:val="24"/>
          <w:szCs w:val="24"/>
        </w:rPr>
      </w:r>
      <w:r>
        <w:rPr>
          <w:rFonts w:ascii="Times New Roman" w:hAnsi="Times New Roman"/>
          <w:sz w:val="24"/>
          <w:szCs w:val="24"/>
        </w:rPr>
      </w:r>
    </w:p>
    <w:p>
      <w:pPr>
        <w:ind w:firstLine="540"/>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656"/>
        <w:gridCol w:w="4699"/>
      </w:tblGrid>
      <w:tr>
        <w:tblPrEx/>
        <w:trPr/>
        <w:tc>
          <w:tcPr>
            <w:tcW w:w="4656"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699"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65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699"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sz w:val="24"/>
          <w:szCs w:val="24"/>
        </w:rPr>
      </w:pPr>
      <w:r>
        <w:rPr>
          <w:rFonts w:ascii="Times New Roman" w:hAnsi="Times New Roman"/>
          <w:sz w:val="24"/>
          <w:szCs w:val="24"/>
        </w:rPr>
        <w:br w:type="page" w:clear="all"/>
      </w:r>
      <w:r>
        <w:rPr>
          <w:rFonts w:ascii="Times New Roman" w:hAnsi="Times New Roman"/>
          <w:sz w:val="24"/>
          <w:szCs w:val="24"/>
        </w:rPr>
      </w:r>
      <w:r>
        <w:rPr>
          <w:rFonts w:ascii="Times New Roman" w:hAnsi="Times New Roman"/>
          <w:sz w:val="24"/>
          <w:szCs w:val="24"/>
        </w:rPr>
      </w:r>
    </w:p>
    <w:p>
      <w:pPr>
        <w:ind w:left="10632"/>
        <w:rPr>
          <w:rFonts w:ascii="Times New Roman" w:hAnsi="Times New Roman" w:cs="Times New Roman"/>
          <w:color w:val="000000"/>
          <w:sz w:val="24"/>
          <w:szCs w:val="24"/>
        </w:rPr>
        <w:sectPr>
          <w:footnotePr/>
          <w:endnotePr/>
          <w:type w:val="nextPage"/>
          <w:pgSz w:w="11906" w:h="16838" w:orient="portrait"/>
          <w:pgMar w:top="1134" w:right="709" w:bottom="851" w:left="1701" w:header="709" w:footer="709" w:gutter="0"/>
          <w:pgNumType w:start="82"/>
          <w:cols w:num="1" w:sep="0" w:space="708" w:equalWidth="1"/>
          <w:docGrid w:linePitch="360"/>
          <w:titlePg/>
        </w:sect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79"/>
        <w:ind w:left="5400"/>
        <w:spacing w:before="240" w:after="60" w:line="240" w:lineRule="auto"/>
        <w:widowControl w:val="off"/>
        <w:rPr>
          <w:rFonts w:ascii="Times New Roman" w:hAnsi="Times New Roman" w:cs="Times New Roman"/>
          <w:sz w:val="24"/>
          <w:szCs w:val="24"/>
          <w:lang w:val="ru-RU" w:eastAsia="ru-RU"/>
        </w:rPr>
      </w:pPr>
      <w:r>
        <w:rPr>
          <w:rFonts w:ascii="Times New Roman" w:hAnsi="Times New Roman" w:cs="Times New Roman"/>
          <w:bCs/>
          <w:color w:val="000000"/>
          <w:sz w:val="24"/>
          <w:szCs w:val="24"/>
          <w:lang w:val="ru-RU" w:eastAsia="ru-RU"/>
        </w:rPr>
        <w:t xml:space="preserve">Пр</w:t>
      </w:r>
      <w:r>
        <w:rPr>
          <w:rFonts w:ascii="Times New Roman" w:hAnsi="Times New Roman" w:cs="Times New Roman"/>
          <w:sz w:val="24"/>
          <w:szCs w:val="24"/>
          <w:lang w:val="ru-RU" w:eastAsia="ru-RU"/>
        </w:rPr>
        <w:t xml:space="preserve">иложение № 20</w:t>
      </w:r>
      <w:r>
        <w:rPr>
          <w:rFonts w:ascii="Times New Roman" w:hAnsi="Times New Roman" w:cs="Times New Roman"/>
          <w:sz w:val="24"/>
          <w:szCs w:val="24"/>
          <w:lang w:val="ru-RU" w:eastAsia="ru-RU"/>
        </w:rPr>
      </w:r>
      <w:r>
        <w:rPr>
          <w:rFonts w:ascii="Times New Roman" w:hAnsi="Times New Roman" w:cs="Times New Roman"/>
          <w:sz w:val="24"/>
          <w:szCs w:val="24"/>
          <w:lang w:val="ru-RU" w:eastAsia="ru-RU"/>
        </w:rPr>
      </w:r>
    </w:p>
    <w:p>
      <w:pPr>
        <w:ind w:left="5400" w:hanging="4833"/>
        <w:rPr>
          <w:rFonts w:ascii="Times New Roman" w:hAnsi="Times New Roman" w:cs="Times New Roman"/>
          <w:sz w:val="24"/>
          <w:szCs w:val="24"/>
        </w:rPr>
      </w:pPr>
      <w:r>
        <w:rPr>
          <w:rFonts w:ascii="Times New Roman" w:hAnsi="Times New Roman" w:cs="Times New Roman"/>
          <w:sz w:val="24"/>
          <w:szCs w:val="24"/>
        </w:rPr>
        <w:t xml:space="preserve">ФОРМА                                                                  к Договору №_____</w:t>
      </w:r>
      <w:r>
        <w:rPr>
          <w:rFonts w:ascii="Times New Roman" w:hAnsi="Times New Roman" w:cs="Times New Roman"/>
          <w:sz w:val="24"/>
          <w:szCs w:val="24"/>
        </w:rPr>
      </w:r>
      <w:r>
        <w:rPr>
          <w:rFonts w:ascii="Times New Roman" w:hAnsi="Times New Roman" w:cs="Times New Roman"/>
          <w:sz w:val="24"/>
          <w:szCs w:val="24"/>
        </w:rPr>
      </w:r>
    </w:p>
    <w:p>
      <w:pPr>
        <w:ind w:left="5400"/>
        <w:rPr>
          <w:rFonts w:ascii="Times New Roman" w:hAnsi="Times New Roman" w:cs="Times New Roman"/>
          <w:sz w:val="24"/>
          <w:szCs w:val="24"/>
        </w:rPr>
      </w:pPr>
      <w:r>
        <w:rPr>
          <w:rFonts w:ascii="Times New Roman" w:hAnsi="Times New Roman" w:cs="Times New Roman"/>
          <w:sz w:val="24"/>
          <w:szCs w:val="24"/>
        </w:rPr>
        <w:t xml:space="preserve">от «____» _____________2024</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ind w:left="540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center"/>
        <w:rPr>
          <w:rFonts w:ascii="Times New Roman" w:hAnsi="Times New Roman"/>
          <w:sz w:val="24"/>
          <w:szCs w:val="24"/>
        </w:rPr>
        <w:outlineLvl w:val="2"/>
      </w:pPr>
      <w:r/>
      <w:bookmarkStart w:id="7" w:name="_Toc51326851"/>
      <w:r/>
      <w:bookmarkStart w:id="8" w:name="_Toc49417609"/>
      <w:r/>
      <w:bookmarkStart w:id="9" w:name="_Toc40953836"/>
      <w:r>
        <w:rPr>
          <w:rFonts w:ascii="Times New Roman" w:hAnsi="Times New Roman"/>
          <w:sz w:val="24"/>
          <w:szCs w:val="24"/>
        </w:rPr>
        <w:t xml:space="preserve">АКТ</w:t>
      </w:r>
      <w:bookmarkEnd w:id="7"/>
      <w:r/>
      <w:bookmarkEnd w:id="8"/>
      <w:r/>
      <w:bookmarkEnd w:id="9"/>
      <w:r>
        <w:rPr>
          <w:rFonts w:ascii="Times New Roman" w:hAnsi="Times New Roman"/>
          <w:sz w:val="24"/>
          <w:szCs w:val="24"/>
        </w:rPr>
      </w:r>
      <w:r>
        <w:rPr>
          <w:rFonts w:ascii="Times New Roman" w:hAnsi="Times New Roman"/>
          <w:sz w:val="24"/>
          <w:szCs w:val="24"/>
        </w:rPr>
      </w:r>
    </w:p>
    <w:p>
      <w:pPr>
        <w:ind w:firstLine="709"/>
        <w:jc w:val="center"/>
        <w:rPr>
          <w:rFonts w:ascii="Times New Roman" w:hAnsi="Times New Roman"/>
          <w:b/>
          <w:bCs/>
          <w:sz w:val="26"/>
          <w:szCs w:val="26"/>
        </w:rPr>
        <w:outlineLvl w:val="2"/>
      </w:pPr>
      <w:r/>
      <w:bookmarkStart w:id="10" w:name="_Toc51326852"/>
      <w:r/>
      <w:bookmarkStart w:id="11" w:name="_Toc49417610"/>
      <w:r>
        <w:rPr>
          <w:rFonts w:ascii="Times New Roman" w:hAnsi="Times New Roman"/>
          <w:sz w:val="24"/>
          <w:szCs w:val="24"/>
        </w:rPr>
        <w:t xml:space="preserve">рабочей комиссии о приемке оборудования после комплексного опробования</w:t>
      </w:r>
      <w:bookmarkEnd w:id="10"/>
      <w:r/>
      <w:bookmarkEnd w:id="11"/>
      <w:r>
        <w:rPr>
          <w:rFonts w:ascii="Times New Roman" w:hAnsi="Times New Roman"/>
          <w:b/>
          <w:bCs/>
          <w:sz w:val="26"/>
          <w:szCs w:val="26"/>
        </w:rPr>
      </w:r>
      <w:r>
        <w:rPr>
          <w:rFonts w:ascii="Times New Roman" w:hAnsi="Times New Roman"/>
          <w:b/>
          <w:bCs/>
          <w:sz w:val="26"/>
          <w:szCs w:val="26"/>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г._____________ </w:t>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r>
      <w:r>
        <w:rPr>
          <w:rFonts w:ascii="Times New Roman" w:hAnsi="Times New Roman" w:eastAsia="Arial Unicode MS"/>
          <w:color w:val="000000"/>
          <w:sz w:val="24"/>
          <w:szCs w:val="24"/>
        </w:rPr>
        <w:tab/>
        <w:t xml:space="preserve">«____» ____________ 20___г.</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SimSun"/>
          <w:color w:val="000000"/>
          <w:sz w:val="24"/>
          <w:szCs w:val="24"/>
        </w:rPr>
      </w:pPr>
      <w:r>
        <w:rPr>
          <w:rFonts w:ascii="Times New Roman" w:hAnsi="Times New Roman" w:eastAsia="SimSun"/>
          <w:color w:val="000000"/>
          <w:sz w:val="24"/>
          <w:szCs w:val="24"/>
        </w:rPr>
      </w:r>
      <w:r>
        <w:rPr>
          <w:rFonts w:ascii="Times New Roman" w:hAnsi="Times New Roman" w:eastAsia="SimSun"/>
          <w:color w:val="000000"/>
          <w:sz w:val="24"/>
          <w:szCs w:val="24"/>
        </w:rPr>
      </w:r>
      <w:r>
        <w:rPr>
          <w:rFonts w:ascii="Times New Roman" w:hAnsi="Times New Roman" w:eastAsia="SimSun"/>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Рабочая</w:t>
      </w:r>
      <w:r>
        <w:rPr>
          <w:rFonts w:ascii="Times New Roman" w:hAnsi="Times New Roman" w:eastAsia="Arial Unicode MS"/>
          <w:color w:val="000000"/>
          <w:sz w:val="24"/>
          <w:szCs w:val="24"/>
        </w:rPr>
        <w:t xml:space="preserve"> комиссия, назначенная 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организации - Застройщика (Технического заказчика), назначившей рабочую комиссию)</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решением</w:t>
      </w:r>
      <w:r>
        <w:rPr>
          <w:rFonts w:ascii="Times New Roman" w:hAnsi="Times New Roman" w:eastAsia="Arial Unicode MS"/>
          <w:color w:val="000000"/>
          <w:sz w:val="24"/>
          <w:szCs w:val="24"/>
        </w:rPr>
        <w:t xml:space="preserve"> (приказом) от «______» ________________ 20______ г. № 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в составе:</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Председателя - представителя Застройщика (Технического заказчика)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Членов комиссии - представителей:</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генерального подрядчика 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пусконаладочной организации _________________________________________</w:t>
      </w:r>
      <w:r>
        <w:rPr>
          <w:rFonts w:ascii="Times New Roman" w:hAnsi="Times New Roman" w:eastAsia="SimSun"/>
          <w:sz w:val="24"/>
          <w:szCs w:val="24"/>
        </w:rPr>
        <w:t xml:space="preserve">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субподрядных (монтажных) организаций 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эксплуатационной организации 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проектной организации 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органов технического надзора* 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w:t>
      </w:r>
      <w:r>
        <w:rPr>
          <w:rFonts w:ascii="Times New Roman" w:hAnsi="Times New Roman" w:eastAsia="SimSun"/>
          <w:sz w:val="24"/>
          <w:szCs w:val="24"/>
        </w:rPr>
        <w:t xml:space="preserve">,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других заинтересованных органов надзора и организаций*</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УСТАНОВИЛА:</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1. Оборудование: ___________________________________________</w:t>
      </w:r>
      <w:r>
        <w:rPr>
          <w:rFonts w:ascii="Times New Roman" w:hAnsi="Times New Roman" w:eastAsia="Arial Unicode MS"/>
          <w:color w:val="000000"/>
          <w:sz w:val="24"/>
          <w:szCs w:val="24"/>
        </w:rPr>
        <w:t xml:space="preserve">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(перечень оборудования и его краткая техническая характеристика)</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(при необходимости перечень указывается в приложении к акту)</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смонтированное в _____________</w:t>
      </w:r>
      <w:r>
        <w:rPr>
          <w:rFonts w:ascii="Times New Roman" w:hAnsi="Times New Roman" w:eastAsia="Arial Unicode MS"/>
          <w:color w:val="000000"/>
          <w:sz w:val="24"/>
          <w:szCs w:val="24"/>
        </w:rPr>
        <w:t xml:space="preserve">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здания, сооружения)</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входящего в состав 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(наименование объекта (инвестиционного проекта)</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прошло комплексное опробование, включая н</w:t>
      </w:r>
      <w:r>
        <w:rPr>
          <w:rFonts w:ascii="Times New Roman" w:hAnsi="Times New Roman" w:eastAsia="Arial Unicode MS"/>
          <w:color w:val="000000"/>
          <w:sz w:val="24"/>
          <w:szCs w:val="24"/>
        </w:rPr>
        <w:t xml:space="preserve">еобходимые пусконаладочные работы, совместно с коммуникациями</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с «____» _______________20_____г. по «_____»______________20_____г.</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в течение 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(дни или часы)</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в соответствии с утвержденной Застройщиком (Техническим заказчиком) программой.</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2. Комплексное опробование, включая необходимые пусконаладочные работы, выполнено</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(наименования ор</w:t>
      </w:r>
      <w:r>
        <w:rPr>
          <w:rFonts w:ascii="Times New Roman" w:hAnsi="Times New Roman" w:eastAsia="Arial Unicode MS"/>
          <w:color w:val="000000"/>
          <w:sz w:val="24"/>
          <w:szCs w:val="24"/>
        </w:rPr>
        <w:t xml:space="preserve">ганизации - Застройщика (Технического заказчика), пусконаладочной организации)</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3. Дефекты проектирования, изготовления и монтажа оборудования (при необходимости указываются в приложении к акту), выявленные в процессе комплексного опробования, а также недод</w:t>
      </w:r>
      <w:r>
        <w:rPr>
          <w:rFonts w:ascii="Times New Roman" w:hAnsi="Times New Roman" w:eastAsia="Arial Unicode MS"/>
          <w:color w:val="000000"/>
          <w:sz w:val="24"/>
          <w:szCs w:val="24"/>
        </w:rPr>
        <w:t xml:space="preserve">елки:</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устранены.</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4. В процессе комплексного опробования выполнены дополнительные работы ______________________________________________________________________________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(при необходимости указываются в приложении к акту)</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______________________________________________________</w:t>
      </w:r>
      <w:r>
        <w:rPr>
          <w:rFonts w:ascii="Times New Roman" w:hAnsi="Times New Roman" w:eastAsia="Arial Unicode MS"/>
          <w:color w:val="000000"/>
          <w:sz w:val="24"/>
          <w:szCs w:val="24"/>
        </w:rPr>
        <w:t xml:space="preserve">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5. Наличие разрешения надзорного органа на проведение комплексного опробования, включая пусконаладочные работы от _________________№___________________________</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РЕШЕНИЕ РАБОЧЕЙ КОМИССИИ:</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jc w:val="both"/>
        <w:rPr>
          <w:rFonts w:ascii="Times New Roman" w:hAnsi="Times New Roman" w:eastAsia="Arial Unicode MS"/>
          <w:color w:val="000000"/>
          <w:sz w:val="24"/>
          <w:szCs w:val="24"/>
        </w:rPr>
      </w:pPr>
      <w:r>
        <w:rPr>
          <w:rFonts w:ascii="Times New Roman" w:hAnsi="Times New Roman" w:eastAsia="Arial Unicode MS"/>
          <w:color w:val="000000"/>
          <w:sz w:val="24"/>
          <w:szCs w:val="24"/>
        </w:rPr>
        <w:t xml:space="preserve">Оборудование, прошедшее комплексное опробован</w:t>
      </w:r>
      <w:r>
        <w:rPr>
          <w:rFonts w:ascii="Times New Roman" w:hAnsi="Times New Roman" w:eastAsia="Arial Unicode MS"/>
          <w:color w:val="000000"/>
          <w:sz w:val="24"/>
          <w:szCs w:val="24"/>
        </w:rPr>
        <w:t xml:space="preserve">ие, считать готовым к эксплуатации и оказанию услуг, предусмотренных проектом, и принятым с «______» ___________20___г. для предъявления к приемке в эксплуатацию приемочной комиссией.</w:t>
      </w:r>
      <w:r>
        <w:rPr>
          <w:rFonts w:ascii="Times New Roman" w:hAnsi="Times New Roman" w:eastAsia="Arial Unicode MS"/>
          <w:color w:val="000000"/>
          <w:sz w:val="24"/>
          <w:szCs w:val="24"/>
        </w:rPr>
      </w:r>
      <w:r>
        <w:rPr>
          <w:rFonts w:ascii="Times New Roman" w:hAnsi="Times New Roman" w:eastAsia="Arial Unicode MS"/>
          <w:color w:val="000000"/>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Председатель рабочей комиссии __________________________________________</w:t>
      </w:r>
      <w:r>
        <w:rPr>
          <w:rFonts w:ascii="Times New Roman" w:hAnsi="Times New Roman" w:eastAsia="SimSun"/>
          <w:sz w:val="24"/>
          <w:szCs w:val="24"/>
        </w:rPr>
        <w:t xml:space="preserve">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(подпись)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Члены рабочей комиссии:_______________________________________________________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(подписи)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sz w:val="24"/>
          <w:szCs w:val="24"/>
        </w:rPr>
      </w:pPr>
      <w:r>
        <w:rPr>
          <w:rFonts w:ascii="Times New Roman" w:hAnsi="Times New Roman"/>
          <w:sz w:val="24"/>
          <w:szCs w:val="24"/>
        </w:rPr>
        <w:t xml:space="preserve">* По согласованию с ними либо при наличии соответствующего офици</w:t>
      </w:r>
      <w:r>
        <w:rPr>
          <w:rFonts w:ascii="Times New Roman" w:hAnsi="Times New Roman"/>
          <w:sz w:val="24"/>
          <w:szCs w:val="24"/>
        </w:rPr>
        <w:t xml:space="preserve">ального запроса</w:t>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left="10632"/>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656"/>
        <w:gridCol w:w="4699"/>
      </w:tblGrid>
      <w:tr>
        <w:tblPrEx/>
        <w:trPr/>
        <w:tc>
          <w:tcPr>
            <w:tcW w:w="4656"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699"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65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699"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left="10632"/>
        <w:rPr>
          <w:rFonts w:ascii="Times New Roman" w:hAnsi="Times New Roman" w:cs="Times New Roman"/>
          <w:sz w:val="24"/>
          <w:szCs w:val="24"/>
        </w:rPr>
        <w:sectPr>
          <w:footnotePr/>
          <w:endnotePr/>
          <w:type w:val="nextPage"/>
          <w:pgSz w:w="11906" w:h="16838" w:orient="portrait"/>
          <w:pgMar w:top="1134" w:right="709" w:bottom="851" w:left="1701" w:header="709" w:footer="709" w:gutter="0"/>
          <w:pgNumType w:start="82"/>
          <w:cols w:num="1" w:sep="0" w:space="708" w:equalWidth="1"/>
          <w:docGrid w:linePitch="360"/>
          <w:titlePg/>
        </w:sect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rPr>
          <w:rFonts w:ascii="Times New Roman" w:hAnsi="Times New Roman" w:cs="Times New Roman"/>
          <w:sz w:val="24"/>
          <w:szCs w:val="24"/>
        </w:rPr>
      </w:pPr>
      <w:r>
        <w:rPr>
          <w:rFonts w:ascii="Times New Roman" w:hAnsi="Times New Roman" w:cs="Times New Roman"/>
          <w:sz w:val="24"/>
          <w:szCs w:val="24"/>
        </w:rPr>
        <w:t xml:space="preserve">Приложение № 21 к Договору №_____ от «____»_________2024 г.</w:t>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r>
        <w:rPr>
          <w:rFonts w:ascii="Times New Roman" w:hAnsi="Times New Roman"/>
          <w:b/>
          <w:sz w:val="26"/>
          <w:szCs w:val="26"/>
        </w:rPr>
      </w:r>
    </w:p>
    <w:p>
      <w:pPr>
        <w:jc w:val="both"/>
        <w:tabs>
          <w:tab w:val="left" w:pos="851" w:leader="none"/>
          <w:tab w:val="left" w:pos="1134" w:leader="none"/>
        </w:tabs>
        <w:rPr>
          <w:rFonts w:ascii="Times New Roman" w:hAnsi="Times New Roman" w:cs="Times New Roman"/>
          <w:bCs/>
          <w:sz w:val="26"/>
          <w:szCs w:val="26"/>
          <w:lang w:eastAsia="en-US"/>
        </w:rPr>
        <w:outlineLvl w:val="1"/>
      </w:pPr>
      <w:r>
        <w:rPr>
          <w:rFonts w:ascii="Times New Roman" w:hAnsi="Times New Roman" w:cs="Times New Roman"/>
          <w:bCs/>
          <w:sz w:val="26"/>
          <w:szCs w:val="26"/>
          <w:lang w:eastAsia="en-US"/>
        </w:rPr>
      </w:r>
      <w:r>
        <w:rPr>
          <w:rFonts w:ascii="Times New Roman" w:hAnsi="Times New Roman" w:cs="Times New Roman"/>
          <w:bCs/>
          <w:sz w:val="26"/>
          <w:szCs w:val="26"/>
          <w:lang w:eastAsia="en-US"/>
        </w:rPr>
      </w:r>
      <w:r>
        <w:rPr>
          <w:rFonts w:ascii="Times New Roman" w:hAnsi="Times New Roman" w:cs="Times New Roman"/>
          <w:bCs/>
          <w:sz w:val="26"/>
          <w:szCs w:val="26"/>
          <w:lang w:eastAsia="en-US"/>
        </w:rPr>
      </w:r>
    </w:p>
    <w:p>
      <w:pPr>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t xml:space="preserve">ТИПОВАЯ ФОРМА</w:t>
      </w: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p>
    <w:p>
      <w:pPr>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t xml:space="preserve">незави</w:t>
      </w:r>
      <w:r>
        <w:rPr>
          <w:rFonts w:ascii="Times New Roman" w:hAnsi="Times New Roman" w:cs="Times New Roman"/>
          <w:b/>
          <w:bCs/>
          <w:sz w:val="26"/>
          <w:szCs w:val="26"/>
          <w:lang w:eastAsia="en-US"/>
        </w:rPr>
        <w:t xml:space="preserve">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w:t>
      </w: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p>
    <w:p>
      <w:pPr>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p>
    <w:p>
      <w:pPr>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t xml:space="preserve">НЕЗАВИСИМАЯ ГАРАНТИЯ</w:t>
      </w:r>
      <w:r>
        <w:rPr>
          <w:rFonts w:ascii="Times New Roman" w:hAnsi="Times New Roman" w:cs="Times New Roman"/>
          <w:b/>
          <w:bCs/>
          <w:sz w:val="26"/>
          <w:szCs w:val="26"/>
          <w:lang w:eastAsia="en-US"/>
        </w:rPr>
      </w:r>
      <w:r>
        <w:rPr>
          <w:rFonts w:ascii="Times New Roman" w:hAnsi="Times New Roman" w:cs="Times New Roman"/>
          <w:b/>
          <w:bCs/>
          <w:sz w:val="26"/>
          <w:szCs w:val="26"/>
          <w:lang w:eastAsia="en-US"/>
        </w:rPr>
      </w:r>
    </w:p>
    <w:tbl>
      <w:tblPr>
        <w:tblW w:w="0" w:type="auto"/>
        <w:tblInd w:w="28" w:type="dxa"/>
        <w:tblLayout w:type="fixed"/>
        <w:tblCellMar>
          <w:left w:w="90" w:type="dxa"/>
          <w:right w:w="90" w:type="dxa"/>
        </w:tblCellMar>
        <w:tblLook w:val="04A0" w:firstRow="1" w:lastRow="0" w:firstColumn="1" w:lastColumn="0" w:noHBand="0" w:noVBand="1"/>
      </w:tblPr>
      <w:tblGrid>
        <w:gridCol w:w="3750"/>
        <w:gridCol w:w="2700"/>
        <w:gridCol w:w="1500"/>
        <w:gridCol w:w="1548"/>
      </w:tblGrid>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gridSpan w:val="2"/>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42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Дата выдачи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gridSpan w:val="2"/>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4200" w:type="dxa"/>
            <w:textDirection w:val="lrTb"/>
            <w:noWrap w:val="false"/>
          </w:tcPr>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Номер независимой гарантии</w:t>
            </w:r>
            <w:r>
              <w:rPr>
                <w:rFonts w:ascii="Times New Roman" w:hAnsi="Times New Roman" w:cs="Times New Roman"/>
                <w:sz w:val="26"/>
                <w:szCs w:val="26"/>
                <w:vertAlign w:val="superscript"/>
                <w:lang w:eastAsia="en-US"/>
              </w:rPr>
              <w:t xml:space="preserve">1</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4"/>
            <w:tcMar>
              <w:left w:w="28" w:type="dxa"/>
              <w:top w:w="114" w:type="dxa"/>
              <w:right w:w="28" w:type="dxa"/>
              <w:bottom w:w="114" w:type="dxa"/>
            </w:tcMar>
            <w:tcW w:w="949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4"/>
            <w:tcMar>
              <w:left w:w="28" w:type="dxa"/>
              <w:top w:w="114" w:type="dxa"/>
              <w:right w:w="28" w:type="dxa"/>
              <w:bottom w:w="114" w:type="dxa"/>
            </w:tcMar>
            <w:tcW w:w="949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Информация о гаранте, принципале, бенефициаре</w:t>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Коды </w:t>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Полное наименование гаранта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2700" w:type="dxa"/>
            <w:vMerge w:val="restart"/>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ИНН</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W w:w="5748" w:type="dxa"/>
            <w:vAlign w:val="center"/>
            <w:vMerge w:val="continue"/>
            <w:textDirection w:val="lrTb"/>
            <w:noWrap w:val="false"/>
          </w:tcPr>
          <w:p>
            <w:pPr>
              <w:widowControl/>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КПП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W w:w="5748" w:type="dxa"/>
            <w:vAlign w:val="center"/>
            <w:vMerge w:val="continue"/>
            <w:textDirection w:val="lrTb"/>
            <w:noWrap w:val="false"/>
          </w:tcPr>
          <w:p>
            <w:pPr>
              <w:widowControl/>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БИК</w:t>
            </w:r>
            <w:r>
              <w:rPr>
                <w:rFonts w:ascii="Times New Roman" w:hAnsi="Times New Roman" w:cs="Times New Roman"/>
                <w:sz w:val="26"/>
                <w:szCs w:val="26"/>
                <w:vertAlign w:val="superscript"/>
                <w:lang w:eastAsia="en-US"/>
              </w:rPr>
              <w:t xml:space="preserve">1</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Идентификационный код гаранта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w:t>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Место нахождения, телефон, адрес электронной почты гаранта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 </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ОКТМО</w:t>
            </w:r>
            <w:r>
              <w:rPr>
                <w:rFonts w:ascii="Times New Roman" w:hAnsi="Times New Roman" w:cs="Times New Roman"/>
                <w:sz w:val="26"/>
                <w:szCs w:val="26"/>
                <w:vertAlign w:val="superscript"/>
                <w:lang w:eastAsia="en-US"/>
              </w:rPr>
              <w:t xml:space="preserve">1</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none" w:color="000000" w:sz="4"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Полное наименование принципала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2700" w:type="dxa"/>
            <w:vMerge w:val="restart"/>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ИНН</w:t>
            </w:r>
            <w:r>
              <w:rPr>
                <w:rFonts w:ascii="Times New Roman" w:hAnsi="Times New Roman" w:cs="Times New Roman"/>
                <w:sz w:val="26"/>
                <w:szCs w:val="26"/>
                <w:vertAlign w:val="superscript"/>
                <w:lang w:eastAsia="en-US"/>
              </w:rPr>
              <w:t xml:space="preserve">2</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W w:w="5748" w:type="dxa"/>
            <w:vAlign w:val="center"/>
            <w:vMerge w:val="continue"/>
            <w:textDirection w:val="lrTb"/>
            <w:noWrap w:val="false"/>
          </w:tcPr>
          <w:p>
            <w:pPr>
              <w:widowControl/>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КПП</w:t>
            </w:r>
            <w:r>
              <w:rPr>
                <w:rFonts w:ascii="Times New Roman" w:hAnsi="Times New Roman" w:cs="Times New Roman"/>
                <w:sz w:val="26"/>
                <w:szCs w:val="26"/>
                <w:vertAlign w:val="superscript"/>
                <w:lang w:eastAsia="en-US"/>
              </w:rPr>
              <w:t xml:space="preserve">3</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Место нахождения, телефон, адрес электронной почты принципала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 </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ОКТМО</w:t>
            </w:r>
            <w:r>
              <w:rPr>
                <w:rFonts w:ascii="Times New Roman" w:hAnsi="Times New Roman" w:cs="Times New Roman"/>
                <w:sz w:val="26"/>
                <w:szCs w:val="26"/>
                <w:vertAlign w:val="superscript"/>
                <w:lang w:eastAsia="en-US"/>
              </w:rPr>
              <w:t xml:space="preserve">1</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Полное наименование </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бенефициара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2700" w:type="dxa"/>
            <w:vMerge w:val="restart"/>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ИНН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W w:w="5748" w:type="dxa"/>
            <w:vAlign w:val="center"/>
            <w:vMerge w:val="continue"/>
            <w:textDirection w:val="lrTb"/>
            <w:noWrap w:val="false"/>
          </w:tcPr>
          <w:p>
            <w:pPr>
              <w:widowControl/>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КПП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Место нахождения, телефон, адрес электронной почты бенефициара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jc w:val="right"/>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 </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ОКТМО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4"/>
            <w:tcMar>
              <w:left w:w="28" w:type="dxa"/>
              <w:top w:w="114" w:type="dxa"/>
              <w:right w:w="28" w:type="dxa"/>
              <w:bottom w:w="114" w:type="dxa"/>
            </w:tcMar>
            <w:tcW w:w="9498" w:type="dxa"/>
            <w:textDirection w:val="lrTb"/>
            <w:noWrap w:val="false"/>
          </w:tcPr>
          <w:p>
            <w:pPr>
              <w:rPr>
                <w:rFonts w:ascii="Times New Roman" w:hAnsi="Times New Roman" w:cs="Times New Roman"/>
                <w:sz w:val="2"/>
                <w:szCs w:val="2"/>
                <w:lang w:eastAsia="en-US"/>
              </w:rPr>
            </w:pPr>
            <w:r>
              <w:rPr>
                <w:rFonts w:ascii="Times New Roman" w:hAnsi="Times New Roman" w:cs="Times New Roman"/>
                <w:sz w:val="2"/>
                <w:szCs w:val="2"/>
                <w:lang w:eastAsia="en-US"/>
              </w:rPr>
            </w:r>
            <w:r>
              <w:rPr>
                <w:rFonts w:ascii="Times New Roman" w:hAnsi="Times New Roman" w:cs="Times New Roman"/>
                <w:sz w:val="2"/>
                <w:szCs w:val="2"/>
                <w:lang w:eastAsia="en-US"/>
              </w:rPr>
            </w:r>
            <w:r>
              <w:rPr>
                <w:rFonts w:ascii="Times New Roman" w:hAnsi="Times New Roman" w:cs="Times New Roman"/>
                <w:sz w:val="2"/>
                <w:szCs w:val="2"/>
                <w:lang w:eastAsia="en-US"/>
              </w:rPr>
            </w:r>
          </w:p>
        </w:tc>
      </w:tr>
      <w:tr>
        <w:tblPrEx/>
        <w:trPr/>
        <w:tc>
          <w:tcPr>
            <w:gridSpan w:val="4"/>
            <w:tcMar>
              <w:left w:w="28" w:type="dxa"/>
              <w:top w:w="114" w:type="dxa"/>
              <w:right w:w="28" w:type="dxa"/>
              <w:bottom w:w="114" w:type="dxa"/>
            </w:tcMar>
            <w:tcW w:w="949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Информация о закупке, для обеспечения договора, заключаемого при осуществлении которой, предоставляется независимая гарантия </w:t>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Номер извещения об осуществлении конкурентной закупки</w:t>
            </w:r>
            <w:r>
              <w:rPr>
                <w:rFonts w:ascii="Times New Roman" w:hAnsi="Times New Roman" w:cs="Times New Roman"/>
                <w:sz w:val="26"/>
                <w:szCs w:val="26"/>
                <w:vertAlign w:val="superscript"/>
                <w:lang w:eastAsia="en-US"/>
              </w:rPr>
              <w:t xml:space="preserve">1</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Предмет договора</w:t>
            </w:r>
            <w:r>
              <w:rPr>
                <w:rFonts w:ascii="Times New Roman" w:hAnsi="Times New Roman" w:cs="Times New Roman"/>
                <w:sz w:val="26"/>
                <w:szCs w:val="26"/>
                <w:vertAlign w:val="superscript"/>
                <w:lang w:eastAsia="en-US"/>
              </w:rPr>
              <w:t xml:space="preserve">4</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gridSpan w:val="3"/>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57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4"/>
            <w:tcMar>
              <w:left w:w="28" w:type="dxa"/>
              <w:top w:w="114" w:type="dxa"/>
              <w:right w:w="28" w:type="dxa"/>
              <w:bottom w:w="114" w:type="dxa"/>
            </w:tcMar>
            <w:tcW w:w="9498" w:type="dxa"/>
            <w:textDirection w:val="lrTb"/>
            <w:noWrap w:val="false"/>
          </w:tcPr>
          <w:p>
            <w:pPr>
              <w:rPr>
                <w:rFonts w:ascii="Times New Roman" w:hAnsi="Times New Roman" w:cs="Times New Roman"/>
                <w:sz w:val="2"/>
                <w:szCs w:val="2"/>
                <w:lang w:eastAsia="en-US"/>
              </w:rPr>
            </w:pPr>
            <w:r>
              <w:rPr>
                <w:rFonts w:ascii="Times New Roman" w:hAnsi="Times New Roman" w:cs="Times New Roman"/>
                <w:sz w:val="2"/>
                <w:szCs w:val="2"/>
                <w:lang w:eastAsia="en-US"/>
              </w:rPr>
            </w:r>
            <w:r>
              <w:rPr>
                <w:rFonts w:ascii="Times New Roman" w:hAnsi="Times New Roman" w:cs="Times New Roman"/>
                <w:sz w:val="2"/>
                <w:szCs w:val="2"/>
                <w:lang w:eastAsia="en-US"/>
              </w:rPr>
            </w:r>
            <w:r>
              <w:rPr>
                <w:rFonts w:ascii="Times New Roman" w:hAnsi="Times New Roman" w:cs="Times New Roman"/>
                <w:sz w:val="2"/>
                <w:szCs w:val="2"/>
                <w:lang w:eastAsia="en-US"/>
              </w:rPr>
            </w:r>
          </w:p>
        </w:tc>
      </w:tr>
      <w:tr>
        <w:tblPrEx/>
        <w:trPr/>
        <w:tc>
          <w:tcPr>
            <w:gridSpan w:val="4"/>
            <w:tcMar>
              <w:left w:w="28" w:type="dxa"/>
              <w:top w:w="114" w:type="dxa"/>
              <w:right w:w="28" w:type="dxa"/>
              <w:bottom w:w="114" w:type="dxa"/>
            </w:tcMar>
            <w:tcW w:w="9498" w:type="dxa"/>
            <w:textDirection w:val="lrTb"/>
            <w:noWrap w:val="false"/>
          </w:tcPr>
          <w:p>
            <w:pPr>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Условия независимой гарантии </w:t>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Сумма независимой гарантии, подлежащая уплате гарантом бенефициару (далее - сумма независимой гарантии)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Наименование валюты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1500" w:type="dxa"/>
            <w:textDirection w:val="lrTb"/>
            <w:noWrap w:val="false"/>
          </w:tcPr>
          <w:p>
            <w:pPr>
              <w:ind w:right="123"/>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по ОКВ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Срок вступления независимой </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гарантии в силу</w:t>
            </w:r>
            <w:r>
              <w:rPr>
                <w:rFonts w:ascii="Times New Roman" w:hAnsi="Times New Roman" w:cs="Times New Roman"/>
                <w:sz w:val="26"/>
                <w:szCs w:val="26"/>
                <w:vertAlign w:val="superscript"/>
                <w:lang w:eastAsia="en-US"/>
              </w:rPr>
              <w:t xml:space="preserve">5</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6"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none" w:color="000000" w:sz="4" w:space="0"/>
              <w:right w:val="none" w:color="000000" w:sz="4" w:space="0"/>
            </w:tcBorders>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tcMar>
              <w:left w:w="28" w:type="dxa"/>
              <w:top w:w="114" w:type="dxa"/>
              <w:right w:w="28" w:type="dxa"/>
              <w:bottom w:w="114" w:type="dxa"/>
            </w:tcMar>
            <w:tcW w:w="3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Срок действия независимой гарантии</w:t>
            </w:r>
            <w:r>
              <w:rPr>
                <w:rFonts w:ascii="Times New Roman" w:hAnsi="Times New Roman" w:cs="Times New Roman"/>
                <w:sz w:val="26"/>
                <w:szCs w:val="26"/>
                <w:vertAlign w:val="superscript"/>
                <w:lang w:eastAsia="en-US"/>
              </w:rPr>
              <w:t xml:space="preserve">5</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none" w:color="000000" w:sz="4" w:space="0"/>
              <w:bottom w:val="single" w:color="auto" w:sz="4" w:space="0"/>
              <w:right w:val="none" w:color="000000" w:sz="4" w:space="0"/>
            </w:tcBorders>
            <w:tcMar>
              <w:left w:w="28" w:type="dxa"/>
              <w:top w:w="114" w:type="dxa"/>
              <w:right w:w="28" w:type="dxa"/>
              <w:bottom w:w="114" w:type="dxa"/>
            </w:tcMar>
            <w:tcW w:w="27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548"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bl>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w:t>
      </w:r>
      <w:r>
        <w:rPr>
          <w:rFonts w:ascii="Times New Roman" w:hAnsi="Times New Roman" w:cs="Times New Roman"/>
          <w:sz w:val="26"/>
          <w:szCs w:val="26"/>
          <w:lang w:eastAsia="en-US"/>
        </w:rPr>
        <w:tab/>
      </w:r>
      <w:r>
        <w:rPr>
          <w:rFonts w:ascii="Times New Roman" w:hAnsi="Times New Roman" w:cs="Times New Roman"/>
          <w:sz w:val="26"/>
          <w:szCs w:val="26"/>
          <w:lang w:eastAsia="en-US"/>
        </w:rPr>
        <w:t xml:space="preserve">Настоящая независимая гарантия обеспечивает исполнение принципалом его обязательств, предусмотренных договором, заключенным с бенефициаром, включающих в том числе обязательства принципала по уплате неустоек (штрафов, пеней).</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2.</w:t>
      </w:r>
      <w:r>
        <w:rPr>
          <w:rFonts w:ascii="Times New Roman" w:hAnsi="Times New Roman" w:cs="Times New Roman"/>
          <w:sz w:val="26"/>
          <w:szCs w:val="26"/>
          <w:lang w:eastAsia="en-US"/>
        </w:rPr>
        <w:tab/>
        <w:t xml:space="preserve">Настоящая независимая гарант</w:t>
      </w:r>
      <w:r>
        <w:rPr>
          <w:rFonts w:ascii="Times New Roman" w:hAnsi="Times New Roman" w:cs="Times New Roman"/>
          <w:sz w:val="26"/>
          <w:szCs w:val="26"/>
          <w:lang w:eastAsia="en-US"/>
        </w:rPr>
        <w:t xml:space="preserve">ия не может быть отозвана гарантом.</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3.</w:t>
      </w:r>
      <w:r>
        <w:rPr>
          <w:rFonts w:ascii="Times New Roman" w:hAnsi="Times New Roman" w:cs="Times New Roman"/>
          <w:sz w:val="26"/>
          <w:szCs w:val="26"/>
          <w:lang w:eastAsia="en-US"/>
        </w:rPr>
        <w:tab/>
        <w:t xml:space="preserve">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w:t>
      </w:r>
      <w:r>
        <w:rPr>
          <w:rFonts w:ascii="Times New Roman" w:hAnsi="Times New Roman" w:cs="Times New Roman"/>
          <w:sz w:val="26"/>
          <w:szCs w:val="26"/>
          <w:lang w:eastAsia="en-US"/>
        </w:rPr>
        <w:t xml:space="preserve">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w:t>
      </w:r>
      <w:r>
        <w:rPr>
          <w:rFonts w:ascii="Times New Roman" w:hAnsi="Times New Roman" w:cs="Times New Roman"/>
          <w:sz w:val="26"/>
          <w:szCs w:val="26"/>
          <w:lang w:eastAsia="en-US"/>
        </w:rPr>
        <w:t xml:space="preserve">размер обеспечения исполнения договора и сумму независимой гарантии.</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4.</w:t>
      </w:r>
      <w:r>
        <w:rPr>
          <w:rFonts w:ascii="Times New Roman" w:hAnsi="Times New Roman" w:cs="Times New Roman"/>
          <w:sz w:val="26"/>
          <w:szCs w:val="26"/>
          <w:lang w:eastAsia="en-US"/>
        </w:rPr>
        <w:tab/>
        <w:t xml:space="preserve">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w:t>
      </w:r>
      <w:r>
        <w:rPr>
          <w:rFonts w:ascii="Times New Roman" w:hAnsi="Times New Roman" w:cs="Times New Roman"/>
          <w:sz w:val="26"/>
          <w:szCs w:val="26"/>
          <w:lang w:eastAsia="en-US"/>
        </w:rPr>
        <w:t xml:space="preserve"> лица, имеющего право действовать от имени бенефициара.</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5.</w:t>
      </w:r>
      <w:r>
        <w:rPr>
          <w:rFonts w:ascii="Times New Roman" w:hAnsi="Times New Roman" w:cs="Times New Roman"/>
          <w:sz w:val="26"/>
          <w:szCs w:val="26"/>
          <w:lang w:eastAsia="en-US"/>
        </w:rPr>
        <w:tab/>
        <w:t xml:space="preserve">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Pr>
          <w:rFonts w:ascii="Times New Roman" w:hAnsi="Times New Roman" w:cs="Times New Roman"/>
          <w:sz w:val="26"/>
          <w:szCs w:val="26"/>
          <w:vertAlign w:val="superscript"/>
          <w:lang w:eastAsia="en-US"/>
        </w:rPr>
        <w:t xml:space="preserve">6</w:t>
      </w:r>
      <w:r>
        <w:rPr>
          <w:rFonts w:ascii="Times New Roman" w:hAnsi="Times New Roman" w:cs="Times New Roman"/>
          <w:sz w:val="26"/>
          <w:szCs w:val="26"/>
          <w:lang w:eastAsia="en-US"/>
        </w:rPr>
        <w:t xml:space="preserve">.</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6</w:t>
      </w:r>
      <w:r>
        <w:rPr>
          <w:rFonts w:ascii="Times New Roman" w:hAnsi="Times New Roman" w:cs="Times New Roman"/>
          <w:sz w:val="26"/>
          <w:szCs w:val="26"/>
          <w:lang w:eastAsia="en-US"/>
        </w:rPr>
        <w:t xml:space="preserve">.</w:t>
      </w:r>
      <w:r>
        <w:rPr>
          <w:rFonts w:ascii="Times New Roman" w:hAnsi="Times New Roman" w:cs="Times New Roman"/>
          <w:sz w:val="26"/>
          <w:szCs w:val="26"/>
          <w:lang w:eastAsia="en-US"/>
        </w:rPr>
        <w:tab/>
        <w:t xml:space="preserve">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Pr>
          <w:rFonts w:ascii="Times New Roman" w:hAnsi="Times New Roman" w:cs="Times New Roman"/>
          <w:sz w:val="26"/>
          <w:szCs w:val="26"/>
          <w:vertAlign w:val="superscript"/>
          <w:lang w:eastAsia="en-US"/>
        </w:rPr>
        <w:t xml:space="preserve">7</w:t>
      </w:r>
      <w:r>
        <w:rPr>
          <w:rFonts w:ascii="Times New Roman" w:hAnsi="Times New Roman" w:cs="Times New Roman"/>
          <w:sz w:val="26"/>
          <w:szCs w:val="26"/>
          <w:lang w:eastAsia="en-US"/>
        </w:rPr>
        <w:t xml:space="preserve">.</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7.</w:t>
      </w:r>
      <w:r>
        <w:rPr>
          <w:rFonts w:ascii="Times New Roman" w:hAnsi="Times New Roman" w:cs="Times New Roman"/>
          <w:sz w:val="26"/>
          <w:szCs w:val="26"/>
          <w:lang w:eastAsia="en-US"/>
        </w:rPr>
        <w:tab/>
        <w:t xml:space="preserve">В случае направления требования бенефициар обязан одновременно с таким требованием напр</w:t>
      </w:r>
      <w:r>
        <w:rPr>
          <w:rFonts w:ascii="Times New Roman" w:hAnsi="Times New Roman" w:cs="Times New Roman"/>
          <w:sz w:val="26"/>
          <w:szCs w:val="26"/>
          <w:lang w:eastAsia="en-US"/>
        </w:rPr>
        <w:t xml:space="preserve">авить гаранту:</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284"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а)</w:t>
      </w:r>
      <w:r>
        <w:rPr>
          <w:rFonts w:ascii="Times New Roman" w:hAnsi="Times New Roman" w:cs="Times New Roman"/>
          <w:sz w:val="26"/>
          <w:szCs w:val="26"/>
          <w:lang w:eastAsia="en-US"/>
        </w:rPr>
        <w:tab/>
        <w:t xml:space="preserve">расчет суммы, включаемой в требование по настоящей независимой гарантии;</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284"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б)</w:t>
      </w:r>
      <w:r>
        <w:rPr>
          <w:rFonts w:ascii="Times New Roman" w:hAnsi="Times New Roman" w:cs="Times New Roman"/>
          <w:sz w:val="26"/>
          <w:szCs w:val="26"/>
          <w:lang w:eastAsia="en-US"/>
        </w:rPr>
        <w:tab/>
        <w:t xml:space="preserve">документ, содержащий указание на нарушения принципалом обязательств, предусмотренных договором;</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284"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в)</w:t>
      </w:r>
      <w:r>
        <w:rPr>
          <w:rFonts w:ascii="Times New Roman" w:hAnsi="Times New Roman" w:cs="Times New Roman"/>
          <w:sz w:val="26"/>
          <w:szCs w:val="26"/>
          <w:lang w:eastAsia="en-US"/>
        </w:rPr>
        <w:tab/>
        <w:t xml:space="preserve">документ, подтверждающий полномочия лица, подписавшего требован</w:t>
      </w:r>
      <w:r>
        <w:rPr>
          <w:rFonts w:ascii="Times New Roman" w:hAnsi="Times New Roman" w:cs="Times New Roman"/>
          <w:sz w:val="26"/>
          <w:szCs w:val="26"/>
          <w:lang w:eastAsia="en-US"/>
        </w:rPr>
        <w:t xml:space="preserve">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w:t>
      </w:r>
      <w:r>
        <w:rPr>
          <w:rFonts w:ascii="Times New Roman" w:hAnsi="Times New Roman" w:cs="Times New Roman"/>
          <w:sz w:val="26"/>
          <w:szCs w:val="26"/>
          <w:lang w:eastAsia="en-US"/>
        </w:rPr>
        <w:t xml:space="preserve">ости действовать от имени бенефициара).</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8.</w:t>
      </w:r>
      <w:r>
        <w:rPr>
          <w:rFonts w:ascii="Times New Roman" w:hAnsi="Times New Roman" w:cs="Times New Roman"/>
          <w:sz w:val="26"/>
          <w:szCs w:val="26"/>
          <w:lang w:eastAsia="en-US"/>
        </w:rPr>
        <w:tab/>
        <w:t xml:space="preserve">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w:t>
      </w:r>
      <w:r>
        <w:rPr>
          <w:rFonts w:ascii="Times New Roman" w:hAnsi="Times New Roman" w:cs="Times New Roman"/>
          <w:sz w:val="26"/>
          <w:szCs w:val="26"/>
          <w:lang w:eastAsia="en-US"/>
        </w:rPr>
        <w:t xml:space="preserve">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w:t>
      </w:r>
      <w:r>
        <w:rPr>
          <w:rFonts w:ascii="Times New Roman" w:hAnsi="Times New Roman" w:cs="Times New Roman"/>
          <w:sz w:val="26"/>
          <w:szCs w:val="26"/>
          <w:lang w:eastAsia="en-US"/>
        </w:rPr>
        <w:t xml:space="preserve">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w:t>
      </w:r>
      <w:r>
        <w:rPr>
          <w:rFonts w:ascii="Times New Roman" w:hAnsi="Times New Roman" w:cs="Times New Roman"/>
          <w:sz w:val="26"/>
          <w:szCs w:val="26"/>
          <w:lang w:eastAsia="en-US"/>
        </w:rPr>
        <w:t xml:space="preserve">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9.</w:t>
      </w:r>
      <w:r>
        <w:rPr>
          <w:rFonts w:ascii="Times New Roman" w:hAnsi="Times New Roman" w:cs="Times New Roman"/>
          <w:sz w:val="26"/>
          <w:szCs w:val="26"/>
          <w:lang w:eastAsia="en-US"/>
        </w:rPr>
        <w:tab/>
        <w:t xml:space="preserve">Гарант обязан рассмотреть требование не позднее 5 рабочих дней со дня, следующего за днем получения указанного требования и документов, п</w:t>
      </w:r>
      <w:r>
        <w:rPr>
          <w:rFonts w:ascii="Times New Roman" w:hAnsi="Times New Roman" w:cs="Times New Roman"/>
          <w:sz w:val="26"/>
          <w:szCs w:val="26"/>
          <w:lang w:eastAsia="en-US"/>
        </w:rPr>
        <w:t xml:space="preserve">редусмотренных пунктом 7 настоящей независимой гарантии .</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10.</w:t>
      </w:r>
      <w:r>
        <w:rPr>
          <w:rFonts w:ascii="Times New Roman" w:hAnsi="Times New Roman" w:cs="Times New Roman"/>
          <w:sz w:val="26"/>
          <w:szCs w:val="26"/>
          <w:lang w:eastAsia="en-US"/>
        </w:rPr>
        <w:tab/>
        <w:t xml:space="preserve">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w:t>
      </w:r>
      <w:r>
        <w:rPr>
          <w:rFonts w:ascii="Times New Roman" w:hAnsi="Times New Roman" w:cs="Times New Roman"/>
          <w:sz w:val="26"/>
          <w:szCs w:val="26"/>
          <w:lang w:eastAsia="en-US"/>
        </w:rPr>
        <w:t xml:space="preserve">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11.</w:t>
      </w:r>
      <w:r>
        <w:rPr>
          <w:rFonts w:ascii="Times New Roman" w:hAnsi="Times New Roman" w:cs="Times New Roman"/>
          <w:sz w:val="26"/>
          <w:szCs w:val="26"/>
          <w:lang w:eastAsia="en-US"/>
        </w:rPr>
        <w:tab/>
        <w:t xml:space="preserve">Обязательство гаранта перед бенефициаром сч</w:t>
      </w:r>
      <w:r>
        <w:rPr>
          <w:rFonts w:ascii="Times New Roman" w:hAnsi="Times New Roman" w:cs="Times New Roman"/>
          <w:sz w:val="26"/>
          <w:szCs w:val="26"/>
          <w:lang w:eastAsia="en-US"/>
        </w:rPr>
        <w:t xml:space="preserve">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w:t>
      </w:r>
      <w:r>
        <w:rPr>
          <w:rFonts w:ascii="Times New Roman" w:hAnsi="Times New Roman" w:cs="Times New Roman"/>
          <w:sz w:val="26"/>
          <w:szCs w:val="26"/>
          <w:lang w:eastAsia="en-US"/>
        </w:rPr>
        <w:t xml:space="preserve">нефициаром в требовании.</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12.</w:t>
      </w:r>
      <w:r>
        <w:rPr>
          <w:rFonts w:ascii="Times New Roman" w:hAnsi="Times New Roman" w:cs="Times New Roman"/>
          <w:sz w:val="26"/>
          <w:szCs w:val="26"/>
          <w:lang w:eastAsia="en-US"/>
        </w:rPr>
        <w:tab/>
        <w:t xml:space="preserve">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w:t>
      </w:r>
      <w:r>
        <w:rPr>
          <w:rFonts w:ascii="Times New Roman" w:hAnsi="Times New Roman" w:cs="Times New Roman"/>
          <w:sz w:val="26"/>
          <w:szCs w:val="26"/>
          <w:lang w:eastAsia="en-US"/>
        </w:rPr>
        <w:t xml:space="preserve">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w:t>
      </w:r>
      <w:r>
        <w:rPr>
          <w:rFonts w:ascii="Times New Roman" w:hAnsi="Times New Roman" w:cs="Times New Roman"/>
          <w:sz w:val="26"/>
          <w:szCs w:val="26"/>
          <w:lang w:eastAsia="en-US"/>
        </w:rPr>
        <w:t xml:space="preserve"> денежной суммы, подлежащей уплате по настоящей независимой гарантии.</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13.</w:t>
      </w:r>
      <w:r>
        <w:rPr>
          <w:rFonts w:ascii="Times New Roman" w:hAnsi="Times New Roman" w:cs="Times New Roman"/>
          <w:sz w:val="26"/>
          <w:szCs w:val="26"/>
          <w:lang w:eastAsia="en-US"/>
        </w:rPr>
        <w:tab/>
        <w:t xml:space="preserve">Все расходы, возникающие в связи с перечислением гарантом денежных средств по настоящей независимой гарантии бенефициару, несет гарант.</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14.</w:t>
      </w:r>
      <w:r>
        <w:rPr>
          <w:rFonts w:ascii="Times New Roman" w:hAnsi="Times New Roman" w:cs="Times New Roman"/>
          <w:sz w:val="26"/>
          <w:szCs w:val="26"/>
          <w:lang w:eastAsia="en-US"/>
        </w:rPr>
        <w:tab/>
        <w:t xml:space="preserve">Исключение банка (если настоящая независим</w:t>
      </w:r>
      <w:r>
        <w:rPr>
          <w:rFonts w:ascii="Times New Roman" w:hAnsi="Times New Roman" w:cs="Times New Roman"/>
          <w:sz w:val="26"/>
          <w:szCs w:val="26"/>
          <w:lang w:eastAsia="en-US"/>
        </w:rPr>
        <w:t xml:space="preserve">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w:t>
      </w:r>
      <w:r>
        <w:rPr>
          <w:rFonts w:ascii="Times New Roman" w:hAnsi="Times New Roman" w:cs="Times New Roman"/>
          <w:sz w:val="26"/>
          <w:szCs w:val="26"/>
          <w:lang w:eastAsia="en-US"/>
        </w:rPr>
        <w:t xml:space="preserve">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w:t>
      </w:r>
      <w:r>
        <w:rPr>
          <w:rFonts w:ascii="Times New Roman" w:hAnsi="Times New Roman" w:cs="Times New Roman"/>
          <w:sz w:val="26"/>
          <w:szCs w:val="26"/>
          <w:lang w:eastAsia="en-US"/>
        </w:rPr>
        <w:t xml:space="preserve">висимая гарантия выдана таким фондом), из перечня, предусмотренного частью 1.7 указанной статьи ,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w:t>
      </w:r>
      <w:r>
        <w:rPr>
          <w:rFonts w:ascii="Times New Roman" w:hAnsi="Times New Roman" w:cs="Times New Roman"/>
          <w:sz w:val="26"/>
          <w:szCs w:val="26"/>
          <w:lang w:eastAsia="en-US"/>
        </w:rPr>
        <w:t xml:space="preserve">ей независимой гарантии.</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15.</w:t>
      </w:r>
      <w:r>
        <w:rPr>
          <w:rFonts w:ascii="Times New Roman" w:hAnsi="Times New Roman" w:cs="Times New Roman"/>
          <w:sz w:val="26"/>
          <w:szCs w:val="26"/>
          <w:lang w:eastAsia="en-US"/>
        </w:rPr>
        <w:tab/>
        <w:t xml:space="preserve">Споры, возникающие в связи с исполнением обязательств по настоящей независимой гарантии, подлежат рассмотрению в арбитражном суде г. Москвы.</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16.</w:t>
      </w:r>
      <w:r>
        <w:rPr>
          <w:rFonts w:ascii="Times New Roman" w:hAnsi="Times New Roman" w:cs="Times New Roman"/>
          <w:sz w:val="26"/>
          <w:szCs w:val="26"/>
          <w:lang w:eastAsia="en-US"/>
        </w:rPr>
        <w:tab/>
      </w:r>
      <w:r>
        <w:rPr>
          <w:rFonts w:ascii="Times New Roman" w:hAnsi="Times New Roman" w:cs="Times New Roman"/>
          <w:sz w:val="26"/>
          <w:szCs w:val="26"/>
          <w:lang w:eastAsia="en-US"/>
        </w:rPr>
        <w:t xml:space="preserve">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w:t>
      </w:r>
      <w:r>
        <w:rPr>
          <w:rFonts w:ascii="Times New Roman" w:hAnsi="Times New Roman" w:cs="Times New Roman"/>
          <w:sz w:val="26"/>
          <w:szCs w:val="26"/>
          <w:lang w:eastAsia="en-US"/>
        </w:rPr>
        <w:t xml:space="preserve"> гарантии может быть передано новому заказчику с предварительным извещением об этом гаранта.</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17.</w:t>
      </w:r>
      <w:r>
        <w:rPr>
          <w:rFonts w:ascii="Times New Roman" w:hAnsi="Times New Roman" w:cs="Times New Roman"/>
          <w:sz w:val="26"/>
          <w:szCs w:val="26"/>
          <w:lang w:eastAsia="en-US"/>
        </w:rPr>
        <w:tab/>
        <w:t xml:space="preserve">Настоящая независимая гарантия вступает в силу, обязанности по договору предоставления настоящей независимой гарантии подлежат исполнению</w:t>
      </w:r>
      <w:r>
        <w:rPr>
          <w:rFonts w:ascii="Times New Roman" w:hAnsi="Times New Roman" w:cs="Times New Roman"/>
          <w:sz w:val="26"/>
          <w:szCs w:val="26"/>
          <w:vertAlign w:val="superscript"/>
          <w:lang w:eastAsia="en-US"/>
        </w:rPr>
        <w:t xml:space="preserve">8-1</w:t>
      </w:r>
      <w:r>
        <w:rPr>
          <w:rFonts w:ascii="Times New Roman" w:hAnsi="Times New Roman" w:cs="Times New Roman"/>
          <w:sz w:val="26"/>
          <w:szCs w:val="26"/>
          <w:lang w:eastAsia="en-US"/>
        </w:rPr>
        <w:t xml:space="preserve"> со дня заключения </w:t>
      </w:r>
      <w:r>
        <w:rPr>
          <w:rFonts w:ascii="Times New Roman" w:hAnsi="Times New Roman" w:cs="Times New Roman"/>
          <w:sz w:val="26"/>
          <w:szCs w:val="26"/>
          <w:lang w:eastAsia="en-US"/>
        </w:rPr>
        <w:t xml:space="preserve">договора, для обеспечения исполнения которого выдана настоящая независимая гарантия.</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tabs>
          <w:tab w:val="left" w:pos="426" w:leader="none"/>
        </w:tabs>
        <w:rPr>
          <w:rFonts w:ascii="Times New Roman" w:hAnsi="Times New Roman" w:cs="Times New Roman"/>
          <w:sz w:val="26"/>
          <w:szCs w:val="26"/>
          <w:lang w:eastAsia="en-US"/>
        </w:rPr>
      </w:pPr>
      <w:r>
        <w:rPr>
          <w:rFonts w:ascii="Times New Roman" w:hAnsi="Times New Roman" w:cs="Times New Roman"/>
          <w:sz w:val="26"/>
          <w:szCs w:val="26"/>
          <w:lang w:eastAsia="en-US"/>
        </w:rPr>
        <w:t xml:space="preserve">18.</w:t>
      </w:r>
      <w:r>
        <w:rPr>
          <w:rFonts w:ascii="Times New Roman" w:hAnsi="Times New Roman" w:cs="Times New Roman"/>
          <w:sz w:val="26"/>
          <w:szCs w:val="26"/>
          <w:lang w:eastAsia="en-US"/>
        </w:rPr>
        <w:tab/>
        <w:t xml:space="preserve">Настоящая независимая гарантия представлена в рамках договора _________ (</w:t>
      </w:r>
      <w:r>
        <w:rPr>
          <w:rFonts w:ascii="Times New Roman" w:hAnsi="Times New Roman" w:cs="Times New Roman"/>
          <w:i/>
          <w:sz w:val="26"/>
          <w:szCs w:val="26"/>
          <w:lang w:eastAsia="en-US"/>
        </w:rPr>
        <w:t xml:space="preserve">указывается дата, номер договора</w:t>
      </w:r>
      <w:r>
        <w:rPr>
          <w:rFonts w:ascii="Times New Roman" w:hAnsi="Times New Roman" w:cs="Times New Roman"/>
          <w:sz w:val="26"/>
          <w:szCs w:val="26"/>
          <w:lang w:eastAsia="en-US"/>
        </w:rPr>
        <w:t xml:space="preserve">)* (*</w:t>
      </w:r>
      <w:r>
        <w:rPr>
          <w:rFonts w:ascii="Times New Roman" w:hAnsi="Times New Roman" w:cs="Times New Roman"/>
          <w:bCs/>
          <w:i/>
          <w:sz w:val="26"/>
          <w:szCs w:val="26"/>
          <w:lang w:eastAsia="en-US"/>
        </w:rPr>
        <w:t xml:space="preserve">включается в текст независимой гарантии в случае пролонга</w:t>
      </w:r>
      <w:r>
        <w:rPr>
          <w:rFonts w:ascii="Times New Roman" w:hAnsi="Times New Roman" w:cs="Times New Roman"/>
          <w:bCs/>
          <w:i/>
          <w:sz w:val="26"/>
          <w:szCs w:val="26"/>
          <w:lang w:eastAsia="en-US"/>
        </w:rPr>
        <w:t xml:space="preserve">ции независимой гарантии/предоставления независимой гарантии после заключения договора).</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rPr>
          <w:rFonts w:ascii="Times New Roman" w:hAnsi="Times New Roman" w:cs="Times New Roman"/>
          <w:bCs/>
          <w:sz w:val="26"/>
          <w:szCs w:val="26"/>
          <w:lang w:eastAsia="en-US"/>
        </w:rPr>
      </w:pPr>
      <w:r>
        <w:rPr>
          <w:rFonts w:ascii="Times New Roman" w:hAnsi="Times New Roman" w:cs="Times New Roman"/>
          <w:bCs/>
          <w:sz w:val="26"/>
          <w:szCs w:val="26"/>
          <w:lang w:eastAsia="en-US"/>
        </w:rPr>
        <w:t xml:space="preserve">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w:t>
      </w:r>
      <w:r>
        <w:rPr>
          <w:rFonts w:ascii="Times New Roman" w:hAnsi="Times New Roman" w:cs="Times New Roman"/>
          <w:bCs/>
          <w:sz w:val="26"/>
          <w:szCs w:val="26"/>
          <w:lang w:eastAsia="en-US"/>
        </w:rPr>
        <w:t xml:space="preserve">говору* (*</w:t>
      </w:r>
      <w:r>
        <w:rPr>
          <w:rFonts w:ascii="Times New Roman" w:hAnsi="Times New Roman" w:cs="Times New Roman"/>
          <w:bCs/>
          <w:i/>
          <w:sz w:val="26"/>
          <w:szCs w:val="26"/>
          <w:lang w:eastAsia="en-US"/>
        </w:rPr>
        <w:t xml:space="preserve">включается в текст независимой гарантии, если независимая гарантия выдана только во исполнение обязательств контрагента</w:t>
      </w:r>
      <w:r>
        <w:rPr>
          <w:rFonts w:ascii="Times New Roman" w:hAnsi="Times New Roman" w:cs="Times New Roman"/>
          <w:bCs/>
          <w:sz w:val="26"/>
          <w:szCs w:val="26"/>
          <w:lang w:eastAsia="en-US"/>
        </w:rPr>
        <w:t xml:space="preserve">).</w:t>
      </w:r>
      <w:r>
        <w:rPr>
          <w:rFonts w:ascii="Times New Roman" w:hAnsi="Times New Roman" w:cs="Times New Roman"/>
          <w:bCs/>
          <w:sz w:val="26"/>
          <w:szCs w:val="26"/>
          <w:lang w:eastAsia="en-US"/>
        </w:rPr>
      </w:r>
      <w:r>
        <w:rPr>
          <w:rFonts w:ascii="Times New Roman" w:hAnsi="Times New Roman" w:cs="Times New Roman"/>
          <w:bCs/>
          <w:sz w:val="26"/>
          <w:szCs w:val="26"/>
          <w:lang w:eastAsia="en-US"/>
        </w:rPr>
      </w:r>
    </w:p>
    <w:p>
      <w:pPr>
        <w:jc w:val="both"/>
        <w:rPr>
          <w:rFonts w:ascii="Times New Roman" w:hAnsi="Times New Roman" w:cs="Times New Roman"/>
          <w:sz w:val="26"/>
          <w:szCs w:val="26"/>
          <w:lang w:eastAsia="en-US"/>
        </w:rPr>
      </w:pPr>
      <w:r>
        <w:rPr>
          <w:rFonts w:ascii="Times New Roman" w:hAnsi="Times New Roman" w:cs="Times New Roman"/>
          <w:bCs/>
          <w:sz w:val="26"/>
          <w:szCs w:val="26"/>
          <w:lang w:eastAsia="en-US"/>
        </w:rPr>
        <w:t xml:space="preserve">Действие настоящей независимой гарантии распространяется на надлежащее исполнение принципалом его обязательств по возврату а</w:t>
      </w:r>
      <w:r>
        <w:rPr>
          <w:rFonts w:ascii="Times New Roman" w:hAnsi="Times New Roman" w:cs="Times New Roman"/>
          <w:bCs/>
          <w:sz w:val="26"/>
          <w:szCs w:val="26"/>
          <w:lang w:eastAsia="en-US"/>
        </w:rPr>
        <w:t xml:space="preserve">вансовой задолженности в установленный договором срок</w:t>
      </w:r>
      <w:r>
        <w:rPr>
          <w:rFonts w:ascii="Times New Roman" w:hAnsi="Times New Roman" w:cs="Times New Roman"/>
          <w:sz w:val="26"/>
          <w:szCs w:val="26"/>
          <w:lang w:eastAsia="en-US"/>
        </w:rPr>
        <w:t xml:space="preserve">* (</w:t>
      </w:r>
      <w:r>
        <w:rPr>
          <w:rFonts w:ascii="Times New Roman" w:hAnsi="Times New Roman" w:cs="Times New Roman"/>
          <w:bCs/>
          <w:sz w:val="26"/>
          <w:szCs w:val="26"/>
          <w:lang w:eastAsia="en-US"/>
        </w:rPr>
        <w:t xml:space="preserve">*</w:t>
      </w:r>
      <w:r>
        <w:rPr>
          <w:rFonts w:ascii="Times New Roman" w:hAnsi="Times New Roman" w:cs="Times New Roman"/>
          <w:bCs/>
          <w:i/>
          <w:sz w:val="26"/>
          <w:szCs w:val="26"/>
          <w:lang w:eastAsia="en-US"/>
        </w:rPr>
        <w:t xml:space="preserve">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Pr>
          <w:rFonts w:ascii="Times New Roman" w:hAnsi="Times New Roman" w:cs="Times New Roman"/>
          <w:bCs/>
          <w:sz w:val="26"/>
          <w:szCs w:val="26"/>
          <w:lang w:eastAsia="en-US"/>
        </w:rPr>
        <w:t xml:space="preserve">).</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rPr>
          <w:rFonts w:ascii="Times New Roman" w:hAnsi="Times New Roman" w:cs="Times New Roman"/>
          <w:sz w:val="26"/>
          <w:szCs w:val="26"/>
          <w:lang w:eastAsia="en-US"/>
        </w:rPr>
      </w:pPr>
      <w:r>
        <w:rPr>
          <w:rFonts w:ascii="Times New Roman" w:hAnsi="Times New Roman" w:cs="Times New Roman"/>
          <w:bCs/>
          <w:sz w:val="26"/>
          <w:szCs w:val="26"/>
          <w:lang w:eastAsia="en-US"/>
        </w:rPr>
        <w:t xml:space="preserve">Действие настоящей независимой гарантии распро</w:t>
      </w:r>
      <w:r>
        <w:rPr>
          <w:rFonts w:ascii="Times New Roman" w:hAnsi="Times New Roman" w:cs="Times New Roman"/>
          <w:bCs/>
          <w:sz w:val="26"/>
          <w:szCs w:val="26"/>
          <w:lang w:eastAsia="en-US"/>
        </w:rPr>
        <w:t xml:space="preserve">страняется на надлежащее исполнение принципалом его обязательств в течение срока исполнения основного обязательства по договору, включающих</w:t>
      </w:r>
      <w:r>
        <w:rPr>
          <w:rFonts w:ascii="Times New Roman" w:hAnsi="Times New Roman" w:cs="Times New Roman"/>
          <w:sz w:val="26"/>
          <w:szCs w:val="26"/>
          <w:lang w:eastAsia="en-US"/>
        </w:rPr>
        <w:t xml:space="preserve"> в том числе обязательства принципала </w:t>
      </w:r>
      <w:r>
        <w:rPr>
          <w:rFonts w:ascii="Times New Roman" w:hAnsi="Times New Roman" w:cs="Times New Roman"/>
          <w:bCs/>
          <w:sz w:val="26"/>
          <w:szCs w:val="26"/>
          <w:lang w:eastAsia="en-US"/>
        </w:rPr>
        <w:t xml:space="preserve">по возврату авансовой задолженности в установленный договором срок</w:t>
      </w:r>
      <w:r>
        <w:rPr>
          <w:rFonts w:ascii="Times New Roman" w:hAnsi="Times New Roman" w:cs="Times New Roman"/>
          <w:sz w:val="26"/>
          <w:szCs w:val="26"/>
          <w:lang w:eastAsia="en-US"/>
        </w:rPr>
        <w:t xml:space="preserve">* (</w:t>
      </w:r>
      <w:r>
        <w:rPr>
          <w:rFonts w:ascii="Times New Roman" w:hAnsi="Times New Roman" w:cs="Times New Roman"/>
          <w:bCs/>
          <w:sz w:val="26"/>
          <w:szCs w:val="26"/>
          <w:lang w:eastAsia="en-US"/>
        </w:rPr>
        <w:t xml:space="preserve">*</w:t>
      </w:r>
      <w:r>
        <w:rPr>
          <w:rFonts w:ascii="Times New Roman" w:hAnsi="Times New Roman" w:cs="Times New Roman"/>
          <w:bCs/>
          <w:i/>
          <w:sz w:val="26"/>
          <w:szCs w:val="26"/>
          <w:lang w:eastAsia="en-US"/>
        </w:rPr>
        <w:t xml:space="preserve">включаетс</w:t>
      </w:r>
      <w:r>
        <w:rPr>
          <w:rFonts w:ascii="Times New Roman" w:hAnsi="Times New Roman" w:cs="Times New Roman"/>
          <w:bCs/>
          <w:i/>
          <w:sz w:val="26"/>
          <w:szCs w:val="26"/>
          <w:lang w:eastAsia="en-US"/>
        </w:rPr>
        <w:t xml:space="preserve">я в текст гарантии, если гарантия выдана во исполнение обязательств контрагента, включая обязательства по возврату авансовых платежей</w:t>
      </w:r>
      <w:r>
        <w:rPr>
          <w:rFonts w:ascii="Times New Roman" w:hAnsi="Times New Roman" w:cs="Times New Roman"/>
          <w:bCs/>
          <w:sz w:val="26"/>
          <w:szCs w:val="26"/>
          <w:lang w:eastAsia="en-US"/>
        </w:rPr>
        <w:t xml:space="preserve">).</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rPr>
          <w:rFonts w:ascii="Times New Roman" w:hAnsi="Times New Roman" w:cs="Times New Roman"/>
          <w:bCs/>
          <w:sz w:val="26"/>
          <w:szCs w:val="26"/>
          <w:lang w:eastAsia="en-US"/>
        </w:rPr>
      </w:pPr>
      <w:r>
        <w:rPr>
          <w:rFonts w:ascii="Times New Roman" w:hAnsi="Times New Roman" w:cs="Times New Roman"/>
          <w:bCs/>
          <w:sz w:val="26"/>
          <w:szCs w:val="26"/>
          <w:lang w:eastAsia="en-US"/>
        </w:rPr>
        <w:t xml:space="preserve">Настоящая независимая гарантия может быть изменена гарантом с письменного согласия бенефициара. Все изменения к настояще</w:t>
      </w:r>
      <w:r>
        <w:rPr>
          <w:rFonts w:ascii="Times New Roman" w:hAnsi="Times New Roman" w:cs="Times New Roman"/>
          <w:bCs/>
          <w:sz w:val="26"/>
          <w:szCs w:val="26"/>
          <w:lang w:eastAsia="en-US"/>
        </w:rPr>
        <w:t xml:space="preserve">й независимой гарантии должны быть оформлены в виде письменного документа - изменения к независимой гарантии. </w:t>
      </w:r>
      <w:r>
        <w:rPr>
          <w:rFonts w:ascii="Times New Roman" w:hAnsi="Times New Roman" w:cs="Times New Roman"/>
          <w:bCs/>
          <w:sz w:val="26"/>
          <w:szCs w:val="26"/>
          <w:lang w:eastAsia="en-US"/>
        </w:rPr>
      </w:r>
      <w:r>
        <w:rPr>
          <w:rFonts w:ascii="Times New Roman" w:hAnsi="Times New Roman" w:cs="Times New Roman"/>
          <w:bCs/>
          <w:sz w:val="26"/>
          <w:szCs w:val="26"/>
          <w:lang w:eastAsia="en-US"/>
        </w:rPr>
      </w:r>
    </w:p>
    <w:p>
      <w:pPr>
        <w:jc w:val="both"/>
        <w:rPr>
          <w:rFonts w:ascii="Times New Roman" w:hAnsi="Times New Roman" w:cs="Times New Roman"/>
          <w:bCs/>
          <w:sz w:val="26"/>
          <w:szCs w:val="26"/>
          <w:lang w:eastAsia="en-US"/>
        </w:rPr>
      </w:pPr>
      <w:r>
        <w:rPr>
          <w:rFonts w:ascii="Times New Roman" w:hAnsi="Times New Roman" w:cs="Times New Roman"/>
          <w:bCs/>
          <w:sz w:val="26"/>
          <w:szCs w:val="26"/>
          <w:lang w:eastAsia="en-US"/>
        </w:rPr>
        <w:t xml:space="preserve">Письменное согласие бенефициара на изменение соот</w:t>
      </w:r>
      <w:r>
        <w:rPr>
          <w:rFonts w:ascii="Times New Roman" w:hAnsi="Times New Roman" w:cs="Times New Roman"/>
          <w:bCs/>
          <w:sz w:val="26"/>
          <w:szCs w:val="26"/>
          <w:lang w:eastAsia="en-US"/>
        </w:rPr>
        <w:t xml:space="preserve">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w:t>
      </w:r>
      <w:r>
        <w:rPr>
          <w:rFonts w:ascii="Times New Roman" w:hAnsi="Times New Roman" w:cs="Times New Roman"/>
          <w:bCs/>
          <w:sz w:val="26"/>
          <w:szCs w:val="26"/>
          <w:lang w:eastAsia="en-US"/>
        </w:rPr>
        <w:t xml:space="preserve">таких изменениях.</w:t>
      </w:r>
      <w:r>
        <w:rPr>
          <w:rFonts w:ascii="Times New Roman" w:hAnsi="Times New Roman" w:cs="Times New Roman"/>
          <w:bCs/>
          <w:sz w:val="26"/>
          <w:szCs w:val="26"/>
          <w:lang w:eastAsia="en-US"/>
        </w:rPr>
      </w:r>
      <w:r>
        <w:rPr>
          <w:rFonts w:ascii="Times New Roman" w:hAnsi="Times New Roman" w:cs="Times New Roman"/>
          <w:bCs/>
          <w:sz w:val="26"/>
          <w:szCs w:val="26"/>
          <w:lang w:eastAsia="en-US"/>
        </w:rPr>
      </w:r>
    </w:p>
    <w:p>
      <w:pPr>
        <w:jc w:val="both"/>
        <w:rPr>
          <w:rFonts w:ascii="Times New Roman" w:hAnsi="Times New Roman" w:cs="Times New Roman"/>
          <w:sz w:val="26"/>
          <w:szCs w:val="26"/>
          <w:lang w:eastAsia="en-US"/>
        </w:rPr>
      </w:pPr>
      <w:r>
        <w:rPr>
          <w:rFonts w:ascii="Times New Roman" w:hAnsi="Times New Roman" w:cs="Times New Roman"/>
          <w:sz w:val="26"/>
          <w:szCs w:val="26"/>
          <w:lang w:eastAsia="en-US"/>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w:t>
      </w:r>
      <w:r>
        <w:rPr>
          <w:rFonts w:ascii="Times New Roman" w:hAnsi="Times New Roman" w:cs="Times New Roman"/>
          <w:sz w:val="26"/>
          <w:szCs w:val="26"/>
          <w:lang w:eastAsia="en-US"/>
        </w:rPr>
        <w:t xml:space="preserve">согласий принципала на их представление в соответствии с требованиями ч. 3.1 и ч. 4 ст. 5 указанного Закона.</w:t>
      </w:r>
      <w:r>
        <w:rPr>
          <w:rFonts w:ascii="Times New Roman" w:hAnsi="Times New Roman" w:cs="Times New Roman"/>
          <w:sz w:val="26"/>
          <w:szCs w:val="26"/>
          <w:lang w:eastAsia="en-US"/>
        </w:rPr>
      </w:r>
      <w:r>
        <w:rPr>
          <w:rFonts w:ascii="Times New Roman" w:hAnsi="Times New Roman" w:cs="Times New Roman"/>
          <w:sz w:val="26"/>
          <w:szCs w:val="26"/>
          <w:lang w:eastAsia="en-US"/>
        </w:rPr>
      </w:r>
    </w:p>
    <w:p>
      <w:pPr>
        <w:jc w:val="both"/>
        <w:rPr>
          <w:rFonts w:ascii="Times New Roman" w:hAnsi="Times New Roman" w:cs="Times New Roman"/>
          <w:sz w:val="26"/>
          <w:szCs w:val="26"/>
          <w:lang w:eastAsia="en-US"/>
        </w:rPr>
      </w:pPr>
      <w:r>
        <w:rPr>
          <w:rFonts w:ascii="Times New Roman" w:hAnsi="Times New Roman" w:cs="Times New Roman"/>
          <w:sz w:val="26"/>
          <w:szCs w:val="26"/>
          <w:lang w:eastAsia="en-US"/>
        </w:rPr>
        <w:t xml:space="preserve">Действие настоящей независимой гарантии регулируется законодательством Российской Федерации.</w:t>
      </w:r>
      <w:r>
        <w:rPr>
          <w:rFonts w:ascii="Times New Roman" w:hAnsi="Times New Roman" w:cs="Times New Roman"/>
          <w:sz w:val="26"/>
          <w:szCs w:val="26"/>
          <w:lang w:eastAsia="en-US"/>
        </w:rPr>
      </w:r>
      <w:r>
        <w:rPr>
          <w:rFonts w:ascii="Times New Roman" w:hAnsi="Times New Roman" w:cs="Times New Roman"/>
          <w:sz w:val="26"/>
          <w:szCs w:val="26"/>
          <w:lang w:eastAsia="en-US"/>
        </w:rPr>
      </w:r>
    </w:p>
    <w:tbl>
      <w:tblPr>
        <w:tblW w:w="0" w:type="auto"/>
        <w:tblInd w:w="28" w:type="dxa"/>
        <w:tblLayout w:type="fixed"/>
        <w:tblCellMar>
          <w:left w:w="90" w:type="dxa"/>
          <w:right w:w="90" w:type="dxa"/>
        </w:tblCellMar>
        <w:tblLook w:val="04A0" w:firstRow="1" w:lastRow="0" w:firstColumn="1" w:lastColumn="0" w:noHBand="0" w:noVBand="1"/>
      </w:tblPr>
      <w:tblGrid>
        <w:gridCol w:w="300"/>
        <w:gridCol w:w="600"/>
        <w:gridCol w:w="300"/>
        <w:gridCol w:w="750"/>
        <w:gridCol w:w="450"/>
        <w:gridCol w:w="450"/>
        <w:gridCol w:w="450"/>
        <w:gridCol w:w="1650"/>
        <w:gridCol w:w="210"/>
        <w:gridCol w:w="1800"/>
        <w:gridCol w:w="300"/>
        <w:gridCol w:w="750"/>
        <w:gridCol w:w="1350"/>
      </w:tblGrid>
      <w:tr>
        <w:tblPrEx/>
        <w:trPr/>
        <w:tc>
          <w:tcPr>
            <w:gridSpan w:val="7"/>
            <w:tcMar>
              <w:left w:w="28" w:type="dxa"/>
              <w:top w:w="114" w:type="dxa"/>
              <w:right w:w="28" w:type="dxa"/>
              <w:bottom w:w="114" w:type="dxa"/>
            </w:tcMar>
            <w:tcW w:w="3300" w:type="dxa"/>
            <w:textDirection w:val="lrTb"/>
            <w:noWrap w:val="false"/>
          </w:tcPr>
          <w:p>
            <w:pPr>
              <w:jc w:val="both"/>
              <w:rPr>
                <w:rFonts w:ascii="Times New Roman" w:hAnsi="Times New Roman" w:cs="Times New Roman"/>
                <w:sz w:val="26"/>
                <w:szCs w:val="26"/>
                <w:lang w:eastAsia="en-US"/>
              </w:rPr>
            </w:pPr>
            <w:r>
              <w:rPr>
                <w:rFonts w:ascii="Times New Roman" w:hAnsi="Times New Roman" w:cs="Times New Roman"/>
                <w:sz w:val="26"/>
                <w:szCs w:val="26"/>
                <w:lang w:eastAsia="en-US"/>
              </w:rPr>
              <w:t xml:space="preserve">Уполномоченное лицо гаранта, действующее на основании </w:t>
            </w:r>
            <w:r>
              <w:rPr>
                <w:rFonts w:ascii="Times New Roman" w:hAnsi="Times New Roman" w:cs="Times New Roman"/>
                <w:sz w:val="26"/>
                <w:szCs w:val="26"/>
                <w:lang w:eastAsia="en-US"/>
              </w:rPr>
              <w:t xml:space="preserve">_______________ (</w:t>
            </w:r>
            <w:r>
              <w:rPr>
                <w:rFonts w:ascii="Times New Roman" w:hAnsi="Times New Roman" w:cs="Times New Roman"/>
                <w:i/>
                <w:sz w:val="26"/>
                <w:szCs w:val="26"/>
                <w:lang w:eastAsia="en-US"/>
              </w:rPr>
              <w:t xml:space="preserve">наименование и реквизиты документа</w:t>
            </w: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16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18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3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gridSpan w:val="2"/>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21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7"/>
            <w:tcMar>
              <w:left w:w="28" w:type="dxa"/>
              <w:top w:w="114" w:type="dxa"/>
              <w:right w:w="28" w:type="dxa"/>
              <w:bottom w:w="114" w:type="dxa"/>
            </w:tcMar>
            <w:tcW w:w="33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Borders>
              <w:top w:val="single" w:color="auto" w:sz="6" w:space="0"/>
              <w:left w:val="none" w:color="000000" w:sz="4" w:space="0"/>
              <w:bottom w:val="none" w:color="000000" w:sz="4" w:space="0"/>
              <w:right w:val="none" w:color="000000" w:sz="4" w:space="0"/>
            </w:tcBorders>
            <w:tcMar>
              <w:left w:w="28" w:type="dxa"/>
              <w:top w:w="114" w:type="dxa"/>
              <w:right w:w="28" w:type="dxa"/>
              <w:bottom w:w="114" w:type="dxa"/>
            </w:tcMar>
            <w:tcW w:w="1650" w:type="dxa"/>
            <w:textDirection w:val="lrTb"/>
            <w:noWrap w:val="false"/>
          </w:tcPr>
          <w:p>
            <w:pPr>
              <w:jc w:val="center"/>
              <w:rPr>
                <w:rFonts w:ascii="Times New Roman" w:hAnsi="Times New Roman" w:cs="Times New Roman"/>
                <w:lang w:eastAsia="en-US"/>
              </w:rPr>
            </w:pPr>
            <w:r>
              <w:rPr>
                <w:rFonts w:ascii="Times New Roman" w:hAnsi="Times New Roman" w:cs="Times New Roman"/>
                <w:lang w:eastAsia="en-US"/>
              </w:rPr>
              <w:t xml:space="preserve">(должность) </w:t>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Borders>
              <w:top w:val="single" w:color="auto" w:sz="6" w:space="0"/>
              <w:left w:val="none" w:color="000000" w:sz="4" w:space="0"/>
              <w:bottom w:val="none" w:color="000000" w:sz="4" w:space="0"/>
              <w:right w:val="none" w:color="000000" w:sz="4" w:space="0"/>
            </w:tcBorders>
            <w:tcMar>
              <w:left w:w="28" w:type="dxa"/>
              <w:top w:w="114" w:type="dxa"/>
              <w:right w:w="28" w:type="dxa"/>
              <w:bottom w:w="114" w:type="dxa"/>
            </w:tcMar>
            <w:tcW w:w="1800" w:type="dxa"/>
            <w:textDirection w:val="lrTb"/>
            <w:noWrap w:val="false"/>
          </w:tcPr>
          <w:p>
            <w:pPr>
              <w:jc w:val="center"/>
              <w:rPr>
                <w:rFonts w:ascii="Times New Roman" w:hAnsi="Times New Roman" w:cs="Times New Roman"/>
                <w:lang w:eastAsia="en-US"/>
              </w:rPr>
            </w:pPr>
            <w:r>
              <w:rPr>
                <w:rFonts w:ascii="Times New Roman" w:hAnsi="Times New Roman" w:cs="Times New Roman"/>
                <w:lang w:eastAsia="en-US"/>
              </w:rPr>
              <w:t xml:space="preserve">(подпись) </w:t>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3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gridSpan w:val="2"/>
            <w:tcBorders>
              <w:top w:val="single" w:color="auto" w:sz="6" w:space="0"/>
              <w:left w:val="none" w:color="000000" w:sz="4" w:space="0"/>
              <w:bottom w:val="none" w:color="000000" w:sz="4" w:space="0"/>
              <w:right w:val="none" w:color="000000" w:sz="4" w:space="0"/>
            </w:tcBorders>
            <w:tcMar>
              <w:left w:w="28" w:type="dxa"/>
              <w:top w:w="114" w:type="dxa"/>
              <w:right w:w="28" w:type="dxa"/>
              <w:bottom w:w="114" w:type="dxa"/>
            </w:tcMar>
            <w:tcW w:w="2100" w:type="dxa"/>
            <w:textDirection w:val="lrTb"/>
            <w:noWrap w:val="false"/>
          </w:tcPr>
          <w:p>
            <w:pPr>
              <w:jc w:val="center"/>
              <w:rPr>
                <w:rFonts w:ascii="Times New Roman" w:hAnsi="Times New Roman" w:cs="Times New Roman"/>
                <w:lang w:eastAsia="en-US"/>
              </w:rPr>
            </w:pPr>
            <w:r>
              <w:rPr>
                <w:rFonts w:ascii="Times New Roman" w:hAnsi="Times New Roman" w:cs="Times New Roman"/>
                <w:lang w:eastAsia="en-US"/>
              </w:rPr>
              <w:t xml:space="preserve">(расшифровка подписи) </w:t>
            </w:r>
            <w:r>
              <w:rPr>
                <w:rFonts w:ascii="Times New Roman" w:hAnsi="Times New Roman" w:cs="Times New Roman"/>
                <w:lang w:eastAsia="en-US"/>
              </w:rPr>
            </w:r>
            <w:r>
              <w:rPr>
                <w:rFonts w:ascii="Times New Roman" w:hAnsi="Times New Roman" w:cs="Times New Roman"/>
                <w:lang w:eastAsia="en-US"/>
              </w:rPr>
            </w:r>
          </w:p>
        </w:tc>
      </w:tr>
      <w:tr>
        <w:tblPrEx/>
        <w:trPr/>
        <w:tc>
          <w:tcPr>
            <w:gridSpan w:val="7"/>
            <w:tcMar>
              <w:left w:w="28" w:type="dxa"/>
              <w:top w:w="114" w:type="dxa"/>
              <w:right w:w="28" w:type="dxa"/>
              <w:bottom w:w="114" w:type="dxa"/>
            </w:tcMar>
            <w:tcW w:w="33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165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18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3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75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135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r>
      <w:tr>
        <w:tblPrEx/>
        <w:trPr/>
        <w:tc>
          <w:tcPr>
            <w:tcMar>
              <w:left w:w="28" w:type="dxa"/>
              <w:top w:w="114" w:type="dxa"/>
              <w:right w:w="28" w:type="dxa"/>
              <w:bottom w:w="114" w:type="dxa"/>
            </w:tcMar>
            <w:tcW w:w="3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6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3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4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20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4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4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t xml:space="preserve">г.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6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8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3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7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3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7"/>
            <w:tcMar>
              <w:left w:w="28" w:type="dxa"/>
              <w:top w:w="114" w:type="dxa"/>
              <w:right w:w="28" w:type="dxa"/>
              <w:bottom w:w="114" w:type="dxa"/>
            </w:tcMar>
            <w:tcW w:w="33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165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18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30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Mar>
              <w:left w:w="28" w:type="dxa"/>
              <w:top w:w="114" w:type="dxa"/>
              <w:right w:w="28" w:type="dxa"/>
              <w:bottom w:w="114" w:type="dxa"/>
            </w:tcMar>
            <w:tcW w:w="75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c>
          <w:tcPr>
            <w:tcBorders>
              <w:top w:val="none" w:color="000000" w:sz="4" w:space="0"/>
              <w:left w:val="none" w:color="000000" w:sz="4" w:space="0"/>
              <w:bottom w:val="single" w:color="auto" w:sz="6" w:space="0"/>
              <w:right w:val="none" w:color="000000" w:sz="4" w:space="0"/>
            </w:tcBorders>
            <w:tcMar>
              <w:left w:w="28" w:type="dxa"/>
              <w:top w:w="114" w:type="dxa"/>
              <w:right w:w="28" w:type="dxa"/>
              <w:bottom w:w="114" w:type="dxa"/>
            </w:tcMar>
            <w:tcW w:w="1350" w:type="dxa"/>
            <w:textDirection w:val="lrTb"/>
            <w:noWrap w:val="false"/>
          </w:tcPr>
          <w:p>
            <w:pPr>
              <w:rPr>
                <w:rFonts w:ascii="Times New Roman" w:hAnsi="Times New Roman" w:cs="Times New Roman"/>
                <w:lang w:eastAsia="en-US"/>
              </w:rPr>
            </w:pPr>
            <w:r>
              <w:rPr>
                <w:rFonts w:ascii="Times New Roman" w:hAnsi="Times New Roman" w:cs="Times New Roman"/>
                <w:lang w:eastAsia="en-US"/>
              </w:rPr>
            </w:r>
            <w:r>
              <w:rPr>
                <w:rFonts w:ascii="Times New Roman" w:hAnsi="Times New Roman" w:cs="Times New Roman"/>
                <w:lang w:eastAsia="en-US"/>
              </w:rPr>
            </w:r>
            <w:r>
              <w:rPr>
                <w:rFonts w:ascii="Times New Roman" w:hAnsi="Times New Roman" w:cs="Times New Roman"/>
                <w:lang w:eastAsia="en-US"/>
              </w:rPr>
            </w:r>
          </w:p>
        </w:tc>
      </w:tr>
      <w:tr>
        <w:tblPrEx/>
        <w:trPr/>
        <w:tc>
          <w:tcPr>
            <w:gridSpan w:val="7"/>
            <w:tcMar>
              <w:left w:w="28" w:type="dxa"/>
              <w:top w:w="114" w:type="dxa"/>
              <w:right w:w="28" w:type="dxa"/>
              <w:bottom w:w="114" w:type="dxa"/>
            </w:tcMar>
            <w:tcW w:w="33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6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gridSpan w:val="3"/>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2850" w:type="dxa"/>
            <w:textDirection w:val="lrTb"/>
            <w:noWrap w:val="false"/>
          </w:tcPr>
          <w:p>
            <w:pPr>
              <w:ind w:right="185"/>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Лист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3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r>
        <w:tblPrEx/>
        <w:trPr/>
        <w:tc>
          <w:tcPr>
            <w:gridSpan w:val="7"/>
            <w:tcMar>
              <w:left w:w="28" w:type="dxa"/>
              <w:top w:w="114" w:type="dxa"/>
              <w:right w:w="28" w:type="dxa"/>
              <w:bottom w:w="114" w:type="dxa"/>
            </w:tcMar>
            <w:tcW w:w="330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16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Mar>
              <w:left w:w="28" w:type="dxa"/>
              <w:top w:w="114" w:type="dxa"/>
              <w:right w:w="28" w:type="dxa"/>
              <w:bottom w:w="114" w:type="dxa"/>
            </w:tcMar>
            <w:tcW w:w="21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gridSpan w:val="3"/>
            <w:tcBorders>
              <w:top w:val="none" w:color="000000" w:sz="4" w:space="0"/>
              <w:left w:val="none" w:color="000000" w:sz="4" w:space="0"/>
              <w:bottom w:val="none" w:color="000000" w:sz="4" w:space="0"/>
              <w:right w:val="single" w:color="auto" w:sz="6" w:space="0"/>
            </w:tcBorders>
            <w:tcMar>
              <w:left w:w="28" w:type="dxa"/>
              <w:top w:w="114" w:type="dxa"/>
              <w:right w:w="28" w:type="dxa"/>
              <w:bottom w:w="114" w:type="dxa"/>
            </w:tcMar>
            <w:tcW w:w="2850" w:type="dxa"/>
            <w:textDirection w:val="lrTb"/>
            <w:noWrap w:val="false"/>
          </w:tcPr>
          <w:p>
            <w:pPr>
              <w:ind w:right="185"/>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Всего листов </w:t>
            </w:r>
            <w:r>
              <w:rPr>
                <w:rFonts w:ascii="Times New Roman" w:hAnsi="Times New Roman" w:cs="Times New Roman"/>
                <w:sz w:val="26"/>
                <w:szCs w:val="26"/>
                <w:lang w:eastAsia="en-US"/>
              </w:rPr>
            </w:r>
            <w:r>
              <w:rPr>
                <w:rFonts w:ascii="Times New Roman" w:hAnsi="Times New Roman" w:cs="Times New Roman"/>
                <w:sz w:val="26"/>
                <w:szCs w:val="26"/>
                <w:lang w:eastAsia="en-US"/>
              </w:rPr>
            </w:r>
          </w:p>
        </w:tc>
        <w:tc>
          <w:tcPr>
            <w:tcBorders>
              <w:top w:val="single" w:color="auto" w:sz="6" w:space="0"/>
              <w:left w:val="single" w:color="auto" w:sz="6" w:space="0"/>
              <w:bottom w:val="single" w:color="auto" w:sz="6" w:space="0"/>
              <w:right w:val="single" w:color="auto" w:sz="6" w:space="0"/>
            </w:tcBorders>
            <w:tcMar>
              <w:left w:w="28" w:type="dxa"/>
              <w:top w:w="114" w:type="dxa"/>
              <w:right w:w="28" w:type="dxa"/>
              <w:bottom w:w="114" w:type="dxa"/>
            </w:tcMar>
            <w:tcW w:w="1350" w:type="dxa"/>
            <w:textDirection w:val="lrTb"/>
            <w:noWrap w:val="false"/>
          </w:tcPr>
          <w:p>
            <w:pPr>
              <w:rPr>
                <w:rFonts w:ascii="Times New Roman" w:hAnsi="Times New Roman" w:cs="Times New Roman"/>
                <w:sz w:val="26"/>
                <w:szCs w:val="26"/>
                <w:lang w:eastAsia="en-US"/>
              </w:rPr>
            </w:pPr>
            <w:r>
              <w:rPr>
                <w:rFonts w:ascii="Times New Roman" w:hAnsi="Times New Roman" w:cs="Times New Roman"/>
                <w:sz w:val="26"/>
                <w:szCs w:val="26"/>
                <w:lang w:eastAsia="en-US"/>
              </w:rPr>
            </w:r>
            <w:r>
              <w:rPr>
                <w:rFonts w:ascii="Times New Roman" w:hAnsi="Times New Roman" w:cs="Times New Roman"/>
                <w:sz w:val="26"/>
                <w:szCs w:val="26"/>
                <w:lang w:eastAsia="en-US"/>
              </w:rPr>
            </w:r>
            <w:r>
              <w:rPr>
                <w:rFonts w:ascii="Times New Roman" w:hAnsi="Times New Roman" w:cs="Times New Roman"/>
                <w:sz w:val="26"/>
                <w:szCs w:val="26"/>
                <w:lang w:eastAsia="en-US"/>
              </w:rPr>
            </w:r>
          </w:p>
        </w:tc>
      </w:tr>
    </w:tbl>
    <w:p>
      <w:pPr>
        <w:jc w:val="both"/>
        <w:rPr>
          <w:rFonts w:ascii="Times New Roman" w:hAnsi="Times New Roman" w:cs="Times New Roman"/>
          <w:lang w:eastAsia="en-US"/>
        </w:rPr>
      </w:pPr>
      <w:r>
        <w:rPr>
          <w:rFonts w:ascii="Times New Roman" w:hAnsi="Times New Roman" w:cs="Times New Roman"/>
          <w:lang w:eastAsia="en-US"/>
        </w:rPr>
        <w:t xml:space="preserve">________________ </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1 </w:t>
      </w:r>
      <w:r>
        <w:rPr>
          <w:rFonts w:ascii="Times New Roman" w:hAnsi="Times New Roman" w:cs="Times New Roman"/>
          <w:lang w:eastAsia="en-US"/>
        </w:rPr>
        <w:t xml:space="preserve">Указывается при наличии.</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2 </w:t>
      </w:r>
      <w:r>
        <w:rPr>
          <w:rFonts w:ascii="Times New Roman" w:hAnsi="Times New Roman" w:cs="Times New Roman"/>
          <w:spacing w:val="-4"/>
          <w:lang w:eastAsia="en-US"/>
        </w:rPr>
        <w:t xml:space="preserve">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w:t>
      </w:r>
      <w:r>
        <w:rPr>
          <w:rFonts w:ascii="Times New Roman" w:hAnsi="Times New Roman" w:cs="Times New Roman"/>
          <w:spacing w:val="-4"/>
          <w:lang w:eastAsia="en-US"/>
        </w:rPr>
        <w:t xml:space="preserve">конодательством иностранного государства</w:t>
      </w:r>
      <w:r>
        <w:rPr>
          <w:rFonts w:ascii="Times New Roman" w:hAnsi="Times New Roman" w:cs="Times New Roman"/>
          <w:lang w:eastAsia="en-US"/>
        </w:rPr>
        <w:t xml:space="preserve">.</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3 </w:t>
      </w:r>
      <w:r>
        <w:rPr>
          <w:rFonts w:ascii="Times New Roman" w:hAnsi="Times New Roman" w:cs="Times New Roman"/>
          <w:lang w:eastAsia="en-US"/>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4 </w:t>
      </w:r>
      <w:r>
        <w:rPr>
          <w:rFonts w:ascii="Times New Roman" w:hAnsi="Times New Roman" w:cs="Times New Roman"/>
          <w:lang w:eastAsia="en-US"/>
        </w:rPr>
        <w:t xml:space="preserve">Указывается в соответствии с извещением об осуществлении конкурентной зак</w:t>
      </w:r>
      <w:r>
        <w:rPr>
          <w:rFonts w:ascii="Times New Roman" w:hAnsi="Times New Roman" w:cs="Times New Roman"/>
          <w:lang w:eastAsia="en-US"/>
        </w:rPr>
        <w:t xml:space="preserve">упки.</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5 </w:t>
      </w:r>
      <w:r>
        <w:rPr>
          <w:rFonts w:ascii="Times New Roman" w:hAnsi="Times New Roman" w:cs="Times New Roman"/>
          <w:spacing w:val="-4"/>
          <w:lang w:eastAsia="en-US"/>
        </w:rPr>
        <w:t xml:space="preserve">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w:t>
      </w:r>
      <w:r>
        <w:rPr>
          <w:rFonts w:ascii="Times New Roman" w:hAnsi="Times New Roman" w:cs="Times New Roman"/>
          <w:spacing w:val="-4"/>
          <w:lang w:eastAsia="en-US"/>
        </w:rPr>
        <w:t xml:space="preserve">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60 дней, в том числе в случае его изменения. В случае предоставления независимой гарантии до</w:t>
      </w:r>
      <w:r>
        <w:rPr>
          <w:rFonts w:ascii="Times New Roman" w:hAnsi="Times New Roman" w:cs="Times New Roman"/>
          <w:spacing w:val="-4"/>
          <w:lang w:eastAsia="en-US"/>
        </w:rPr>
        <w:t xml:space="preserve"> даты заключения договора, в разделе «Срок вступления независимой гарантии в силу» указывается событие: «со дня заключения договора, для обеспечения исполнения которого выдана настоящая независимая гарантия»</w:t>
      </w:r>
      <w:r>
        <w:rPr>
          <w:rFonts w:ascii="Times New Roman" w:hAnsi="Times New Roman" w:cs="Times New Roman"/>
          <w:lang w:eastAsia="en-US"/>
        </w:rPr>
        <w:t xml:space="preserve">.</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6 </w:t>
      </w:r>
      <w:r>
        <w:rPr>
          <w:rFonts w:ascii="Times New Roman" w:hAnsi="Times New Roman" w:cs="Times New Roman"/>
          <w:lang w:eastAsia="en-US"/>
        </w:rPr>
        <w:t xml:space="preserve">Указывается почтовый адрес.</w:t>
      </w:r>
      <w:r>
        <w:rPr>
          <w:rFonts w:ascii="Times New Roman" w:hAnsi="Times New Roman" w:cs="Times New Roman"/>
          <w:lang w:eastAsia="en-US"/>
        </w:rPr>
      </w:r>
      <w:r>
        <w:rPr>
          <w:rFonts w:ascii="Times New Roman" w:hAnsi="Times New Roman" w:cs="Times New Roman"/>
          <w:lang w:eastAsia="en-US"/>
        </w:rPr>
      </w:r>
    </w:p>
    <w:p>
      <w:pPr>
        <w:jc w:val="both"/>
        <w:rPr>
          <w:rFonts w:ascii="Times New Roman" w:hAnsi="Times New Roman" w:cs="Times New Roman"/>
          <w:lang w:eastAsia="en-US"/>
        </w:rPr>
      </w:pPr>
      <w:r>
        <w:rPr>
          <w:rFonts w:ascii="Times New Roman" w:hAnsi="Times New Roman" w:cs="Times New Roman"/>
          <w:vertAlign w:val="superscript"/>
          <w:lang w:eastAsia="en-US"/>
        </w:rPr>
        <w:t xml:space="preserve">7</w:t>
      </w:r>
      <w:r>
        <w:rPr>
          <w:rFonts w:ascii="Times New Roman" w:hAnsi="Times New Roman" w:cs="Times New Roman"/>
          <w:lang w:eastAsia="en-US"/>
        </w:rPr>
        <w:t xml:space="preserve">Указываются адрес электронной почты и (или) наименование информационной системы.</w:t>
      </w:r>
      <w:r>
        <w:rPr>
          <w:rFonts w:ascii="Times New Roman" w:hAnsi="Times New Roman" w:cs="Times New Roman"/>
          <w:lang w:eastAsia="en-US"/>
        </w:rPr>
      </w:r>
      <w:r>
        <w:rPr>
          <w:rFonts w:ascii="Times New Roman" w:hAnsi="Times New Roman" w:cs="Times New Roman"/>
          <w:lang w:eastAsia="en-US"/>
        </w:rPr>
      </w:r>
    </w:p>
    <w:p>
      <w:pPr>
        <w:jc w:val="both"/>
        <w:rPr>
          <w:rFonts w:cs="Times New Roman"/>
        </w:rPr>
      </w:pPr>
      <w:r>
        <w:rPr>
          <w:rFonts w:ascii="Times New Roman" w:hAnsi="Times New Roman" w:cs="Times New Roman"/>
          <w:vertAlign w:val="superscript"/>
        </w:rPr>
        <w:t xml:space="preserve">8-1</w:t>
      </w:r>
      <w:r>
        <w:rPr>
          <w:rFonts w:ascii="Times New Roman" w:hAnsi="Times New Roman" w:cs="Times New Roman"/>
        </w:rPr>
        <w:t xml:space="preserve">Слова «обязанности по договору предоставления настоящей независимой гарантии подлежат исполнению» указываются в случае заключения гарантом и принципалом такого договора.</w:t>
      </w:r>
      <w:r>
        <w:rPr>
          <w:rFonts w:cs="Times New Roman"/>
        </w:rPr>
      </w:r>
      <w:r>
        <w:rPr>
          <w:rFonts w:cs="Times New Roman"/>
        </w:rPr>
      </w:r>
    </w:p>
    <w:p>
      <w:pPr>
        <w:jc w:val="both"/>
        <w:rPr>
          <w:rFonts w:cs="Times New Roman"/>
        </w:rPr>
      </w:pPr>
      <w:r>
        <w:rPr>
          <w:rFonts w:cs="Times New Roman"/>
        </w:rPr>
      </w:r>
      <w:r>
        <w:rPr>
          <w:rFonts w:cs="Times New Roman"/>
        </w:rPr>
      </w:r>
      <w:r>
        <w:rPr>
          <w:rFonts w:cs="Times New Roman"/>
        </w:rPr>
      </w:r>
    </w:p>
    <w:p>
      <w:pPr>
        <w:jc w:val="both"/>
        <w:rPr>
          <w:rFonts w:cs="Times New Roman"/>
        </w:rPr>
      </w:pPr>
      <w:r>
        <w:rPr>
          <w:rFonts w:ascii="Times New Roman" w:hAnsi="Times New Roman" w:cs="Times New Roman"/>
          <w:sz w:val="24"/>
          <w:szCs w:val="24"/>
        </w:rPr>
        <w:t xml:space="preserve">Ф</w:t>
      </w:r>
      <w:r>
        <w:rPr>
          <w:rFonts w:ascii="Times New Roman" w:hAnsi="Times New Roman" w:cs="Times New Roman"/>
          <w:sz w:val="24"/>
          <w:szCs w:val="24"/>
        </w:rPr>
        <w:t xml:space="preserve">ОРМУ СОГЛАСОВАЛИ:</w:t>
      </w:r>
      <w:r>
        <w:rPr>
          <w:rFonts w:cs="Times New Roman"/>
        </w:rPr>
      </w:r>
      <w:r>
        <w:rPr>
          <w:rFonts w:cs="Times New Roman"/>
        </w:rPr>
      </w:r>
    </w:p>
    <w:tbl>
      <w:tblPr>
        <w:tblW w:w="0" w:type="auto"/>
        <w:tblLook w:val="00A0" w:firstRow="1" w:lastRow="0" w:firstColumn="1" w:lastColumn="0" w:noHBand="0" w:noVBand="0"/>
      </w:tblPr>
      <w:tblGrid>
        <w:gridCol w:w="4687"/>
        <w:gridCol w:w="4809"/>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89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89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t xml:space="preserve">Приложение № 21.1 </w:t>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t xml:space="preserve">к Договору №_____</w:t>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b/>
          <w:sz w:val="26"/>
          <w:szCs w:val="26"/>
        </w:rPr>
      </w:pPr>
      <w:r>
        <w:rPr>
          <w:rFonts w:ascii="Times New Roman" w:hAnsi="Times New Roman" w:cs="Times New Roman"/>
          <w:sz w:val="24"/>
          <w:szCs w:val="24"/>
        </w:rPr>
        <w:t xml:space="preserve">от «____»____________2024 г.</w:t>
      </w:r>
      <w:r>
        <w:rPr>
          <w:rFonts w:ascii="Times New Roman" w:hAnsi="Times New Roman"/>
          <w:b/>
          <w:sz w:val="26"/>
          <w:szCs w:val="26"/>
        </w:rPr>
      </w:r>
      <w:r>
        <w:rPr>
          <w:rFonts w:ascii="Times New Roman" w:hAnsi="Times New Roman"/>
          <w:b/>
          <w:sz w:val="26"/>
          <w:szCs w:val="26"/>
        </w:rPr>
      </w:r>
    </w:p>
    <w:p>
      <w:pPr>
        <w:jc w:val="center"/>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r>
        <w:rPr>
          <w:rFonts w:ascii="Times New Roman" w:hAnsi="Times New Roman"/>
          <w:b/>
          <w:sz w:val="26"/>
          <w:szCs w:val="26"/>
        </w:rPr>
      </w:r>
    </w:p>
    <w:p>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Форма</w:t>
      </w: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jc w:val="center"/>
        <w:rPr>
          <w:rFonts w:ascii="Times New Roman" w:hAnsi="Times New Roman"/>
          <w:i/>
          <w:sz w:val="26"/>
          <w:szCs w:val="26"/>
        </w:rPr>
      </w:pPr>
      <w:r>
        <w:rPr>
          <w:rFonts w:ascii="Times New Roman" w:hAnsi="Times New Roman"/>
          <w:i/>
          <w:sz w:val="26"/>
          <w:szCs w:val="26"/>
        </w:rPr>
        <w:t xml:space="preserve">Изменения к независимой гарантии</w:t>
      </w:r>
      <w:r>
        <w:rPr>
          <w:rFonts w:ascii="Times New Roman" w:hAnsi="Times New Roman"/>
          <w:i/>
          <w:sz w:val="26"/>
          <w:szCs w:val="26"/>
        </w:rPr>
      </w:r>
      <w:r>
        <w:rPr>
          <w:rFonts w:ascii="Times New Roman" w:hAnsi="Times New Roman"/>
          <w:i/>
          <w:sz w:val="26"/>
          <w:szCs w:val="26"/>
        </w:rPr>
      </w:r>
    </w:p>
    <w:p>
      <w:pPr>
        <w:jc w:val="both"/>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p>
      <w:pPr>
        <w:jc w:val="center"/>
        <w:rPr>
          <w:rFonts w:ascii="Times New Roman" w:hAnsi="Times New Roman"/>
          <w:b/>
          <w:bCs/>
          <w:sz w:val="26"/>
          <w:szCs w:val="26"/>
        </w:rPr>
      </w:pPr>
      <w:r>
        <w:rPr>
          <w:rFonts w:ascii="Times New Roman" w:hAnsi="Times New Roman"/>
          <w:b/>
          <w:bCs/>
          <w:sz w:val="26"/>
          <w:szCs w:val="26"/>
        </w:rPr>
        <w:t xml:space="preserve">ИЗМЕНЕНИЕ № ____</w:t>
      </w:r>
      <w:r>
        <w:rPr>
          <w:rFonts w:ascii="Times New Roman" w:hAnsi="Times New Roman"/>
          <w:b/>
          <w:bCs/>
          <w:sz w:val="26"/>
          <w:szCs w:val="26"/>
        </w:rPr>
      </w:r>
      <w:r>
        <w:rPr>
          <w:rFonts w:ascii="Times New Roman" w:hAnsi="Times New Roman"/>
          <w:b/>
          <w:bCs/>
          <w:sz w:val="26"/>
          <w:szCs w:val="26"/>
        </w:rPr>
      </w:r>
    </w:p>
    <w:p>
      <w:pPr>
        <w:jc w:val="center"/>
        <w:rPr>
          <w:rFonts w:ascii="Times New Roman" w:hAnsi="Times New Roman"/>
          <w:b/>
          <w:bCs/>
          <w:sz w:val="26"/>
          <w:szCs w:val="26"/>
        </w:rPr>
      </w:pPr>
      <w:r>
        <w:rPr>
          <w:rFonts w:ascii="Times New Roman" w:hAnsi="Times New Roman"/>
          <w:b/>
          <w:bCs/>
          <w:sz w:val="26"/>
          <w:szCs w:val="26"/>
        </w:rPr>
        <w:t xml:space="preserve">к независимой гарантии от ______ №____</w:t>
      </w:r>
      <w:r>
        <w:rPr>
          <w:rFonts w:ascii="Times New Roman" w:hAnsi="Times New Roman"/>
          <w:b/>
          <w:bCs/>
          <w:sz w:val="26"/>
          <w:szCs w:val="26"/>
        </w:rPr>
      </w:r>
      <w:r>
        <w:rPr>
          <w:rFonts w:ascii="Times New Roman" w:hAnsi="Times New Roman"/>
          <w:b/>
          <w:bCs/>
          <w:sz w:val="26"/>
          <w:szCs w:val="26"/>
        </w:rPr>
      </w:r>
    </w:p>
    <w:p>
      <w:pPr>
        <w:jc w:val="both"/>
        <w:rPr>
          <w:rFonts w:ascii="Times New Roman" w:hAnsi="Times New Roman"/>
          <w:sz w:val="26"/>
          <w:szCs w:val="26"/>
        </w:rPr>
      </w:pPr>
      <w:r>
        <w:rPr>
          <w:rFonts w:ascii="Times New Roman" w:hAnsi="Times New Roman"/>
          <w:sz w:val="26"/>
          <w:szCs w:val="26"/>
        </w:rPr>
      </w:r>
      <w:r>
        <w:rPr>
          <w:rFonts w:ascii="Times New Roman" w:hAnsi="Times New Roman"/>
          <w:sz w:val="26"/>
          <w:szCs w:val="26"/>
        </w:rPr>
      </w:r>
      <w:r>
        <w:rPr>
          <w:rFonts w:ascii="Times New Roman" w:hAnsi="Times New Roman"/>
          <w:sz w:val="26"/>
          <w:szCs w:val="26"/>
        </w:rPr>
      </w:r>
    </w:p>
    <w:p>
      <w:pPr>
        <w:jc w:val="both"/>
        <w:rPr>
          <w:rFonts w:ascii="Times New Roman" w:hAnsi="Times New Roman"/>
          <w:sz w:val="26"/>
          <w:szCs w:val="26"/>
        </w:rPr>
      </w:pPr>
      <w:r>
        <w:rPr>
          <w:rFonts w:ascii="Times New Roman" w:hAnsi="Times New Roman"/>
          <w:sz w:val="26"/>
          <w:szCs w:val="26"/>
        </w:rPr>
        <w:t xml:space="preserve">г. ________</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«___»___________20__ г.</w:t>
      </w:r>
      <w:r>
        <w:rPr>
          <w:rFonts w:ascii="Times New Roman" w:hAnsi="Times New Roman"/>
          <w:sz w:val="26"/>
          <w:szCs w:val="26"/>
        </w:rPr>
      </w:r>
      <w:r>
        <w:rPr>
          <w:rFonts w:ascii="Times New Roman" w:hAnsi="Times New Roman"/>
          <w:sz w:val="26"/>
          <w:szCs w:val="26"/>
        </w:rPr>
      </w:r>
    </w:p>
    <w:p>
      <w:pPr>
        <w:jc w:val="both"/>
        <w:rPr>
          <w:rFonts w:ascii="Times New Roman" w:hAnsi="Times New Roman" w:cs="Times New Roman"/>
          <w:i/>
          <w:sz w:val="26"/>
          <w:szCs w:val="26"/>
        </w:rPr>
      </w:pPr>
      <w:r>
        <w:rPr>
          <w:rFonts w:ascii="Times New Roman" w:hAnsi="Times New Roman" w:cs="Times New Roman"/>
          <w:sz w:val="26"/>
          <w:szCs w:val="26"/>
          <w:lang w:eastAsia="en-US"/>
        </w:rPr>
        <w:t xml:space="preserve">_____________________________ (</w:t>
      </w:r>
      <w:r>
        <w:rPr>
          <w:rFonts w:ascii="Times New Roman" w:hAnsi="Times New Roman" w:cs="Times New Roman"/>
          <w:sz w:val="26"/>
          <w:szCs w:val="26"/>
        </w:rPr>
        <w:t xml:space="preserve">_____________________________ (</w:t>
      </w:r>
      <w:r>
        <w:rPr>
          <w:rFonts w:ascii="Times New Roman" w:hAnsi="Times New Roman" w:cs="Times New Roman"/>
          <w:bCs/>
          <w:i/>
          <w:sz w:val="26"/>
          <w:szCs w:val="26"/>
        </w:rPr>
        <w:t xml:space="preserve">полное или сокращенное</w:t>
      </w:r>
      <w:r>
        <w:rPr>
          <w:rFonts w:ascii="Times New Roman" w:hAnsi="Times New Roman" w:cs="Times New Roman"/>
          <w:bCs/>
          <w:sz w:val="26"/>
          <w:szCs w:val="26"/>
        </w:rPr>
        <w:t xml:space="preserve"> </w:t>
      </w:r>
      <w:r>
        <w:rPr>
          <w:rFonts w:ascii="Times New Roman" w:hAnsi="Times New Roman" w:cs="Times New Roman"/>
          <w:i/>
          <w:sz w:val="26"/>
          <w:szCs w:val="26"/>
        </w:rPr>
        <w:t xml:space="preserve">наименование, ОГРН</w:t>
      </w:r>
      <w:r>
        <w:rPr>
          <w:rFonts w:ascii="Times New Roman" w:hAnsi="Times New Roman" w:cs="Times New Roman"/>
          <w:bCs/>
          <w:i/>
          <w:sz w:val="26"/>
          <w:szCs w:val="26"/>
        </w:rPr>
        <w:t xml:space="preserve"> или</w:t>
      </w:r>
      <w:r>
        <w:rPr>
          <w:rFonts w:ascii="Times New Roman" w:hAnsi="Times New Roman" w:cs="Times New Roman"/>
          <w:i/>
          <w:sz w:val="26"/>
          <w:szCs w:val="26"/>
        </w:rPr>
        <w:t xml:space="preserve"> ИНН), </w:t>
      </w:r>
      <w:r>
        <w:rPr>
          <w:rFonts w:ascii="Times New Roman" w:hAnsi="Times New Roman" w:cs="Times New Roman"/>
          <w:bCs/>
          <w:i/>
          <w:sz w:val="26"/>
          <w:szCs w:val="26"/>
        </w:rPr>
        <w:t xml:space="preserve">Генеральная/Универсальная</w:t>
      </w:r>
      <w:r>
        <w:rPr>
          <w:rFonts w:ascii="Times New Roman" w:hAnsi="Times New Roman" w:cs="Times New Roman"/>
          <w:bCs/>
          <w:sz w:val="26"/>
          <w:szCs w:val="26"/>
        </w:rPr>
        <w:t xml:space="preserve"> </w:t>
      </w:r>
      <w:r>
        <w:rPr>
          <w:rFonts w:ascii="Times New Roman" w:hAnsi="Times New Roman" w:cs="Times New Roman"/>
          <w:bCs/>
          <w:i/>
          <w:sz w:val="26"/>
          <w:szCs w:val="26"/>
        </w:rPr>
        <w:t xml:space="preserve">(выбрать нужное)</w:t>
      </w:r>
      <w:r>
        <w:rPr>
          <w:rFonts w:ascii="Times New Roman" w:hAnsi="Times New Roman" w:cs="Times New Roman"/>
          <w:bCs/>
          <w:sz w:val="26"/>
          <w:szCs w:val="26"/>
        </w:rPr>
        <w:t xml:space="preserve"> лицензия</w:t>
      </w:r>
      <w:r>
        <w:rPr>
          <w:rFonts w:ascii="Times New Roman" w:hAnsi="Times New Roman" w:cs="Times New Roman"/>
          <w:sz w:val="26"/>
          <w:szCs w:val="24"/>
        </w:rPr>
        <w:t xml:space="preserve"> на осуществление </w:t>
      </w:r>
      <w:r>
        <w:rPr>
          <w:rFonts w:ascii="Times New Roman" w:hAnsi="Times New Roman" w:cs="Times New Roman"/>
          <w:bCs/>
          <w:sz w:val="26"/>
          <w:szCs w:val="26"/>
        </w:rPr>
        <w:t xml:space="preserve">банковских </w:t>
      </w:r>
      <w:r>
        <w:rPr>
          <w:rFonts w:ascii="Times New Roman" w:hAnsi="Times New Roman" w:cs="Times New Roman"/>
          <w:sz w:val="26"/>
          <w:szCs w:val="24"/>
        </w:rPr>
        <w:t xml:space="preserve">операций</w:t>
      </w:r>
      <w:r>
        <w:rPr>
          <w:rFonts w:ascii="Times New Roman" w:hAnsi="Times New Roman" w:cs="Times New Roman"/>
          <w:bCs/>
          <w:sz w:val="26"/>
          <w:szCs w:val="26"/>
        </w:rPr>
        <w:t xml:space="preserve"> от </w:t>
      </w:r>
      <w:r>
        <w:rPr>
          <w:rFonts w:ascii="Times New Roman" w:hAnsi="Times New Roman" w:cs="Times New Roman"/>
          <w:sz w:val="26"/>
          <w:szCs w:val="26"/>
        </w:rPr>
        <w:t xml:space="preserve">_</w:t>
      </w:r>
      <w:r>
        <w:rPr>
          <w:rFonts w:ascii="Times New Roman" w:hAnsi="Times New Roman" w:cs="Times New Roman"/>
          <w:i/>
          <w:sz w:val="26"/>
          <w:szCs w:val="26"/>
        </w:rPr>
        <w:t xml:space="preserve">________ </w:t>
      </w:r>
      <w:r>
        <w:rPr>
          <w:rFonts w:ascii="Times New Roman" w:hAnsi="Times New Roman" w:cs="Times New Roman"/>
          <w:sz w:val="26"/>
          <w:szCs w:val="26"/>
        </w:rPr>
        <w:t xml:space="preserve">года</w:t>
      </w:r>
      <w:r>
        <w:rPr>
          <w:rFonts w:ascii="Times New Roman" w:hAnsi="Times New Roman" w:cs="Times New Roman"/>
          <w:bCs/>
          <w:sz w:val="26"/>
          <w:szCs w:val="26"/>
        </w:rPr>
        <w:t xml:space="preserve"> № </w:t>
      </w:r>
      <w:r>
        <w:rPr>
          <w:rFonts w:ascii="Times New Roman" w:hAnsi="Times New Roman" w:cs="Times New Roman"/>
          <w:i/>
          <w:sz w:val="26"/>
          <w:szCs w:val="26"/>
        </w:rPr>
        <w:t xml:space="preserve">____ </w:t>
      </w:r>
      <w:r>
        <w:rPr>
          <w:rFonts w:ascii="Times New Roman" w:hAnsi="Times New Roman" w:cs="Times New Roman"/>
          <w:bCs/>
          <w:i/>
          <w:sz w:val="26"/>
          <w:szCs w:val="26"/>
        </w:rPr>
        <w:t xml:space="preserve">/ реквизиты иных документов,</w:t>
      </w:r>
      <w:r>
        <w:rPr>
          <w:rFonts w:ascii="Times New Roman" w:hAnsi="Times New Roman" w:cs="Times New Roman"/>
          <w:bCs/>
          <w:i/>
          <w:sz w:val="26"/>
          <w:szCs w:val="26"/>
        </w:rPr>
        <w:t xml:space="preserve"> подтверждающих наличие у организации права на выдачу независимых гарантий</w:t>
      </w:r>
      <w:r>
        <w:rPr>
          <w:rFonts w:ascii="Times New Roman" w:hAnsi="Times New Roman" w:cs="Times New Roman"/>
          <w:i/>
          <w:sz w:val="26"/>
          <w:szCs w:val="26"/>
          <w:vertAlign w:val="superscript"/>
        </w:rPr>
        <w:footnoteReference w:customMarkFollows="1" w:id="12"/>
        <w:t xml:space="preserve">1</w:t>
      </w:r>
      <w:r>
        <w:rPr>
          <w:rFonts w:ascii="Times New Roman" w:hAnsi="Times New Roman" w:cs="Times New Roman"/>
          <w:i/>
          <w:sz w:val="26"/>
          <w:szCs w:val="26"/>
        </w:rPr>
        <w:t xml:space="preserve">),</w:t>
      </w:r>
      <w:r>
        <w:rPr>
          <w:rFonts w:ascii="Times New Roman" w:hAnsi="Times New Roman" w:cs="Times New Roman"/>
          <w:sz w:val="26"/>
          <w:szCs w:val="26"/>
        </w:rPr>
        <w:t xml:space="preserve"> именуемое в дальнейшем «Гарант», в лице _____________ </w:t>
      </w:r>
      <w:r>
        <w:rPr>
          <w:rFonts w:ascii="Times New Roman" w:hAnsi="Times New Roman" w:cs="Times New Roman"/>
          <w:i/>
          <w:sz w:val="26"/>
          <w:szCs w:val="26"/>
        </w:rPr>
        <w:t xml:space="preserve">(Ф.И.О. уполномоченного действовать от имени гаранта лица)</w:t>
      </w:r>
      <w:r>
        <w:rPr>
          <w:rFonts w:ascii="Times New Roman" w:hAnsi="Times New Roman" w:cs="Times New Roman"/>
          <w:sz w:val="26"/>
          <w:szCs w:val="26"/>
        </w:rPr>
        <w:t xml:space="preserve">, действующего на основании </w:t>
      </w:r>
      <w:r>
        <w:rPr>
          <w:rFonts w:ascii="Times New Roman" w:hAnsi="Times New Roman" w:cs="Times New Roman"/>
          <w:bCs/>
          <w:i/>
          <w:sz w:val="26"/>
          <w:szCs w:val="26"/>
        </w:rPr>
        <w:t xml:space="preserve">_______________ (наименование и реквиз</w:t>
      </w:r>
      <w:r>
        <w:rPr>
          <w:rFonts w:ascii="Times New Roman" w:hAnsi="Times New Roman" w:cs="Times New Roman"/>
          <w:bCs/>
          <w:i/>
          <w:sz w:val="26"/>
          <w:szCs w:val="26"/>
        </w:rPr>
        <w:t xml:space="preserve">иты документа о наделении полномочиями подписанта настоящей гарантии</w:t>
      </w:r>
      <w:r>
        <w:rPr>
          <w:rFonts w:ascii="Times New Roman" w:hAnsi="Times New Roman" w:cs="Times New Roman"/>
          <w:sz w:val="24"/>
          <w:szCs w:val="24"/>
        </w:rPr>
        <w:t xml:space="preserve">)</w:t>
      </w:r>
      <w:r>
        <w:rPr>
          <w:rFonts w:ascii="Times New Roman" w:hAnsi="Times New Roman" w:cs="Times New Roman"/>
          <w:sz w:val="26"/>
          <w:szCs w:val="26"/>
        </w:rPr>
        <w:t xml:space="preserve">, настоящим вносит изменение в независимую гарантию от ______ года № ______, выданную на сумму ____________ рублей </w:t>
      </w:r>
      <w:r>
        <w:rPr>
          <w:rFonts w:ascii="Times New Roman" w:hAnsi="Times New Roman" w:cs="Times New Roman"/>
          <w:i/>
          <w:sz w:val="26"/>
          <w:szCs w:val="26"/>
        </w:rPr>
        <w:t xml:space="preserve">(цифрами и прописью),</w:t>
      </w:r>
      <w:r>
        <w:rPr>
          <w:rFonts w:ascii="Times New Roman" w:hAnsi="Times New Roman" w:cs="Times New Roman"/>
          <w:sz w:val="26"/>
          <w:szCs w:val="26"/>
        </w:rPr>
        <w:t xml:space="preserve"> сроком действия с </w:t>
      </w:r>
      <w:r>
        <w:rPr>
          <w:rFonts w:ascii="Times New Roman" w:hAnsi="Times New Roman" w:cs="Times New Roman"/>
          <w:bCs/>
          <w:sz w:val="26"/>
          <w:szCs w:val="26"/>
        </w:rPr>
        <w:t xml:space="preserve">_________ года</w:t>
      </w:r>
      <w:r>
        <w:rPr>
          <w:rFonts w:ascii="Times New Roman" w:hAnsi="Times New Roman" w:cs="Times New Roman"/>
          <w:sz w:val="26"/>
          <w:szCs w:val="26"/>
        </w:rPr>
        <w:t xml:space="preserve"> по </w:t>
      </w:r>
      <w:r>
        <w:rPr>
          <w:rFonts w:ascii="Times New Roman" w:hAnsi="Times New Roman" w:cs="Times New Roman"/>
          <w:bCs/>
          <w:sz w:val="26"/>
          <w:szCs w:val="26"/>
        </w:rPr>
        <w:t xml:space="preserve">_________20___</w:t>
      </w:r>
      <w:r>
        <w:rPr>
          <w:rFonts w:ascii="Times New Roman" w:hAnsi="Times New Roman" w:cs="Times New Roman"/>
          <w:bCs/>
          <w:sz w:val="26"/>
          <w:szCs w:val="26"/>
        </w:rPr>
        <w:t xml:space="preserve">года</w:t>
      </w:r>
      <w:r>
        <w:rPr>
          <w:rFonts w:ascii="Times New Roman" w:hAnsi="Times New Roman" w:cs="Times New Roman"/>
          <w:sz w:val="26"/>
          <w:szCs w:val="26"/>
        </w:rPr>
        <w:t xml:space="preserve"> (включительно) (далее - независимая гарантия) в пользу </w:t>
      </w:r>
      <w:r>
        <w:rPr>
          <w:rFonts w:ascii="Times New Roman" w:hAnsi="Times New Roman" w:cs="Times New Roman"/>
          <w:b/>
          <w:sz w:val="26"/>
          <w:szCs w:val="26"/>
        </w:rPr>
        <w:t xml:space="preserve">Публичного акционерного общества «Федеральная сетевая компания - </w:t>
      </w:r>
      <w:r>
        <w:rPr>
          <w:rFonts w:ascii="Times New Roman" w:hAnsi="Times New Roman" w:cs="Times New Roman"/>
          <w:b/>
          <w:sz w:val="26"/>
          <w:szCs w:val="26"/>
        </w:rPr>
        <w:t xml:space="preserve">Россети</w:t>
      </w:r>
      <w:r>
        <w:rPr>
          <w:rFonts w:ascii="Times New Roman" w:hAnsi="Times New Roman" w:cs="Times New Roman"/>
          <w:b/>
          <w:sz w:val="26"/>
          <w:szCs w:val="26"/>
        </w:rPr>
        <w:t xml:space="preserve">»</w:t>
      </w:r>
      <w:r>
        <w:rPr>
          <w:rFonts w:ascii="Times New Roman" w:hAnsi="Times New Roman" w:cs="Times New Roman"/>
          <w:sz w:val="26"/>
          <w:szCs w:val="26"/>
        </w:rPr>
        <w:t xml:space="preserve"> </w:t>
      </w:r>
      <w:r>
        <w:rPr>
          <w:rFonts w:ascii="Times New Roman" w:hAnsi="Times New Roman" w:cs="Times New Roman"/>
          <w:i/>
          <w:sz w:val="26"/>
          <w:szCs w:val="26"/>
        </w:rPr>
        <w:t xml:space="preserve">(ОГРН и/или ИНН),</w:t>
      </w:r>
      <w:r>
        <w:rPr>
          <w:rFonts w:ascii="Times New Roman" w:hAnsi="Times New Roman" w:cs="Times New Roman"/>
          <w:sz w:val="26"/>
          <w:szCs w:val="26"/>
        </w:rPr>
        <w:t xml:space="preserve"> именуемого в дальнейшем «Бенефициар», по просьбе </w:t>
      </w:r>
      <w:r>
        <w:rPr>
          <w:rFonts w:ascii="Times New Roman" w:hAnsi="Times New Roman" w:cs="Times New Roman"/>
          <w:i/>
          <w:sz w:val="26"/>
          <w:szCs w:val="26"/>
        </w:rPr>
        <w:t xml:space="preserve">__________(</w:t>
      </w:r>
      <w:r>
        <w:rPr>
          <w:rFonts w:ascii="Times New Roman" w:hAnsi="Times New Roman" w:cs="Times New Roman"/>
          <w:bCs/>
          <w:i/>
          <w:sz w:val="26"/>
          <w:szCs w:val="26"/>
        </w:rPr>
        <w:t xml:space="preserve">полное или сокращенное</w:t>
      </w:r>
      <w:r>
        <w:rPr>
          <w:rFonts w:ascii="Times New Roman" w:hAnsi="Times New Roman" w:cs="Times New Roman"/>
          <w:bCs/>
          <w:sz w:val="26"/>
          <w:szCs w:val="26"/>
        </w:rPr>
        <w:t xml:space="preserve"> </w:t>
      </w:r>
      <w:r>
        <w:rPr>
          <w:rFonts w:ascii="Times New Roman" w:hAnsi="Times New Roman" w:cs="Times New Roman"/>
          <w:i/>
          <w:sz w:val="26"/>
          <w:szCs w:val="26"/>
        </w:rPr>
        <w:t xml:space="preserve">наименование, ОГРН и/</w:t>
      </w:r>
      <w:r>
        <w:rPr>
          <w:rFonts w:ascii="Times New Roman" w:hAnsi="Times New Roman" w:cs="Times New Roman"/>
          <w:i/>
          <w:sz w:val="26"/>
          <w:szCs w:val="26"/>
        </w:rPr>
        <w:t xml:space="preserve">или ИНН),</w:t>
      </w:r>
      <w:r>
        <w:rPr>
          <w:rFonts w:ascii="Times New Roman" w:hAnsi="Times New Roman" w:cs="Times New Roman"/>
          <w:sz w:val="26"/>
          <w:szCs w:val="26"/>
        </w:rPr>
        <w:t xml:space="preserve"> именуемого в дальнейшем «Принципал», в обеспечение </w:t>
      </w:r>
      <w:r>
        <w:rPr>
          <w:rFonts w:ascii="Times New Roman" w:hAnsi="Times New Roman" w:cs="Times New Roman"/>
          <w:i/>
          <w:sz w:val="26"/>
          <w:szCs w:val="26"/>
        </w:rPr>
        <w:t xml:space="preserve">надлежащего исполнения обязательств/на возврат авансовых платежей/гарантийных обязательств</w:t>
      </w:r>
      <w:r>
        <w:rPr>
          <w:rFonts w:ascii="Times New Roman" w:hAnsi="Times New Roman" w:cs="Times New Roman"/>
          <w:b/>
          <w:i/>
          <w:sz w:val="26"/>
          <w:szCs w:val="26"/>
        </w:rPr>
        <w:t xml:space="preserve">*</w:t>
      </w:r>
      <w:r>
        <w:rPr>
          <w:rFonts w:ascii="Times New Roman" w:hAnsi="Times New Roman" w:cs="Times New Roman"/>
          <w:b/>
          <w:sz w:val="26"/>
          <w:szCs w:val="26"/>
        </w:rPr>
        <w:t xml:space="preserve"> </w:t>
      </w:r>
      <w:r>
        <w:rPr>
          <w:rFonts w:ascii="Times New Roman" w:hAnsi="Times New Roman" w:cs="Times New Roman"/>
          <w:sz w:val="26"/>
          <w:szCs w:val="26"/>
        </w:rPr>
        <w:t xml:space="preserve">Принципала по договору от _____ №_____</w:t>
      </w:r>
      <w:r>
        <w:rPr>
          <w:rFonts w:ascii="Times New Roman" w:hAnsi="Times New Roman" w:cs="Times New Roman"/>
          <w:i/>
          <w:sz w:val="26"/>
          <w:szCs w:val="26"/>
        </w:rPr>
        <w:t xml:space="preserve">.</w:t>
      </w:r>
      <w:r>
        <w:rPr>
          <w:rFonts w:ascii="Times New Roman" w:hAnsi="Times New Roman" w:cs="Times New Roman"/>
          <w:i/>
          <w:sz w:val="26"/>
          <w:szCs w:val="26"/>
        </w:rPr>
      </w:r>
      <w:r>
        <w:rPr>
          <w:rFonts w:ascii="Times New Roman" w:hAnsi="Times New Roman" w:cs="Times New Roman"/>
          <w:i/>
          <w:sz w:val="26"/>
          <w:szCs w:val="26"/>
        </w:rPr>
      </w:r>
    </w:p>
    <w:p>
      <w:pPr>
        <w:ind w:firstLine="709"/>
        <w:jc w:val="both"/>
        <w:rPr>
          <w:rFonts w:ascii="Times New Roman" w:hAnsi="Times New Roman" w:cs="Times New Roman"/>
          <w:i/>
          <w:sz w:val="26"/>
          <w:szCs w:val="24"/>
        </w:rPr>
      </w:pPr>
      <w:r>
        <w:rPr>
          <w:rFonts w:ascii="Times New Roman" w:hAnsi="Times New Roman" w:cs="Times New Roman"/>
          <w:i/>
          <w:sz w:val="26"/>
          <w:szCs w:val="24"/>
        </w:rPr>
        <w:t xml:space="preserve">*Примечание: указывается вид обеспечиваемых независимой гарантией обязательств, в которую вносится изменение.</w:t>
      </w:r>
      <w:r>
        <w:rPr>
          <w:rFonts w:ascii="Times New Roman" w:hAnsi="Times New Roman" w:cs="Times New Roman"/>
          <w:i/>
          <w:sz w:val="26"/>
          <w:szCs w:val="24"/>
        </w:rPr>
      </w:r>
      <w:r>
        <w:rPr>
          <w:rFonts w:ascii="Times New Roman" w:hAnsi="Times New Roman" w:cs="Times New Roman"/>
          <w:i/>
          <w:sz w:val="26"/>
          <w:szCs w:val="24"/>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Изменение состоит в следующем: ____________________________.</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Все остальные условия независимой гарантии остаются без изменения.</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Настоящее Изменени</w:t>
      </w:r>
      <w:r>
        <w:rPr>
          <w:rFonts w:ascii="Times New Roman" w:hAnsi="Times New Roman" w:cs="Times New Roman"/>
          <w:sz w:val="26"/>
          <w:szCs w:val="26"/>
        </w:rPr>
        <w:t xml:space="preserve">е вступает в силу с </w:t>
      </w:r>
      <w:r>
        <w:rPr>
          <w:rFonts w:ascii="Times New Roman" w:hAnsi="Times New Roman" w:cs="Times New Roman"/>
          <w:bCs/>
          <w:sz w:val="26"/>
          <w:szCs w:val="26"/>
        </w:rPr>
        <w:t xml:space="preserve">_________20___года*</w:t>
      </w:r>
      <w:r>
        <w:rPr>
          <w:rFonts w:ascii="Times New Roman" w:hAnsi="Times New Roman" w:cs="Times New Roman"/>
          <w:sz w:val="26"/>
          <w:szCs w:val="26"/>
        </w:rPr>
        <w:t xml:space="preserve"> и является неотъемлемой частью независимой гарантии.</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i/>
          <w:sz w:val="26"/>
          <w:szCs w:val="26"/>
        </w:rPr>
        <w:t xml:space="preserve">*Примечание: указывается дата выдачи изменения к независимой гарантии</w:t>
      </w:r>
      <w:r>
        <w:rPr>
          <w:rFonts w:ascii="Times New Roman" w:hAnsi="Times New Roman" w:cs="Times New Roman"/>
          <w:sz w:val="26"/>
          <w:szCs w:val="26"/>
        </w:rPr>
      </w:r>
      <w:r>
        <w:rPr>
          <w:rFonts w:ascii="Times New Roman" w:hAnsi="Times New Roman" w:cs="Times New Roman"/>
          <w:sz w:val="26"/>
          <w:szCs w:val="26"/>
        </w:rPr>
      </w:r>
    </w:p>
    <w:tbl>
      <w:tblPr>
        <w:tblW w:w="0" w:type="auto"/>
        <w:tblLook w:val="04A0" w:firstRow="1" w:lastRow="0" w:firstColumn="1" w:lastColumn="0" w:noHBand="0" w:noVBand="1"/>
      </w:tblPr>
      <w:tblGrid>
        <w:gridCol w:w="3115"/>
        <w:gridCol w:w="3115"/>
        <w:gridCol w:w="3115"/>
      </w:tblGrid>
      <w:tr>
        <w:tblPrEx/>
        <w:trPr/>
        <w:tc>
          <w:tcPr>
            <w:shd w:val="clear" w:color="auto" w:fill="auto"/>
            <w:tcW w:w="3115" w:type="dxa"/>
            <w:textDirection w:val="lrTb"/>
            <w:noWrap w:val="false"/>
          </w:tcPr>
          <w:p>
            <w:pPr>
              <w:jc w:val="center"/>
              <w:rPr>
                <w:rFonts w:ascii="Times New Roman" w:hAnsi="Times New Roman" w:cs="Times New Roman"/>
                <w:sz w:val="26"/>
                <w:szCs w:val="26"/>
              </w:rPr>
            </w:pPr>
            <w:r>
              <w:rPr>
                <w:rFonts w:ascii="Times New Roman" w:hAnsi="Times New Roman" w:cs="Times New Roman"/>
                <w:sz w:val="26"/>
                <w:szCs w:val="26"/>
              </w:rPr>
              <w:t xml:space="preserve">Представитель </w:t>
            </w:r>
            <w:r>
              <w:rPr>
                <w:rFonts w:ascii="Times New Roman" w:hAnsi="Times New Roman" w:cs="Times New Roman"/>
                <w:i/>
                <w:sz w:val="26"/>
                <w:szCs w:val="26"/>
              </w:rPr>
              <w:t xml:space="preserve">________</w:t>
            </w:r>
            <w:r>
              <w:rPr>
                <w:rFonts w:ascii="Times New Roman" w:hAnsi="Times New Roman" w:cs="Times New Roman"/>
                <w:sz w:val="26"/>
                <w:szCs w:val="26"/>
              </w:rPr>
            </w:r>
            <w:r>
              <w:rPr>
                <w:rFonts w:ascii="Times New Roman" w:hAnsi="Times New Roman" w:cs="Times New Roman"/>
                <w:sz w:val="26"/>
                <w:szCs w:val="26"/>
              </w:rPr>
            </w:r>
          </w:p>
        </w:tc>
        <w:tc>
          <w:tcPr>
            <w:shd w:val="clear" w:color="auto" w:fill="auto"/>
            <w:tcW w:w="3115" w:type="dxa"/>
            <w:textDirection w:val="lrTb"/>
            <w:noWrap w:val="false"/>
          </w:tcPr>
          <w:p>
            <w:pPr>
              <w:jc w:val="center"/>
              <w:rPr>
                <w:rFonts w:ascii="Times New Roman" w:hAnsi="Times New Roman" w:cs="Times New Roman"/>
                <w:sz w:val="26"/>
                <w:szCs w:val="26"/>
              </w:rPr>
            </w:pPr>
            <w:r>
              <w:rPr>
                <w:rFonts w:ascii="Times New Roman" w:hAnsi="Times New Roman" w:cs="Times New Roman"/>
                <w:i/>
                <w:sz w:val="26"/>
                <w:szCs w:val="26"/>
              </w:rPr>
              <w:t xml:space="preserve">______________</w:t>
            </w:r>
            <w:r>
              <w:rPr>
                <w:rFonts w:ascii="Times New Roman" w:hAnsi="Times New Roman" w:cs="Times New Roman"/>
                <w:sz w:val="26"/>
                <w:szCs w:val="26"/>
              </w:rPr>
            </w:r>
            <w:r>
              <w:rPr>
                <w:rFonts w:ascii="Times New Roman" w:hAnsi="Times New Roman" w:cs="Times New Roman"/>
                <w:sz w:val="26"/>
                <w:szCs w:val="26"/>
              </w:rPr>
            </w:r>
          </w:p>
        </w:tc>
        <w:tc>
          <w:tcPr>
            <w:shd w:val="clear" w:color="auto" w:fill="auto"/>
            <w:tcW w:w="3115" w:type="dxa"/>
            <w:textDirection w:val="lrTb"/>
            <w:noWrap w:val="false"/>
          </w:tcPr>
          <w:p>
            <w:pPr>
              <w:jc w:val="center"/>
              <w:rPr>
                <w:rFonts w:ascii="Times New Roman" w:hAnsi="Times New Roman" w:cs="Times New Roman"/>
                <w:sz w:val="26"/>
                <w:szCs w:val="26"/>
              </w:rPr>
            </w:pPr>
            <w:r>
              <w:rPr>
                <w:rFonts w:ascii="Times New Roman" w:hAnsi="Times New Roman" w:cs="Times New Roman"/>
                <w:i/>
                <w:sz w:val="26"/>
                <w:szCs w:val="26"/>
              </w:rPr>
              <w:t xml:space="preserve">_____________</w:t>
            </w:r>
            <w:r>
              <w:rPr>
                <w:rFonts w:ascii="Times New Roman" w:hAnsi="Times New Roman" w:cs="Times New Roman"/>
                <w:sz w:val="26"/>
                <w:szCs w:val="26"/>
              </w:rPr>
            </w:r>
            <w:r>
              <w:rPr>
                <w:rFonts w:ascii="Times New Roman" w:hAnsi="Times New Roman" w:cs="Times New Roman"/>
                <w:sz w:val="26"/>
                <w:szCs w:val="26"/>
              </w:rPr>
            </w:r>
          </w:p>
        </w:tc>
      </w:tr>
      <w:tr>
        <w:tblPrEx/>
        <w:trPr/>
        <w:tc>
          <w:tcPr>
            <w:shd w:val="clear" w:color="auto" w:fill="auto"/>
            <w:tcW w:w="3115" w:type="dxa"/>
            <w:textDirection w:val="lrTb"/>
            <w:noWrap w:val="false"/>
          </w:tcPr>
          <w:p>
            <w:pPr>
              <w:jc w:val="center"/>
              <w:rPr>
                <w:rFonts w:ascii="Times New Roman" w:hAnsi="Times New Roman" w:cs="Times New Roman"/>
                <w:sz w:val="26"/>
                <w:szCs w:val="26"/>
              </w:rPr>
            </w:pPr>
            <w:r>
              <w:rPr>
                <w:rFonts w:ascii="Times New Roman" w:hAnsi="Times New Roman" w:cs="Times New Roman"/>
                <w:i/>
                <w:sz w:val="26"/>
                <w:szCs w:val="26"/>
              </w:rPr>
              <w:t xml:space="preserve">(наименование Гаранта)</w:t>
            </w:r>
            <w:r>
              <w:rPr>
                <w:rFonts w:ascii="Times New Roman" w:hAnsi="Times New Roman" w:cs="Times New Roman"/>
                <w:sz w:val="26"/>
                <w:szCs w:val="26"/>
              </w:rPr>
            </w:r>
            <w:r>
              <w:rPr>
                <w:rFonts w:ascii="Times New Roman" w:hAnsi="Times New Roman" w:cs="Times New Roman"/>
                <w:sz w:val="26"/>
                <w:szCs w:val="26"/>
              </w:rPr>
            </w:r>
          </w:p>
        </w:tc>
        <w:tc>
          <w:tcPr>
            <w:shd w:val="clear" w:color="auto" w:fill="auto"/>
            <w:tcW w:w="3115" w:type="dxa"/>
            <w:textDirection w:val="lrTb"/>
            <w:noWrap w:val="false"/>
          </w:tcPr>
          <w:p>
            <w:pPr>
              <w:jc w:val="center"/>
              <w:rPr>
                <w:rFonts w:ascii="Times New Roman" w:hAnsi="Times New Roman" w:cs="Times New Roman"/>
                <w:i/>
                <w:sz w:val="26"/>
                <w:szCs w:val="26"/>
              </w:rPr>
            </w:pPr>
            <w:r>
              <w:rPr>
                <w:rFonts w:ascii="Times New Roman" w:hAnsi="Times New Roman" w:cs="Times New Roman"/>
                <w:i/>
                <w:sz w:val="26"/>
                <w:szCs w:val="26"/>
              </w:rPr>
              <w:t xml:space="preserve">(подпись)</w:t>
            </w:r>
            <w:r>
              <w:rPr>
                <w:rFonts w:ascii="Times New Roman" w:hAnsi="Times New Roman" w:cs="Times New Roman"/>
                <w:i/>
                <w:sz w:val="26"/>
                <w:szCs w:val="26"/>
              </w:rPr>
            </w:r>
            <w:r>
              <w:rPr>
                <w:rFonts w:ascii="Times New Roman" w:hAnsi="Times New Roman" w:cs="Times New Roman"/>
                <w:i/>
                <w:sz w:val="26"/>
                <w:szCs w:val="26"/>
              </w:rPr>
            </w:r>
          </w:p>
        </w:tc>
        <w:tc>
          <w:tcPr>
            <w:shd w:val="clear" w:color="auto" w:fill="auto"/>
            <w:tcW w:w="3115" w:type="dxa"/>
            <w:textDirection w:val="lrTb"/>
            <w:noWrap w:val="false"/>
          </w:tcPr>
          <w:p>
            <w:pPr>
              <w:jc w:val="center"/>
              <w:rPr>
                <w:rFonts w:ascii="Times New Roman" w:hAnsi="Times New Roman" w:cs="Times New Roman"/>
                <w:sz w:val="26"/>
                <w:szCs w:val="26"/>
              </w:rPr>
            </w:pPr>
            <w:r>
              <w:rPr>
                <w:rFonts w:ascii="Times New Roman" w:hAnsi="Times New Roman" w:cs="Times New Roman"/>
                <w:i/>
                <w:sz w:val="26"/>
                <w:szCs w:val="26"/>
              </w:rPr>
              <w:t xml:space="preserve">(ФИО) </w:t>
            </w:r>
            <w:r>
              <w:rPr>
                <w:rFonts w:ascii="Times New Roman" w:hAnsi="Times New Roman" w:cs="Times New Roman"/>
                <w:sz w:val="26"/>
                <w:szCs w:val="26"/>
              </w:rPr>
            </w:r>
            <w:r>
              <w:rPr>
                <w:rFonts w:ascii="Times New Roman" w:hAnsi="Times New Roman" w:cs="Times New Roman"/>
                <w:sz w:val="26"/>
                <w:szCs w:val="26"/>
              </w:rPr>
            </w:r>
          </w:p>
        </w:tc>
      </w:tr>
    </w:tbl>
    <w:p>
      <w:pPr>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 xml:space="preserve">м.п</w:t>
      </w:r>
      <w:r>
        <w:rPr>
          <w:rFonts w:ascii="Times New Roman" w:hAnsi="Times New Roman" w:cs="Times New Roman"/>
          <w:sz w:val="26"/>
          <w:szCs w:val="26"/>
        </w:rPr>
        <w:t xml:space="preserve">.</w:t>
      </w:r>
      <w:r>
        <w:rPr>
          <w:rFonts w:ascii="Times New Roman" w:hAnsi="Times New Roman" w:cs="Times New Roman"/>
          <w:sz w:val="26"/>
          <w:szCs w:val="26"/>
        </w:rPr>
      </w:r>
      <w:r>
        <w:rPr>
          <w:rFonts w:ascii="Times New Roman" w:hAnsi="Times New Roman" w:cs="Times New Roman"/>
          <w:sz w:val="26"/>
          <w:szCs w:val="26"/>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bl>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sectPr>
          <w:footnotePr/>
          <w:endnotePr/>
          <w:type w:val="nextPage"/>
          <w:pgSz w:w="11906" w:h="16838" w:orient="portrait"/>
          <w:pgMar w:top="1134" w:right="709" w:bottom="851" w:left="1701" w:header="709" w:footer="709" w:gutter="0"/>
          <w:pgNumType w:start="82"/>
          <w:cols w:num="1" w:sep="0" w:space="708" w:equalWidth="1"/>
          <w:docGrid w:linePitch="360"/>
          <w:titlePg/>
        </w:sectPr>
      </w:pPr>
      <w:r>
        <w:rPr>
          <w:rFonts w:ascii="Times New Roman" w:hAnsi="Times New Roman" w:cs="Times New Roman"/>
          <w:sz w:val="24"/>
          <w:szCs w:val="24"/>
        </w:rPr>
        <w:t xml:space="preserve">М</w:t>
      </w:r>
      <w:r>
        <w:rPr>
          <w:rFonts w:ascii="Times New Roman" w:hAnsi="Times New Roman" w:cs="Times New Roman"/>
          <w:sz w:val="24"/>
          <w:szCs w:val="24"/>
        </w:rPr>
      </w:r>
      <w:r>
        <w:rPr>
          <w:rFonts w:ascii="Times New Roman" w:hAnsi="Times New Roman" w:cs="Times New Roman"/>
          <w:sz w:val="24"/>
          <w:szCs w:val="24"/>
        </w:rPr>
      </w:r>
    </w:p>
    <w:p>
      <w:pPr>
        <w:ind w:firstLine="5670"/>
        <w:rPr>
          <w:rFonts w:ascii="Times New Roman" w:hAnsi="Times New Roman" w:cs="Times New Roman"/>
          <w:sz w:val="24"/>
          <w:szCs w:val="24"/>
        </w:rPr>
      </w:pPr>
      <w:r>
        <w:rPr>
          <w:rFonts w:ascii="Times New Roman" w:hAnsi="Times New Roman" w:cs="Times New Roman"/>
          <w:sz w:val="24"/>
          <w:szCs w:val="24"/>
        </w:rPr>
        <w:t xml:space="preserve">Приложение 21.2 к Договору </w:t>
      </w:r>
      <w:r>
        <w:rPr>
          <w:rFonts w:ascii="Times New Roman" w:hAnsi="Times New Roman" w:cs="Times New Roman"/>
          <w:sz w:val="24"/>
          <w:szCs w:val="24"/>
        </w:rPr>
      </w:r>
      <w:r>
        <w:rPr>
          <w:rFonts w:ascii="Times New Roman" w:hAnsi="Times New Roman" w:cs="Times New Roman"/>
          <w:sz w:val="24"/>
          <w:szCs w:val="24"/>
        </w:rPr>
      </w:r>
    </w:p>
    <w:p>
      <w:pPr>
        <w:ind w:firstLine="5670"/>
        <w:rPr>
          <w:rFonts w:ascii="Times New Roman" w:hAnsi="Times New Roman" w:cs="Times New Roman"/>
          <w:sz w:val="24"/>
          <w:szCs w:val="24"/>
        </w:rPr>
      </w:pPr>
      <w:r>
        <w:rPr>
          <w:rFonts w:ascii="Times New Roman" w:hAnsi="Times New Roman" w:cs="Times New Roman"/>
          <w:sz w:val="24"/>
          <w:szCs w:val="24"/>
        </w:rPr>
        <w:t xml:space="preserve">№______ от «__» _________ 2024г.</w:t>
      </w:r>
      <w:r>
        <w:rPr>
          <w:rFonts w:ascii="Times New Roman" w:hAnsi="Times New Roman" w:cs="Times New Roman"/>
          <w:sz w:val="24"/>
          <w:szCs w:val="24"/>
        </w:rPr>
      </w:r>
      <w:r>
        <w:rPr>
          <w:rFonts w:ascii="Times New Roman" w:hAnsi="Times New Roman" w:cs="Times New Roman"/>
          <w:sz w:val="24"/>
          <w:szCs w:val="24"/>
        </w:rPr>
      </w:r>
    </w:p>
    <w:p>
      <w:pPr>
        <w:ind w:firstLine="3420"/>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5670" w:right="-8"/>
        <w:widowControl/>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left="5670" w:right="-8"/>
        <w:widowControl/>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rPr>
          <w:rFonts w:ascii="Times New Roman" w:hAnsi="Times New Roman"/>
          <w:b/>
          <w:sz w:val="24"/>
          <w:szCs w:val="24"/>
        </w:rPr>
      </w:pPr>
      <w:r>
        <w:rPr>
          <w:rFonts w:ascii="Times New Roman" w:hAnsi="Times New Roman"/>
          <w:b/>
          <w:sz w:val="24"/>
          <w:szCs w:val="24"/>
        </w:rPr>
        <w:t xml:space="preserve">Типовая форма</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b/>
          <w:i/>
          <w:sz w:val="24"/>
          <w:szCs w:val="24"/>
        </w:rPr>
      </w:pPr>
      <w:r>
        <w:rPr>
          <w:rFonts w:ascii="Times New Roman" w:hAnsi="Times New Roman"/>
          <w:b/>
          <w:i/>
          <w:sz w:val="24"/>
          <w:szCs w:val="24"/>
        </w:rPr>
        <w:t xml:space="preserve">независимой гарантии обеспечения гарантийных обязательств</w:t>
      </w:r>
      <w:r>
        <w:rPr>
          <w:rFonts w:ascii="Times New Roman" w:hAnsi="Times New Roman"/>
          <w:b/>
          <w:i/>
          <w:sz w:val="24"/>
          <w:szCs w:val="24"/>
        </w:rPr>
      </w:r>
      <w:r>
        <w:rPr>
          <w:rFonts w:ascii="Times New Roman" w:hAnsi="Times New Roman"/>
          <w:b/>
          <w:i/>
          <w:sz w:val="24"/>
          <w:szCs w:val="24"/>
        </w:rPr>
      </w:r>
    </w:p>
    <w:p>
      <w:pPr>
        <w:jc w:val="both"/>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r>
        <w:rPr>
          <w:rFonts w:ascii="Times New Roman" w:hAnsi="Times New Roman"/>
          <w:i/>
          <w:sz w:val="24"/>
          <w:szCs w:val="24"/>
        </w:rPr>
      </w:r>
    </w:p>
    <w:p>
      <w:pPr>
        <w:jc w:val="center"/>
        <w:rPr>
          <w:rFonts w:ascii="Times New Roman" w:hAnsi="Times New Roman"/>
          <w:b/>
          <w:sz w:val="24"/>
          <w:szCs w:val="24"/>
        </w:rPr>
      </w:pPr>
      <w:r>
        <w:rPr>
          <w:rFonts w:ascii="Times New Roman" w:hAnsi="Times New Roman"/>
          <w:b/>
          <w:sz w:val="24"/>
          <w:szCs w:val="24"/>
        </w:rPr>
        <w:t xml:space="preserve">НЕЗАВИСИМАЯ ГАРАНТИЯ №</w:t>
      </w:r>
      <w:r>
        <w:rPr>
          <w:rFonts w:ascii="Times New Roman" w:hAnsi="Times New Roman"/>
          <w:b/>
          <w:sz w:val="24"/>
          <w:szCs w:val="24"/>
        </w:rPr>
      </w:r>
      <w:r>
        <w:rPr>
          <w:rFonts w:ascii="Times New Roman" w:hAnsi="Times New Roman"/>
          <w:b/>
          <w:sz w:val="24"/>
          <w:szCs w:val="24"/>
        </w:rPr>
      </w:r>
    </w:p>
    <w:p>
      <w:pPr>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г. 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«___»___________20__ г.</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Мы информированы о том, что «___» ______20__года ____________________</w:t>
      </w:r>
      <w:r>
        <w:rPr>
          <w:rFonts w:ascii="Times New Roman" w:hAnsi="Times New Roman"/>
          <w:sz w:val="24"/>
          <w:szCs w:val="24"/>
        </w:rPr>
        <w:t xml:space="preserve">_ </w:t>
      </w:r>
      <w:r>
        <w:rPr>
          <w:rFonts w:ascii="Times New Roman" w:hAnsi="Times New Roman"/>
          <w:i/>
          <w:sz w:val="24"/>
          <w:szCs w:val="24"/>
        </w:rPr>
        <w:t xml:space="preserve">(наименование, ОГРН </w:t>
      </w:r>
      <w:r>
        <w:rPr>
          <w:rFonts w:ascii="Times New Roman" w:hAnsi="Times New Roman"/>
          <w:bCs/>
          <w:i/>
          <w:sz w:val="24"/>
          <w:szCs w:val="24"/>
        </w:rPr>
        <w:t xml:space="preserve">или</w:t>
      </w:r>
      <w:r>
        <w:rPr>
          <w:rFonts w:ascii="Times New Roman" w:hAnsi="Times New Roman"/>
          <w:i/>
          <w:sz w:val="24"/>
          <w:szCs w:val="24"/>
        </w:rPr>
        <w:t xml:space="preserve"> ИНН), </w:t>
      </w:r>
      <w:r>
        <w:rPr>
          <w:rFonts w:ascii="Times New Roman" w:hAnsi="Times New Roman"/>
          <w:sz w:val="24"/>
          <w:szCs w:val="24"/>
        </w:rPr>
        <w:t xml:space="preserve">именуемое в дальнейшем «Принципал», заключило Договор № ____, именуемый в дальнейшем «Договор»,</w:t>
      </w:r>
      <w:r>
        <w:rPr>
          <w:rFonts w:ascii="Times New Roman" w:hAnsi="Times New Roman"/>
          <w:b/>
          <w:sz w:val="24"/>
          <w:szCs w:val="24"/>
        </w:rPr>
        <w:t xml:space="preserve"> с Публичным акционерным обществом «Федеральная сетевая компания - </w:t>
      </w:r>
      <w:r>
        <w:rPr>
          <w:rFonts w:ascii="Times New Roman" w:hAnsi="Times New Roman"/>
          <w:b/>
          <w:sz w:val="24"/>
          <w:szCs w:val="24"/>
        </w:rPr>
        <w:t xml:space="preserve">Россети</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i/>
          <w:sz w:val="24"/>
          <w:szCs w:val="24"/>
        </w:rPr>
        <w:t xml:space="preserve">(ОГРН </w:t>
      </w:r>
      <w:r>
        <w:rPr>
          <w:rFonts w:ascii="Times New Roman" w:hAnsi="Times New Roman"/>
          <w:bCs/>
          <w:i/>
          <w:sz w:val="24"/>
          <w:szCs w:val="24"/>
        </w:rPr>
        <w:t xml:space="preserve">или</w:t>
      </w:r>
      <w:r>
        <w:rPr>
          <w:rFonts w:ascii="Times New Roman" w:hAnsi="Times New Roman"/>
          <w:i/>
          <w:sz w:val="24"/>
          <w:szCs w:val="24"/>
        </w:rPr>
        <w:t xml:space="preserve"> ИНН),</w:t>
      </w:r>
      <w:r>
        <w:rPr>
          <w:rFonts w:ascii="Times New Roman" w:hAnsi="Times New Roman"/>
          <w:sz w:val="24"/>
          <w:szCs w:val="24"/>
        </w:rPr>
        <w:t xml:space="preserve"> именуемым в дальнейшем «Бенефициар»</w:t>
      </w:r>
      <w:r>
        <w:rPr>
          <w:rFonts w:ascii="Times New Roman" w:hAnsi="Times New Roman"/>
          <w:i/>
          <w:sz w:val="24"/>
          <w:szCs w:val="24"/>
        </w:rPr>
        <w:t xml:space="preserve">.</w:t>
      </w:r>
      <w:r>
        <w:rPr>
          <w:rFonts w:ascii="Times New Roman" w:hAnsi="Times New Roman"/>
          <w:sz w:val="24"/>
          <w:szCs w:val="24"/>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Учитывая вышеизложенное, по просьбе Принципала, мы, _________________________</w:t>
      </w:r>
      <w:r>
        <w:rPr>
          <w:rFonts w:ascii="Times New Roman" w:hAnsi="Times New Roman"/>
          <w:sz w:val="24"/>
          <w:szCs w:val="24"/>
        </w:rPr>
        <w:t xml:space="preserve">____ </w:t>
      </w:r>
      <w:r>
        <w:rPr>
          <w:rFonts w:ascii="Times New Roman" w:hAnsi="Times New Roman"/>
          <w:i/>
          <w:sz w:val="24"/>
          <w:szCs w:val="24"/>
        </w:rPr>
        <w:t xml:space="preserve">(наименование гаранта, ОГРН </w:t>
      </w:r>
      <w:r>
        <w:rPr>
          <w:rFonts w:ascii="Times New Roman" w:hAnsi="Times New Roman"/>
          <w:bCs/>
          <w:i/>
          <w:sz w:val="24"/>
          <w:szCs w:val="24"/>
        </w:rPr>
        <w:t xml:space="preserve">или</w:t>
      </w:r>
      <w:r>
        <w:rPr>
          <w:rFonts w:ascii="Times New Roman" w:hAnsi="Times New Roman"/>
          <w:i/>
          <w:sz w:val="24"/>
          <w:szCs w:val="24"/>
        </w:rPr>
        <w:t xml:space="preserve"> ИНН), </w:t>
      </w:r>
      <w:r>
        <w:rPr>
          <w:rFonts w:ascii="Times New Roman" w:hAnsi="Times New Roman"/>
          <w:bCs/>
          <w:i/>
          <w:sz w:val="24"/>
          <w:szCs w:val="24"/>
        </w:rPr>
        <w:t xml:space="preserve">Генеральная/Универсальная</w:t>
      </w:r>
      <w:r>
        <w:rPr>
          <w:rFonts w:ascii="Times New Roman" w:hAnsi="Times New Roman"/>
          <w:bCs/>
          <w:sz w:val="24"/>
          <w:szCs w:val="24"/>
        </w:rPr>
        <w:t xml:space="preserve"> </w:t>
      </w:r>
      <w:r>
        <w:rPr>
          <w:rFonts w:ascii="Times New Roman" w:hAnsi="Times New Roman"/>
          <w:bCs/>
          <w:i/>
          <w:sz w:val="24"/>
          <w:szCs w:val="24"/>
        </w:rPr>
        <w:t xml:space="preserve">(выбрать нужное)</w:t>
      </w:r>
      <w:r>
        <w:rPr>
          <w:rFonts w:ascii="Times New Roman" w:hAnsi="Times New Roman"/>
          <w:bCs/>
          <w:sz w:val="24"/>
          <w:szCs w:val="24"/>
        </w:rPr>
        <w:t xml:space="preserve"> лицензия на осуществление банковских операций от </w:t>
      </w:r>
      <w:r>
        <w:rPr>
          <w:rFonts w:ascii="Times New Roman" w:hAnsi="Times New Roman"/>
          <w:sz w:val="24"/>
          <w:szCs w:val="24"/>
        </w:rPr>
        <w:t xml:space="preserve">_</w:t>
      </w:r>
      <w:r>
        <w:rPr>
          <w:rFonts w:ascii="Times New Roman" w:hAnsi="Times New Roman"/>
          <w:i/>
          <w:sz w:val="24"/>
          <w:szCs w:val="24"/>
        </w:rPr>
        <w:t xml:space="preserve">________</w:t>
      </w:r>
      <w:r>
        <w:rPr>
          <w:rFonts w:ascii="Times New Roman" w:hAnsi="Times New Roman"/>
          <w:sz w:val="24"/>
          <w:szCs w:val="24"/>
        </w:rPr>
        <w:t xml:space="preserve"> года</w:t>
      </w:r>
      <w:r>
        <w:rPr>
          <w:rFonts w:ascii="Times New Roman" w:hAnsi="Times New Roman"/>
          <w:bCs/>
          <w:sz w:val="24"/>
          <w:szCs w:val="24"/>
        </w:rPr>
        <w:t xml:space="preserve"> № </w:t>
      </w:r>
      <w:r>
        <w:rPr>
          <w:rFonts w:ascii="Times New Roman" w:hAnsi="Times New Roman"/>
          <w:i/>
          <w:sz w:val="24"/>
          <w:szCs w:val="24"/>
        </w:rPr>
        <w:t xml:space="preserve">____ </w:t>
      </w:r>
      <w:r>
        <w:rPr>
          <w:rFonts w:ascii="Times New Roman" w:hAnsi="Times New Roman"/>
          <w:bCs/>
          <w:i/>
          <w:sz w:val="24"/>
          <w:szCs w:val="24"/>
        </w:rPr>
        <w:t xml:space="preserve">/ реквизиты иных документов, подтверждающих наличие у организации права на выдачу независимых гаран</w:t>
      </w:r>
      <w:r>
        <w:rPr>
          <w:rFonts w:ascii="Times New Roman" w:hAnsi="Times New Roman"/>
          <w:bCs/>
          <w:i/>
          <w:sz w:val="24"/>
          <w:szCs w:val="24"/>
        </w:rPr>
        <w:t xml:space="preserve">тий</w:t>
      </w:r>
      <w:r>
        <w:rPr>
          <w:rFonts w:ascii="Times New Roman" w:hAnsi="Times New Roman"/>
          <w:i/>
          <w:sz w:val="24"/>
          <w:szCs w:val="24"/>
          <w:vertAlign w:val="superscript"/>
        </w:rPr>
        <w:footnoteReference w:customMarkFollows="1" w:id="13"/>
        <w:t xml:space="preserve">1</w:t>
      </w:r>
      <w:r>
        <w:rPr>
          <w:rFonts w:ascii="Times New Roman" w:hAnsi="Times New Roman"/>
          <w:i/>
          <w:sz w:val="24"/>
          <w:szCs w:val="24"/>
        </w:rPr>
        <w:t xml:space="preserve">), </w:t>
      </w:r>
      <w:r>
        <w:rPr>
          <w:rFonts w:ascii="Times New Roman" w:hAnsi="Times New Roman"/>
          <w:sz w:val="24"/>
          <w:szCs w:val="24"/>
        </w:rPr>
        <w:t xml:space="preserve">далее именуемый «Гарант», в лице </w:t>
      </w:r>
      <w:r>
        <w:rPr>
          <w:rFonts w:ascii="Times New Roman" w:hAnsi="Times New Roman"/>
          <w:i/>
          <w:sz w:val="24"/>
          <w:szCs w:val="24"/>
        </w:rPr>
        <w:t xml:space="preserve">_____________(Ф.И.О. уполномоченного действовать от имени гаранта лица)</w:t>
      </w:r>
      <w:r>
        <w:rPr>
          <w:rFonts w:ascii="Times New Roman" w:hAnsi="Times New Roman"/>
          <w:sz w:val="24"/>
          <w:szCs w:val="24"/>
        </w:rPr>
        <w:t xml:space="preserve">, действующего на основании </w:t>
      </w:r>
      <w:r>
        <w:rPr>
          <w:rFonts w:ascii="Times New Roman" w:hAnsi="Times New Roman"/>
          <w:bCs/>
          <w:i/>
          <w:sz w:val="24"/>
          <w:szCs w:val="24"/>
        </w:rPr>
        <w:t xml:space="preserve">_______________ (наименование и реквизиты документа</w:t>
      </w:r>
      <w:r>
        <w:rPr>
          <w:rFonts w:ascii="Times New Roman" w:hAnsi="Times New Roman"/>
          <w:bCs/>
          <w:i/>
          <w:sz w:val="24"/>
          <w:szCs w:val="24"/>
        </w:rPr>
        <w:br/>
        <w:t xml:space="preserve"> о наделении полномочиями подписанта настоящей гарантии</w:t>
      </w:r>
      <w:r>
        <w:rPr>
          <w:rFonts w:ascii="Times New Roman" w:hAnsi="Times New Roman"/>
          <w:sz w:val="24"/>
          <w:szCs w:val="24"/>
        </w:rPr>
        <w:t xml:space="preserve">), настоящ</w:t>
      </w:r>
      <w:r>
        <w:rPr>
          <w:rFonts w:ascii="Times New Roman" w:hAnsi="Times New Roman"/>
          <w:sz w:val="24"/>
          <w:szCs w:val="24"/>
        </w:rPr>
        <w:t xml:space="preserve">им принимаем на себя безусловное и безотзывное обязательство уплатить Бенефициару любую сумму или суммы, не превышающие в итоге __________ </w:t>
      </w:r>
      <w:r>
        <w:rPr>
          <w:rFonts w:ascii="Times New Roman" w:hAnsi="Times New Roman"/>
          <w:i/>
          <w:sz w:val="24"/>
          <w:szCs w:val="24"/>
        </w:rPr>
        <w:t xml:space="preserve">(сумма цифрами и прописью),</w:t>
      </w:r>
      <w:r>
        <w:rPr>
          <w:rFonts w:ascii="Times New Roman" w:hAnsi="Times New Roman"/>
          <w:sz w:val="24"/>
          <w:szCs w:val="24"/>
        </w:rPr>
        <w:t xml:space="preserve"> по получении нами письменного требования Бенефициара, указывающего, что Принципал не испо</w:t>
      </w:r>
      <w:r>
        <w:rPr>
          <w:rFonts w:ascii="Times New Roman" w:hAnsi="Times New Roman"/>
          <w:sz w:val="24"/>
          <w:szCs w:val="24"/>
        </w:rPr>
        <w:t xml:space="preserve">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Pr>
          <w:rFonts w:ascii="Times New Roman" w:hAnsi="Times New Roman"/>
          <w:bCs/>
          <w:sz w:val="24"/>
          <w:szCs w:val="24"/>
        </w:rPr>
        <w:t xml:space="preserve">по продлению независимой гарантии на новый срок и/или в случае предоставления гарантии на част</w:t>
      </w:r>
      <w:r>
        <w:rPr>
          <w:rFonts w:ascii="Times New Roman" w:hAnsi="Times New Roman"/>
          <w:bCs/>
          <w:sz w:val="24"/>
          <w:szCs w:val="24"/>
        </w:rPr>
        <w:t xml:space="preserve">ь срока, </w:t>
      </w:r>
      <w:r>
        <w:rPr>
          <w:rFonts w:ascii="Times New Roman" w:hAnsi="Times New Roman"/>
          <w:sz w:val="24"/>
          <w:szCs w:val="24"/>
        </w:rPr>
        <w:t xml:space="preserve">по возмещению любых расходов, возникших </w:t>
      </w:r>
      <w:r>
        <w:rPr>
          <w:rFonts w:ascii="Times New Roman" w:hAnsi="Times New Roman"/>
          <w:sz w:val="24"/>
          <w:szCs w:val="24"/>
        </w:rPr>
        <w:br/>
        <w:t xml:space="preserve">у Бенефициара в гарантийный период в связи с заменой дефектных материалов </w:t>
      </w:r>
      <w:r>
        <w:rPr>
          <w:rFonts w:ascii="Times New Roman" w:hAnsi="Times New Roman"/>
          <w:sz w:val="24"/>
          <w:szCs w:val="24"/>
        </w:rPr>
        <w:br/>
        <w:t xml:space="preserve">и оборудования, а также в связи с устранением дефектов и недоделок собственными силами или силами других организаций, без споров и </w:t>
      </w:r>
      <w:r>
        <w:rPr>
          <w:rFonts w:ascii="Times New Roman" w:hAnsi="Times New Roman"/>
          <w:sz w:val="24"/>
          <w:szCs w:val="24"/>
        </w:rPr>
        <w:t xml:space="preserve">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Ответственность Гаранта за неисполнение требования по настоящей независимой гарантии не ограничивается сум</w:t>
      </w:r>
      <w:r>
        <w:rPr>
          <w:rFonts w:ascii="Times New Roman" w:hAnsi="Times New Roman"/>
          <w:sz w:val="24"/>
          <w:szCs w:val="24"/>
        </w:rPr>
        <w:t xml:space="preserve">мой, на которую она выдана.</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tabs>
          <w:tab w:val="left" w:pos="1080" w:leader="none"/>
        </w:tabs>
        <w:rPr>
          <w:rFonts w:ascii="Times New Roman" w:hAnsi="Times New Roman"/>
          <w:sz w:val="24"/>
          <w:szCs w:val="24"/>
        </w:rPr>
      </w:pPr>
      <w:r>
        <w:rPr>
          <w:rFonts w:ascii="Times New Roman" w:hAnsi="Times New Roman"/>
          <w:bCs/>
          <w:sz w:val="24"/>
          <w:szCs w:val="24"/>
        </w:rPr>
        <w:t xml:space="preserve">Настоящая независимая гарантия вступает в силу с _________20___года и действует </w:t>
      </w:r>
      <w:r>
        <w:rPr>
          <w:rFonts w:ascii="Times New Roman" w:hAnsi="Times New Roman"/>
          <w:bCs/>
          <w:sz w:val="24"/>
          <w:szCs w:val="24"/>
        </w:rPr>
        <w:t xml:space="preserve">по __________20___года (включительно).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bCs/>
          <w:sz w:val="24"/>
          <w:szCs w:val="24"/>
        </w:rPr>
        <w:t xml:space="preserve">Письменное требование платежа </w:t>
      </w:r>
      <w:r>
        <w:rPr>
          <w:rFonts w:ascii="Times New Roman" w:hAnsi="Times New Roman"/>
          <w:sz w:val="24"/>
          <w:szCs w:val="24"/>
        </w:rPr>
        <w:t xml:space="preserve">должно быть направлено </w:t>
      </w:r>
      <w:r>
        <w:rPr>
          <w:rFonts w:ascii="Times New Roman" w:hAnsi="Times New Roman"/>
          <w:bCs/>
          <w:sz w:val="24"/>
          <w:szCs w:val="24"/>
        </w:rPr>
        <w:t xml:space="preserve">Гаранту до 24 часов 00 минут __________20___ года </w:t>
      </w:r>
      <w:r>
        <w:rPr>
          <w:rFonts w:ascii="Times New Roman" w:hAnsi="Times New Roman"/>
          <w:sz w:val="24"/>
          <w:szCs w:val="24"/>
        </w:rPr>
        <w:t xml:space="preserve">по адресу: </w:t>
      </w:r>
      <w:r>
        <w:rPr>
          <w:rFonts w:ascii="Times New Roman" w:hAnsi="Times New Roman"/>
          <w:bCs/>
          <w:sz w:val="24"/>
          <w:szCs w:val="24"/>
        </w:rPr>
        <w:t xml:space="preserve">__________________________</w:t>
      </w:r>
      <w:r>
        <w:rPr>
          <w:rFonts w:ascii="Times New Roman" w:hAnsi="Times New Roman"/>
          <w:sz w:val="24"/>
          <w:szCs w:val="24"/>
        </w:rPr>
        <w:t xml:space="preserve"> </w:t>
      </w:r>
      <w:r>
        <w:rPr>
          <w:rFonts w:ascii="Times New Roman" w:hAnsi="Times New Roman"/>
          <w:bCs/>
          <w:sz w:val="24"/>
          <w:szCs w:val="24"/>
        </w:rPr>
        <w:t xml:space="preserve">посредством почтовой связи либо передано непосредственно по адресу:________</w:t>
      </w:r>
      <w:r>
        <w:rPr>
          <w:rFonts w:ascii="Times New Roman" w:hAnsi="Times New Roman"/>
          <w:bCs/>
          <w:sz w:val="24"/>
          <w:szCs w:val="24"/>
        </w:rPr>
        <w:t xml:space="preserve">_______________.</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bCs/>
          <w:sz w:val="24"/>
          <w:szCs w:val="24"/>
        </w:rPr>
      </w:pPr>
      <w:r>
        <w:rPr>
          <w:rFonts w:ascii="Times New Roman" w:hAnsi="Times New Roman"/>
          <w:bCs/>
          <w:sz w:val="24"/>
          <w:szCs w:val="24"/>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w:t>
      </w:r>
      <w:r>
        <w:rPr>
          <w:rFonts w:ascii="Times New Roman" w:hAnsi="Times New Roman"/>
          <w:bCs/>
          <w:sz w:val="24"/>
          <w:szCs w:val="24"/>
        </w:rPr>
        <w:br/>
        <w:t xml:space="preserve">10 рабочих дней с момента получения требования от Бенефициара,</w:t>
      </w:r>
      <w:r>
        <w:rPr>
          <w:rFonts w:ascii="Times New Roman" w:hAnsi="Times New Roman"/>
          <w:sz w:val="24"/>
          <w:szCs w:val="24"/>
        </w:rPr>
        <w:t xml:space="preserve"> соответствующего </w:t>
      </w:r>
      <w:r>
        <w:rPr>
          <w:rFonts w:ascii="Times New Roman" w:hAnsi="Times New Roman"/>
          <w:sz w:val="24"/>
          <w:szCs w:val="24"/>
        </w:rPr>
        <w:t xml:space="preserve">условиям настоящей нез</w:t>
      </w:r>
      <w:r>
        <w:rPr>
          <w:rFonts w:ascii="Times New Roman" w:hAnsi="Times New Roman"/>
          <w:sz w:val="24"/>
          <w:szCs w:val="24"/>
        </w:rPr>
        <w:t xml:space="preserve">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bCs/>
          <w:sz w:val="24"/>
          <w:szCs w:val="24"/>
        </w:rPr>
        <w:t xml:space="preserve"> выплатить Бенефициару денежные средства согласно условиям настоящей независимой гарантии. Расходы, возникающи</w:t>
      </w:r>
      <w:r>
        <w:rPr>
          <w:rFonts w:ascii="Times New Roman" w:hAnsi="Times New Roman"/>
          <w:bCs/>
          <w:sz w:val="24"/>
          <w:szCs w:val="24"/>
        </w:rPr>
        <w:t xml:space="preserve">е в связи с перечислением денежных средств, несет Гарант.</w:t>
      </w:r>
      <w:r>
        <w:rPr>
          <w:rFonts w:ascii="Times New Roman" w:hAnsi="Times New Roman"/>
          <w:bCs/>
          <w:sz w:val="24"/>
          <w:szCs w:val="24"/>
        </w:rPr>
      </w:r>
      <w:r>
        <w:rPr>
          <w:rFonts w:ascii="Times New Roman" w:hAnsi="Times New Roman"/>
          <w:bCs/>
          <w:sz w:val="24"/>
          <w:szCs w:val="24"/>
        </w:rPr>
      </w:r>
    </w:p>
    <w:p>
      <w:pPr>
        <w:ind w:firstLine="709"/>
        <w:jc w:val="both"/>
        <w:rPr>
          <w:rFonts w:ascii="Times New Roman" w:hAnsi="Times New Roman"/>
          <w:sz w:val="24"/>
          <w:szCs w:val="24"/>
        </w:rPr>
      </w:pPr>
      <w:r>
        <w:rPr>
          <w:rFonts w:ascii="Times New Roman" w:hAnsi="Times New Roman"/>
          <w:bCs/>
          <w:sz w:val="24"/>
          <w:szCs w:val="24"/>
        </w:rPr>
        <w:t xml:space="preserve">Гарантия не может быть отозвана Гарантом. Передача права требования по настоящей гарантии не допускается.</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bCs/>
          <w:sz w:val="24"/>
          <w:szCs w:val="24"/>
        </w:rPr>
      </w:pPr>
      <w:r>
        <w:rPr>
          <w:rFonts w:ascii="Times New Roman" w:hAnsi="Times New Roman"/>
          <w:bCs/>
          <w:sz w:val="24"/>
          <w:szCs w:val="24"/>
        </w:rPr>
        <w:t xml:space="preserve">Настоящая Гарантия может быть изменена Гарантом с письменного согласия Бенефициара. Все изм</w:t>
      </w:r>
      <w:r>
        <w:rPr>
          <w:rFonts w:ascii="Times New Roman" w:hAnsi="Times New Roman"/>
          <w:bCs/>
          <w:sz w:val="24"/>
          <w:szCs w:val="24"/>
        </w:rPr>
        <w:t xml:space="preserve">енения к настоящей Гарантии должны быть оформлены в виде письменного документа - изменения к независимой гарантии. </w:t>
      </w:r>
      <w:r>
        <w:rPr>
          <w:rFonts w:ascii="Times New Roman" w:hAnsi="Times New Roman"/>
          <w:bCs/>
          <w:sz w:val="24"/>
          <w:szCs w:val="24"/>
        </w:rPr>
      </w:r>
      <w:r>
        <w:rPr>
          <w:rFonts w:ascii="Times New Roman" w:hAnsi="Times New Roman"/>
          <w:bCs/>
          <w:sz w:val="24"/>
          <w:szCs w:val="24"/>
        </w:rPr>
      </w:r>
    </w:p>
    <w:p>
      <w:pPr>
        <w:ind w:firstLine="709"/>
        <w:jc w:val="both"/>
        <w:rPr>
          <w:rFonts w:ascii="Times New Roman" w:hAnsi="Times New Roman"/>
          <w:sz w:val="24"/>
          <w:szCs w:val="24"/>
        </w:rPr>
      </w:pPr>
      <w:r>
        <w:rPr>
          <w:rFonts w:ascii="Times New Roman" w:hAnsi="Times New Roman"/>
          <w:bCs/>
          <w:sz w:val="24"/>
          <w:szCs w:val="24"/>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w:t>
      </w:r>
      <w:r>
        <w:rPr>
          <w:rFonts w:ascii="Times New Roman" w:hAnsi="Times New Roman"/>
          <w:bCs/>
          <w:sz w:val="24"/>
          <w:szCs w:val="24"/>
        </w:rPr>
        <w:t xml:space="preserve">ю. Изменения </w:t>
      </w:r>
      <w:r>
        <w:rPr>
          <w:rFonts w:ascii="Times New Roman" w:hAnsi="Times New Roman"/>
          <w:bCs/>
          <w:sz w:val="24"/>
          <w:szCs w:val="24"/>
        </w:rPr>
        <w:br/>
        <w:t xml:space="preserve">в условия гарантии вступают в силу с даты их выпуска Гарантом, если иной момент вступления их в силу не определен в таких изменениях.</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Гарант передает сведения о Принципале, определенные ст. 4 Федерального закона </w:t>
      </w:r>
      <w:r>
        <w:rPr>
          <w:rFonts w:ascii="Times New Roman" w:hAnsi="Times New Roman"/>
          <w:sz w:val="24"/>
          <w:szCs w:val="24"/>
        </w:rPr>
        <w:br/>
        <w:t xml:space="preserve">от 30.12.200</w:t>
      </w:r>
      <w:r>
        <w:rPr>
          <w:rFonts w:ascii="Times New Roman" w:hAnsi="Times New Roman"/>
          <w:sz w:val="24"/>
          <w:szCs w:val="24"/>
        </w:rPr>
        <w:t xml:space="preserve">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Действие настоящей независимой гарантии регулируется законодательством Российской Федерации.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Москвы.</w:t>
      </w:r>
      <w:r>
        <w:rPr>
          <w:rFonts w:ascii="Times New Roman" w:hAnsi="Times New Roman"/>
          <w:sz w:val="24"/>
          <w:szCs w:val="24"/>
        </w:rPr>
      </w:r>
      <w:r>
        <w:rPr>
          <w:rFonts w:ascii="Times New Roman" w:hAnsi="Times New Roman"/>
          <w:sz w:val="24"/>
          <w:szCs w:val="24"/>
        </w:rPr>
      </w:r>
    </w:p>
    <w:p>
      <w:pPr>
        <w:jc w:val="both"/>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jc w:val="both"/>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tbl>
      <w:tblPr>
        <w:tblW w:w="0" w:type="auto"/>
        <w:tblLook w:val="04A0" w:firstRow="1" w:lastRow="0" w:firstColumn="1" w:lastColumn="0" w:noHBand="0" w:noVBand="1"/>
      </w:tblPr>
      <w:tblGrid>
        <w:gridCol w:w="3115"/>
        <w:gridCol w:w="3115"/>
        <w:gridCol w:w="3115"/>
      </w:tblGrid>
      <w:tr>
        <w:tblPrEx/>
        <w:trPr/>
        <w:tc>
          <w:tcPr>
            <w:tcW w:w="3115" w:type="dxa"/>
            <w:textDirection w:val="lrTb"/>
            <w:noWrap w:val="false"/>
          </w:tcPr>
          <w:p>
            <w:pPr>
              <w:jc w:val="center"/>
              <w:rPr>
                <w:rFonts w:ascii="Times New Roman" w:hAnsi="Times New Roman"/>
                <w:sz w:val="24"/>
                <w:szCs w:val="24"/>
              </w:rPr>
            </w:pPr>
            <w:r>
              <w:rPr>
                <w:rFonts w:ascii="Times New Roman" w:hAnsi="Times New Roman"/>
                <w:sz w:val="24"/>
                <w:szCs w:val="24"/>
              </w:rPr>
              <w:t xml:space="preserve">Представитель </w:t>
            </w:r>
            <w:r>
              <w:rPr>
                <w:rFonts w:ascii="Times New Roman" w:hAnsi="Times New Roman"/>
                <w:i/>
                <w:sz w:val="24"/>
                <w:szCs w:val="24"/>
              </w:rPr>
              <w:t xml:space="preserve">________</w:t>
            </w:r>
            <w:r>
              <w:rPr>
                <w:rFonts w:ascii="Times New Roman" w:hAnsi="Times New Roman"/>
                <w:sz w:val="24"/>
                <w:szCs w:val="24"/>
              </w:rPr>
            </w:r>
            <w:r>
              <w:rPr>
                <w:rFonts w:ascii="Times New Roman" w:hAnsi="Times New Roman"/>
                <w:sz w:val="24"/>
                <w:szCs w:val="24"/>
              </w:rPr>
            </w:r>
          </w:p>
        </w:tc>
        <w:tc>
          <w:tcPr>
            <w:tcW w:w="3115" w:type="dxa"/>
            <w:textDirection w:val="lrTb"/>
            <w:noWrap w:val="false"/>
          </w:tcPr>
          <w:p>
            <w:pPr>
              <w:jc w:val="center"/>
              <w:rPr>
                <w:rFonts w:ascii="Times New Roman" w:hAnsi="Times New Roman"/>
                <w:sz w:val="24"/>
                <w:szCs w:val="24"/>
              </w:rPr>
            </w:pPr>
            <w:r>
              <w:rPr>
                <w:rFonts w:ascii="Times New Roman" w:hAnsi="Times New Roman"/>
                <w:i/>
                <w:sz w:val="24"/>
                <w:szCs w:val="24"/>
              </w:rPr>
              <w:t xml:space="preserve">______________</w:t>
            </w:r>
            <w:r>
              <w:rPr>
                <w:rFonts w:ascii="Times New Roman" w:hAnsi="Times New Roman"/>
                <w:sz w:val="24"/>
                <w:szCs w:val="24"/>
              </w:rPr>
            </w:r>
            <w:r>
              <w:rPr>
                <w:rFonts w:ascii="Times New Roman" w:hAnsi="Times New Roman"/>
                <w:sz w:val="24"/>
                <w:szCs w:val="24"/>
              </w:rPr>
            </w:r>
          </w:p>
        </w:tc>
        <w:tc>
          <w:tcPr>
            <w:tcW w:w="3115" w:type="dxa"/>
            <w:textDirection w:val="lrTb"/>
            <w:noWrap w:val="false"/>
          </w:tcPr>
          <w:p>
            <w:pPr>
              <w:jc w:val="center"/>
              <w:rPr>
                <w:rFonts w:ascii="Times New Roman" w:hAnsi="Times New Roman"/>
                <w:sz w:val="24"/>
                <w:szCs w:val="24"/>
              </w:rPr>
            </w:pPr>
            <w:r>
              <w:rPr>
                <w:rFonts w:ascii="Times New Roman" w:hAnsi="Times New Roman"/>
                <w:i/>
                <w:sz w:val="24"/>
                <w:szCs w:val="24"/>
              </w:rPr>
              <w:t xml:space="preserve">_____________</w:t>
            </w:r>
            <w:r>
              <w:rPr>
                <w:rFonts w:ascii="Times New Roman" w:hAnsi="Times New Roman"/>
                <w:sz w:val="24"/>
                <w:szCs w:val="24"/>
              </w:rPr>
            </w:r>
            <w:r>
              <w:rPr>
                <w:rFonts w:ascii="Times New Roman" w:hAnsi="Times New Roman"/>
                <w:sz w:val="24"/>
                <w:szCs w:val="24"/>
              </w:rPr>
            </w:r>
          </w:p>
        </w:tc>
      </w:tr>
      <w:tr>
        <w:tblPrEx/>
        <w:trPr/>
        <w:tc>
          <w:tcPr>
            <w:tcW w:w="3115" w:type="dxa"/>
            <w:textDirection w:val="lrTb"/>
            <w:noWrap w:val="false"/>
          </w:tcPr>
          <w:p>
            <w:pPr>
              <w:jc w:val="center"/>
              <w:rPr>
                <w:rFonts w:ascii="Times New Roman" w:hAnsi="Times New Roman"/>
                <w:sz w:val="24"/>
                <w:szCs w:val="24"/>
              </w:rPr>
            </w:pPr>
            <w:r>
              <w:rPr>
                <w:rFonts w:ascii="Times New Roman" w:hAnsi="Times New Roman"/>
                <w:i/>
                <w:sz w:val="24"/>
                <w:szCs w:val="24"/>
              </w:rPr>
              <w:t xml:space="preserve">(наименование Гаранта)</w:t>
            </w:r>
            <w:r>
              <w:rPr>
                <w:rFonts w:ascii="Times New Roman" w:hAnsi="Times New Roman"/>
                <w:sz w:val="24"/>
                <w:szCs w:val="24"/>
              </w:rPr>
            </w:r>
            <w:r>
              <w:rPr>
                <w:rFonts w:ascii="Times New Roman" w:hAnsi="Times New Roman"/>
                <w:sz w:val="24"/>
                <w:szCs w:val="24"/>
              </w:rPr>
            </w:r>
          </w:p>
        </w:tc>
        <w:tc>
          <w:tcPr>
            <w:tcW w:w="3115" w:type="dxa"/>
            <w:textDirection w:val="lrTb"/>
            <w:noWrap w:val="false"/>
          </w:tcPr>
          <w:p>
            <w:pPr>
              <w:jc w:val="center"/>
              <w:rPr>
                <w:rFonts w:ascii="Times New Roman" w:hAnsi="Times New Roman"/>
                <w:i/>
                <w:sz w:val="24"/>
                <w:szCs w:val="24"/>
              </w:rPr>
            </w:pPr>
            <w:r>
              <w:rPr>
                <w:rFonts w:ascii="Times New Roman" w:hAnsi="Times New Roman"/>
                <w:i/>
                <w:sz w:val="24"/>
                <w:szCs w:val="24"/>
              </w:rPr>
              <w:t xml:space="preserve">(подпись)</w:t>
            </w:r>
            <w:r>
              <w:rPr>
                <w:rFonts w:ascii="Times New Roman" w:hAnsi="Times New Roman"/>
                <w:i/>
                <w:sz w:val="24"/>
                <w:szCs w:val="24"/>
              </w:rPr>
            </w:r>
            <w:r>
              <w:rPr>
                <w:rFonts w:ascii="Times New Roman" w:hAnsi="Times New Roman"/>
                <w:i/>
                <w:sz w:val="24"/>
                <w:szCs w:val="24"/>
              </w:rPr>
            </w:r>
          </w:p>
        </w:tc>
        <w:tc>
          <w:tcPr>
            <w:tcW w:w="3115" w:type="dxa"/>
            <w:textDirection w:val="lrTb"/>
            <w:noWrap w:val="false"/>
          </w:tcPr>
          <w:p>
            <w:pPr>
              <w:jc w:val="center"/>
              <w:rPr>
                <w:rFonts w:ascii="Times New Roman" w:hAnsi="Times New Roman"/>
                <w:sz w:val="24"/>
                <w:szCs w:val="24"/>
              </w:rPr>
            </w:pPr>
            <w:r>
              <w:rPr>
                <w:rFonts w:ascii="Times New Roman" w:hAnsi="Times New Roman"/>
                <w:i/>
                <w:sz w:val="24"/>
                <w:szCs w:val="24"/>
              </w:rPr>
              <w:t xml:space="preserve">(Ф. </w:t>
            </w:r>
            <w:r>
              <w:rPr>
                <w:rFonts w:ascii="Times New Roman" w:hAnsi="Times New Roman"/>
                <w:i/>
                <w:sz w:val="24"/>
                <w:szCs w:val="24"/>
              </w:rPr>
              <w:t xml:space="preserve">И. О.) </w:t>
            </w:r>
            <w:r>
              <w:rPr>
                <w:rFonts w:ascii="Times New Roman" w:hAnsi="Times New Roman"/>
                <w:sz w:val="24"/>
                <w:szCs w:val="24"/>
              </w:rPr>
            </w:r>
            <w:r>
              <w:rPr>
                <w:rFonts w:ascii="Times New Roman" w:hAnsi="Times New Roman"/>
                <w:sz w:val="24"/>
                <w:szCs w:val="24"/>
              </w:rPr>
            </w:r>
          </w:p>
        </w:tc>
      </w:tr>
    </w:tbl>
    <w:p>
      <w:pPr>
        <w:ind w:firstLine="709"/>
        <w:jc w:val="both"/>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 xml:space="preserve">м.п</w:t>
      </w:r>
      <w:r>
        <w:rPr>
          <w:rFonts w:ascii="Times New Roman" w:hAnsi="Times New Roman"/>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bl>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237"/>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387"/>
        <w:rPr>
          <w:rFonts w:ascii="Times New Roman" w:hAnsi="Times New Roman" w:cs="Times New Roman"/>
          <w:sz w:val="24"/>
          <w:szCs w:val="24"/>
        </w:rPr>
      </w:pPr>
      <w:r>
        <w:rPr>
          <w:rFonts w:ascii="Times New Roman" w:hAnsi="Times New Roman" w:cs="Times New Roman"/>
          <w:sz w:val="24"/>
          <w:szCs w:val="24"/>
        </w:rPr>
        <w:t xml:space="preserve">Приложение № 22 к Договору №_____</w:t>
      </w:r>
      <w:r>
        <w:rPr>
          <w:rFonts w:ascii="Times New Roman" w:hAnsi="Times New Roman" w:cs="Times New Roman"/>
          <w:sz w:val="24"/>
          <w:szCs w:val="24"/>
        </w:rPr>
      </w:r>
      <w:r>
        <w:rPr>
          <w:rFonts w:ascii="Times New Roman" w:hAnsi="Times New Roman" w:cs="Times New Roman"/>
          <w:sz w:val="24"/>
          <w:szCs w:val="24"/>
        </w:rPr>
      </w:r>
    </w:p>
    <w:p>
      <w:pPr>
        <w:ind w:left="5387"/>
        <w:rPr>
          <w:rFonts w:ascii="Times New Roman" w:hAnsi="Times New Roman" w:cs="Times New Roman"/>
          <w:sz w:val="24"/>
          <w:szCs w:val="24"/>
        </w:rPr>
      </w:pPr>
      <w:r>
        <w:rPr>
          <w:rFonts w:ascii="Times New Roman" w:hAnsi="Times New Roman" w:cs="Times New Roman"/>
          <w:sz w:val="24"/>
          <w:szCs w:val="24"/>
        </w:rPr>
        <w:t xml:space="preserve">от «____»____________2024 г.</w:t>
      </w:r>
      <w:r>
        <w:rPr>
          <w:rFonts w:ascii="Times New Roman" w:hAnsi="Times New Roman" w:cs="Times New Roman"/>
          <w:sz w:val="24"/>
          <w:szCs w:val="24"/>
        </w:rPr>
      </w:r>
      <w:r>
        <w:rPr>
          <w:rFonts w:ascii="Times New Roman" w:hAnsi="Times New Roman" w:cs="Times New Roman"/>
          <w:sz w:val="24"/>
          <w:szCs w:val="24"/>
        </w:rPr>
      </w:r>
    </w:p>
    <w:p>
      <w:pPr>
        <w:jc w:val="right"/>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3828"/>
        <w:jc w:val="right"/>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Утвержд</w:t>
      </w:r>
      <w:r>
        <w:rPr>
          <w:rFonts w:ascii="Times New Roman" w:hAnsi="Times New Roman" w:eastAsia="Calibri" w:cs="Times New Roman"/>
          <w:sz w:val="24"/>
          <w:szCs w:val="24"/>
        </w:rPr>
        <w:t xml:space="preserve">ен приказом ПАО «ФСК ЕЭС» и ПАО «РОССЕТИ» № 227/264 от 07.07.2020 «Об организации взаимодействия с подрядными организациями, поставщиками оборудования и материалов в условиях установления режима повышенной готовности, введения режима чрезвычайной ситуации»</w:t>
      </w:r>
      <w:r>
        <w:rPr>
          <w:rFonts w:ascii="Times New Roman" w:hAnsi="Times New Roman" w:eastAsia="Calibri" w:cs="Times New Roman"/>
          <w:sz w:val="24"/>
          <w:szCs w:val="24"/>
        </w:rPr>
      </w:r>
      <w:r>
        <w:rPr>
          <w:rFonts w:ascii="Times New Roman" w:hAnsi="Times New Roman" w:eastAsia="Calibri" w:cs="Times New Roman"/>
          <w:sz w:val="24"/>
          <w:szCs w:val="24"/>
        </w:rPr>
      </w:r>
    </w:p>
    <w:p>
      <w:pPr>
        <w:jc w:val="right"/>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jc w:val="center"/>
        <w:rPr>
          <w:rFonts w:ascii="Times New Roman" w:hAnsi="Times New Roman" w:eastAsia="Calibri" w:cs="Times New Roman"/>
          <w:b/>
          <w:sz w:val="28"/>
          <w:szCs w:val="28"/>
        </w:rPr>
      </w:pPr>
      <w:r>
        <w:rPr>
          <w:rFonts w:ascii="Times New Roman" w:hAnsi="Times New Roman" w:eastAsia="Calibri" w:cs="Times New Roman"/>
          <w:b/>
          <w:sz w:val="28"/>
          <w:szCs w:val="28"/>
        </w:rPr>
        <w:t xml:space="preserve">Регламент</w:t>
      </w:r>
      <w:r>
        <w:rPr>
          <w:rFonts w:ascii="Times New Roman" w:hAnsi="Times New Roman" w:eastAsia="Calibri" w:cs="Times New Roman"/>
          <w:b/>
          <w:sz w:val="28"/>
          <w:szCs w:val="28"/>
        </w:rPr>
      </w:r>
      <w:r>
        <w:rPr>
          <w:rFonts w:ascii="Times New Roman" w:hAnsi="Times New Roman" w:eastAsia="Calibri" w:cs="Times New Roman"/>
          <w:b/>
          <w:sz w:val="28"/>
          <w:szCs w:val="28"/>
        </w:rPr>
      </w:r>
    </w:p>
    <w:p>
      <w:pPr>
        <w:jc w:val="center"/>
        <w:rPr>
          <w:rFonts w:ascii="Times New Roman" w:hAnsi="Times New Roman" w:eastAsia="Calibri" w:cs="Times New Roman"/>
          <w:b/>
          <w:sz w:val="28"/>
          <w:szCs w:val="28"/>
        </w:rPr>
      </w:pPr>
      <w:r>
        <w:rPr>
          <w:rFonts w:ascii="Times New Roman" w:hAnsi="Times New Roman" w:eastAsia="Calibri" w:cs="Times New Roman"/>
          <w:b/>
          <w:sz w:val="28"/>
          <w:szCs w:val="28"/>
        </w:rPr>
        <w:t xml:space="preserve">взаимодействия ПАО «ФСК ЕЭС» с подрядными организациями, поставщиками оборудования и материалов в условиях установления режима повышенной готовности, введения режима</w:t>
      </w:r>
      <w:r>
        <w:rPr>
          <w:rFonts w:ascii="Times New Roman" w:hAnsi="Times New Roman" w:eastAsia="Calibri" w:cs="Times New Roman"/>
          <w:b/>
          <w:sz w:val="28"/>
          <w:szCs w:val="28"/>
        </w:rPr>
      </w:r>
      <w:r>
        <w:rPr>
          <w:rFonts w:ascii="Times New Roman" w:hAnsi="Times New Roman" w:eastAsia="Calibri" w:cs="Times New Roman"/>
          <w:b/>
          <w:sz w:val="28"/>
          <w:szCs w:val="28"/>
        </w:rPr>
      </w:r>
    </w:p>
    <w:p>
      <w:pPr>
        <w:jc w:val="center"/>
        <w:rPr>
          <w:rFonts w:ascii="Times New Roman" w:hAnsi="Times New Roman" w:eastAsia="Calibri" w:cs="Times New Roman"/>
          <w:b/>
          <w:sz w:val="28"/>
          <w:szCs w:val="28"/>
        </w:rPr>
      </w:pPr>
      <w:r>
        <w:rPr>
          <w:rFonts w:ascii="Times New Roman" w:hAnsi="Times New Roman" w:eastAsia="Calibri" w:cs="Times New Roman"/>
          <w:b/>
          <w:sz w:val="28"/>
          <w:szCs w:val="28"/>
        </w:rPr>
        <w:t xml:space="preserve">чрезвычайной ситуации</w:t>
      </w:r>
      <w:r>
        <w:rPr>
          <w:rFonts w:ascii="Times New Roman" w:hAnsi="Times New Roman" w:eastAsia="Calibri" w:cs="Times New Roman"/>
          <w:b/>
          <w:sz w:val="28"/>
          <w:szCs w:val="28"/>
        </w:rPr>
      </w:r>
      <w:r>
        <w:rPr>
          <w:rFonts w:ascii="Times New Roman" w:hAnsi="Times New Roman" w:eastAsia="Calibri" w:cs="Times New Roman"/>
          <w:b/>
          <w:sz w:val="28"/>
          <w:szCs w:val="28"/>
        </w:rPr>
      </w:r>
    </w:p>
    <w:p>
      <w:pPr>
        <w:jc w:val="right"/>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6"/>
        </w:numPr>
        <w:contextualSpacing/>
        <w:ind w:left="0" w:firstLine="709"/>
        <w:jc w:val="both"/>
        <w:widowControl/>
        <w:rPr>
          <w:rFonts w:ascii="Times New Roman" w:hAnsi="Times New Roman" w:eastAsia="Calibri" w:cs="Times New Roman"/>
          <w:b/>
          <w:sz w:val="24"/>
          <w:szCs w:val="24"/>
        </w:rPr>
      </w:pPr>
      <w:r>
        <w:rPr>
          <w:rFonts w:ascii="Times New Roman" w:hAnsi="Times New Roman" w:eastAsia="Calibri" w:cs="Times New Roman"/>
          <w:b/>
          <w:sz w:val="24"/>
          <w:szCs w:val="24"/>
        </w:rPr>
        <w:t xml:space="preserve">Общие положения</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contextualSpacing/>
        <w:ind w:firstLine="709"/>
        <w:jc w:val="both"/>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Настоящий Регламент взаимодействия ПАО </w:t>
      </w:r>
      <w:r>
        <w:rPr>
          <w:rFonts w:ascii="Times New Roman" w:hAnsi="Times New Roman" w:eastAsia="Calibri" w:cs="Times New Roman"/>
          <w:sz w:val="24"/>
          <w:szCs w:val="24"/>
        </w:rPr>
        <w:t xml:space="preserve">«ФСК ЕЭС» с подрядными организациями, поставщиками оборудования и материалов в условиях установления режима повышенной готовности, введения режима чрезвычайной ситуации (далее - Регламент) разработан в целях снижения рисков распространения новой </w:t>
      </w:r>
      <w:r>
        <w:rPr>
          <w:rFonts w:ascii="Times New Roman" w:hAnsi="Times New Roman" w:eastAsia="Calibri" w:cs="Times New Roman"/>
          <w:sz w:val="24"/>
          <w:szCs w:val="24"/>
        </w:rPr>
        <w:t xml:space="preserve">коронавиру</w:t>
      </w:r>
      <w:r>
        <w:rPr>
          <w:rFonts w:ascii="Times New Roman" w:hAnsi="Times New Roman" w:eastAsia="Calibri" w:cs="Times New Roman"/>
          <w:sz w:val="24"/>
          <w:szCs w:val="24"/>
        </w:rPr>
        <w:t xml:space="preserve">сной</w:t>
      </w:r>
      <w:r>
        <w:rPr>
          <w:rFonts w:ascii="Times New Roman" w:hAnsi="Times New Roman" w:eastAsia="Calibri" w:cs="Times New Roman"/>
          <w:sz w:val="24"/>
          <w:szCs w:val="24"/>
        </w:rPr>
        <w:t xml:space="preserve"> инфекции (COVID-19) или других возможных вирусных инфекций, а также в дополнение к Регламенту организации производственной деятельности в условиях установления режима повышенной готовности и Регламента организации производственной деятельности в услов</w:t>
      </w:r>
      <w:r>
        <w:rPr>
          <w:rFonts w:ascii="Times New Roman" w:hAnsi="Times New Roman" w:eastAsia="Calibri" w:cs="Times New Roman"/>
          <w:sz w:val="24"/>
          <w:szCs w:val="24"/>
        </w:rPr>
        <w:t xml:space="preserve">иях установления режима чрезвычайной ситуации, утвержденных приказом ПАО «ФСК ЕЭС» от 17.04.2020 № 156, и определяет основные принципы взаимодействия ПАО «ФСК ЕЭС», в том числе филиалов ПАО «ФСК ЕЭС», с подрядными организациями, поставщиками оборудования и</w:t>
      </w:r>
      <w:r>
        <w:rPr>
          <w:rFonts w:ascii="Times New Roman" w:hAnsi="Times New Roman" w:eastAsia="Calibri" w:cs="Times New Roman"/>
          <w:sz w:val="24"/>
          <w:szCs w:val="24"/>
        </w:rPr>
        <w:t xml:space="preserve"> материалов в условиях установления режима повышенной готовности, введения режима чрезвычайной ситуации с целью обеспечения бесперебойного функционирования электросетевого комплекса, сохранения жизни и здоровья работников в условиях предпринимаемых мер </w:t>
      </w:r>
      <w:r>
        <w:rPr>
          <w:rFonts w:ascii="Times New Roman" w:hAnsi="Times New Roman" w:eastAsia="Calibri" w:cs="Times New Roman"/>
          <w:spacing w:val="-2"/>
          <w:sz w:val="24"/>
          <w:szCs w:val="24"/>
        </w:rPr>
        <w:t xml:space="preserve">по </w:t>
      </w:r>
      <w:r>
        <w:rPr>
          <w:rFonts w:ascii="Times New Roman" w:hAnsi="Times New Roman" w:eastAsia="Calibri" w:cs="Times New Roman"/>
          <w:spacing w:val="-2"/>
          <w:sz w:val="24"/>
          <w:szCs w:val="24"/>
        </w:rPr>
        <w:t xml:space="preserve">обеспечению санитарно-эпидемиологического благополучия</w:t>
      </w:r>
      <w:r>
        <w:rPr>
          <w:rFonts w:ascii="Times New Roman" w:hAnsi="Times New Roman" w:eastAsia="Calibri" w:cs="Times New Roman"/>
          <w:sz w:val="24"/>
          <w:szCs w:val="24"/>
        </w:rPr>
        <w:t xml:space="preserve"> населения на территории Российской Федерации. </w:t>
      </w:r>
      <w:r>
        <w:rPr>
          <w:rFonts w:ascii="Times New Roman" w:hAnsi="Times New Roman" w:eastAsia="Calibri" w:cs="Times New Roman"/>
          <w:sz w:val="24"/>
          <w:szCs w:val="24"/>
        </w:rPr>
      </w:r>
      <w:r>
        <w:rPr>
          <w:rFonts w:ascii="Times New Roman" w:hAnsi="Times New Roman" w:eastAsia="Calibri" w:cs="Times New Roman"/>
          <w:sz w:val="24"/>
          <w:szCs w:val="24"/>
        </w:rPr>
      </w:r>
    </w:p>
    <w:p>
      <w:pPr>
        <w:contextualSpacing/>
        <w:ind w:firstLine="709"/>
        <w:jc w:val="both"/>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6"/>
        </w:numPr>
        <w:contextualSpacing/>
        <w:ind w:left="0" w:firstLine="709"/>
        <w:jc w:val="both"/>
        <w:widowControl/>
        <w:tabs>
          <w:tab w:val="left" w:pos="284" w:leader="none"/>
        </w:tabs>
        <w:rPr>
          <w:rFonts w:ascii="Times New Roman" w:hAnsi="Times New Roman" w:eastAsia="Calibri" w:cs="Times New Roman"/>
          <w:b/>
          <w:sz w:val="24"/>
          <w:szCs w:val="24"/>
        </w:rPr>
      </w:pPr>
      <w:r>
        <w:rPr>
          <w:rFonts w:ascii="Times New Roman" w:hAnsi="Times New Roman" w:eastAsia="Calibri" w:cs="Times New Roman"/>
          <w:b/>
          <w:sz w:val="24"/>
          <w:szCs w:val="24"/>
        </w:rPr>
        <w:t xml:space="preserve">Организация взаимодействия с подрядными организациями, поставщиками оборудования и материалов при</w:t>
      </w:r>
      <w:r>
        <w:rPr>
          <w:rFonts w:ascii="Times New Roman" w:hAnsi="Times New Roman" w:eastAsia="Calibri" w:cs="Times New Roman"/>
          <w:sz w:val="24"/>
          <w:szCs w:val="24"/>
        </w:rPr>
        <w:t xml:space="preserve"> </w:t>
      </w:r>
      <w:r>
        <w:rPr>
          <w:rFonts w:ascii="Times New Roman" w:hAnsi="Times New Roman" w:eastAsia="Calibri" w:cs="Times New Roman"/>
          <w:b/>
          <w:sz w:val="24"/>
          <w:szCs w:val="24"/>
        </w:rPr>
        <w:t xml:space="preserve">выполнении ими работ (оказании услуг) или поставке мате</w:t>
      </w:r>
      <w:r>
        <w:rPr>
          <w:rFonts w:ascii="Times New Roman" w:hAnsi="Times New Roman" w:eastAsia="Calibri" w:cs="Times New Roman"/>
          <w:b/>
          <w:sz w:val="24"/>
          <w:szCs w:val="24"/>
        </w:rPr>
        <w:t xml:space="preserve">риальных ценностей</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ind w:firstLine="709"/>
        <w:jc w:val="both"/>
        <w:tabs>
          <w:tab w:val="left" w:pos="28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целях сохранения жизни и здоровья работников ПАО «ФСК ЕЭС» работа по профилактике распространения вирусной инфекции при взаимодействии с подрядными организациями, поставщиками оборудования и материалов при выполнении ими работ (оказани</w:t>
      </w:r>
      <w:r>
        <w:rPr>
          <w:rFonts w:ascii="Times New Roman" w:hAnsi="Times New Roman" w:eastAsia="Calibri" w:cs="Times New Roman"/>
          <w:sz w:val="24"/>
          <w:szCs w:val="24"/>
        </w:rPr>
        <w:t xml:space="preserve">и услуг) или поставке материальных ценностей</w:t>
      </w:r>
      <w:r>
        <w:rPr>
          <w:rFonts w:ascii="Times New Roman" w:hAnsi="Times New Roman" w:eastAsia="Calibri" w:cs="Times New Roman"/>
          <w:sz w:val="24"/>
          <w:szCs w:val="24"/>
        </w:rPr>
        <w:br/>
        <w:t xml:space="preserve">(далее - подрядные организации) должна предусматривать меры по предотвращению заражения работников ПАО «ФСК ЕЭС» новой </w:t>
      </w:r>
      <w:r>
        <w:rPr>
          <w:rFonts w:ascii="Times New Roman" w:hAnsi="Times New Roman" w:eastAsia="Calibri" w:cs="Times New Roman"/>
          <w:sz w:val="24"/>
          <w:szCs w:val="24"/>
        </w:rPr>
        <w:t xml:space="preserve">коронавирусной</w:t>
      </w:r>
      <w:r>
        <w:rPr>
          <w:rFonts w:ascii="Times New Roman" w:hAnsi="Times New Roman" w:eastAsia="Calibri" w:cs="Times New Roman"/>
          <w:sz w:val="24"/>
          <w:szCs w:val="24"/>
        </w:rPr>
        <w:t xml:space="preserve"> инфекцией (COVID-19) или другими возможными вирусными инфекциями путем:</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неукоснительного соблюдения работниками ПАО «ФСК ЕЭС» и работниками подрядных организаций (в части их касающейся) требований, предусмотренных Регламентом организации производственной деятельности в условиях установления режима повышенной готовности и Регла</w:t>
      </w:r>
      <w:r>
        <w:rPr>
          <w:rFonts w:ascii="Times New Roman" w:hAnsi="Times New Roman" w:eastAsia="Calibri" w:cs="Times New Roman"/>
          <w:sz w:val="24"/>
          <w:szCs w:val="24"/>
        </w:rPr>
        <w:t xml:space="preserve">ментом организации производственной деятельности в условиях установления режима чрезвычайной ситуации, утвержденных приказом ПАО «ФСК ЕЭС» от 17.04.2020 № 156;</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максимального сокращения непосредственного контакта с представителями подрядных организаций, при</w:t>
      </w:r>
      <w:r>
        <w:rPr>
          <w:rFonts w:ascii="Times New Roman" w:hAnsi="Times New Roman" w:eastAsia="Calibri" w:cs="Times New Roman"/>
          <w:sz w:val="24"/>
          <w:szCs w:val="24"/>
        </w:rPr>
        <w:t xml:space="preserve"> этом взаимодействие, по возможности, должно быть </w:t>
      </w:r>
      <w:r>
        <w:rPr>
          <w:rFonts w:ascii="Times New Roman" w:hAnsi="Times New Roman" w:eastAsia="Calibri" w:cs="Times New Roman"/>
          <w:sz w:val="24"/>
          <w:szCs w:val="24"/>
        </w:rPr>
        <w:t xml:space="preserve">организовано в формате аудио/видеоконференцсвязи, допуская возможность проведения только чрезвычайно важных и неотложных встреч;</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организации работы курьерской службы и приема корреспонденции бесконтактным с</w:t>
      </w:r>
      <w:r>
        <w:rPr>
          <w:rFonts w:ascii="Times New Roman" w:hAnsi="Times New Roman" w:eastAsia="Calibri" w:cs="Times New Roman"/>
          <w:sz w:val="24"/>
          <w:szCs w:val="24"/>
        </w:rPr>
        <w:t xml:space="preserve">пособом (выделение специальных мест и устройств приема корреспонденции), ограничения или исключения приема незащищенной корреспонденции (без упаковки);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получения информации от подрядной организации для исключения взаимодействия с лицами из групп риска о во</w:t>
      </w:r>
      <w:r>
        <w:rPr>
          <w:rFonts w:ascii="Times New Roman" w:hAnsi="Times New Roman" w:eastAsia="Calibri" w:cs="Times New Roman"/>
          <w:sz w:val="24"/>
          <w:szCs w:val="24"/>
        </w:rPr>
        <w:t xml:space="preserve">зрасте, направляемых в ПАО «ФСК ЕЭС» работников (не старше 65 лет), о состоянии их здоровья, в том числе имеющихся у них хронических заболеваниях и т.п.), о возможных контактах с больными людьми;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обеспечения контроля состояния здоровья работников подрядных</w:t>
      </w:r>
      <w:r>
        <w:rPr>
          <w:rFonts w:ascii="Times New Roman" w:hAnsi="Times New Roman" w:eastAsia="Calibri" w:cs="Times New Roman"/>
          <w:sz w:val="24"/>
          <w:szCs w:val="24"/>
        </w:rPr>
        <w:t xml:space="preserve"> организаций («входного фильтра») с проведением бесконтактного контроля температуры тела перед работой и после работы, визуального наблюдения и опроса о наличии симптомов инфекций или признаков респираторных заболеваний (данные мероприятия должны обеспечив</w:t>
      </w:r>
      <w:r>
        <w:rPr>
          <w:rFonts w:ascii="Times New Roman" w:hAnsi="Times New Roman" w:eastAsia="Calibri" w:cs="Times New Roman"/>
          <w:sz w:val="24"/>
          <w:szCs w:val="24"/>
        </w:rPr>
        <w:t xml:space="preserve">аться подрядной организацией);</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обеспечения обработки рук работниками подрядных организаций кожными антисептиками, предназначенными для этих целей, или дезинфицирующими салфетками, при этом работники подрядных организаций должны быть обеспечены ими за счет </w:t>
      </w:r>
      <w:r>
        <w:rPr>
          <w:rFonts w:ascii="Times New Roman" w:hAnsi="Times New Roman" w:eastAsia="Calibri" w:cs="Times New Roman"/>
          <w:sz w:val="24"/>
          <w:szCs w:val="24"/>
        </w:rPr>
        <w:t xml:space="preserve">средств своего работодателя (направляющей их организации) и иметь их при себе;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ограничения или запрета доступа в структурные подразделения или на объекты ПАО «ФСК ЕЭС» работников подрядных организаций, не имеющих при себе средств защиты (респираторы, медиц</w:t>
      </w:r>
      <w:r>
        <w:rPr>
          <w:rFonts w:ascii="Times New Roman" w:hAnsi="Times New Roman" w:eastAsia="Calibri" w:cs="Times New Roman"/>
          <w:sz w:val="24"/>
          <w:szCs w:val="24"/>
        </w:rPr>
        <w:t xml:space="preserve">инские маски, одноразовые перчатки, антисептические средства), при этом работники подрядных организаций должны быть обеспечены ими за счет средств своего работодателя (направляющей их организации) и иметь их при себе;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удаления работников подрядной организации с повышенной температурой тела и/или наличии симптомов инфекций и признаков респираторного заболевания с территории организации или объекта;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проведения, в установленном порядке, обработки с применением дезинфицирую</w:t>
      </w:r>
      <w:r>
        <w:rPr>
          <w:rFonts w:ascii="Times New Roman" w:hAnsi="Times New Roman" w:eastAsia="Calibri" w:cs="Times New Roman"/>
          <w:sz w:val="24"/>
          <w:szCs w:val="24"/>
        </w:rPr>
        <w:t xml:space="preserve">щих средств помещения, в которых находился заболевший, из числа работников подрядной организации, а также салонов и внутренних поверхностей бригадных автомобилей и спецтехники, в которых он выезжал на работы (или не использовать данные транспортные средств</w:t>
      </w:r>
      <w:r>
        <w:rPr>
          <w:rFonts w:ascii="Times New Roman" w:hAnsi="Times New Roman" w:eastAsia="Calibri" w:cs="Times New Roman"/>
          <w:sz w:val="24"/>
          <w:szCs w:val="24"/>
        </w:rPr>
        <w:t xml:space="preserve">а в течение 24 часов) в случае подтверждения у работника подрядной организации вирусной инфекции (данные мероприятия должны обеспечиваться за счет средств подрядной организации);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удаления с территории организации или объекта всех направленных для выполнени</w:t>
      </w:r>
      <w:r>
        <w:rPr>
          <w:rFonts w:ascii="Times New Roman" w:hAnsi="Times New Roman" w:eastAsia="Calibri" w:cs="Times New Roman"/>
          <w:sz w:val="24"/>
          <w:szCs w:val="24"/>
        </w:rPr>
        <w:t xml:space="preserve">я работ работников подрядной организации, в случае выявления заболевшего из числа работников этой подрядной организации, при этом персонал структурных подразделений ПАО «ФСК ЕЭС», контактировавший с заболевшим, должен переводиться на удаленный режим работы</w:t>
      </w:r>
      <w:r>
        <w:rPr>
          <w:rFonts w:ascii="Times New Roman" w:hAnsi="Times New Roman" w:eastAsia="Calibri" w:cs="Times New Roman"/>
          <w:sz w:val="24"/>
          <w:szCs w:val="24"/>
        </w:rPr>
        <w:t xml:space="preserve"> или режим самоизоляции, исходя из наличия такой возможности и специфики деятельности, кроме этого, должен быть запрещен вход в помещения, которые посещал заболевший, до проведения их дезинфекции специальной санитарной службой в установленном порядке;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конт</w:t>
      </w:r>
      <w:r>
        <w:rPr>
          <w:rFonts w:ascii="Times New Roman" w:hAnsi="Times New Roman" w:eastAsia="Calibri" w:cs="Times New Roman"/>
          <w:color w:val="000000"/>
          <w:sz w:val="24"/>
          <w:szCs w:val="24"/>
        </w:rPr>
        <w:t xml:space="preserve">роля за выполнением работниками подрядных организаций следующих мер профилактики инфекционных заболеваний: </w:t>
      </w:r>
      <w:r>
        <w:rPr>
          <w:rFonts w:ascii="Times New Roman" w:hAnsi="Times New Roman" w:eastAsia="Calibri" w:cs="Times New Roman"/>
          <w:sz w:val="24"/>
          <w:szCs w:val="24"/>
        </w:rPr>
      </w:r>
      <w:r>
        <w:rPr>
          <w:rFonts w:ascii="Times New Roman" w:hAnsi="Times New Roman" w:eastAsia="Calibri" w:cs="Times New Roman"/>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регулярной обработки рук дезинфицирующим средством или мылом с водой; </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использования только индивидуальных средств личной гигиены (полотенце для</w:t>
      </w:r>
      <w:r>
        <w:rPr>
          <w:rFonts w:ascii="Times New Roman" w:hAnsi="Times New Roman" w:eastAsia="Calibri" w:cs="Times New Roman"/>
          <w:color w:val="000000"/>
          <w:sz w:val="24"/>
          <w:szCs w:val="24"/>
        </w:rPr>
        <w:t xml:space="preserve"> рук и т.п.); </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не употребления еды и воды из одной упаковки (бутылки), посуды с другими работниками; </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соблюдения при общении с другими людьми безопасной дистанции между ними (1,5-2 метра); </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запрета любых видов контактных приветствий;</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запрета нахожд</w:t>
      </w:r>
      <w:r>
        <w:rPr>
          <w:rFonts w:ascii="Times New Roman" w:hAnsi="Times New Roman" w:eastAsia="Calibri" w:cs="Times New Roman"/>
          <w:color w:val="000000"/>
          <w:sz w:val="24"/>
          <w:szCs w:val="24"/>
        </w:rPr>
        <w:t xml:space="preserve">ения в помещениях и транспортных средствах без средств защиты;</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contextualSpacing/>
        <w:ind w:firstLine="709"/>
        <w:jc w:val="both"/>
        <w:tabs>
          <w:tab w:val="left" w:pos="993"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 использования одноразовых салфеток при кашле, чихании и т.п. с последующей их </w:t>
      </w:r>
      <w:r>
        <w:rPr>
          <w:rFonts w:ascii="Times New Roman" w:hAnsi="Times New Roman" w:eastAsia="Calibri" w:cs="Times New Roman"/>
          <w:color w:val="000000"/>
          <w:sz w:val="24"/>
          <w:szCs w:val="24"/>
        </w:rPr>
        <w:t xml:space="preserve">утилизацией, при этом не допускается использовать для этого свои ладони и одежду;</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обеспечения режима отдельного (</w:t>
      </w:r>
      <w:r>
        <w:rPr>
          <w:rFonts w:ascii="Times New Roman" w:hAnsi="Times New Roman" w:eastAsia="Calibri" w:cs="Times New Roman"/>
          <w:color w:val="000000"/>
          <w:sz w:val="24"/>
          <w:szCs w:val="24"/>
        </w:rPr>
        <w:t xml:space="preserve">по возможности индивидуального) размещения и питания </w:t>
      </w:r>
      <w:r>
        <w:rPr>
          <w:rFonts w:ascii="Times New Roman" w:hAnsi="Times New Roman" w:eastAsia="Calibri" w:cs="Times New Roman"/>
          <w:sz w:val="24"/>
          <w:szCs w:val="24"/>
        </w:rPr>
        <w:t xml:space="preserve">работников подрядных организаций</w:t>
      </w:r>
      <w:r>
        <w:rPr>
          <w:rFonts w:ascii="Times New Roman" w:hAnsi="Times New Roman" w:eastAsia="Calibri" w:cs="Times New Roman"/>
          <w:color w:val="000000"/>
          <w:sz w:val="24"/>
          <w:szCs w:val="24"/>
        </w:rPr>
        <w:t xml:space="preserve">, выполняющих работы на объектах ПАО «ФСК ЕЭС», не допущения использования указанными работниками пунктов приема пищи ПАО «ФСК ЕЭС»;</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обеспечения складирования каждым работ</w:t>
      </w:r>
      <w:r>
        <w:rPr>
          <w:rFonts w:ascii="Times New Roman" w:hAnsi="Times New Roman" w:eastAsia="Calibri" w:cs="Times New Roman"/>
          <w:color w:val="000000"/>
          <w:sz w:val="24"/>
          <w:szCs w:val="24"/>
        </w:rPr>
        <w:t xml:space="preserve">ником использованной одноразовой упаковки, посуды (бутылок) в герметичные пакеты с последующей их утилизацией в установленном порядке;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организации проведения работниками подрядных организаций, </w:t>
      </w:r>
      <w:r>
        <w:rPr>
          <w:rFonts w:ascii="Times New Roman" w:hAnsi="Times New Roman" w:eastAsia="Calibri" w:cs="Times New Roman"/>
          <w:sz w:val="24"/>
          <w:szCs w:val="24"/>
        </w:rPr>
        <w:t xml:space="preserve">не реже 1 раза в сутки, качественной влажной уборки мест их раз</w:t>
      </w:r>
      <w:r>
        <w:rPr>
          <w:rFonts w:ascii="Times New Roman" w:hAnsi="Times New Roman" w:eastAsia="Calibri" w:cs="Times New Roman"/>
          <w:sz w:val="24"/>
          <w:szCs w:val="24"/>
        </w:rPr>
        <w:t xml:space="preserve">мещения, питания и соответствующих мест общего или индивидуального пользования (туалетные комнаты, душевые, умывальники) с проведением дезинфекции дверных ручек, выключателей, поручней, перил и т.п., а также дезинфекции воздуха (с помощью </w:t>
      </w:r>
      <w:r>
        <w:rPr>
          <w:rFonts w:ascii="Times New Roman" w:hAnsi="Times New Roman" w:eastAsia="Calibri" w:cs="Times New Roman"/>
          <w:sz w:val="24"/>
          <w:szCs w:val="24"/>
        </w:rPr>
        <w:t xml:space="preserve">рециркуляторов</w:t>
      </w:r>
      <w:r>
        <w:rPr>
          <w:rFonts w:ascii="Times New Roman" w:hAnsi="Times New Roman" w:eastAsia="Calibri" w:cs="Times New Roman"/>
          <w:sz w:val="24"/>
          <w:szCs w:val="24"/>
        </w:rPr>
        <w:t xml:space="preserve"> во</w:t>
      </w:r>
      <w:r>
        <w:rPr>
          <w:rFonts w:ascii="Times New Roman" w:hAnsi="Times New Roman" w:eastAsia="Calibri" w:cs="Times New Roman"/>
          <w:sz w:val="24"/>
          <w:szCs w:val="24"/>
        </w:rPr>
        <w:t xml:space="preserve">здуха, УФ-облучателей бактерицидных и т.д.);</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обеспечения наличия у работников подрядных организаций, выполняющих работы на объектах ПАО «ФСК ЕЭС», в том числе аварийно-восстановительные, длительностью более одного рабочего дня </w:t>
      </w:r>
      <w:r>
        <w:rPr>
          <w:rFonts w:ascii="Times New Roman" w:hAnsi="Times New Roman" w:eastAsia="Calibri" w:cs="Times New Roman"/>
          <w:color w:val="000000"/>
          <w:sz w:val="24"/>
          <w:szCs w:val="24"/>
        </w:rPr>
        <w:t xml:space="preserve">(одной рабочей смены) не мене</w:t>
      </w:r>
      <w:r>
        <w:rPr>
          <w:rFonts w:ascii="Times New Roman" w:hAnsi="Times New Roman" w:eastAsia="Calibri" w:cs="Times New Roman"/>
          <w:color w:val="000000"/>
          <w:sz w:val="24"/>
          <w:szCs w:val="24"/>
        </w:rPr>
        <w:t xml:space="preserve">е чем пятидневного запаса средств защиты и моющих средств, при этом р</w:t>
      </w:r>
      <w:r>
        <w:rPr>
          <w:rFonts w:ascii="Times New Roman" w:hAnsi="Times New Roman" w:eastAsia="Calibri" w:cs="Times New Roman"/>
          <w:sz w:val="24"/>
          <w:szCs w:val="24"/>
        </w:rPr>
        <w:t xml:space="preserve">аботники подрядных организаций должны быть обеспечены ими за счет средств своего работодателя (направляющей их организации)</w:t>
      </w:r>
      <w:r>
        <w:rPr>
          <w:rFonts w:ascii="Times New Roman" w:hAnsi="Times New Roman" w:eastAsia="Calibri" w:cs="Times New Roman"/>
          <w:color w:val="000000"/>
          <w:sz w:val="24"/>
          <w:szCs w:val="24"/>
        </w:rPr>
        <w:t xml:space="preserve">;</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ограничения перемещения работников подрядных организаций во вр</w:t>
      </w:r>
      <w:r>
        <w:rPr>
          <w:rFonts w:ascii="Times New Roman" w:hAnsi="Times New Roman" w:eastAsia="Calibri" w:cs="Times New Roman"/>
          <w:color w:val="000000"/>
          <w:sz w:val="24"/>
          <w:szCs w:val="24"/>
        </w:rPr>
        <w:t xml:space="preserve">емя перерыва на отдых, обеденного перерыва, а также выхода их за территорию организации или объекта, перемещения на другие участки, в помещения, не связанные с выполнением ими работ, предусмотренных договором или иным письменным соглашением;</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7"/>
        </w:numPr>
        <w:contextualSpacing/>
        <w:ind w:left="0" w:firstLine="709"/>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выделения рабо</w:t>
      </w:r>
      <w:r>
        <w:rPr>
          <w:rFonts w:ascii="Times New Roman" w:hAnsi="Times New Roman" w:eastAsia="Calibri" w:cs="Times New Roman"/>
          <w:color w:val="000000"/>
          <w:sz w:val="24"/>
          <w:szCs w:val="24"/>
        </w:rPr>
        <w:t xml:space="preserve">тников как из числа персонала ПАО «ФСК ЕЭС», так и из числа </w:t>
      </w:r>
      <w:r>
        <w:rPr>
          <w:rFonts w:ascii="Times New Roman" w:hAnsi="Times New Roman" w:eastAsia="Calibri" w:cs="Times New Roman"/>
          <w:sz w:val="24"/>
          <w:szCs w:val="24"/>
        </w:rPr>
        <w:t xml:space="preserve">персонала подрядных организаций, отвечающих за приемку товарно-материальных ценностей, выполненных работ (оказанных услуг), доставку, входной контроль, перемещение материалов, изделий и документов</w:t>
      </w:r>
      <w:r>
        <w:rPr>
          <w:rFonts w:ascii="Times New Roman" w:hAnsi="Times New Roman" w:eastAsia="Calibri" w:cs="Times New Roman"/>
          <w:sz w:val="24"/>
          <w:szCs w:val="24"/>
        </w:rPr>
        <w:t xml:space="preserve"> между помещениями, отделами, участками, зданиями и т.п.</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10065" w:right="-173"/>
        <w:widowControl/>
        <w:rPr>
          <w:rFonts w:ascii="Calibri" w:hAnsi="Calibri" w:eastAsia="Calibri" w:cs="Times New Roman"/>
          <w:sz w:val="24"/>
          <w:szCs w:val="24"/>
        </w:rPr>
      </w:pPr>
      <w:r>
        <w:rPr>
          <w:rFonts w:ascii="Calibri" w:hAnsi="Calibri" w:eastAsia="Calibri" w:cs="Times New Roman"/>
          <w:sz w:val="24"/>
          <w:szCs w:val="24"/>
        </w:rPr>
      </w:r>
      <w:r>
        <w:rPr>
          <w:rFonts w:ascii="Calibri" w:hAnsi="Calibri" w:eastAsia="Calibri" w:cs="Times New Roman"/>
          <w:sz w:val="24"/>
          <w:szCs w:val="24"/>
        </w:rPr>
      </w:r>
      <w:r>
        <w:rPr>
          <w:rFonts w:ascii="Calibri" w:hAnsi="Calibri" w:eastAsia="Calibri" w:cs="Times New Roman"/>
          <w:sz w:val="24"/>
          <w:szCs w:val="24"/>
        </w:rPr>
      </w:r>
    </w:p>
    <w:tbl>
      <w:tblPr>
        <w:tblW w:w="9747" w:type="dxa"/>
        <w:tblLook w:val="00A0" w:firstRow="1" w:lastRow="0" w:firstColumn="1" w:lastColumn="0" w:noHBand="0" w:noVBand="0"/>
      </w:tblPr>
      <w:tblGrid>
        <w:gridCol w:w="5353"/>
        <w:gridCol w:w="3220"/>
        <w:gridCol w:w="1174"/>
      </w:tblGrid>
      <w:tr>
        <w:tblPrEx/>
        <w:trPr>
          <w:gridAfter w:val="1"/>
          <w:trHeight w:val="303"/>
        </w:trPr>
        <w:tc>
          <w:tcPr>
            <w:tcW w:w="5353" w:type="dxa"/>
            <w:textDirection w:val="lrTb"/>
            <w:noWrap w:val="false"/>
          </w:tcPr>
          <w:p>
            <w:pPr>
              <w:shd w:val="clear" w:color="auto" w:fill="ffffff"/>
              <w:rPr>
                <w:rFonts w:ascii="Times New Roman" w:hAnsi="Times New Roman" w:cs="Times New Roman"/>
                <w:b/>
                <w:bCs/>
                <w:color w:val="000000"/>
                <w:sz w:val="24"/>
                <w:szCs w:val="24"/>
              </w:rPr>
            </w:pPr>
            <w:r>
              <w:rPr>
                <w:rFonts w:ascii="Times New Roman" w:hAnsi="Times New Roman" w:eastAsia="Calibri" w:cs="Times New Roman"/>
                <w:b/>
                <w:bCs/>
                <w:color w:val="000000"/>
                <w:sz w:val="22"/>
                <w:szCs w:val="22"/>
                <w:lang w:eastAsia="en-US"/>
              </w:rPr>
              <w:t xml:space="preserve">ОТ ЗАКАЗЧИКА: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W w:w="3220" w:type="dxa"/>
            <w:textDirection w:val="lrTb"/>
            <w:noWrap w:val="false"/>
          </w:tcPr>
          <w:p>
            <w:pPr>
              <w:ind w:left="602" w:hanging="2"/>
              <w:shd w:val="clear" w:color="auto" w:fill="ffffff"/>
              <w:tabs>
                <w:tab w:val="left" w:pos="1393" w:leader="none"/>
              </w:tabs>
              <w:rPr>
                <w:rFonts w:ascii="Times New Roman" w:hAnsi="Times New Roman" w:cs="Times New Roman"/>
                <w:b/>
                <w:bCs/>
                <w:color w:val="000000"/>
                <w:sz w:val="24"/>
                <w:szCs w:val="24"/>
                <w:lang w:val="en-US"/>
              </w:rPr>
            </w:pPr>
            <w:r>
              <w:rPr>
                <w:rFonts w:ascii="Times New Roman" w:hAnsi="Times New Roman" w:eastAsia="Calibri" w:cs="Times New Roman"/>
                <w:b/>
                <w:bCs/>
                <w:color w:val="000000"/>
                <w:sz w:val="22"/>
                <w:szCs w:val="22"/>
                <w:lang w:eastAsia="en-US"/>
              </w:rPr>
              <w:t xml:space="preserve">ОТ ПОДРЯДЧИКА:</w:t>
            </w:r>
            <w:r>
              <w:rPr>
                <w:rFonts w:ascii="Times New Roman" w:hAnsi="Times New Roman" w:cs="Times New Roman"/>
                <w:b/>
                <w:bCs/>
                <w:color w:val="000000"/>
                <w:sz w:val="24"/>
                <w:szCs w:val="24"/>
                <w:lang w:val="en-US"/>
              </w:rPr>
            </w:r>
            <w:r>
              <w:rPr>
                <w:rFonts w:ascii="Times New Roman" w:hAnsi="Times New Roman" w:cs="Times New Roman"/>
                <w:b/>
                <w:bCs/>
                <w:color w:val="000000"/>
                <w:sz w:val="24"/>
                <w:szCs w:val="24"/>
                <w:lang w:val="en-US"/>
              </w:rPr>
            </w:r>
          </w:p>
        </w:tc>
      </w:tr>
      <w:tr>
        <w:tblPrEx/>
        <w:trPr>
          <w:trHeight w:val="70"/>
        </w:trPr>
        <w:tc>
          <w:tcPr>
            <w:tcW w:w="5353"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____________ /</w:t>
            </w:r>
            <w:r>
              <w:rPr>
                <w:rFonts w:ascii="Times New Roman" w:hAnsi="Times New Roman" w:cs="Times New Roman"/>
                <w:bCs/>
                <w:color w:val="000000"/>
                <w:sz w:val="24"/>
                <w:szCs w:val="24"/>
              </w:rPr>
            </w:r>
            <w:r>
              <w:rPr>
                <w:rFonts w:ascii="Times New Roman" w:hAnsi="Times New Roman" w:cs="Times New Roman"/>
                <w:bCs/>
                <w:color w:val="000000"/>
                <w:sz w:val="24"/>
                <w:szCs w:val="24"/>
              </w:rPr>
            </w:r>
          </w:p>
        </w:tc>
        <w:tc>
          <w:tcPr>
            <w:gridSpan w:val="2"/>
            <w:tcW w:w="4394" w:type="dxa"/>
            <w:textDirection w:val="lrTb"/>
            <w:noWrap w:val="false"/>
          </w:tcPr>
          <w:p>
            <w:pPr>
              <w:jc w:val="both"/>
              <w:spacing w:line="276"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jc w:val="both"/>
              <w:spacing w:line="276"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jc w:val="both"/>
              <w:spacing w:line="276"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jc w:val="both"/>
              <w:spacing w:line="276"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firstLine="600"/>
              <w:rPr>
                <w:rFonts w:ascii="Times New Roman" w:hAnsi="Times New Roman" w:eastAsia="Calibri" w:cs="Times New Roman"/>
                <w:sz w:val="22"/>
                <w:szCs w:val="22"/>
                <w:lang w:eastAsia="en-US"/>
              </w:rPr>
            </w:pPr>
            <w:r>
              <w:rPr>
                <w:rFonts w:ascii="Times New Roman" w:hAnsi="Times New Roman" w:cs="Times New Roman"/>
                <w:bCs/>
                <w:sz w:val="24"/>
                <w:szCs w:val="24"/>
              </w:rPr>
              <w:t xml:space="preserve">________________/</w:t>
            </w:r>
            <w:r>
              <w:rPr>
                <w:rFonts w:ascii="Times New Roman" w:hAnsi="Times New Roman" w:eastAsia="Calibri" w:cs="Times New Roman"/>
                <w:sz w:val="22"/>
                <w:szCs w:val="22"/>
                <w:lang w:eastAsia="en-US"/>
              </w:rPr>
            </w:r>
            <w:r>
              <w:rPr>
                <w:rFonts w:ascii="Times New Roman" w:hAnsi="Times New Roman" w:eastAsia="Calibri" w:cs="Times New Roman"/>
                <w:sz w:val="22"/>
                <w:szCs w:val="22"/>
                <w:lang w:eastAsia="en-US"/>
              </w:rPr>
            </w:r>
          </w:p>
        </w:tc>
      </w:tr>
    </w:tbl>
    <w:p>
      <w:pPr>
        <w:spacing w:after="200" w:line="276" w:lineRule="auto"/>
        <w:widowControl/>
        <w:rPr>
          <w:rFonts w:ascii="Calibri" w:hAnsi="Calibri" w:eastAsia="Calibri" w:cs="Times New Roman"/>
          <w:sz w:val="22"/>
          <w:szCs w:val="22"/>
        </w:rPr>
      </w:pPr>
      <w:r>
        <w:rPr>
          <w:rFonts w:ascii="Calibri" w:hAnsi="Calibri" w:eastAsia="Calibri" w:cs="Times New Roman"/>
          <w:sz w:val="22"/>
          <w:szCs w:val="22"/>
        </w:rPr>
        <w:br w:type="page" w:clear="all"/>
      </w:r>
      <w:r>
        <w:rPr>
          <w:rFonts w:ascii="Calibri" w:hAnsi="Calibri" w:eastAsia="Calibri" w:cs="Times New Roman"/>
          <w:sz w:val="22"/>
          <w:szCs w:val="22"/>
        </w:rPr>
      </w:r>
      <w:r>
        <w:rPr>
          <w:rFonts w:ascii="Calibri" w:hAnsi="Calibri" w:eastAsia="Calibri" w:cs="Times New Roman"/>
          <w:sz w:val="22"/>
          <w:szCs w:val="22"/>
        </w:rPr>
      </w:r>
    </w:p>
    <w:p>
      <w:pPr>
        <w:ind w:left="5670" w:right="-7"/>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Приложение 22.1 к Договору № ____</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5670" w:right="-7"/>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от «____»___________2024</w:t>
      </w:r>
      <w:r>
        <w:rPr>
          <w:rFonts w:ascii="Times New Roman" w:hAnsi="Times New Roman" w:eastAsia="Calibri" w:cs="Times New Roman"/>
          <w:sz w:val="24"/>
          <w:szCs w:val="24"/>
          <w:lang w:val="en-US"/>
        </w:rPr>
        <w:t xml:space="preserve"> </w:t>
      </w:r>
      <w:r>
        <w:rPr>
          <w:rFonts w:ascii="Times New Roman" w:hAnsi="Times New Roman" w:eastAsia="Calibri" w:cs="Times New Roman"/>
          <w:sz w:val="24"/>
          <w:szCs w:val="24"/>
        </w:rPr>
        <w:t xml:space="preserve">г.</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1500" w:firstLine="5580"/>
        <w:jc w:val="right"/>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center"/>
        <w:tabs>
          <w:tab w:val="left" w:pos="993" w:leader="none"/>
        </w:tabs>
        <w:rPr>
          <w:rFonts w:ascii="Times New Roman" w:hAnsi="Times New Roman"/>
          <w:b/>
          <w:color w:val="000000"/>
          <w:sz w:val="24"/>
          <w:szCs w:val="24"/>
        </w:rPr>
      </w:pPr>
      <w:r>
        <w:rPr>
          <w:rFonts w:ascii="Times New Roman" w:hAnsi="Times New Roman"/>
          <w:b/>
          <w:color w:val="000000"/>
          <w:sz w:val="24"/>
          <w:szCs w:val="24"/>
        </w:rPr>
        <w:t xml:space="preserve">Выписка из Требований пропускного и </w:t>
      </w:r>
      <w:r>
        <w:rPr>
          <w:rFonts w:ascii="Times New Roman" w:hAnsi="Times New Roman"/>
          <w:b/>
          <w:color w:val="000000"/>
          <w:sz w:val="24"/>
          <w:szCs w:val="24"/>
        </w:rPr>
        <w:t xml:space="preserve">внутриобъектового</w:t>
      </w:r>
      <w:r>
        <w:rPr>
          <w:rFonts w:ascii="Times New Roman" w:hAnsi="Times New Roman"/>
          <w:b/>
          <w:color w:val="000000"/>
          <w:sz w:val="24"/>
          <w:szCs w:val="24"/>
        </w:rPr>
        <w:t xml:space="preserve"> режима, утвержденных приказом филиала ПАО «ФСК ЕЭС»- Самарское ПМЭС от 20.05.2020 №170</w:t>
      </w:r>
      <w:r>
        <w:rPr>
          <w:rFonts w:ascii="Times New Roman" w:hAnsi="Times New Roman"/>
          <w:b/>
          <w:color w:val="000000"/>
          <w:sz w:val="24"/>
          <w:szCs w:val="24"/>
        </w:rPr>
      </w:r>
      <w:r>
        <w:rPr>
          <w:rFonts w:ascii="Times New Roman" w:hAnsi="Times New Roman"/>
          <w:b/>
          <w:color w:val="000000"/>
          <w:sz w:val="24"/>
          <w:szCs w:val="24"/>
        </w:rPr>
      </w:r>
    </w:p>
    <w:p>
      <w:pPr>
        <w:jc w:val="both"/>
        <w:tabs>
          <w:tab w:val="left" w:pos="993" w:leader="none"/>
        </w:tabs>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«17. Действия сотрудника охраны в условиях установл</w:t>
      </w:r>
      <w:r>
        <w:rPr>
          <w:rFonts w:ascii="Times New Roman" w:hAnsi="Times New Roman"/>
          <w:color w:val="000000"/>
          <w:sz w:val="24"/>
          <w:szCs w:val="24"/>
        </w:rPr>
        <w:t xml:space="preserve">ения режима повышенной готовности, введения режима чрезвычайной ситуации.</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17.1. Общие положения:</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Пункт 17 определяет дейст</w:t>
      </w:r>
      <w:r>
        <w:rPr>
          <w:rFonts w:ascii="Times New Roman" w:hAnsi="Times New Roman"/>
          <w:color w:val="000000"/>
          <w:sz w:val="24"/>
          <w:szCs w:val="24"/>
        </w:rPr>
        <w:t xml:space="preserve">вия сотрудника охраны в условиях установления режима повышенной готовности, режима чрезвычайной ситуации с целью обеспечения бесперебойного функционирования электросетевого комплекса, сохранения жизни и здоровья работников в условиях распространения новой </w:t>
      </w:r>
      <w:r>
        <w:rPr>
          <w:rFonts w:ascii="Times New Roman" w:hAnsi="Times New Roman"/>
          <w:color w:val="000000"/>
          <w:sz w:val="24"/>
          <w:szCs w:val="24"/>
        </w:rPr>
        <w:t xml:space="preserve">коронавирусной</w:t>
      </w:r>
      <w:r>
        <w:rPr>
          <w:rFonts w:ascii="Times New Roman" w:hAnsi="Times New Roman"/>
          <w:color w:val="000000"/>
          <w:sz w:val="24"/>
          <w:szCs w:val="24"/>
        </w:rPr>
        <w:t xml:space="preserve"> инфекции (COVID-19) или других возможных вирусных инфекций.</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Под режимом повышенной готовности понимается режим функционирования подсистем (функциональных, территориальных на федеральном, межрегиональном, региональном, муниципальном и объекто</w:t>
      </w:r>
      <w:r>
        <w:rPr>
          <w:rFonts w:ascii="Times New Roman" w:hAnsi="Times New Roman"/>
          <w:color w:val="000000"/>
          <w:sz w:val="24"/>
          <w:szCs w:val="24"/>
        </w:rPr>
        <w:t xml:space="preserve">вом уровнях) единой государственной системы предупреждения и ликвидации чрезвычайных ситуаций (далее - РСЧС) в соответствии с Положением о РСЧС, утвержденным постановлением Правительства Российской Федерации от 30.12.2003 № 794, устанавливаемый решениями р</w:t>
      </w:r>
      <w:r>
        <w:rPr>
          <w:rFonts w:ascii="Times New Roman" w:hAnsi="Times New Roman"/>
          <w:color w:val="000000"/>
          <w:sz w:val="24"/>
          <w:szCs w:val="24"/>
        </w:rPr>
        <w:t xml:space="preserve">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w:t>
      </w:r>
      <w:r>
        <w:rPr>
          <w:rFonts w:ascii="Times New Roman" w:hAnsi="Times New Roman"/>
          <w:color w:val="000000"/>
          <w:sz w:val="24"/>
          <w:szCs w:val="24"/>
        </w:rPr>
        <w:t xml:space="preserve">е ситуации либо к полномочиям которых отнесена ликвидация чрезвычайных ситуаций) при угрозе возникновения чрезвычайных ситуаций.</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Под чрезвычайной ситуацией понимается обстановка на определенной территории, сложившаяся в результате аварии, опасного природно</w:t>
      </w:r>
      <w:r>
        <w:rPr>
          <w:rFonts w:ascii="Times New Roman" w:hAnsi="Times New Roman"/>
          <w:color w:val="000000"/>
          <w:sz w:val="24"/>
          <w:szCs w:val="24"/>
        </w:rPr>
        <w:t xml:space="preserve">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При установлени</w:t>
      </w:r>
      <w:r>
        <w:rPr>
          <w:rFonts w:ascii="Times New Roman" w:hAnsi="Times New Roman"/>
          <w:color w:val="000000"/>
          <w:sz w:val="24"/>
          <w:szCs w:val="24"/>
        </w:rPr>
        <w:t xml:space="preserve">и на территориях субъектов Российской Федерации режимов повышенной готовности (при угрозе возникновения чрезвычайных ситуаций) функционирование РСЧС осуществляется решениями комиссий по предупреждению и ликвидации чрезвычайных ситуаций и обеспечению пожарн</w:t>
      </w:r>
      <w:r>
        <w:rPr>
          <w:rFonts w:ascii="Times New Roman" w:hAnsi="Times New Roman"/>
          <w:color w:val="000000"/>
          <w:sz w:val="24"/>
          <w:szCs w:val="24"/>
        </w:rPr>
        <w:t xml:space="preserve">ой безопасности организации (далее - КЧСПБ) соответствующих органов управления на территориях субъектов Российской Федерации, где установлены данные режимы. </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17.2. Порядок допуска работников подрядных организаций в условиях установления режима повышенной г</w:t>
      </w:r>
      <w:r>
        <w:rPr>
          <w:rFonts w:ascii="Times New Roman" w:hAnsi="Times New Roman"/>
          <w:color w:val="000000"/>
          <w:sz w:val="24"/>
          <w:szCs w:val="24"/>
        </w:rPr>
        <w:t xml:space="preserve">отовности, введения режима чрезвычайной ситуации:</w:t>
      </w:r>
      <w:r>
        <w:rPr>
          <w:rFonts w:ascii="Times New Roman" w:hAnsi="Times New Roman"/>
          <w:color w:val="000000"/>
          <w:sz w:val="24"/>
          <w:szCs w:val="24"/>
        </w:rPr>
      </w:r>
      <w:r>
        <w:rPr>
          <w:rFonts w:ascii="Times New Roman" w:hAnsi="Times New Roman"/>
          <w:color w:val="000000"/>
          <w:sz w:val="24"/>
          <w:szCs w:val="24"/>
        </w:rPr>
      </w:r>
    </w:p>
    <w:p>
      <w:pPr>
        <w:ind w:firstLine="709"/>
        <w:jc w:val="both"/>
        <w:tabs>
          <w:tab w:val="left" w:pos="993" w:leader="none"/>
        </w:tabs>
        <w:rPr>
          <w:rFonts w:ascii="Times New Roman" w:hAnsi="Times New Roman"/>
          <w:color w:val="000000"/>
          <w:sz w:val="24"/>
          <w:szCs w:val="24"/>
        </w:rPr>
      </w:pPr>
      <w:r>
        <w:rPr>
          <w:rFonts w:ascii="Times New Roman" w:hAnsi="Times New Roman"/>
          <w:color w:val="000000"/>
          <w:sz w:val="24"/>
          <w:szCs w:val="24"/>
        </w:rPr>
        <w:t xml:space="preserve">17.2.1. Допуск в здания и помещения объектов Самарское ПМЭС, в том числе на прилегающие территории, работников подрядных организаций, не имеющих при себе средств защиты (респираторы, медицинские маски, одно</w:t>
      </w:r>
      <w:r>
        <w:rPr>
          <w:rFonts w:ascii="Times New Roman" w:hAnsi="Times New Roman"/>
          <w:color w:val="000000"/>
          <w:sz w:val="24"/>
          <w:szCs w:val="24"/>
        </w:rPr>
        <w:t xml:space="preserve">разовые перчатки и антисептические средства) (далее - СЗ) запрещен. Работники подрядных организаций должны быть обеспечены СЗ своими работодателями / направляющей их организации и иметь их при себе».</w:t>
      </w:r>
      <w:r>
        <w:rPr>
          <w:rFonts w:ascii="Times New Roman" w:hAnsi="Times New Roman"/>
          <w:color w:val="000000"/>
          <w:sz w:val="24"/>
          <w:szCs w:val="24"/>
        </w:rPr>
      </w:r>
      <w:r>
        <w:rPr>
          <w:rFonts w:ascii="Times New Roman" w:hAnsi="Times New Roman"/>
          <w:color w:val="000000"/>
          <w:sz w:val="24"/>
          <w:szCs w:val="24"/>
        </w:rPr>
      </w:r>
    </w:p>
    <w:tbl>
      <w:tblPr>
        <w:tblW w:w="8680" w:type="dxa"/>
        <w:tblLook w:val="01E0" w:firstRow="1" w:lastRow="1" w:firstColumn="1" w:lastColumn="1" w:noHBand="0" w:noVBand="0"/>
      </w:tblPr>
      <w:tblGrid>
        <w:gridCol w:w="4569"/>
        <w:gridCol w:w="4111"/>
      </w:tblGrid>
      <w:tr>
        <w:tblPrEx/>
        <w:trPr>
          <w:trHeight w:val="2298"/>
        </w:trPr>
        <w:tc>
          <w:tcPr>
            <w:tcW w:w="4569" w:type="dxa"/>
            <w:textDirection w:val="lrTb"/>
            <w:noWrap w:val="false"/>
          </w:tcPr>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ЗАКАЗЧИК:</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bCs/>
                <w:color w:val="000000"/>
                <w:sz w:val="22"/>
                <w:szCs w:val="22"/>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bCs/>
                <w:color w:val="000000"/>
                <w:sz w:val="22"/>
                <w:szCs w:val="22"/>
              </w:rPr>
            </w:r>
            <w:r>
              <w:rPr>
                <w:rFonts w:ascii="Times New Roman" w:hAnsi="Times New Roman" w:cs="Times New Roman"/>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_________________/ _____________/</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W w:w="4111" w:type="dxa"/>
            <w:textDirection w:val="lrTb"/>
            <w:noWrap w:val="false"/>
          </w:tcPr>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ПОДРЯДЧИК:</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__________________/_____________ /</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bl>
    <w:p>
      <w:pPr>
        <w:ind w:left="3969" w:firstLine="1134"/>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3969" w:firstLine="1134"/>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3969" w:firstLine="1134"/>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Приложение 22.2 к Договору № ______</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3969" w:right="-7" w:firstLine="1134"/>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от «____»___________2024 г.</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3969" w:right="-173"/>
        <w:widowControl/>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4536" w:right="-7"/>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Утверждено распоряжением ПАО «ФСК ЕЭС»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4536" w:right="-7"/>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от 13.05.2020 № 261р «Об утверждении Положения об организации выполнения работ персоналом подрядных организаций»</w:t>
      </w:r>
      <w:r>
        <w:rPr>
          <w:rFonts w:ascii="Times New Roman" w:hAnsi="Times New Roman" w:eastAsia="Calibri" w:cs="Times New Roman"/>
          <w:sz w:val="24"/>
          <w:szCs w:val="24"/>
        </w:rPr>
      </w:r>
      <w:r>
        <w:rPr>
          <w:rFonts w:ascii="Times New Roman" w:hAnsi="Times New Roman" w:eastAsia="Calibri" w:cs="Times New Roman"/>
          <w:sz w:val="24"/>
          <w:szCs w:val="24"/>
        </w:rPr>
      </w:r>
    </w:p>
    <w:p>
      <w:pPr>
        <w:ind w:left="3969" w:right="-7"/>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jc w:val="center"/>
        <w:widowControl/>
        <w:rPr>
          <w:rFonts w:ascii="Times New Roman" w:hAnsi="Times New Roman" w:eastAsia="Calibri" w:cs="Times New Roman"/>
          <w:b/>
          <w:sz w:val="24"/>
          <w:szCs w:val="24"/>
        </w:rPr>
      </w:pPr>
      <w:r>
        <w:rPr>
          <w:rFonts w:ascii="Times New Roman" w:hAnsi="Times New Roman" w:eastAsia="Calibri" w:cs="Times New Roman"/>
          <w:b/>
          <w:sz w:val="24"/>
          <w:szCs w:val="24"/>
        </w:rPr>
        <w:t xml:space="preserve">Положение</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jc w:val="center"/>
        <w:widowControl/>
        <w:rPr>
          <w:rFonts w:ascii="Times New Roman" w:hAnsi="Times New Roman" w:eastAsia="Calibri" w:cs="Times New Roman"/>
          <w:b/>
          <w:sz w:val="24"/>
          <w:szCs w:val="24"/>
        </w:rPr>
      </w:pPr>
      <w:r>
        <w:rPr>
          <w:rFonts w:ascii="Times New Roman" w:hAnsi="Times New Roman" w:eastAsia="Calibri" w:cs="Times New Roman"/>
          <w:b/>
          <w:sz w:val="24"/>
          <w:szCs w:val="24"/>
        </w:rPr>
        <w:t xml:space="preserve">об организации выполнения работ персоналом подрядных организаций</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jc w:val="center"/>
        <w:widowControl/>
        <w:rPr>
          <w:rFonts w:ascii="Times New Roman" w:hAnsi="Times New Roman" w:eastAsia="Calibri" w:cs="Times New Roman"/>
          <w:b/>
          <w:sz w:val="24"/>
          <w:szCs w:val="24"/>
        </w:rPr>
      </w:pPr>
      <w:r>
        <w:rPr>
          <w:rFonts w:ascii="Times New Roman" w:hAnsi="Times New Roman" w:eastAsia="Calibri" w:cs="Times New Roman"/>
          <w:b/>
          <w:sz w:val="24"/>
          <w:szCs w:val="24"/>
        </w:rPr>
        <w:t xml:space="preserve">на объектах ПАО «ФСК ЕЭС»</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ind w:firstLine="709"/>
        <w:jc w:val="center"/>
        <w:widowControl/>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center"/>
        <w:widowControl/>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rPr>
          <w:rFonts w:ascii="Times New Roman" w:hAnsi="Times New Roman" w:eastAsia="Calibri" w:cs="Times New Roman"/>
          <w:b/>
          <w:sz w:val="24"/>
          <w:szCs w:val="24"/>
        </w:rPr>
      </w:pPr>
      <w:r>
        <w:rPr>
          <w:rFonts w:ascii="Times New Roman" w:hAnsi="Times New Roman" w:eastAsia="Calibri" w:cs="Times New Roman"/>
          <w:b/>
          <w:sz w:val="24"/>
          <w:szCs w:val="24"/>
        </w:rPr>
        <w:t xml:space="preserve">1. Общие положения</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ind w:firstLine="709"/>
        <w:jc w:val="both"/>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1.1.</w:t>
      </w:r>
      <w:r>
        <w:rPr>
          <w:rFonts w:ascii="Times New Roman" w:hAnsi="Times New Roman" w:eastAsia="Calibri" w:cs="Times New Roman"/>
          <w:sz w:val="24"/>
          <w:szCs w:val="24"/>
        </w:rPr>
        <w:tab/>
        <w:t xml:space="preserve">Настоящее Положение об организации выполнения работ персоналом подрядных организаций на объектах ПАО «ФСК ЕЭС» (далее - Положение)</w:t>
      </w:r>
      <w:r>
        <w:rPr>
          <w:rFonts w:ascii="Times New Roman" w:hAnsi="Times New Roman" w:eastAsia="Calibri" w:cs="Times New Roman"/>
          <w:color w:val="ff0000"/>
          <w:sz w:val="24"/>
          <w:szCs w:val="24"/>
        </w:rPr>
        <w:t xml:space="preserve"> </w:t>
      </w:r>
      <w:r>
        <w:rPr>
          <w:rFonts w:ascii="Times New Roman" w:hAnsi="Times New Roman" w:eastAsia="Calibri" w:cs="Times New Roman"/>
          <w:sz w:val="24"/>
          <w:szCs w:val="24"/>
        </w:rPr>
        <w:t xml:space="preserve">устанавливает единые требования по проведению допуска и организации выполнения работ персоналом подр</w:t>
      </w:r>
      <w:r>
        <w:rPr>
          <w:rFonts w:ascii="Times New Roman" w:hAnsi="Times New Roman" w:eastAsia="Calibri" w:cs="Times New Roman"/>
          <w:sz w:val="24"/>
          <w:szCs w:val="24"/>
        </w:rPr>
        <w:t xml:space="preserve">ядных (субподрядных) и других сторонних организаций (далее - подрядные организации, если не требуется разделение) для выполнения ремонтных, строительных, монтажных, наладочных и других работ в электроустановках ПАО «ФСК ЕЭС» (далее - Общество).</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1.2. Работы на объектах Общества должны проводиться в соответствии с договором или иным письменным соглашением с подрядной организацией, в котором должна содержаться информация об обязанностях подрядной организации в части охраны труда и ответственности за</w:t>
      </w:r>
      <w:r>
        <w:rPr>
          <w:rFonts w:ascii="Times New Roman" w:hAnsi="Times New Roman" w:eastAsia="Calibri" w:cs="Times New Roman"/>
          <w:sz w:val="24"/>
          <w:szCs w:val="24"/>
        </w:rPr>
        <w:t xml:space="preserve"> нарушение требований охраны труда.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1.3. Положение разработано на основании действующих нормативных правовых актов Российской Федерации, в том числе:</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Правил по охране труда при эксплуатации электроустановок, утвержденных приказом Министерства труда и со</w:t>
      </w:r>
      <w:r>
        <w:rPr>
          <w:rFonts w:ascii="Times New Roman" w:hAnsi="Times New Roman" w:eastAsia="Calibri" w:cs="Times New Roman"/>
          <w:sz w:val="24"/>
          <w:szCs w:val="24"/>
        </w:rPr>
        <w:t xml:space="preserve">циальной защиты РФ от 24.07.2013 № 328н (далее - ПОТЭЭ);</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 Правил по охране труда при работе на высоте, утвержденных приказом Министерства труда и социальной защиты РФ от 28.03.2014 № 155н (далее - ПОТРВ);</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 Правил по охране труда в строительстве, утвержде</w:t>
      </w:r>
      <w:r>
        <w:rPr>
          <w:rFonts w:ascii="Times New Roman" w:hAnsi="Times New Roman" w:eastAsia="Calibri" w:cs="Times New Roman"/>
          <w:sz w:val="24"/>
          <w:szCs w:val="24"/>
        </w:rPr>
        <w:t xml:space="preserve">нных приказом Министерства труда и социальной защиты РФ от 01.06.2015 № 336н (далее - ПОТС).</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изменении законодательства, отмене или введении в действие новых нормативных правовых актов Российской Федерации Положение действует в части, не противоречащей</w:t>
      </w:r>
      <w:r>
        <w:rPr>
          <w:rFonts w:ascii="Times New Roman" w:hAnsi="Times New Roman" w:eastAsia="Calibri" w:cs="Times New Roman"/>
          <w:sz w:val="24"/>
          <w:szCs w:val="24"/>
        </w:rPr>
        <w:t xml:space="preserve"> им.</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1.4. При установлении режима повышенной готовности или введении режима чрезвычайной ситуации, при организации допуска и выполнения работ персоналом подрядных организаций, необходимо руководствоваться также требованиями регламента, определяющего порядо</w:t>
      </w:r>
      <w:r>
        <w:rPr>
          <w:rFonts w:ascii="Times New Roman" w:hAnsi="Times New Roman" w:eastAsia="Calibri" w:cs="Times New Roman"/>
          <w:sz w:val="24"/>
          <w:szCs w:val="24"/>
        </w:rPr>
        <w:t xml:space="preserve">к взаимодействия с подрядными организациями, поставщиками оборудования и материалов в условиях установления режима повышенной готовности, введения режима чрезвычайной ситуации, утвержденного в установленном в ПАО «ФСК ЕЭС» порядке.</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rPr>
          <w:rFonts w:ascii="Times New Roman" w:hAnsi="Times New Roman" w:eastAsia="Calibri" w:cs="Times New Roman"/>
          <w:sz w:val="24"/>
          <w:szCs w:val="24"/>
          <w:lang w:eastAsia="ar-SA"/>
        </w:rPr>
      </w:pPr>
      <w:r>
        <w:rPr>
          <w:rFonts w:ascii="Times New Roman" w:hAnsi="Times New Roman" w:eastAsia="Calibri" w:cs="Times New Roman"/>
          <w:sz w:val="24"/>
          <w:szCs w:val="24"/>
          <w:lang w:eastAsia="ar-SA"/>
        </w:rPr>
        <w:t xml:space="preserve">1.5. Ответственным за ра</w:t>
      </w:r>
      <w:r>
        <w:rPr>
          <w:rFonts w:ascii="Times New Roman" w:hAnsi="Times New Roman" w:eastAsia="Calibri" w:cs="Times New Roman"/>
          <w:sz w:val="24"/>
          <w:szCs w:val="24"/>
          <w:lang w:eastAsia="ar-SA"/>
        </w:rPr>
        <w:t xml:space="preserve">зработку и актуализацию настоящего Положения является Департамент производственной безопасности и экологической политики.</w:t>
      </w:r>
      <w:r>
        <w:rPr>
          <w:rFonts w:ascii="Times New Roman" w:hAnsi="Times New Roman" w:eastAsia="Calibri" w:cs="Times New Roman"/>
          <w:sz w:val="24"/>
          <w:szCs w:val="24"/>
          <w:lang w:eastAsia="ar-SA"/>
        </w:rPr>
      </w:r>
      <w:r>
        <w:rPr>
          <w:rFonts w:ascii="Times New Roman" w:hAnsi="Times New Roman" w:eastAsia="Calibri" w:cs="Times New Roman"/>
          <w:sz w:val="24"/>
          <w:szCs w:val="24"/>
          <w:lang w:eastAsia="ar-SA"/>
        </w:rPr>
      </w:r>
    </w:p>
    <w:p>
      <w:pPr>
        <w:ind w:firstLine="709"/>
        <w:jc w:val="both"/>
        <w:widowControl/>
        <w:rPr>
          <w:rFonts w:ascii="Times New Roman" w:hAnsi="Times New Roman" w:eastAsia="Calibri" w:cs="Times New Roman"/>
          <w:b/>
          <w:sz w:val="24"/>
          <w:szCs w:val="24"/>
        </w:rPr>
      </w:pPr>
      <w:r>
        <w:rPr>
          <w:rFonts w:ascii="Times New Roman" w:hAnsi="Times New Roman" w:eastAsia="Calibri" w:cs="Times New Roman"/>
          <w:b/>
          <w:sz w:val="24"/>
          <w:szCs w:val="24"/>
        </w:rPr>
      </w:r>
      <w:r>
        <w:rPr>
          <w:rFonts w:ascii="Times New Roman" w:hAnsi="Times New Roman" w:eastAsia="Calibri" w:cs="Times New Roman"/>
          <w:b/>
          <w:sz w:val="24"/>
          <w:szCs w:val="24"/>
        </w:rPr>
      </w:r>
      <w:r>
        <w:rPr>
          <w:rFonts w:ascii="Times New Roman" w:hAnsi="Times New Roman" w:eastAsia="Calibri" w:cs="Times New Roman"/>
          <w:b/>
          <w:sz w:val="24"/>
          <w:szCs w:val="24"/>
        </w:rPr>
      </w:r>
    </w:p>
    <w:p>
      <w:pPr>
        <w:ind w:firstLine="709"/>
        <w:jc w:val="both"/>
        <w:widowControl/>
        <w:rPr>
          <w:rFonts w:ascii="Times New Roman" w:hAnsi="Times New Roman" w:eastAsia="Calibri" w:cs="Times New Roman"/>
          <w:b/>
          <w:sz w:val="24"/>
          <w:szCs w:val="24"/>
        </w:rPr>
      </w:pPr>
      <w:r>
        <w:rPr>
          <w:rFonts w:ascii="Times New Roman" w:hAnsi="Times New Roman" w:eastAsia="Calibri" w:cs="Times New Roman"/>
          <w:b/>
          <w:sz w:val="24"/>
          <w:szCs w:val="24"/>
        </w:rPr>
      </w:r>
      <w:r>
        <w:rPr>
          <w:rFonts w:ascii="Times New Roman" w:hAnsi="Times New Roman" w:eastAsia="Calibri" w:cs="Times New Roman"/>
          <w:b/>
          <w:sz w:val="24"/>
          <w:szCs w:val="24"/>
        </w:rPr>
      </w:r>
      <w:r>
        <w:rPr>
          <w:rFonts w:ascii="Times New Roman" w:hAnsi="Times New Roman" w:eastAsia="Calibri" w:cs="Times New Roman"/>
          <w:b/>
          <w:sz w:val="24"/>
          <w:szCs w:val="24"/>
        </w:rPr>
      </w:r>
    </w:p>
    <w:p>
      <w:pPr>
        <w:ind w:firstLine="709"/>
        <w:jc w:val="both"/>
        <w:widowControl/>
        <w:rPr>
          <w:rFonts w:ascii="Times New Roman" w:hAnsi="Times New Roman" w:eastAsia="Calibri" w:cs="Times New Roman"/>
          <w:b/>
          <w:sz w:val="24"/>
          <w:szCs w:val="24"/>
        </w:rPr>
      </w:pPr>
      <w:r>
        <w:rPr>
          <w:rFonts w:ascii="Times New Roman" w:hAnsi="Times New Roman" w:eastAsia="Calibri" w:cs="Times New Roman"/>
          <w:b/>
          <w:sz w:val="24"/>
          <w:szCs w:val="24"/>
        </w:rPr>
        <w:t xml:space="preserve">2. Порядок предоставления и рассмотрения документов по организации допуска к выполнению работ</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ind w:firstLine="709"/>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2.1. Допуск к производству работ в дей</w:t>
      </w:r>
      <w:r>
        <w:rPr>
          <w:rFonts w:ascii="Times New Roman" w:hAnsi="Times New Roman" w:eastAsia="Calibri" w:cs="Times New Roman"/>
          <w:sz w:val="24"/>
          <w:szCs w:val="24"/>
        </w:rPr>
        <w:t xml:space="preserve">ствующие, строящиеся, технически перевооружаемые, реконструируемые электроустановки Общества персонала подрядных организаций должен осуществляться на основании сопроводительного письма, </w:t>
      </w:r>
      <w:r>
        <w:rPr>
          <w:rFonts w:ascii="Times New Roman" w:hAnsi="Times New Roman" w:eastAsia="Calibri" w:cs="Times New Roman"/>
          <w:sz w:val="24"/>
          <w:szCs w:val="24"/>
        </w:rPr>
        <w:t xml:space="preserve">направленного руководителем подрядной организации в филиал ПАО «ФСК ЕЭ</w:t>
      </w:r>
      <w:r>
        <w:rPr>
          <w:rFonts w:ascii="Times New Roman" w:hAnsi="Times New Roman" w:eastAsia="Calibri" w:cs="Times New Roman"/>
          <w:sz w:val="24"/>
          <w:szCs w:val="24"/>
        </w:rPr>
        <w:t xml:space="preserve">С» - МЭС/ПМЭС (далее - Заказчик).</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2.2.</w:t>
      </w:r>
      <w:r>
        <w:rPr>
          <w:rFonts w:ascii="Times New Roman" w:hAnsi="Times New Roman" w:eastAsia="Calibri" w:cs="Times New Roman"/>
          <w:sz w:val="24"/>
          <w:szCs w:val="24"/>
        </w:rPr>
        <w:tab/>
        <w:t xml:space="preserve">Сопроводительное письмо должно быть зарегистрировано (иметь дату и исходящий номер), подписано руководителем подрядной организации и содержать следующие сведения:</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цель командировки;</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ссылку на реквизиты договора (в</w:t>
      </w:r>
      <w:r>
        <w:rPr>
          <w:rFonts w:ascii="Times New Roman" w:hAnsi="Times New Roman" w:eastAsia="Calibri" w:cs="Times New Roman"/>
          <w:sz w:val="24"/>
          <w:szCs w:val="24"/>
        </w:rPr>
        <w:t xml:space="preserve"> случае привлечения субподрядной организации должны быть указаны реквизиты договора между подрядной и субподрядной организацией с приложением заверенной подрядной организацией копии договора);</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наименование объекта (объектов)/электроустановок, в которых п</w:t>
      </w:r>
      <w:r>
        <w:rPr>
          <w:rFonts w:ascii="Times New Roman" w:hAnsi="Times New Roman" w:eastAsia="Calibri" w:cs="Times New Roman"/>
          <w:sz w:val="24"/>
          <w:szCs w:val="24"/>
        </w:rPr>
        <w:t xml:space="preserve">ланируется проведение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w:t>
      </w:r>
      <w:r>
        <w:rPr>
          <w:rFonts w:ascii="Times New Roman" w:hAnsi="Times New Roman" w:eastAsia="Calibri" w:cs="Times New Roman"/>
          <w:sz w:val="24"/>
          <w:szCs w:val="24"/>
        </w:rPr>
        <w:tab/>
        <w:t xml:space="preserve">информацию о содержании, объеме, сроках выполнения работ и режиме работы персонала подрядной организации;</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списки работников с указанием фамилии, имени, отчества, профессии (в том числе совмещаемой), должности, группы по эле</w:t>
      </w:r>
      <w:r>
        <w:rPr>
          <w:rFonts w:ascii="Times New Roman" w:hAnsi="Times New Roman" w:eastAsia="Calibri" w:cs="Times New Roman"/>
          <w:sz w:val="24"/>
          <w:szCs w:val="24"/>
        </w:rPr>
        <w:t xml:space="preserve">ктробезопасности (при наличии), а также предоставленных им руководителем подрядной организации прав и обязанностей в том числе:</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для работ</w:t>
      </w:r>
      <w:r>
        <w:rPr>
          <w:rFonts w:ascii="Times New Roman" w:hAnsi="Times New Roman" w:eastAsia="Calibri" w:cs="Times New Roman"/>
          <w:sz w:val="24"/>
          <w:szCs w:val="24"/>
        </w:rPr>
        <w:t xml:space="preserve">ников подрядных организаций, допускаемых к работе в качестве командированного персонала - права выдачи наряда-допуска, быть ответственными руководителями работ, допускающими на ВЛ в соответствии с пунктом 5.13 ПОТЭЭ, производителями работ, членами бригады;</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для персонала строительно-монтажных организаций - право подписи акта-допуска, выдачи наряда-допуска по форме ПОТС, права быть руководителями работ, исполнителями;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w:t>
      </w:r>
      <w:r>
        <w:rPr>
          <w:rFonts w:ascii="Times New Roman" w:hAnsi="Times New Roman" w:eastAsia="Calibri" w:cs="Times New Roman"/>
          <w:sz w:val="24"/>
          <w:szCs w:val="24"/>
        </w:rPr>
        <w:tab/>
        <w:t xml:space="preserve">о специалистах, ответственных за безопасное производство работ с применением подъемных </w:t>
      </w:r>
      <w:r>
        <w:rPr>
          <w:rFonts w:ascii="Times New Roman" w:hAnsi="Times New Roman" w:eastAsia="Calibri" w:cs="Times New Roman"/>
          <w:sz w:val="24"/>
          <w:szCs w:val="24"/>
        </w:rPr>
        <w:t xml:space="preserve">сооружений (грузоподъемных кранов, подъемников (вышек) и т.д.);</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w:t>
      </w:r>
      <w:r>
        <w:rPr>
          <w:rFonts w:ascii="Times New Roman" w:hAnsi="Times New Roman" w:eastAsia="Calibri" w:cs="Times New Roman"/>
          <w:sz w:val="24"/>
          <w:szCs w:val="24"/>
        </w:rPr>
        <w:tab/>
        <w:t xml:space="preserve">о работниках, имеющих право проведения специальных работ (для работников, выполняющих работы на высоте должно быть указано, кто из них имеет право выдачи наряда-допуска, быть ответственными </w:t>
      </w:r>
      <w:r>
        <w:rPr>
          <w:rFonts w:ascii="Times New Roman" w:hAnsi="Times New Roman" w:eastAsia="Calibri" w:cs="Times New Roman"/>
          <w:sz w:val="24"/>
          <w:szCs w:val="24"/>
        </w:rPr>
        <w:t xml:space="preserve">руководителями работ и ответственными исполнителями работ на высоте с указанием соответствующих групп по безопасности работ на высоте);</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w:t>
      </w:r>
      <w:r>
        <w:rPr>
          <w:rFonts w:ascii="Times New Roman" w:hAnsi="Times New Roman" w:eastAsia="Calibri" w:cs="Times New Roman"/>
          <w:sz w:val="24"/>
          <w:szCs w:val="24"/>
        </w:rPr>
        <w:tab/>
        <w:t xml:space="preserve">перечень транспортных средств (с указанием типа, марки, государственных номеров) для въезда на территорию электроустан</w:t>
      </w:r>
      <w:r>
        <w:rPr>
          <w:rFonts w:ascii="Times New Roman" w:hAnsi="Times New Roman" w:eastAsia="Calibri" w:cs="Times New Roman"/>
          <w:sz w:val="24"/>
          <w:szCs w:val="24"/>
        </w:rPr>
        <w:t xml:space="preserve">овки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подтверждение обеспечения направляемых работников специальной одеждой, специальной обувью и другими средствами защиты, соответствующими условиям предстоящих работ и установленным нормам.</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случае привлечения подрядной организацией субподр</w:t>
      </w:r>
      <w:r>
        <w:rPr>
          <w:rFonts w:ascii="Times New Roman" w:hAnsi="Times New Roman" w:eastAsia="Calibri" w:cs="Times New Roman"/>
          <w:sz w:val="24"/>
          <w:szCs w:val="24"/>
        </w:rPr>
        <w:t xml:space="preserve">ядной организации, сопроводительное письмо на допуск персонала должно быть оформлено подрядной организацией с приложением письма субподрядной организации, которое должно содержать изложенные в настоящем пункте сведения.</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случае выполнения работ по проекта</w:t>
      </w:r>
      <w:r>
        <w:rPr>
          <w:rFonts w:ascii="Times New Roman" w:hAnsi="Times New Roman" w:eastAsia="Calibri" w:cs="Times New Roman"/>
          <w:sz w:val="24"/>
          <w:szCs w:val="24"/>
        </w:rPr>
        <w:t xml:space="preserve">м организации строительства (далее - ПОС), проектам производства работ (далее - ППР) в письме должны содержаться сведения о наличии согласованного Заказчиком ПОС, ППР с указанием наименования ПОС, ППР, номера и даты его утверждения, работников, согласовавш</w:t>
      </w:r>
      <w:r>
        <w:rPr>
          <w:rFonts w:ascii="Times New Roman" w:hAnsi="Times New Roman" w:eastAsia="Calibri" w:cs="Times New Roman"/>
          <w:sz w:val="24"/>
          <w:szCs w:val="24"/>
        </w:rPr>
        <w:t xml:space="preserve">их ПОС, ППР, даты его согласования, либо указанием информации о разработке ППР до начала производства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20"/>
        <w:jc w:val="both"/>
        <w:shd w:val="clear" w:color="auto" w:fill="ffffff"/>
        <w:tabs>
          <w:tab w:val="left" w:pos="144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2.3. Для оценки возможности безопасного выполнения работ, а также уровня квалификации персонала подрядной организации, Заказчик может дополнительно</w:t>
      </w:r>
      <w:r>
        <w:rPr>
          <w:rFonts w:ascii="Times New Roman" w:hAnsi="Times New Roman" w:eastAsia="Calibri" w:cs="Times New Roman"/>
          <w:sz w:val="24"/>
          <w:szCs w:val="24"/>
        </w:rPr>
        <w:t xml:space="preserve"> запросить следующие документы:</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8"/>
        </w:numPr>
        <w:ind w:left="0" w:firstLine="709"/>
        <w:jc w:val="both"/>
        <w:shd w:val="clear" w:color="auto" w:fill="ffffff"/>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копии протоколов заседания комиссии по проверке знаний требований охраны труда, протоколов проверки знаний правил работы в электроустановках, протоколов, подтверждающих проведение обучения оказанию первой помощи пострадавшим</w:t>
      </w:r>
      <w:r>
        <w:rPr>
          <w:rFonts w:ascii="Times New Roman" w:hAnsi="Times New Roman" w:eastAsia="Calibri" w:cs="Times New Roman"/>
          <w:sz w:val="24"/>
          <w:szCs w:val="24"/>
        </w:rPr>
        <w:t xml:space="preserve"> работников подрядной организации, указанных в сопроводительном письме;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8"/>
        </w:numPr>
        <w:ind w:left="0" w:firstLine="709"/>
        <w:jc w:val="both"/>
        <w:shd w:val="clear" w:color="auto" w:fill="ffffff"/>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номера контактных телефонов работников, ответственных за безопасное проведение работ, а также ответственных по контролю за состояние охраны труда в Подрядной организации;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8"/>
        </w:numPr>
        <w:ind w:left="0" w:firstLine="709"/>
        <w:jc w:val="both"/>
        <w:shd w:val="clear" w:color="auto" w:fill="ffffff"/>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планирова</w:t>
      </w:r>
      <w:r>
        <w:rPr>
          <w:rFonts w:ascii="Times New Roman" w:hAnsi="Times New Roman" w:eastAsia="Calibri" w:cs="Times New Roman"/>
          <w:sz w:val="24"/>
          <w:szCs w:val="24"/>
        </w:rPr>
        <w:t xml:space="preserve">нии применения подъемных сооружений (далее - ПС):</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shd w:val="clear" w:color="auto" w:fill="ffffff"/>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копия протокола аттестации работника, ответственного за безопасное производство работ с применением ПС;</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shd w:val="clear" w:color="auto" w:fill="ffffff"/>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копии удостоверений и протоколов ежегодной проверки знаний производственных инструкций машиниста П</w:t>
      </w:r>
      <w:r>
        <w:rPr>
          <w:rFonts w:ascii="Times New Roman" w:hAnsi="Times New Roman" w:eastAsia="Calibri" w:cs="Times New Roman"/>
          <w:sz w:val="24"/>
          <w:szCs w:val="24"/>
        </w:rPr>
        <w:t xml:space="preserve">С, стропальщика, рабочего люльки;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8"/>
        </w:numPr>
        <w:ind w:left="0" w:firstLine="709"/>
        <w:jc w:val="both"/>
        <w:shd w:val="clear" w:color="auto" w:fill="ffffff"/>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копии удостоверений или протоколов проверки знаний безопасных методов и приемов выполнения работ на высоте персонала подрядной организации, обозначенного в сопроводительном письме, с указанием групп по безопасности работ н</w:t>
      </w:r>
      <w:r>
        <w:rPr>
          <w:rFonts w:ascii="Times New Roman" w:hAnsi="Times New Roman" w:eastAsia="Calibri" w:cs="Times New Roman"/>
          <w:sz w:val="24"/>
          <w:szCs w:val="24"/>
        </w:rPr>
        <w:t xml:space="preserve">а высоте (при наличии);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98"/>
        </w:numPr>
        <w:ind w:left="0" w:firstLine="709"/>
        <w:jc w:val="both"/>
        <w:shd w:val="clear" w:color="auto" w:fill="ffffff"/>
        <w:widowControl/>
        <w:tabs>
          <w:tab w:val="left" w:pos="99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копии удостоверений, подтверждающих право проведения лесосечных работ, огневых работ, работ с оборудованием, работающим под избыточным давлением и т.п., в случае планирования проведения данных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Поступившее Заказчику сопроводительное письмо регистрируется в установленном в ПАО «ФСК ЕЭС» порядке и направляется первому заместителю Генерального директора - главному инженеру / заместителю директора-главному инженеру Заказчика (далее - главный инженер)</w:t>
      </w:r>
      <w:r>
        <w:rPr>
          <w:rFonts w:ascii="Times New Roman" w:hAnsi="Times New Roman" w:eastAsia="Calibri" w:cs="Times New Roman"/>
          <w:sz w:val="24"/>
          <w:szCs w:val="24"/>
        </w:rPr>
        <w:t xml:space="preserve">, который, в свою очередь, направляет его руководителю подразделения - куратору заключения договора (или иного письменного соглашения) для проверки правильности и достаточности, указанных в нем сведений.</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Работник подразделения - куратора заключения договора проверяет наличие договора (или иного письменного соглашения) на указанные в письме работы. При выявленных несоответствиях, обеспечивает возврат этого письма представителю Подрядной организации с указан</w:t>
      </w:r>
      <w:r>
        <w:rPr>
          <w:rFonts w:ascii="Times New Roman" w:hAnsi="Times New Roman" w:eastAsia="Calibri" w:cs="Times New Roman"/>
          <w:sz w:val="24"/>
          <w:szCs w:val="24"/>
        </w:rPr>
        <w:t xml:space="preserve">ием несоответствий (отсутствие или не соответствие условиям договора (или иного письменного соглашения и т.п.).   При наличии договора (или иного письменного соглашения) и соответствии указанных в нем работ, объемов, перечисленным в сопроводительном письме</w:t>
      </w:r>
      <w:r>
        <w:rPr>
          <w:rFonts w:ascii="Times New Roman" w:hAnsi="Times New Roman" w:eastAsia="Calibri" w:cs="Times New Roman"/>
          <w:sz w:val="24"/>
          <w:szCs w:val="24"/>
        </w:rPr>
        <w:t xml:space="preserve">, передает это письмо в структурное подразделение охраны труда и надежности (далее - СП </w:t>
      </w:r>
      <w:r>
        <w:rPr>
          <w:rFonts w:ascii="Times New Roman" w:hAnsi="Times New Roman" w:eastAsia="Calibri" w:cs="Times New Roman"/>
          <w:sz w:val="24"/>
          <w:szCs w:val="24"/>
        </w:rPr>
        <w:t xml:space="preserve">ОТиН</w:t>
      </w:r>
      <w:r>
        <w:rPr>
          <w:rFonts w:ascii="Times New Roman" w:hAnsi="Times New Roman" w:eastAsia="Calibri" w:cs="Times New Roman"/>
          <w:sz w:val="24"/>
          <w:szCs w:val="24"/>
        </w:rPr>
        <w:t xml:space="preserve">).</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Работники СП </w:t>
      </w:r>
      <w:r>
        <w:rPr>
          <w:rFonts w:ascii="Times New Roman" w:hAnsi="Times New Roman" w:eastAsia="Calibri" w:cs="Times New Roman"/>
          <w:sz w:val="24"/>
          <w:szCs w:val="24"/>
        </w:rPr>
        <w:t xml:space="preserve">ОТиН</w:t>
      </w:r>
      <w:r>
        <w:rPr>
          <w:rFonts w:ascii="Times New Roman" w:hAnsi="Times New Roman" w:eastAsia="Calibri" w:cs="Times New Roman"/>
          <w:sz w:val="24"/>
          <w:szCs w:val="24"/>
        </w:rPr>
        <w:t xml:space="preserve"> проверяют содержание необходимых в сопроводительном письме сведений после чего, при наличии замечаний (несоответствии сведений), направляют пи</w:t>
      </w:r>
      <w:r>
        <w:rPr>
          <w:rFonts w:ascii="Times New Roman" w:hAnsi="Times New Roman" w:eastAsia="Calibri" w:cs="Times New Roman"/>
          <w:sz w:val="24"/>
          <w:szCs w:val="24"/>
        </w:rPr>
        <w:t xml:space="preserve">сьмо вместе с замечаниями в подразделение - куратор заключения договора. Работник подразделения - куратора заключения договора Заказчика осуществляет взаимодействие с представителем подрядной организации в части устранения выявленных замечаний. При отсутст</w:t>
      </w:r>
      <w:r>
        <w:rPr>
          <w:rFonts w:ascii="Times New Roman" w:hAnsi="Times New Roman" w:eastAsia="Calibri" w:cs="Times New Roman"/>
          <w:sz w:val="24"/>
          <w:szCs w:val="24"/>
        </w:rPr>
        <w:t xml:space="preserve">вии замечаний, руководитель СП </w:t>
      </w:r>
      <w:r>
        <w:rPr>
          <w:rFonts w:ascii="Times New Roman" w:hAnsi="Times New Roman" w:eastAsia="Calibri" w:cs="Times New Roman"/>
          <w:sz w:val="24"/>
          <w:szCs w:val="24"/>
        </w:rPr>
        <w:t xml:space="preserve">ОТиН</w:t>
      </w:r>
      <w:r>
        <w:rPr>
          <w:rFonts w:ascii="Times New Roman" w:hAnsi="Times New Roman" w:eastAsia="Calibri" w:cs="Times New Roman"/>
          <w:sz w:val="24"/>
          <w:szCs w:val="24"/>
        </w:rPr>
        <w:t xml:space="preserve"> Заказчика ставит свою резолюцию о возможности допуска персонала этой организации к производству работ, предполагаемом виде допуска (персонал СМО или командированный персонал) и направляет данное письмо главному инженеру,</w:t>
      </w:r>
      <w:r>
        <w:rPr>
          <w:rFonts w:ascii="Times New Roman" w:hAnsi="Times New Roman" w:eastAsia="Calibri" w:cs="Times New Roman"/>
          <w:sz w:val="24"/>
          <w:szCs w:val="24"/>
        </w:rPr>
        <w:t xml:space="preserve"> который после рассмотрения, оформляет свое решение резолюцией на сопроводительном письме или подписью в штампе, по установленной у Заказчика форме.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Право и ответственность за принятие решения о порядке и виде допуска персонала подрядной организации должно</w:t>
      </w:r>
      <w:r>
        <w:rPr>
          <w:rFonts w:ascii="Times New Roman" w:hAnsi="Times New Roman" w:eastAsia="Calibri" w:cs="Times New Roman"/>
          <w:sz w:val="24"/>
          <w:szCs w:val="24"/>
        </w:rPr>
        <w:t xml:space="preserve"> быть возложено на главного инженера Заказчика, на основании организационно-распорядительного документа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Сопроводительное письмо с визой (решением) на нем о порядке и виде допуска персонала подрядной организации направляется в подразделение - кур</w:t>
      </w:r>
      <w:r>
        <w:rPr>
          <w:rFonts w:ascii="Times New Roman" w:hAnsi="Times New Roman" w:eastAsia="Calibri" w:cs="Times New Roman"/>
          <w:sz w:val="24"/>
          <w:szCs w:val="24"/>
        </w:rPr>
        <w:t xml:space="preserve">атора ведения договора, который информирует представителя подрядной организации о решении главного инженера и согласовывает с представителем подрядной организации и соответствующими заинтересованными подразделениями Заказчика время и дату прибытия работник</w:t>
      </w:r>
      <w:r>
        <w:rPr>
          <w:rFonts w:ascii="Times New Roman" w:hAnsi="Times New Roman" w:eastAsia="Calibri" w:cs="Times New Roman"/>
          <w:sz w:val="24"/>
          <w:szCs w:val="24"/>
        </w:rPr>
        <w:t xml:space="preserve">ов этой организации для прохождения инструктажей по безопасности труда.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Работники проектных и строительных организаций могут допускаться в электроустановки Заказчика для получения предварительной информации об объекте предполагаемых работ на основании сопр</w:t>
      </w:r>
      <w:r>
        <w:rPr>
          <w:rFonts w:ascii="Times New Roman" w:hAnsi="Times New Roman" w:eastAsia="Calibri" w:cs="Times New Roman"/>
          <w:sz w:val="24"/>
          <w:szCs w:val="24"/>
        </w:rPr>
        <w:t xml:space="preserve">оводительного письма (до заключения договора) в сопровождении оперативного персонала, обслуживающего электроустановку, имеющего группу </w:t>
      </w:r>
      <w:r>
        <w:rPr>
          <w:rFonts w:ascii="Times New Roman" w:hAnsi="Times New Roman" w:eastAsia="Calibri" w:cs="Times New Roman"/>
          <w:sz w:val="24"/>
          <w:szCs w:val="24"/>
          <w:lang w:val="en-US"/>
        </w:rPr>
        <w:t xml:space="preserve">IV</w:t>
      </w:r>
      <w:r>
        <w:rPr>
          <w:rFonts w:ascii="Times New Roman" w:hAnsi="Times New Roman" w:eastAsia="Calibri" w:cs="Times New Roman"/>
          <w:sz w:val="24"/>
          <w:szCs w:val="24"/>
        </w:rPr>
        <w:t xml:space="preserve">, в электроустановках напряжением до и выше 1000 В, либо работника, имеющего право единоличного осмотра.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Поступившее З</w:t>
      </w:r>
      <w:r>
        <w:rPr>
          <w:rFonts w:ascii="Times New Roman" w:hAnsi="Times New Roman" w:eastAsia="Calibri" w:cs="Times New Roman"/>
          <w:sz w:val="24"/>
          <w:szCs w:val="24"/>
        </w:rPr>
        <w:t xml:space="preserve">аказчику сопроводительное письмо регистрируется в установленном порядке и направляется главному инженеру Заказчика, который, в свою очередь, направляет его руководителю подразделения, в чьем обслуживании находится объект предполагаемых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После проверк</w:t>
      </w:r>
      <w:r>
        <w:rPr>
          <w:rFonts w:ascii="Times New Roman" w:hAnsi="Times New Roman" w:eastAsia="Calibri" w:cs="Times New Roman"/>
          <w:sz w:val="24"/>
          <w:szCs w:val="24"/>
        </w:rPr>
        <w:t xml:space="preserve">и сопроводительного письма, работник подразделения, в чьем обслуживании находится объект предполагаемых работ ставит на письме визу - «Допустить в соответствии с пунктом 3.5 ПОТЭЭ» или штамп по установленной у Заказчика форме и направляет его главному инже</w:t>
      </w:r>
      <w:r>
        <w:rPr>
          <w:rFonts w:ascii="Times New Roman" w:hAnsi="Times New Roman" w:eastAsia="Calibri" w:cs="Times New Roman"/>
          <w:sz w:val="24"/>
          <w:szCs w:val="24"/>
        </w:rPr>
        <w:t xml:space="preserve">неру Заказчика. Главный инженер ставит подпись в штампе или резолюцию на письме.</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shd w:val="clear" w:color="auto" w:fill="ffffff"/>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Этой категории работников подрядной организации перед допуском на объект должен быть проведен вводный инструктаж по безопасности труда.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shd w:val="clear" w:color="auto" w:fill="ffffff"/>
        <w:widowControl/>
        <w:tabs>
          <w:tab w:val="left" w:pos="1134"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Допускается устанавливать ОРД Заказчика</w:t>
      </w:r>
      <w:r>
        <w:rPr>
          <w:rFonts w:ascii="Times New Roman" w:hAnsi="Times New Roman" w:eastAsia="Calibri" w:cs="Times New Roman"/>
          <w:sz w:val="24"/>
          <w:szCs w:val="24"/>
        </w:rPr>
        <w:t xml:space="preserve"> иной порядок документооборота, в части направления и визирования писем подрядных организаций, с учетом действующей организационной структуры, при этом такой порядок не должен противоречить или ослаблять требования действующих правил.</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shd w:val="clear" w:color="auto" w:fill="ffffff"/>
        <w:widowControl/>
        <w:tabs>
          <w:tab w:val="left" w:pos="1134" w:leader="none"/>
          <w:tab w:val="left" w:pos="1418"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Порядок согласования </w:t>
      </w:r>
      <w:r>
        <w:rPr>
          <w:rFonts w:ascii="Times New Roman" w:hAnsi="Times New Roman" w:eastAsia="Calibri" w:cs="Times New Roman"/>
          <w:sz w:val="24"/>
          <w:szCs w:val="24"/>
        </w:rPr>
        <w:t xml:space="preserve">ПОС, ППР, технологических карт (далее - ТК) определяется Заказчиком в установленном порядке.</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shd w:val="clear" w:color="auto" w:fill="ffffff"/>
        <w:widowControl/>
        <w:tabs>
          <w:tab w:val="left" w:pos="1134"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Для повышения качества усвоения персоналом подрядной организации требований безопасности, соответствующим ОРД Заказчика, должны быть утверждены и применяться тесто</w:t>
      </w:r>
      <w:r>
        <w:rPr>
          <w:rFonts w:ascii="Times New Roman" w:hAnsi="Times New Roman" w:eastAsia="Calibri" w:cs="Times New Roman"/>
          <w:sz w:val="24"/>
          <w:szCs w:val="24"/>
        </w:rPr>
        <w:t xml:space="preserve">вые вопросы для проверки усвоения вводного, первичного и целевого инструктажей по безопасности труда перед допуском к работам персонала подрядных организаций, при этом тестовые вопросы первичного инструктажа на рабочем месте должны содержать вопросы на зна</w:t>
      </w:r>
      <w:r>
        <w:rPr>
          <w:rFonts w:ascii="Times New Roman" w:hAnsi="Times New Roman" w:eastAsia="Calibri" w:cs="Times New Roman"/>
          <w:sz w:val="24"/>
          <w:szCs w:val="24"/>
        </w:rPr>
        <w:t xml:space="preserve">ние персоналом подрядной организации требований ПОС, ППР, ТК на выполнение предстоящих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2"/>
        </w:numPr>
        <w:ind w:left="0" w:firstLine="709"/>
        <w:jc w:val="both"/>
        <w:shd w:val="clear" w:color="auto" w:fill="ffffff"/>
        <w:widowControl/>
        <w:tabs>
          <w:tab w:val="left" w:pos="1134" w:leader="none"/>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целях повышения уровня безопасности работ, после получения оформленного в установле</w:t>
      </w:r>
      <w:r>
        <w:rPr>
          <w:rFonts w:ascii="Times New Roman" w:hAnsi="Times New Roman" w:eastAsia="Calibri" w:cs="Times New Roman"/>
          <w:sz w:val="24"/>
          <w:szCs w:val="24"/>
        </w:rPr>
        <w:t xml:space="preserve">нном порядке сопроводительного письма о допуске персонала подрядной организации, Заказчиком может быть организована дополнительная процедура проверки готовности персонала подрядных организаций к безопасному выполнению работ, которая может осуществляться в </w:t>
      </w:r>
      <w:r>
        <w:rPr>
          <w:rFonts w:ascii="Times New Roman" w:hAnsi="Times New Roman" w:eastAsia="Calibri" w:cs="Times New Roman"/>
          <w:sz w:val="24"/>
          <w:szCs w:val="24"/>
        </w:rPr>
        <w:t xml:space="preserve">форме собеседования на знание проводимых работ, технологии их выполнения, требований охраны труда, пожарной и промышленной безопасности, указанных в ПОС, ППР, ТК, а также порядка организации проведения работ и оказания первой помощи при несчастных случаях.</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shd w:val="clear" w:color="auto" w:fill="ffffff"/>
        <w:widowControl/>
        <w:tabs>
          <w:tab w:val="left" w:pos="1134"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Решение о дальнейшем допуске персонала подрядной организации к выполнению работ должно приниматься с учетом результатов проверки их готовности к предстоящим работам. Порядок проведения проверки готовности персонала подрядных организаций к безопасному выпо</w:t>
      </w:r>
      <w:r>
        <w:rPr>
          <w:rFonts w:ascii="Times New Roman" w:hAnsi="Times New Roman" w:eastAsia="Calibri" w:cs="Times New Roman"/>
          <w:sz w:val="24"/>
          <w:szCs w:val="24"/>
        </w:rPr>
        <w:t xml:space="preserve">лнению работ должен определяться ОРД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shd w:val="clear" w:color="auto" w:fill="ffffff"/>
        <w:widowControl/>
        <w:tabs>
          <w:tab w:val="left" w:pos="1134"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102"/>
        </w:numPr>
        <w:ind w:left="0" w:firstLine="709"/>
        <w:jc w:val="both"/>
        <w:keepNext/>
        <w:shd w:val="clear" w:color="auto" w:fill="ffffff"/>
        <w:widowControl/>
        <w:tabs>
          <w:tab w:val="left" w:pos="1134" w:leader="none"/>
        </w:tabs>
        <w:rPr>
          <w:rFonts w:ascii="Times New Roman" w:hAnsi="Times New Roman" w:eastAsia="Calibri" w:cs="Times New Roman"/>
          <w:b/>
          <w:bCs/>
          <w:sz w:val="24"/>
          <w:szCs w:val="24"/>
        </w:rPr>
      </w:pPr>
      <w:r/>
      <w:bookmarkStart w:id="12" w:name="_Toc282613660"/>
      <w:r>
        <w:rPr>
          <w:rFonts w:ascii="Times New Roman" w:hAnsi="Times New Roman" w:eastAsia="Calibri" w:cs="Times New Roman"/>
          <w:b/>
          <w:bCs/>
          <w:sz w:val="24"/>
          <w:szCs w:val="24"/>
        </w:rPr>
        <w:t xml:space="preserve">Особенности допуска и организации работ строительно-монтажных организаций</w:t>
      </w:r>
      <w:bookmarkEnd w:id="12"/>
      <w:r>
        <w:rPr>
          <w:rFonts w:ascii="Times New Roman" w:hAnsi="Times New Roman" w:eastAsia="Calibri" w:cs="Times New Roman"/>
          <w:b/>
          <w:bCs/>
          <w:sz w:val="24"/>
          <w:szCs w:val="24"/>
        </w:rPr>
      </w:r>
      <w:r>
        <w:rPr>
          <w:rFonts w:ascii="Times New Roman" w:hAnsi="Times New Roman" w:eastAsia="Calibri" w:cs="Times New Roman"/>
          <w:b/>
          <w:bCs/>
          <w:sz w:val="24"/>
          <w:szCs w:val="24"/>
        </w:rPr>
      </w:r>
    </w:p>
    <w:p>
      <w:pPr>
        <w:numPr>
          <w:ilvl w:val="1"/>
          <w:numId w:val="99"/>
        </w:numPr>
        <w:ind w:left="0" w:firstLine="709"/>
        <w:jc w:val="both"/>
        <w:keepNext/>
        <w:widowControl/>
        <w:tabs>
          <w:tab w:val="left" w:pos="1134" w:leader="none"/>
        </w:tabs>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Порядок подготовки к проведению работ</w:t>
      </w:r>
      <w:r>
        <w:rPr>
          <w:rFonts w:ascii="Times New Roman" w:hAnsi="Times New Roman" w:eastAsia="Calibri" w:cs="Times New Roman"/>
          <w:b/>
          <w:bCs/>
          <w:sz w:val="24"/>
          <w:szCs w:val="24"/>
        </w:rPr>
      </w:r>
      <w:r>
        <w:rPr>
          <w:rFonts w:ascii="Times New Roman" w:hAnsi="Times New Roman" w:eastAsia="Calibri" w:cs="Times New Roman"/>
          <w:b/>
          <w:bCs/>
          <w:sz w:val="24"/>
          <w:szCs w:val="24"/>
        </w:rPr>
      </w:r>
    </w:p>
    <w:p>
      <w:pPr>
        <w:numPr>
          <w:ilvl w:val="2"/>
          <w:numId w:val="99"/>
        </w:numPr>
        <w:ind w:left="0" w:firstLine="709"/>
        <w:jc w:val="both"/>
        <w:widowControl/>
        <w:tabs>
          <w:tab w:val="left" w:pos="1134" w:leader="none"/>
          <w:tab w:val="left" w:pos="1418" w:leader="none"/>
          <w:tab w:val="left" w:pos="1560" w:leader="none"/>
          <w:tab w:val="left" w:pos="1701"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ОРД Заказчика для организации безопасного производства работ должны быть определены категории р</w:t>
      </w:r>
      <w:r>
        <w:rPr>
          <w:rFonts w:ascii="Times New Roman" w:hAnsi="Times New Roman" w:eastAsia="Calibri" w:cs="Times New Roman"/>
          <w:sz w:val="24"/>
          <w:szCs w:val="24"/>
        </w:rPr>
        <w:t xml:space="preserve">аботников из числа административно-технического персонала с группой </w:t>
      </w:r>
      <w:r>
        <w:rPr>
          <w:rFonts w:ascii="Times New Roman" w:hAnsi="Times New Roman" w:eastAsia="Calibri" w:cs="Times New Roman"/>
          <w:sz w:val="24"/>
          <w:szCs w:val="24"/>
          <w:lang w:val="en-US"/>
        </w:rPr>
        <w:t xml:space="preserve">V</w:t>
      </w:r>
      <w:r>
        <w:rPr>
          <w:rFonts w:ascii="Times New Roman" w:hAnsi="Times New Roman" w:eastAsia="Calibri" w:cs="Times New Roman"/>
          <w:sz w:val="24"/>
          <w:szCs w:val="24"/>
        </w:rPr>
        <w:t xml:space="preserve"> по электробезопасности, в чьем обслуживании находится объект, имеющие право согласования ПОС, ППР и подписи акта-допуска</w:t>
      </w:r>
      <w:r>
        <w:rPr>
          <w:rFonts w:ascii="Times New Roman" w:hAnsi="Times New Roman" w:eastAsia="Calibri" w:cs="Times New Roman"/>
          <w:b/>
          <w:sz w:val="24"/>
          <w:szCs w:val="24"/>
        </w:rPr>
        <w:t xml:space="preserve"> </w:t>
      </w:r>
      <w:r>
        <w:rPr>
          <w:rFonts w:ascii="Times New Roman" w:hAnsi="Times New Roman" w:eastAsia="Calibri" w:cs="Times New Roman"/>
          <w:sz w:val="24"/>
          <w:szCs w:val="24"/>
        </w:rPr>
        <w:t xml:space="preserve">по форме ПОТС, а также имеющие право согласования мероприятий по </w:t>
      </w:r>
      <w:r>
        <w:rPr>
          <w:rFonts w:ascii="Times New Roman" w:hAnsi="Times New Roman" w:eastAsia="Calibri" w:cs="Times New Roman"/>
          <w:sz w:val="24"/>
          <w:szCs w:val="24"/>
        </w:rPr>
        <w:t xml:space="preserve">обеспечению безопасности строительного производства, указанных в наряде-допуске по форме ПОТС, перед первичным допуском к работам СМО.</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Сведения о предоставлении прав разработки, согласования ПОС, ППР и подписи акта-допуска</w:t>
      </w:r>
      <w:r>
        <w:rPr>
          <w:rFonts w:ascii="Times New Roman" w:hAnsi="Times New Roman" w:eastAsia="Calibri" w:cs="Times New Roman"/>
          <w:b/>
          <w:sz w:val="24"/>
          <w:szCs w:val="24"/>
        </w:rPr>
        <w:t xml:space="preserve"> </w:t>
      </w:r>
      <w:r>
        <w:rPr>
          <w:rFonts w:ascii="Times New Roman" w:hAnsi="Times New Roman" w:eastAsia="Calibri" w:cs="Times New Roman"/>
          <w:sz w:val="24"/>
          <w:szCs w:val="24"/>
        </w:rPr>
        <w:t xml:space="preserve">по форме ПОТС и работниках, имеющ</w:t>
      </w:r>
      <w:r>
        <w:rPr>
          <w:rFonts w:ascii="Times New Roman" w:hAnsi="Times New Roman" w:eastAsia="Calibri" w:cs="Times New Roman"/>
          <w:sz w:val="24"/>
          <w:szCs w:val="24"/>
        </w:rPr>
        <w:t xml:space="preserve">их право согласовывать мероприятия по обеспечению безопасности строительного производства в наряде-допуске по форме ПОТС, должны поддерживаться в актуальном состоянии.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Уполномоченным лицом СМО, имеющим право подписи акта-допуска, совместно с представителем</w:t>
      </w:r>
      <w:r>
        <w:rPr>
          <w:rFonts w:ascii="Times New Roman" w:hAnsi="Times New Roman" w:eastAsia="Calibri" w:cs="Times New Roman"/>
          <w:sz w:val="24"/>
          <w:szCs w:val="24"/>
        </w:rPr>
        <w:t xml:space="preserve"> Заказчика, имеющим право подписи акта-допуска на</w:t>
      </w:r>
      <w:r>
        <w:rPr>
          <w:rFonts w:ascii="Times New Roman" w:hAnsi="Times New Roman" w:eastAsia="Calibri" w:cs="Times New Roman"/>
          <w:i/>
          <w:sz w:val="24"/>
          <w:szCs w:val="24"/>
        </w:rPr>
        <w:t xml:space="preserve"> </w:t>
      </w:r>
      <w:r>
        <w:rPr>
          <w:rFonts w:ascii="Times New Roman" w:hAnsi="Times New Roman" w:eastAsia="Calibri" w:cs="Times New Roman"/>
          <w:sz w:val="24"/>
          <w:szCs w:val="24"/>
        </w:rPr>
        <w:t xml:space="preserve">объекте, где будут производиться работы, оформляется акт-допуск для производства работ на территории Заказчика по форме ПОТС.</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Акт-допуск выписывается в 2-х экземплярах, один из которых остается у представителя СМО, второй - у представителя Заказчика, ответственного за производство подрядных работ, для возможности осуществления контроля.</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Актом-допуском должны быть определены:</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0"/>
        </w:numPr>
        <w:ind w:left="0" w:firstLine="709"/>
        <w:jc w:val="both"/>
        <w:widowControl/>
        <w:tabs>
          <w:tab w:val="num" w:pos="0" w:leader="none"/>
          <w:tab w:val="num" w:pos="993" w:leader="none"/>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мест</w:t>
      </w:r>
      <w:r>
        <w:rPr>
          <w:rFonts w:ascii="Times New Roman" w:hAnsi="Times New Roman" w:eastAsia="Calibri" w:cs="Times New Roman"/>
          <w:sz w:val="24"/>
          <w:szCs w:val="24"/>
        </w:rPr>
        <w:t xml:space="preserve">а создания видимых разрывов электрической схемы, образованных для отделения, выделенного для СМО участка от действующей электроустановки, и места установки защитного заземления;</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0"/>
        </w:numPr>
        <w:ind w:left="0" w:firstLine="709"/>
        <w:jc w:val="both"/>
        <w:widowControl/>
        <w:tabs>
          <w:tab w:val="num" w:pos="0" w:leader="none"/>
          <w:tab w:val="num" w:pos="993" w:leader="none"/>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место и вид ограждений, исключающих возможность ошибочного проникновения работ</w:t>
      </w:r>
      <w:r>
        <w:rPr>
          <w:rFonts w:ascii="Times New Roman" w:hAnsi="Times New Roman" w:eastAsia="Calibri" w:cs="Times New Roman"/>
          <w:sz w:val="24"/>
          <w:szCs w:val="24"/>
        </w:rPr>
        <w:t xml:space="preserve">ников СМО за пределы зоны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0"/>
        </w:numPr>
        <w:ind w:left="0" w:firstLine="709"/>
        <w:jc w:val="both"/>
        <w:widowControl/>
        <w:tabs>
          <w:tab w:val="num" w:pos="0" w:leader="none"/>
          <w:tab w:val="num" w:pos="993" w:leader="none"/>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место входа (выхода) и въезда (выезда) в зону работ;</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0"/>
        </w:numPr>
        <w:ind w:left="0" w:firstLine="709"/>
        <w:jc w:val="both"/>
        <w:widowControl/>
        <w:tabs>
          <w:tab w:val="num" w:pos="0" w:leader="none"/>
          <w:tab w:val="num" w:pos="993" w:leader="none"/>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наличие опасных и вредных факторов;</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0"/>
        </w:numPr>
        <w:ind w:left="0" w:firstLine="709"/>
        <w:jc w:val="both"/>
        <w:widowControl/>
        <w:tabs>
          <w:tab w:val="num" w:pos="0" w:leader="none"/>
          <w:tab w:val="num" w:pos="993" w:leader="none"/>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согласование с третьей стороной в случае наличия опасного или вредного фактора третьей стороны (газопровод, кабельные линии и др.).</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 w:val="num" w:pos="228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акте-допуске или отдельном ОРД Заказчика - владельца электроустановок указываются работники, имеющие право допуска к работе работников СМО и право подписи наряда-допуска. При этом один экземпляр ОРД (при его наличии) выдается представителю СМО.</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Ответстве</w:t>
      </w:r>
      <w:r>
        <w:rPr>
          <w:rFonts w:ascii="Times New Roman" w:hAnsi="Times New Roman" w:eastAsia="Calibri" w:cs="Times New Roman"/>
          <w:sz w:val="24"/>
          <w:szCs w:val="24"/>
        </w:rPr>
        <w:t xml:space="preserve">нность за соблюдение мероприятий, обеспечивающих безопасность производства работ, предусмотренных актом-допуском, в соответствии с пунктом 47.4 ПОТЭЭ, несут работники, подписавшие его со стороны СМО и Заказчика, на объектах которого производятся работы.</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num" w:pos="0" w:leader="none"/>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На</w:t>
      </w:r>
      <w:r>
        <w:rPr>
          <w:rFonts w:ascii="Times New Roman" w:hAnsi="Times New Roman" w:eastAsia="Calibri" w:cs="Times New Roman"/>
          <w:sz w:val="24"/>
          <w:szCs w:val="24"/>
        </w:rPr>
        <w:t xml:space="preserve">ряд-допуск по форме ПОТС выдается после оформления акта-допуска.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Персонал СМО по прибытии на место проведения работ должен пройти вводный и первичный инструктаж по безопасности труда с учетом местных особенностей и опасных факторов, имеющихся на выделенном</w:t>
      </w:r>
      <w:r>
        <w:rPr>
          <w:rFonts w:ascii="Times New Roman" w:hAnsi="Times New Roman" w:eastAsia="Calibri" w:cs="Times New Roman"/>
          <w:sz w:val="24"/>
          <w:szCs w:val="24"/>
        </w:rPr>
        <w:t xml:space="preserve"> участке работ, а работники, имеющие право выдачи нарядов и быть руководителями работ, дополнительно должны пройти инструктаж по схемам электроустановок.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ОРД Заказчика должны быть определены категории работников, имеющие право проведения вводного и первич</w:t>
      </w:r>
      <w:r>
        <w:rPr>
          <w:rFonts w:ascii="Times New Roman" w:hAnsi="Times New Roman" w:eastAsia="Calibri" w:cs="Times New Roman"/>
          <w:sz w:val="24"/>
          <w:szCs w:val="24"/>
        </w:rPr>
        <w:t xml:space="preserve">ного инструктажей персоналу СМО.</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Проведение инструктажа должно фиксироваться в журналах регистрации инструктажей СМО и Заказчика с подписями работников СМО и работников, проводивших инструктажи.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418"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Необходимые отключения оборудования для выполнения предстоящи</w:t>
      </w:r>
      <w:r>
        <w:rPr>
          <w:rFonts w:ascii="Times New Roman" w:hAnsi="Times New Roman" w:eastAsia="Calibri" w:cs="Times New Roman"/>
          <w:sz w:val="24"/>
          <w:szCs w:val="24"/>
        </w:rPr>
        <w:t xml:space="preserve">х работ в действующих электроустановках (далее - ДЭУ) осуществляются при наличии письменного запроса СМО.</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418"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зоне производства работ СМО должна провести подготовительные мероприятия по обеспечению безопасного производства работ в объемах, установленных ПОС, ППР, ТК и др.</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418"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соответствии с актом-допуском на территории ДЭУ до и после выполнения основных работ СМО </w:t>
      </w:r>
      <w:r>
        <w:rPr>
          <w:rFonts w:ascii="Times New Roman" w:hAnsi="Times New Roman" w:eastAsia="Calibri" w:cs="Times New Roman"/>
          <w:sz w:val="24"/>
          <w:szCs w:val="24"/>
        </w:rPr>
        <w:t xml:space="preserve">должна быть проведена планировка строительной площадки, установлены (сняты) постоянные ограждения и т. д. Предварительные работы должны выполняться по наряду-допуску по форме ПОТС, выданному работником СМО, имеющим право выдачи нарядов и, при необходимости</w:t>
      </w:r>
      <w:r>
        <w:rPr>
          <w:rFonts w:ascii="Times New Roman" w:hAnsi="Times New Roman" w:eastAsia="Calibri" w:cs="Times New Roman"/>
          <w:sz w:val="24"/>
          <w:szCs w:val="24"/>
        </w:rPr>
        <w:t xml:space="preserve">, наряду-допуску по форме ПОТЭЭ, выданного на наблюдающего из числа персонала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993" w:leader="none"/>
          <w:tab w:val="left" w:pos="1134" w:leader="none"/>
          <w:tab w:val="left" w:pos="1418"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Производственные территории и участки проведения строительного производства в населенных пунктах или на территории эксплуатируемого производственного объекта во избежа</w:t>
      </w:r>
      <w:r>
        <w:rPr>
          <w:rFonts w:ascii="Times New Roman" w:hAnsi="Times New Roman" w:eastAsia="Calibri" w:cs="Times New Roman"/>
          <w:sz w:val="24"/>
          <w:szCs w:val="24"/>
        </w:rPr>
        <w:t xml:space="preserve">ние доступа посторонних лиц должны быть ограждены подрядной организацией. В соответствии с требованиями ПОТС:</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высота защитных ограждений производственной территории должна быть не менее 1,6 м, а участков работ - не менее 1,2 м;</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защитные ограждения, при</w:t>
      </w:r>
      <w:r>
        <w:rPr>
          <w:rFonts w:ascii="Times New Roman" w:hAnsi="Times New Roman" w:eastAsia="Calibri" w:cs="Times New Roman"/>
          <w:sz w:val="24"/>
          <w:szCs w:val="24"/>
        </w:rPr>
        <w:t xml:space="preserve">мыкающие к местам массового прохода людей, должны иметь высоту не менее 2 м и должны быть оборудованы сплошным защитным козырьком;</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защитный козырек должен выдерживать действие снеговой нагрузки, а также нагрузки от падения одиночных мелких предметов;</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tabs>
          <w:tab w:val="left" w:pos="993" w:leader="none"/>
          <w:tab w:val="left" w:pos="1134"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 з</w:t>
      </w:r>
      <w:r>
        <w:rPr>
          <w:rFonts w:ascii="Times New Roman" w:hAnsi="Times New Roman" w:eastAsia="Calibri" w:cs="Times New Roman"/>
          <w:sz w:val="24"/>
          <w:szCs w:val="24"/>
        </w:rPr>
        <w:t xml:space="preserve">ащитные ограждения не должны иметь проемов, кроме ворот и калиток, контролируемых - в течение рабочего времени и запираемых после его окончания.</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418"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Не допускается установка бытовых и производственных модулей (вагончиков) СМО на территории ОРУ.</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701"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производств</w:t>
      </w:r>
      <w:r>
        <w:rPr>
          <w:rFonts w:ascii="Times New Roman" w:hAnsi="Times New Roman" w:eastAsia="Calibri" w:cs="Times New Roman"/>
          <w:sz w:val="24"/>
          <w:szCs w:val="24"/>
        </w:rPr>
        <w:t xml:space="preserve">е работ в темное время суток строительные площадки и участки строительного производства, рабочие места, проезды и подходы к ним должны быть освещены. Освещенность участков работ, рабочих мест, проездов и подходов к ним должна быть равномерной, без слепящег</w:t>
      </w:r>
      <w:r>
        <w:rPr>
          <w:rFonts w:ascii="Times New Roman" w:hAnsi="Times New Roman" w:eastAsia="Calibri" w:cs="Times New Roman"/>
          <w:sz w:val="24"/>
          <w:szCs w:val="24"/>
        </w:rPr>
        <w:t xml:space="preserve">о действия осветительных устройств на работников.</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Проезды, проходы на территории производства работ, проходы к рабочим местам должны содержаться в чистоте, очищаться от мусора и снега, не загромождаться складируемыми материалами и строительными конструкция</w:t>
      </w:r>
      <w:r>
        <w:rPr>
          <w:rFonts w:ascii="Times New Roman" w:hAnsi="Times New Roman" w:eastAsia="Calibri" w:cs="Times New Roman"/>
          <w:sz w:val="24"/>
          <w:szCs w:val="24"/>
        </w:rPr>
        <w:t xml:space="preserve">ми.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 входа (въезда) в огражденную выделенную зону руководитель работ СМО должен обеспечить установку щита со схемой внутрипостроечных дорог и проездов с указанием мест складирования материалов и конструкций, размещения средств пожарной безопасности, мест </w:t>
      </w:r>
      <w:r>
        <w:rPr>
          <w:rFonts w:ascii="Times New Roman" w:hAnsi="Times New Roman" w:eastAsia="Calibri" w:cs="Times New Roman"/>
          <w:sz w:val="24"/>
          <w:szCs w:val="24"/>
        </w:rPr>
        <w:t xml:space="preserve">разворота транспортных средств и т.п.</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843" w:leader="none"/>
        </w:tabs>
        <w:rPr>
          <w:rFonts w:ascii="Times New Roman" w:hAnsi="Times New Roman" w:eastAsia="Calibri" w:cs="Times New Roman"/>
          <w:bCs/>
          <w:sz w:val="24"/>
          <w:szCs w:val="24"/>
        </w:rPr>
      </w:pPr>
      <w:r>
        <w:rPr>
          <w:rFonts w:ascii="Times New Roman" w:hAnsi="Times New Roman" w:eastAsia="Calibri" w:cs="Times New Roman"/>
          <w:sz w:val="24"/>
          <w:szCs w:val="24"/>
        </w:rPr>
        <w:t xml:space="preserve">Подготовительные работы по обеспечению безопасного производства работ принимаются комиссией в составе представителей Заказчика и СМО по акту о соответствии выполненных внеплощадочных и внутриплощадочных подготовительны</w:t>
      </w:r>
      <w:r>
        <w:rPr>
          <w:rFonts w:ascii="Times New Roman" w:hAnsi="Times New Roman" w:eastAsia="Calibri" w:cs="Times New Roman"/>
          <w:sz w:val="24"/>
          <w:szCs w:val="24"/>
        </w:rPr>
        <w:t xml:space="preserve">х работ требованиям безопасности труда и готовности объекта к началу строительства (приложение № 3 к ПОТС). </w:t>
      </w:r>
      <w:r>
        <w:rPr>
          <w:rFonts w:ascii="Times New Roman" w:hAnsi="Times New Roman" w:eastAsia="Calibri" w:cs="Times New Roman"/>
          <w:bCs/>
          <w:sz w:val="24"/>
          <w:szCs w:val="24"/>
        </w:rPr>
      </w:r>
      <w:r>
        <w:rPr>
          <w:rFonts w:ascii="Times New Roman" w:hAnsi="Times New Roman" w:eastAsia="Calibri" w:cs="Times New Roman"/>
          <w:bCs/>
          <w:sz w:val="24"/>
          <w:szCs w:val="24"/>
        </w:rPr>
      </w:r>
    </w:p>
    <w:p>
      <w:pPr>
        <w:numPr>
          <w:ilvl w:val="2"/>
          <w:numId w:val="99"/>
        </w:numPr>
        <w:ind w:left="0" w:firstLine="709"/>
        <w:jc w:val="both"/>
        <w:widowControl/>
        <w:tabs>
          <w:tab w:val="left" w:pos="1134" w:leader="none"/>
          <w:tab w:val="left" w:pos="1843" w:leader="none"/>
        </w:tabs>
        <w:rPr>
          <w:rFonts w:ascii="Times New Roman" w:hAnsi="Times New Roman" w:eastAsia="Calibri" w:cs="Times New Roman"/>
          <w:bCs/>
          <w:sz w:val="24"/>
          <w:szCs w:val="24"/>
        </w:rPr>
      </w:pPr>
      <w:r>
        <w:rPr>
          <w:rFonts w:ascii="Times New Roman" w:hAnsi="Times New Roman" w:eastAsia="Calibri" w:cs="Times New Roman"/>
          <w:sz w:val="24"/>
          <w:szCs w:val="24"/>
        </w:rPr>
        <w:t xml:space="preserve">После подписания комиссией акта о соответствии в</w:t>
      </w:r>
      <w:r>
        <w:rPr>
          <w:rFonts w:ascii="Times New Roman" w:hAnsi="Times New Roman" w:eastAsia="Calibri" w:cs="Times New Roman"/>
          <w:sz w:val="24"/>
          <w:szCs w:val="24"/>
        </w:rPr>
        <w:t xml:space="preserve">ыполненных внеплощадочных и внутриплощадочных работ требованиям безопасности труда и готовности объекта к началу строительства представитель СМО - должностное лицо, уполномоченное приказом работодателя (ответственное за выдачу наряда-допуска), выдает наряд</w:t>
      </w:r>
      <w:r>
        <w:rPr>
          <w:rFonts w:ascii="Times New Roman" w:hAnsi="Times New Roman" w:eastAsia="Calibri" w:cs="Times New Roman"/>
          <w:bCs/>
          <w:sz w:val="24"/>
          <w:szCs w:val="24"/>
        </w:rPr>
        <w:t xml:space="preserve">-допуск </w:t>
      </w:r>
      <w:r>
        <w:rPr>
          <w:rFonts w:ascii="Times New Roman" w:hAnsi="Times New Roman" w:eastAsia="Calibri" w:cs="Times New Roman"/>
          <w:sz w:val="24"/>
          <w:szCs w:val="24"/>
        </w:rPr>
        <w:t xml:space="preserve">по форме </w:t>
      </w:r>
      <w:r>
        <w:rPr>
          <w:rFonts w:ascii="Times New Roman" w:hAnsi="Times New Roman" w:eastAsia="Calibri" w:cs="Times New Roman"/>
          <w:bCs/>
          <w:sz w:val="24"/>
          <w:szCs w:val="24"/>
        </w:rPr>
        <w:t xml:space="preserve">ПОТС</w:t>
      </w:r>
      <w:r>
        <w:rPr>
          <w:rFonts w:ascii="Times New Roman" w:hAnsi="Times New Roman" w:eastAsia="Calibri" w:cs="Times New Roman"/>
          <w:sz w:val="24"/>
          <w:szCs w:val="24"/>
        </w:rPr>
        <w:t xml:space="preserve"> </w:t>
      </w:r>
      <w:r>
        <w:rPr>
          <w:rFonts w:ascii="Times New Roman" w:hAnsi="Times New Roman" w:eastAsia="Calibri" w:cs="Times New Roman"/>
          <w:bCs/>
          <w:sz w:val="24"/>
          <w:szCs w:val="24"/>
        </w:rPr>
        <w:t xml:space="preserve">на производство работ в местах действия вредных и опасных производственных факторов. </w:t>
      </w:r>
      <w:r>
        <w:rPr>
          <w:rFonts w:ascii="Times New Roman" w:hAnsi="Times New Roman" w:eastAsia="Calibri" w:cs="Times New Roman"/>
          <w:bCs/>
          <w:sz w:val="24"/>
          <w:szCs w:val="24"/>
        </w:rPr>
      </w:r>
      <w:r>
        <w:rPr>
          <w:rFonts w:ascii="Times New Roman" w:hAnsi="Times New Roman" w:eastAsia="Calibri" w:cs="Times New Roman"/>
          <w:bCs/>
          <w:sz w:val="24"/>
          <w:szCs w:val="24"/>
        </w:rPr>
      </w:r>
    </w:p>
    <w:p>
      <w:pPr>
        <w:numPr>
          <w:ilvl w:val="2"/>
          <w:numId w:val="99"/>
        </w:numPr>
        <w:ind w:left="0" w:firstLine="709"/>
        <w:jc w:val="both"/>
        <w:widowControl/>
        <w:tabs>
          <w:tab w:val="left" w:pos="1134"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 составлении наряда-допуска по форме</w:t>
      </w:r>
      <w:r>
        <w:rPr>
          <w:rFonts w:ascii="Times New Roman" w:hAnsi="Times New Roman" w:eastAsia="Calibri" w:cs="Times New Roman"/>
          <w:bCs/>
          <w:sz w:val="24"/>
          <w:szCs w:val="24"/>
        </w:rPr>
        <w:t xml:space="preserve"> ПОТС </w:t>
      </w:r>
      <w:r>
        <w:rPr>
          <w:rFonts w:ascii="Times New Roman" w:hAnsi="Times New Roman" w:eastAsia="Calibri" w:cs="Times New Roman"/>
          <w:sz w:val="24"/>
          <w:szCs w:val="24"/>
        </w:rPr>
        <w:t xml:space="preserve">должны учитываться требования мероприятий акта-допуска, обеспечивающие безопасность, с одной стороны - </w:t>
      </w:r>
      <w:r>
        <w:rPr>
          <w:rFonts w:ascii="Times New Roman" w:hAnsi="Times New Roman" w:eastAsia="Calibri" w:cs="Times New Roman"/>
          <w:sz w:val="24"/>
          <w:szCs w:val="24"/>
        </w:rPr>
        <w:t xml:space="preserve">персонала СМО от действующего электрооборудования, а с другой стороны - безопасность персонала Заказчика от опасных факторов, возникающих при производстве работ бригадами СМО. При невыполнении этих требований наряд-допуск возвращается в СМО на переоформлен</w:t>
      </w:r>
      <w:r>
        <w:rPr>
          <w:rFonts w:ascii="Times New Roman" w:hAnsi="Times New Roman" w:eastAsia="Calibri" w:cs="Times New Roman"/>
          <w:sz w:val="24"/>
          <w:szCs w:val="24"/>
        </w:rPr>
        <w:t xml:space="preserve">ие. Согласование необходимых мероприятий по обеспечению безопасности строительного производства осуществляется представителем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560" w:leader="none"/>
          <w:tab w:val="left" w:pos="1843" w:leader="none"/>
          <w:tab w:val="left" w:pos="1985"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Не допускается расширение рабочих мест и объема задания, определенного нарядом-допуском.</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num" w:pos="0" w:leader="none"/>
          <w:tab w:val="left" w:pos="1134" w:leader="none"/>
          <w:tab w:val="left" w:pos="1985"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изменении условий производ</w:t>
      </w:r>
      <w:r>
        <w:rPr>
          <w:rFonts w:ascii="Times New Roman" w:hAnsi="Times New Roman" w:eastAsia="Calibri" w:cs="Times New Roman"/>
          <w:sz w:val="24"/>
          <w:szCs w:val="24"/>
        </w:rPr>
        <w:t xml:space="preserve">ства работ, в том числе выявлении опасных или вредных производственных факторов, влияющих на безопасность их выполнения, замене руководителя работ или производителя (исполнителя) работ, изменении состава бригады более чем наполовину, необходима выдача ново</w:t>
      </w:r>
      <w:r>
        <w:rPr>
          <w:rFonts w:ascii="Times New Roman" w:hAnsi="Times New Roman" w:eastAsia="Calibri" w:cs="Times New Roman"/>
          <w:sz w:val="24"/>
          <w:szCs w:val="24"/>
        </w:rPr>
        <w:t xml:space="preserve">го наряда-допуска, при этом работы следует прекратить, наряды-допуски (по формам </w:t>
      </w:r>
      <w:r>
        <w:rPr>
          <w:rFonts w:ascii="Times New Roman" w:hAnsi="Times New Roman" w:eastAsia="Calibri" w:cs="Times New Roman"/>
          <w:bCs/>
          <w:sz w:val="24"/>
          <w:szCs w:val="24"/>
        </w:rPr>
        <w:t xml:space="preserve">ПОТС</w:t>
      </w:r>
      <w:r>
        <w:rPr>
          <w:rFonts w:ascii="Times New Roman" w:hAnsi="Times New Roman" w:eastAsia="Calibri" w:cs="Times New Roman"/>
          <w:sz w:val="24"/>
          <w:szCs w:val="24"/>
        </w:rPr>
        <w:t xml:space="preserve"> и ПОТЭЭ) закрыть. Возобновление работ возможно только после оформления нового акта-допуска и выдачи новых нарядов-допусков с учетом изменившихся условий.</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701" w:leader="none"/>
          <w:tab w:val="left" w:pos="1985"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Учет и регистрац</w:t>
      </w:r>
      <w:r>
        <w:rPr>
          <w:rFonts w:ascii="Times New Roman" w:hAnsi="Times New Roman" w:eastAsia="Calibri" w:cs="Times New Roman"/>
          <w:sz w:val="24"/>
          <w:szCs w:val="24"/>
        </w:rPr>
        <w:t xml:space="preserve">ия работ по нарядам-допускам </w:t>
      </w:r>
      <w:r>
        <w:rPr>
          <w:rFonts w:ascii="Times New Roman" w:hAnsi="Times New Roman" w:eastAsia="Calibri" w:cs="Times New Roman"/>
          <w:bCs/>
          <w:sz w:val="24"/>
          <w:szCs w:val="24"/>
        </w:rPr>
        <w:t xml:space="preserve">по форме ПОТС</w:t>
      </w:r>
      <w:r>
        <w:rPr>
          <w:rFonts w:ascii="Times New Roman" w:hAnsi="Times New Roman" w:eastAsia="Calibri" w:cs="Times New Roman"/>
          <w:sz w:val="24"/>
          <w:szCs w:val="24"/>
        </w:rPr>
        <w:t xml:space="preserve"> производится СМО. </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701" w:leader="none"/>
          <w:tab w:val="left" w:pos="1985"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Первичный допуск к работам в полностью выделенной зоне работ на территории Заказчика-владельца электроустановки, в которой будут проводиться работы (место работы выделено стационарным ограждение</w:t>
      </w:r>
      <w:r>
        <w:rPr>
          <w:rFonts w:ascii="Times New Roman" w:hAnsi="Times New Roman" w:eastAsia="Calibri" w:cs="Times New Roman"/>
          <w:sz w:val="24"/>
          <w:szCs w:val="24"/>
        </w:rPr>
        <w:t xml:space="preserve">м, а пути прохода персонала и проезда транспорта не пересекают </w:t>
      </w:r>
      <w:r>
        <w:rPr>
          <w:rFonts w:ascii="Times New Roman" w:hAnsi="Times New Roman" w:eastAsia="Calibri" w:cs="Times New Roman"/>
          <w:bCs/>
          <w:sz w:val="24"/>
          <w:szCs w:val="24"/>
        </w:rPr>
        <w:t xml:space="preserve">территории или помещения действующего распределительного устройства (далее - РУ))</w:t>
      </w:r>
      <w:r>
        <w:rPr>
          <w:rFonts w:ascii="Times New Roman" w:hAnsi="Times New Roman" w:eastAsia="Calibri" w:cs="Times New Roman"/>
          <w:sz w:val="24"/>
          <w:szCs w:val="24"/>
        </w:rPr>
        <w:t xml:space="preserve">, осуществляет допускающий из числа персонала Заказчика. Допускающий расписывается в наряде-допуске, выданном ра</w:t>
      </w:r>
      <w:r>
        <w:rPr>
          <w:rFonts w:ascii="Times New Roman" w:hAnsi="Times New Roman" w:eastAsia="Calibri" w:cs="Times New Roman"/>
          <w:sz w:val="24"/>
          <w:szCs w:val="24"/>
        </w:rPr>
        <w:t xml:space="preserve">ботником СМО (п. 8 наряда), а руководитель работ СМО после проведения целевого инструктажа членов бригады по безопасному ведению работ на территории объекта и технологии выполнения работ оформляет инструктаж в наряде-допуске. По завершении целевого инструк</w:t>
      </w:r>
      <w:r>
        <w:rPr>
          <w:rFonts w:ascii="Times New Roman" w:hAnsi="Times New Roman" w:eastAsia="Calibri" w:cs="Times New Roman"/>
          <w:sz w:val="24"/>
          <w:szCs w:val="24"/>
        </w:rPr>
        <w:t xml:space="preserve">тажа работники </w:t>
      </w:r>
      <w:r>
        <w:rPr>
          <w:rFonts w:ascii="Times New Roman" w:hAnsi="Times New Roman" w:eastAsia="Calibri" w:cs="Times New Roman"/>
          <w:sz w:val="24"/>
          <w:szCs w:val="24"/>
        </w:rPr>
        <w:t xml:space="preserve">СМО ставят подписи в наряде-допуске по форме</w:t>
      </w:r>
      <w:r>
        <w:rPr>
          <w:rFonts w:ascii="Times New Roman" w:hAnsi="Times New Roman" w:eastAsia="Calibri" w:cs="Times New Roman"/>
          <w:bCs/>
          <w:sz w:val="24"/>
          <w:szCs w:val="24"/>
        </w:rPr>
        <w:t xml:space="preserve"> ПОТС</w:t>
      </w:r>
      <w:r>
        <w:rPr>
          <w:rFonts w:ascii="Times New Roman" w:hAnsi="Times New Roman" w:eastAsia="Calibri" w:cs="Times New Roman"/>
          <w:sz w:val="24"/>
          <w:szCs w:val="24"/>
        </w:rPr>
        <w:t xml:space="preserve"> и второй экземпляр наряда-допуска передается допускающему из числа персонала Заказчика. </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 тех случаях, </w:t>
      </w:r>
      <w:r>
        <w:rPr>
          <w:rFonts w:ascii="Times New Roman" w:hAnsi="Times New Roman" w:eastAsia="Calibri" w:cs="Times New Roman"/>
          <w:bCs/>
          <w:sz w:val="24"/>
          <w:szCs w:val="24"/>
        </w:rPr>
        <w:t xml:space="preserve">когда зона работ в действующем распределительном устройстве не выгорожена или путь след</w:t>
      </w:r>
      <w:r>
        <w:rPr>
          <w:rFonts w:ascii="Times New Roman" w:hAnsi="Times New Roman" w:eastAsia="Calibri" w:cs="Times New Roman"/>
          <w:bCs/>
          <w:sz w:val="24"/>
          <w:szCs w:val="24"/>
        </w:rPr>
        <w:t xml:space="preserve">ования персонала СМО в выделенную зону работ проходит по территории или через помещения действующего РУ</w:t>
      </w:r>
      <w:r>
        <w:rPr>
          <w:rFonts w:ascii="Times New Roman" w:hAnsi="Times New Roman" w:eastAsia="Calibri" w:cs="Times New Roman"/>
          <w:sz w:val="24"/>
          <w:szCs w:val="24"/>
        </w:rPr>
        <w:t xml:space="preserve">, ежедневный допуск к работам персонала СМО выполняет допускающий из числа персонала Заказчика, а работы в ней должны проводиться под надзором наблюдающе</w:t>
      </w:r>
      <w:r>
        <w:rPr>
          <w:rFonts w:ascii="Times New Roman" w:hAnsi="Times New Roman" w:eastAsia="Calibri" w:cs="Times New Roman"/>
          <w:sz w:val="24"/>
          <w:szCs w:val="24"/>
        </w:rPr>
        <w:t xml:space="preserve">го из числа персонала Заказчика, при этом, на него должен быть выдан наряд-допуск по форме ПОТЭЭ. Вход (въезд) и выход (выезд) персонала СМО в выделенную зону работ в этом случае должны осуществляться под непосредственным надзором наблюдающего. В графе «От</w:t>
      </w:r>
      <w:r>
        <w:rPr>
          <w:rFonts w:ascii="Times New Roman" w:hAnsi="Times New Roman" w:eastAsia="Calibri" w:cs="Times New Roman"/>
          <w:sz w:val="24"/>
          <w:szCs w:val="24"/>
        </w:rPr>
        <w:t xml:space="preserve">дельные указания» наряда-допуска по форме ПОТЭЭ, выданного на наблюдающего, вносится номер наряда-допуска по форме</w:t>
      </w:r>
      <w:r>
        <w:rPr>
          <w:rFonts w:ascii="Times New Roman" w:hAnsi="Times New Roman" w:eastAsia="Calibri" w:cs="Times New Roman"/>
          <w:bCs/>
          <w:sz w:val="24"/>
          <w:szCs w:val="24"/>
        </w:rPr>
        <w:t xml:space="preserve"> ПОТС</w:t>
      </w:r>
      <w:r>
        <w:rPr>
          <w:rFonts w:ascii="Times New Roman" w:hAnsi="Times New Roman" w:eastAsia="Calibri" w:cs="Times New Roman"/>
          <w:sz w:val="24"/>
          <w:szCs w:val="24"/>
        </w:rPr>
        <w:t xml:space="preserve">, а также ФИО руководителя работ СМО с указанием его ответственности за безопасность труда, связанную с технологией выполняемых работ, в </w:t>
      </w:r>
      <w:r>
        <w:rPr>
          <w:rFonts w:ascii="Times New Roman" w:hAnsi="Times New Roman" w:eastAsia="Calibri" w:cs="Times New Roman"/>
          <w:sz w:val="24"/>
          <w:szCs w:val="24"/>
        </w:rPr>
        <w:t xml:space="preserve">графе «Члены бригады» - список бригады СМО, которой в этом случае проводится целевой инструктаж.  Копия наряда-допуска по форме</w:t>
      </w:r>
      <w:r>
        <w:rPr>
          <w:rFonts w:ascii="Times New Roman" w:hAnsi="Times New Roman" w:eastAsia="Calibri" w:cs="Times New Roman"/>
          <w:bCs/>
          <w:sz w:val="24"/>
          <w:szCs w:val="24"/>
        </w:rPr>
        <w:t xml:space="preserve"> ПОТС</w:t>
      </w:r>
      <w:r>
        <w:rPr>
          <w:rFonts w:ascii="Times New Roman" w:hAnsi="Times New Roman" w:eastAsia="Calibri" w:cs="Times New Roman"/>
          <w:sz w:val="24"/>
          <w:szCs w:val="24"/>
        </w:rPr>
        <w:t xml:space="preserve"> скрепляется с выданным нарядом-допуском по форме ПОТЭЭ.</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701"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Наблюдающий наравне с ответственным руководителем (исполнителем) СМО несет ответственность за соответствие подготовленного рабочего места указаниям, предусмотренным в наряде-допуске, за наличие и сохранность установленных на рабочем месте заземлений, ограж</w:t>
      </w:r>
      <w:r>
        <w:rPr>
          <w:rFonts w:ascii="Times New Roman" w:hAnsi="Times New Roman" w:eastAsia="Calibri" w:cs="Times New Roman"/>
          <w:sz w:val="24"/>
          <w:szCs w:val="24"/>
        </w:rPr>
        <w:t xml:space="preserve">дений, плакатов и знаков безопасности, запирающих устройств приводов и за безопасность работников СМО в отношении поражения электрическим током электроустановки.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Первичный допуск к работам персонала СМО и наблюдающего на подготовленное рабочее место осущес</w:t>
      </w:r>
      <w:r>
        <w:rPr>
          <w:rFonts w:ascii="Times New Roman" w:hAnsi="Times New Roman" w:eastAsia="Calibri" w:cs="Times New Roman"/>
          <w:sz w:val="24"/>
          <w:szCs w:val="24"/>
        </w:rPr>
        <w:t xml:space="preserve">твляет допускающий из числа оперативного персонала Заказчика. Повторный допуск к работам персонала СМО осуществляет допускающий из числа оперативного персонала Заказчика или наблюдающий, если ему это поручено записью в строке «Отдельные указания» наряда-до</w:t>
      </w:r>
      <w:r>
        <w:rPr>
          <w:rFonts w:ascii="Times New Roman" w:hAnsi="Times New Roman" w:eastAsia="Calibri" w:cs="Times New Roman"/>
          <w:sz w:val="24"/>
          <w:szCs w:val="24"/>
        </w:rPr>
        <w:t xml:space="preserve">пуска по форме ПОТЭЭ, и руководитель работ СМО. Допуск к работе, выполняемый допускающим из числа оперативного персонала, оформляется в обоих экземплярах наряда по форме ПОТЭЭ, допуск, осуществляемый наблюдающим, - в экземпляре наряда, находящегося у него.</w:t>
      </w:r>
      <w:r>
        <w:rPr>
          <w:rFonts w:ascii="Times New Roman" w:hAnsi="Times New Roman" w:eastAsia="Calibri" w:cs="Times New Roman"/>
          <w:sz w:val="24"/>
          <w:szCs w:val="24"/>
        </w:rPr>
        <w:t xml:space="preserve"> </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99"/>
        </w:numPr>
        <w:ind w:left="0" w:firstLine="709"/>
        <w:jc w:val="both"/>
        <w:widowControl/>
        <w:tabs>
          <w:tab w:val="left" w:pos="1134" w:leader="none"/>
          <w:tab w:val="left" w:pos="1560"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Наблюдающий при ежедневном допуске должен проверить фактическое соответствие состава бригады составу, указанному в наряде-допуске по форме </w:t>
      </w:r>
      <w:r>
        <w:rPr>
          <w:rFonts w:ascii="Times New Roman" w:hAnsi="Times New Roman" w:eastAsia="Calibri" w:cs="Times New Roman"/>
          <w:bCs/>
          <w:sz w:val="24"/>
          <w:szCs w:val="24"/>
        </w:rPr>
        <w:t xml:space="preserve">ПОТ</w:t>
      </w:r>
      <w:r>
        <w:rPr>
          <w:rFonts w:ascii="Times New Roman" w:hAnsi="Times New Roman" w:eastAsia="Calibri" w:cs="Times New Roman"/>
          <w:sz w:val="24"/>
          <w:szCs w:val="24"/>
        </w:rPr>
        <w:t xml:space="preserve">. При изменении состава бригады целевой инструктаж по безопасности работ в отношении поражения электрическим током вновь прибывшим работникам проводит допускающий или наблюдающий из персонала Заказчика и руководитель работ бригады СМО.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tabs>
          <w:tab w:val="left" w:pos="1134" w:leader="none"/>
          <w:tab w:val="left" w:pos="1843" w:leader="none"/>
        </w:tabs>
        <w:rPr>
          <w:rFonts w:ascii="Times New Roman" w:hAnsi="Times New Roman" w:eastAsia="Calibri" w:cs="Times New Roman"/>
          <w:color w:val="000000"/>
          <w:sz w:val="24"/>
          <w:szCs w:val="24"/>
        </w:rPr>
      </w:pPr>
      <w:r>
        <w:rPr>
          <w:rFonts w:ascii="Times New Roman" w:hAnsi="Times New Roman" w:eastAsia="Calibri" w:cs="Times New Roman"/>
          <w:sz w:val="24"/>
          <w:szCs w:val="24"/>
        </w:rPr>
        <w:t xml:space="preserve">Наблюдающему запрещ</w:t>
      </w:r>
      <w:r>
        <w:rPr>
          <w:rFonts w:ascii="Times New Roman" w:hAnsi="Times New Roman" w:eastAsia="Calibri" w:cs="Times New Roman"/>
          <w:sz w:val="24"/>
          <w:szCs w:val="24"/>
        </w:rPr>
        <w:t xml:space="preserve">ается совмещать надзор с выполнением какой-либо </w:t>
      </w:r>
      <w:r>
        <w:rPr>
          <w:rFonts w:ascii="Times New Roman" w:hAnsi="Times New Roman" w:eastAsia="Calibri" w:cs="Times New Roman"/>
          <w:color w:val="000000"/>
          <w:sz w:val="24"/>
          <w:szCs w:val="24"/>
        </w:rPr>
        <w:t xml:space="preserve">другой работы.</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numPr>
          <w:ilvl w:val="2"/>
          <w:numId w:val="99"/>
        </w:numPr>
        <w:ind w:left="0" w:firstLine="709"/>
        <w:jc w:val="both"/>
        <w:widowControl/>
        <w:tabs>
          <w:tab w:val="left" w:pos="1134" w:leader="none"/>
          <w:tab w:val="left" w:pos="1560"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Проезд автомобилей, грузоподъемных машин и механизмов по территории ОРУ должен осуществляться под наблюдением одного из работников ответственного руководителя, работника, выдавшего наряд из чис</w:t>
      </w:r>
      <w:r>
        <w:rPr>
          <w:rFonts w:ascii="Times New Roman" w:hAnsi="Times New Roman" w:eastAsia="Calibri" w:cs="Times New Roman"/>
          <w:color w:val="000000"/>
          <w:sz w:val="24"/>
          <w:szCs w:val="24"/>
        </w:rPr>
        <w:t xml:space="preserve">ла персонала Подрядчика, либо оперативного персонала Заказчика.</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ind w:firstLine="709"/>
        <w:jc w:val="both"/>
        <w:tabs>
          <w:tab w:val="left" w:pos="1134"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Установка и работа грузоподъемных машин и механизмов в электроустановках должна выполняться под непрерывным руководством и надзором работника, ответственного за безопасное производство работ к</w:t>
      </w:r>
      <w:r>
        <w:rPr>
          <w:rFonts w:ascii="Times New Roman" w:hAnsi="Times New Roman" w:eastAsia="Calibri" w:cs="Times New Roman"/>
          <w:color w:val="000000"/>
          <w:sz w:val="24"/>
          <w:szCs w:val="24"/>
        </w:rPr>
        <w:t xml:space="preserve">ранами (подъемниками, вышками), имеющего группу по электробезопасности не ниже </w:t>
      </w:r>
      <w:r>
        <w:rPr>
          <w:rFonts w:ascii="Times New Roman" w:hAnsi="Times New Roman" w:eastAsia="Calibri" w:cs="Times New Roman"/>
          <w:color w:val="000000"/>
          <w:sz w:val="24"/>
          <w:szCs w:val="24"/>
          <w:lang w:val="en-US"/>
        </w:rPr>
        <w:t xml:space="preserve">IV</w:t>
      </w:r>
      <w:r>
        <w:rPr>
          <w:rFonts w:ascii="Times New Roman" w:hAnsi="Times New Roman" w:eastAsia="Calibri" w:cs="Times New Roman"/>
          <w:color w:val="000000"/>
          <w:sz w:val="24"/>
          <w:szCs w:val="24"/>
        </w:rPr>
        <w:t xml:space="preserve">.</w:t>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ind w:firstLine="709"/>
        <w:jc w:val="both"/>
        <w:tabs>
          <w:tab w:val="left" w:pos="1134"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ind w:firstLine="709"/>
        <w:jc w:val="both"/>
        <w:tabs>
          <w:tab w:val="left" w:pos="1134" w:leader="none"/>
        </w:tabs>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numPr>
          <w:ilvl w:val="1"/>
          <w:numId w:val="99"/>
        </w:numPr>
        <w:ind w:left="0" w:firstLine="709"/>
        <w:jc w:val="both"/>
        <w:widowControl/>
        <w:tabs>
          <w:tab w:val="left" w:pos="1134" w:leader="none"/>
        </w:tabs>
        <w:rPr>
          <w:rFonts w:ascii="Times New Roman" w:hAnsi="Times New Roman" w:eastAsia="Calibri" w:cs="Times New Roman"/>
          <w:b/>
          <w:bCs/>
          <w:color w:val="000000"/>
          <w:sz w:val="24"/>
          <w:szCs w:val="24"/>
        </w:rPr>
      </w:pPr>
      <w:r/>
      <w:bookmarkStart w:id="13" w:name="_Toc282613665"/>
      <w:r>
        <w:rPr>
          <w:rFonts w:ascii="Times New Roman" w:hAnsi="Times New Roman" w:eastAsia="Calibri" w:cs="Times New Roman"/>
          <w:b/>
          <w:bCs/>
          <w:color w:val="000000"/>
          <w:sz w:val="24"/>
          <w:szCs w:val="24"/>
        </w:rPr>
        <w:t xml:space="preserve">Порядок подготовки к работам в охранной зоне ВЛ</w:t>
      </w:r>
      <w:bookmarkEnd w:id="13"/>
      <w:r>
        <w:rPr>
          <w:rFonts w:ascii="Times New Roman" w:hAnsi="Times New Roman" w:eastAsia="Calibri" w:cs="Times New Roman"/>
          <w:b/>
          <w:bCs/>
          <w:vanish/>
          <w:color w:val="000000"/>
          <w:sz w:val="24"/>
          <w:szCs w:val="24"/>
        </w:rPr>
        <w:t xml:space="preserve">.</w:t>
      </w:r>
      <w:r>
        <w:rPr>
          <w:rFonts w:ascii="Times New Roman" w:hAnsi="Times New Roman" w:eastAsia="Calibri" w:cs="Times New Roman"/>
          <w:b/>
          <w:bCs/>
          <w:color w:val="000000"/>
          <w:sz w:val="24"/>
          <w:szCs w:val="24"/>
        </w:rPr>
      </w:r>
      <w:r>
        <w:rPr>
          <w:rFonts w:ascii="Times New Roman" w:hAnsi="Times New Roman" w:eastAsia="Calibri" w:cs="Times New Roman"/>
          <w:b/>
          <w:bCs/>
          <w:color w:val="000000"/>
          <w:sz w:val="24"/>
          <w:szCs w:val="24"/>
        </w:rPr>
      </w:r>
    </w:p>
    <w:p>
      <w:pPr>
        <w:ind w:firstLine="709"/>
        <w:jc w:val="both"/>
        <w:tabs>
          <w:tab w:val="left" w:pos="1134" w:leader="none"/>
          <w:tab w:val="left" w:pos="1701"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3.2.1. Допуск персонала СМО к работам в охранной зоне линии электропередачи, находящейся под напряжением, а также в пролет</w:t>
      </w:r>
      <w:r>
        <w:rPr>
          <w:rFonts w:ascii="Times New Roman" w:hAnsi="Times New Roman" w:eastAsia="Calibri" w:cs="Times New Roman"/>
          <w:sz w:val="24"/>
          <w:szCs w:val="24"/>
        </w:rPr>
        <w:t xml:space="preserve">е пересечения с действующей ВЛ, проводят допускающий из числа персонала Заказчика и ответственный руководитель работ СМО. При этом допускающий осуществляет допуск ответственного руководителя и исполнителя каждой бригады СМО.</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tabs>
          <w:tab w:val="left" w:pos="1134" w:leader="none"/>
          <w:tab w:val="left" w:pos="1701"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 работам в охранной зоне отклю</w:t>
      </w:r>
      <w:r>
        <w:rPr>
          <w:rFonts w:ascii="Times New Roman" w:hAnsi="Times New Roman" w:eastAsia="Calibri" w:cs="Times New Roman"/>
          <w:sz w:val="24"/>
          <w:szCs w:val="24"/>
        </w:rPr>
        <w:t xml:space="preserve">ченной линии электропередачи и на самой </w:t>
      </w:r>
      <w:r>
        <w:rPr>
          <w:rFonts w:ascii="Times New Roman" w:hAnsi="Times New Roman" w:eastAsia="Calibri" w:cs="Times New Roman"/>
          <w:sz w:val="24"/>
          <w:szCs w:val="24"/>
        </w:rPr>
        <w:t xml:space="preserve">отключенной линии допускающему разрешается допускать только ответственного руководителя работ СМО, который затем должен сам производить допуск остального персонала СМО.</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103"/>
        </w:numPr>
        <w:ind w:left="0" w:firstLine="709"/>
        <w:jc w:val="both"/>
        <w:widowControl/>
        <w:tabs>
          <w:tab w:val="left" w:pos="1134" w:leader="none"/>
          <w:tab w:val="left" w:pos="1701"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Выполнение работ в охранной зоне линии электроп</w:t>
      </w:r>
      <w:r>
        <w:rPr>
          <w:rFonts w:ascii="Times New Roman" w:hAnsi="Times New Roman" w:eastAsia="Calibri" w:cs="Times New Roman"/>
          <w:sz w:val="24"/>
          <w:szCs w:val="24"/>
        </w:rPr>
        <w:t xml:space="preserve">ередачи, находящейся под напряжением, проводится с разрешения ответственного руководителя работ СМО и под надзором наблюдающего из числа персонала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103"/>
        </w:numPr>
        <w:ind w:left="0" w:firstLine="709"/>
        <w:jc w:val="both"/>
        <w:widowControl/>
        <w:tabs>
          <w:tab w:val="left" w:pos="1134" w:leader="none"/>
          <w:tab w:val="left" w:pos="1701" w:leader="none"/>
          <w:tab w:val="left" w:pos="1843"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Выполнение работ в охранной зоне отключенной линии электропередачи и на самой отключенной линии пр</w:t>
      </w:r>
      <w:r>
        <w:rPr>
          <w:rFonts w:ascii="Times New Roman" w:hAnsi="Times New Roman" w:eastAsia="Calibri" w:cs="Times New Roman"/>
          <w:sz w:val="24"/>
          <w:szCs w:val="24"/>
        </w:rPr>
        <w:t xml:space="preserve">оводится с разрешения допускающего из числа персонала Заказчика, после установки заземлений.</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2"/>
          <w:numId w:val="103"/>
        </w:numPr>
        <w:ind w:left="0" w:firstLine="709"/>
        <w:jc w:val="both"/>
        <w:widowControl/>
        <w:tabs>
          <w:tab w:val="left" w:pos="1134" w:leader="none"/>
          <w:tab w:val="left" w:pos="1701" w:leader="none"/>
          <w:tab w:val="left" w:pos="1843" w:leader="none"/>
        </w:tabs>
        <w:rPr>
          <w:rFonts w:ascii="Times New Roman" w:hAnsi="Times New Roman" w:eastAsia="Calibri" w:cs="Times New Roman"/>
          <w:spacing w:val="-6"/>
          <w:sz w:val="24"/>
          <w:szCs w:val="24"/>
        </w:rPr>
      </w:pPr>
      <w:r>
        <w:rPr>
          <w:rFonts w:ascii="Times New Roman" w:hAnsi="Times New Roman" w:eastAsia="Calibri" w:cs="Times New Roman"/>
          <w:sz w:val="24"/>
          <w:szCs w:val="24"/>
        </w:rPr>
        <w:t xml:space="preserve">Выполнение работ СМО в охранных зонах ВЛ с использованием подъемных машин и механизмов с выдвижной частью допускается с учетом требований пункта 45.6 ПОТЭЭ и только при условии, если расстояние по воздуху от машины (механизма) или от ее выдвижной или подъе</w:t>
      </w:r>
      <w:r>
        <w:rPr>
          <w:rFonts w:ascii="Times New Roman" w:hAnsi="Times New Roman" w:eastAsia="Calibri" w:cs="Times New Roman"/>
          <w:sz w:val="24"/>
          <w:szCs w:val="24"/>
        </w:rPr>
        <w:t xml:space="preserve">мной части, от ее рабочего органа или поднимаемого груза в любом положении до ближайшего провода, находящегося под напряжением, будет не менее расстояния, указанного</w:t>
      </w:r>
      <w:r>
        <w:rPr>
          <w:rFonts w:ascii="Times New Roman" w:hAnsi="Times New Roman" w:eastAsia="Calibri" w:cs="Times New Roman"/>
          <w:spacing w:val="-6"/>
          <w:sz w:val="24"/>
          <w:szCs w:val="24"/>
        </w:rPr>
        <w:t xml:space="preserve"> в таблице №8 ПОТЭЭ.</w:t>
      </w:r>
      <w:r>
        <w:rPr>
          <w:rFonts w:ascii="Times New Roman" w:hAnsi="Times New Roman" w:eastAsia="Calibri" w:cs="Times New Roman"/>
          <w:spacing w:val="-6"/>
          <w:sz w:val="24"/>
          <w:szCs w:val="24"/>
        </w:rPr>
      </w:r>
      <w:r>
        <w:rPr>
          <w:rFonts w:ascii="Times New Roman" w:hAnsi="Times New Roman" w:eastAsia="Calibri" w:cs="Times New Roman"/>
          <w:spacing w:val="-6"/>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0"/>
          <w:numId w:val="101"/>
        </w:numPr>
        <w:ind w:left="0" w:firstLine="709"/>
        <w:jc w:val="both"/>
        <w:keepNext/>
        <w:widowControl/>
        <w:tabs>
          <w:tab w:val="left" w:pos="1134" w:leader="none"/>
        </w:tabs>
        <w:rPr>
          <w:rFonts w:ascii="Times New Roman" w:hAnsi="Times New Roman" w:eastAsia="Calibri" w:cs="Times New Roman"/>
          <w:b/>
          <w:bCs/>
          <w:sz w:val="24"/>
          <w:szCs w:val="24"/>
        </w:rPr>
      </w:pPr>
      <w:r/>
      <w:bookmarkStart w:id="14" w:name="_Toc282613671"/>
      <w:r>
        <w:rPr>
          <w:rFonts w:ascii="Times New Roman" w:hAnsi="Times New Roman" w:eastAsia="Calibri" w:cs="Times New Roman"/>
          <w:b/>
          <w:bCs/>
          <w:sz w:val="24"/>
          <w:szCs w:val="24"/>
        </w:rPr>
        <w:t xml:space="preserve">Особенности допуска и организация работ командированного персонала</w:t>
      </w:r>
      <w:bookmarkEnd w:id="14"/>
      <w:r>
        <w:rPr>
          <w:rFonts w:ascii="Times New Roman" w:hAnsi="Times New Roman" w:eastAsia="Calibri" w:cs="Times New Roman"/>
          <w:b/>
          <w:bCs/>
          <w:sz w:val="24"/>
          <w:szCs w:val="24"/>
        </w:rPr>
        <w:t xml:space="preserve"> подрядной (субподрядной) организации</w:t>
      </w:r>
      <w:r>
        <w:rPr>
          <w:rFonts w:ascii="Times New Roman" w:hAnsi="Times New Roman" w:eastAsia="Calibri" w:cs="Times New Roman"/>
          <w:b/>
          <w:bCs/>
          <w:sz w:val="24"/>
          <w:szCs w:val="24"/>
        </w:rPr>
      </w:r>
      <w:r>
        <w:rPr>
          <w:rFonts w:ascii="Times New Roman" w:hAnsi="Times New Roman" w:eastAsia="Calibri" w:cs="Times New Roman"/>
          <w:b/>
          <w:bCs/>
          <w:sz w:val="24"/>
          <w:szCs w:val="24"/>
        </w:rPr>
      </w:r>
    </w:p>
    <w:p>
      <w:pPr>
        <w:numPr>
          <w:ilvl w:val="1"/>
          <w:numId w:val="101"/>
        </w:numPr>
        <w:ind w:left="0" w:firstLine="709"/>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До начала производства работ командирующая организация направляет Заказчику сопроводительное письмо о допуске своего персонала к работам на объектах Заказчика.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Командирующие организации, имеющие долгосрочные (переходя</w:t>
      </w:r>
      <w:r>
        <w:rPr>
          <w:rFonts w:ascii="Times New Roman" w:hAnsi="Times New Roman" w:eastAsia="Calibri" w:cs="Times New Roman"/>
          <w:sz w:val="24"/>
          <w:szCs w:val="24"/>
        </w:rPr>
        <w:t xml:space="preserve">щие на следующий год) договоры с Заказчиком, должны ежегодно до 15 декабря представлять Заказчику уточненные списки персонала.</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Требования к содержанию сопроводительного письма приведены в пункте 2.2 настоящего Положения.</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1"/>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Командируемый персонал должен иметь</w:t>
      </w:r>
      <w:r>
        <w:rPr>
          <w:rFonts w:ascii="Times New Roman" w:hAnsi="Times New Roman" w:eastAsia="Calibri" w:cs="Times New Roman"/>
          <w:sz w:val="24"/>
          <w:szCs w:val="24"/>
        </w:rPr>
        <w:t xml:space="preserve"> удостоверения установленной формы о проверке знаний правил работы в электроустановках с отметкой о группе по электробезопасности, присвоенной комиссией по проверке знаний командирующей организации.</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1"/>
        </w:numPr>
        <w:ind w:left="0" w:firstLine="709"/>
        <w:jc w:val="both"/>
        <w:widowControl/>
        <w:tabs>
          <w:tab w:val="left" w:pos="1134"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Командированный персонал по прибытии на место командировк</w:t>
      </w:r>
      <w:r>
        <w:rPr>
          <w:rFonts w:ascii="Times New Roman" w:hAnsi="Times New Roman" w:eastAsia="Calibri" w:cs="Times New Roman"/>
          <w:sz w:val="24"/>
          <w:szCs w:val="24"/>
        </w:rPr>
        <w:t xml:space="preserve">и должен пройти вводный и первичный инструктажи по безопасности труда, должен быть ознакомлен с электрической схемой и особенностями электроустановки, в которой им предстоит работать, а работники, которым предоставляется право выдачи наряда, исполнять обяз</w:t>
      </w:r>
      <w:r>
        <w:rPr>
          <w:rFonts w:ascii="Times New Roman" w:hAnsi="Times New Roman" w:eastAsia="Calibri" w:cs="Times New Roman"/>
          <w:sz w:val="24"/>
          <w:szCs w:val="24"/>
        </w:rPr>
        <w:t xml:space="preserve">анности ответственного руководителя и производителя работ, должны пройти инструктаж по схеме электроснабжения электроустановки.</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Инструктажи должны быть оформлены записями в журналах инструктажа (журналы установленной формы для проведения инструктажей по бе</w:t>
      </w:r>
      <w:r>
        <w:rPr>
          <w:rFonts w:ascii="Times New Roman" w:hAnsi="Times New Roman" w:eastAsia="Calibri" w:cs="Times New Roman"/>
          <w:sz w:val="24"/>
          <w:szCs w:val="24"/>
        </w:rPr>
        <w:t xml:space="preserve">зопасности труда) с подписями командированных работников и работников, проводивших инструктажи.</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Предоставление работникам Заказчика права проведения вводного и первичного инструктажей персоналу подрядных организаций (командированному персоналу) также оформ</w:t>
      </w:r>
      <w:r>
        <w:rPr>
          <w:rFonts w:ascii="Times New Roman" w:hAnsi="Times New Roman" w:eastAsia="Calibri" w:cs="Times New Roman"/>
          <w:sz w:val="24"/>
          <w:szCs w:val="24"/>
        </w:rPr>
        <w:t xml:space="preserve">ляется ОРД Заказчика.</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1"/>
        </w:numPr>
        <w:ind w:left="0" w:firstLine="709"/>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Первичный инструктаж на рабочем месте командированного персонала должен проводить представитель Заказчика из числа административно-технического персонала, имеющий группу V по электробезопасности при проведении работ в электроустановка</w:t>
      </w:r>
      <w:r>
        <w:rPr>
          <w:rFonts w:ascii="Times New Roman" w:hAnsi="Times New Roman" w:eastAsia="Calibri" w:cs="Times New Roman"/>
          <w:sz w:val="24"/>
          <w:szCs w:val="24"/>
        </w:rPr>
        <w:t xml:space="preserve">х напряжением выше 1000 В или группу IV - при проведении работ в электроустановках напряжением до 1000 В.</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Содержание инструктажа должно определяться инструктирующим работником на основании программ инструктажа в зависимости от характера и сложности работы,</w:t>
      </w:r>
      <w:r>
        <w:rPr>
          <w:rFonts w:ascii="Times New Roman" w:hAnsi="Times New Roman" w:eastAsia="Calibri" w:cs="Times New Roman"/>
          <w:sz w:val="24"/>
          <w:szCs w:val="24"/>
        </w:rPr>
        <w:t xml:space="preserve"> схемы и особенностей электроустановки и фиксироваться в журнале инструктажей Заказчика-владельца электроустановки. </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1"/>
        </w:numPr>
        <w:ind w:left="0" w:firstLine="709"/>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Организация работ в ДЭУ командированного персонала проводится по нарядам-допускам и распоряжениям. </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1"/>
        </w:numPr>
        <w:ind w:left="0" w:firstLine="709"/>
        <w:jc w:val="both"/>
        <w:widowControl/>
        <w:tabs>
          <w:tab w:val="left" w:pos="1276"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выполнении командированным персонал</w:t>
      </w:r>
      <w:r>
        <w:rPr>
          <w:rFonts w:ascii="Times New Roman" w:hAnsi="Times New Roman" w:eastAsia="Calibri" w:cs="Times New Roman"/>
          <w:sz w:val="24"/>
          <w:szCs w:val="24"/>
        </w:rPr>
        <w:t xml:space="preserve">ом работ на высоте, наряд - допуск на эти работы по форме приложения 3 ПОТРВ выдает ответственный работник из числа командированного персонала, которому предоставлено такое право.</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Если работы на высоте проводятся одновременно с другими видами работ, требую</w:t>
      </w:r>
      <w:r>
        <w:rPr>
          <w:rFonts w:ascii="Times New Roman" w:hAnsi="Times New Roman" w:eastAsia="Calibri" w:cs="Times New Roman"/>
          <w:sz w:val="24"/>
          <w:szCs w:val="24"/>
        </w:rPr>
        <w:t xml:space="preserve">щими оформления наряда-допуска, то может оформляться один наряд-допуск с обязательным включением в него сведений о производстве работ на высоте и назначением лиц, ответственных за безопасное производство работ, и обеспечением условий и порядка выполнения р</w:t>
      </w:r>
      <w:r>
        <w:rPr>
          <w:rFonts w:ascii="Times New Roman" w:hAnsi="Times New Roman" w:eastAsia="Calibri" w:cs="Times New Roman"/>
          <w:sz w:val="24"/>
          <w:szCs w:val="24"/>
        </w:rPr>
        <w:t xml:space="preserve">абот по наряду-допуску в соответствии с требованиями нормативного правового акта его утвердившего.</w:t>
      </w:r>
      <w:r>
        <w:rPr>
          <w:rFonts w:ascii="Times New Roman" w:hAnsi="Times New Roman" w:eastAsia="Calibri" w:cs="Times New Roman"/>
          <w:sz w:val="24"/>
          <w:szCs w:val="24"/>
        </w:rPr>
      </w:r>
      <w:r>
        <w:rPr>
          <w:rFonts w:ascii="Times New Roman" w:hAnsi="Times New Roman" w:eastAsia="Calibri" w:cs="Times New Roman"/>
          <w:sz w:val="24"/>
          <w:szCs w:val="24"/>
        </w:rPr>
      </w:r>
    </w:p>
    <w:p>
      <w:pPr>
        <w:numPr>
          <w:ilvl w:val="1"/>
          <w:numId w:val="101"/>
        </w:numPr>
        <w:ind w:left="0" w:firstLine="709"/>
        <w:jc w:val="both"/>
        <w:widowControl/>
        <w:tabs>
          <w:tab w:val="left" w:pos="1276" w:leader="none"/>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Подготовка рабочего места и допуск командированного персонала к работам в электроустановках Заказчика проводятся в соответствии с ПОТЭЭ и осуществляются работниками подразделения Заказчика, в электроустановках которого производятся работы.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Ежедневный допу</w:t>
      </w:r>
      <w:r>
        <w:rPr>
          <w:rFonts w:ascii="Times New Roman" w:hAnsi="Times New Roman" w:eastAsia="Calibri" w:cs="Times New Roman"/>
          <w:sz w:val="24"/>
          <w:szCs w:val="24"/>
        </w:rPr>
        <w:t xml:space="preserve">ск командированного персонала осуществляется оперативным персоналом Заказчика. </w:t>
      </w:r>
      <w:r>
        <w:rPr>
          <w:rFonts w:ascii="Times New Roman" w:hAnsi="Times New Roman" w:eastAsia="Calibri" w:cs="Times New Roman"/>
          <w:sz w:val="24"/>
          <w:szCs w:val="24"/>
        </w:rPr>
      </w:r>
      <w:r>
        <w:rPr>
          <w:rFonts w:ascii="Times New Roman" w:hAnsi="Times New Roman" w:eastAsia="Calibri" w:cs="Times New Roman"/>
          <w:sz w:val="24"/>
          <w:szCs w:val="24"/>
        </w:rPr>
      </w:r>
    </w:p>
    <w:p>
      <w:pPr>
        <w:ind w:firstLine="709"/>
        <w:jc w:val="both"/>
        <w:widowControl/>
        <w:tabs>
          <w:tab w:val="left" w:pos="1560" w:leader="none"/>
        </w:tabs>
        <w:rPr>
          <w:rFonts w:ascii="Times New Roman" w:hAnsi="Times New Roman" w:eastAsia="Calibri" w:cs="Times New Roman"/>
          <w:sz w:val="24"/>
          <w:szCs w:val="24"/>
        </w:rPr>
      </w:pPr>
      <w:r>
        <w:rPr>
          <w:rFonts w:ascii="Times New Roman" w:hAnsi="Times New Roman" w:eastAsia="Calibri" w:cs="Times New Roman"/>
          <w:sz w:val="24"/>
          <w:szCs w:val="24"/>
        </w:rPr>
        <w:t xml:space="preserve">На ВЛ всех уровней напряжения допускается совмещение ответственным руководителем или производителем работ из числа командированного персонала обязанностей допускающего в тех сл</w:t>
      </w:r>
      <w:r>
        <w:rPr>
          <w:rFonts w:ascii="Times New Roman" w:hAnsi="Times New Roman" w:eastAsia="Calibri" w:cs="Times New Roman"/>
          <w:sz w:val="24"/>
          <w:szCs w:val="24"/>
        </w:rPr>
        <w:t xml:space="preserve">учаях, когда для подготовки рабочего места требуется только проверить отсутствие напряжения и установить переносные заземления на месте работ без оперирования коммутационными аппаратами.</w:t>
      </w:r>
      <w:r>
        <w:rPr>
          <w:rFonts w:ascii="Times New Roman" w:hAnsi="Times New Roman" w:eastAsia="Calibri" w:cs="Times New Roman"/>
          <w:sz w:val="24"/>
          <w:szCs w:val="24"/>
        </w:rPr>
      </w:r>
      <w:r>
        <w:rPr>
          <w:rFonts w:ascii="Times New Roman" w:hAnsi="Times New Roman" w:eastAsia="Calibri" w:cs="Times New Roman"/>
          <w:sz w:val="24"/>
          <w:szCs w:val="24"/>
        </w:rPr>
      </w:r>
    </w:p>
    <w:p>
      <w:pPr>
        <w:ind w:right="-173"/>
        <w:widowControl/>
        <w:rPr>
          <w:rFonts w:ascii="Times New Roman" w:hAnsi="Times New Roman" w:eastAsia="Calibri" w:cs="Times New Roman"/>
          <w:sz w:val="24"/>
          <w:szCs w:val="24"/>
        </w:rPr>
      </w:pPr>
      <w:r>
        <w:rPr>
          <w:rFonts w:ascii="Times New Roman" w:hAnsi="Times New Roman" w:eastAsia="Calibri" w:cs="Times New Roman"/>
          <w:sz w:val="24"/>
          <w:szCs w:val="24"/>
        </w:rPr>
        <w:t xml:space="preserve">Командирующая организация несет ответственность за соответствие присв</w:t>
      </w:r>
      <w:r>
        <w:rPr>
          <w:rFonts w:ascii="Times New Roman" w:hAnsi="Times New Roman" w:eastAsia="Calibri" w:cs="Times New Roman"/>
          <w:sz w:val="24"/>
          <w:szCs w:val="24"/>
        </w:rPr>
        <w:t xml:space="preserve">оенных командированному персоналу групп и прав, предоставляемых ему в соответствии с пунктом 46.3 ПОТЭЭ, а также за соблюдение им требований Правил.</w:t>
      </w:r>
      <w:r>
        <w:rPr>
          <w:rFonts w:ascii="Times New Roman" w:hAnsi="Times New Roman" w:eastAsia="Calibri" w:cs="Times New Roman"/>
          <w:sz w:val="24"/>
          <w:szCs w:val="24"/>
        </w:rPr>
      </w:r>
      <w:r>
        <w:rPr>
          <w:rFonts w:ascii="Times New Roman" w:hAnsi="Times New Roman" w:eastAsia="Calibri" w:cs="Times New Roman"/>
          <w:sz w:val="24"/>
          <w:szCs w:val="24"/>
        </w:rPr>
      </w:r>
    </w:p>
    <w:p>
      <w:pPr>
        <w:ind w:right="-173"/>
        <w:widowControl/>
        <w:rPr>
          <w:rFonts w:ascii="Calibri" w:hAnsi="Calibri" w:eastAsia="Calibri" w:cs="Times New Roman"/>
          <w:sz w:val="24"/>
          <w:szCs w:val="24"/>
        </w:rPr>
      </w:pPr>
      <w:r>
        <w:rPr>
          <w:rFonts w:ascii="Calibri" w:hAnsi="Calibri" w:eastAsia="Calibri" w:cs="Times New Roman"/>
          <w:sz w:val="24"/>
          <w:szCs w:val="24"/>
        </w:rPr>
      </w:r>
      <w:r>
        <w:rPr>
          <w:rFonts w:ascii="Calibri" w:hAnsi="Calibri" w:eastAsia="Calibri" w:cs="Times New Roman"/>
          <w:sz w:val="24"/>
          <w:szCs w:val="24"/>
        </w:rPr>
      </w:r>
      <w:r>
        <w:rPr>
          <w:rFonts w:ascii="Calibri" w:hAnsi="Calibri" w:eastAsia="Calibri" w:cs="Times New Roman"/>
          <w:sz w:val="24"/>
          <w:szCs w:val="24"/>
        </w:rPr>
      </w:r>
    </w:p>
    <w:tbl>
      <w:tblPr>
        <w:tblW w:w="9747" w:type="dxa"/>
        <w:tblLook w:val="00A0" w:firstRow="1" w:lastRow="0" w:firstColumn="1" w:lastColumn="0" w:noHBand="0" w:noVBand="0"/>
      </w:tblPr>
      <w:tblGrid>
        <w:gridCol w:w="5353"/>
        <w:gridCol w:w="3220"/>
        <w:gridCol w:w="1174"/>
      </w:tblGrid>
      <w:tr>
        <w:tblPrEx/>
        <w:trPr>
          <w:gridAfter w:val="1"/>
          <w:trHeight w:val="303"/>
        </w:trPr>
        <w:tc>
          <w:tcPr>
            <w:tcW w:w="5353" w:type="dxa"/>
            <w:textDirection w:val="lrTb"/>
            <w:noWrap w:val="false"/>
          </w:tcPr>
          <w:p>
            <w:pPr>
              <w:shd w:val="clear" w:color="auto" w:fill="ffffff"/>
              <w:rPr>
                <w:rFonts w:ascii="Times New Roman" w:hAnsi="Times New Roman" w:cs="Times New Roman"/>
                <w:b/>
                <w:bCs/>
                <w:color w:val="000000"/>
                <w:sz w:val="24"/>
                <w:szCs w:val="24"/>
              </w:rPr>
            </w:pPr>
            <w:r>
              <w:rPr>
                <w:rFonts w:ascii="Times New Roman" w:hAnsi="Times New Roman" w:eastAsia="Calibri" w:cs="Times New Roman"/>
                <w:b/>
                <w:bCs/>
                <w:color w:val="000000"/>
                <w:sz w:val="22"/>
                <w:szCs w:val="22"/>
                <w:lang w:eastAsia="en-US"/>
              </w:rPr>
              <w:t xml:space="preserve">ОТ ЗАКАЗЧИКА: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W w:w="3220" w:type="dxa"/>
            <w:textDirection w:val="lrTb"/>
            <w:noWrap w:val="false"/>
          </w:tcPr>
          <w:p>
            <w:pPr>
              <w:ind w:left="602" w:hanging="2"/>
              <w:shd w:val="clear" w:color="auto" w:fill="ffffff"/>
              <w:tabs>
                <w:tab w:val="left" w:pos="1393" w:leader="none"/>
              </w:tabs>
              <w:rPr>
                <w:rFonts w:ascii="Times New Roman" w:hAnsi="Times New Roman" w:cs="Times New Roman"/>
                <w:b/>
                <w:bCs/>
                <w:color w:val="000000"/>
                <w:sz w:val="24"/>
                <w:szCs w:val="24"/>
                <w:lang w:val="en-US"/>
              </w:rPr>
            </w:pPr>
            <w:r>
              <w:rPr>
                <w:rFonts w:ascii="Times New Roman" w:hAnsi="Times New Roman" w:eastAsia="Calibri" w:cs="Times New Roman"/>
                <w:b/>
                <w:bCs/>
                <w:color w:val="000000"/>
                <w:sz w:val="22"/>
                <w:szCs w:val="22"/>
                <w:lang w:eastAsia="en-US"/>
              </w:rPr>
              <w:t xml:space="preserve">ОТ ПОДРЯДЧИКА:</w:t>
            </w:r>
            <w:r>
              <w:rPr>
                <w:rFonts w:ascii="Times New Roman" w:hAnsi="Times New Roman" w:cs="Times New Roman"/>
                <w:b/>
                <w:bCs/>
                <w:color w:val="000000"/>
                <w:sz w:val="24"/>
                <w:szCs w:val="24"/>
                <w:lang w:val="en-US"/>
              </w:rPr>
            </w:r>
            <w:r>
              <w:rPr>
                <w:rFonts w:ascii="Times New Roman" w:hAnsi="Times New Roman" w:cs="Times New Roman"/>
                <w:b/>
                <w:bCs/>
                <w:color w:val="000000"/>
                <w:sz w:val="24"/>
                <w:szCs w:val="24"/>
                <w:lang w:val="en-US"/>
              </w:rPr>
            </w:r>
          </w:p>
        </w:tc>
      </w:tr>
      <w:tr>
        <w:tblPrEx/>
        <w:trPr>
          <w:trHeight w:val="1697"/>
        </w:trPr>
        <w:tc>
          <w:tcPr>
            <w:tcW w:w="5353" w:type="dxa"/>
            <w:textDirection w:val="lrTb"/>
            <w:noWrap w:val="false"/>
          </w:tcPr>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ЗАКАЗЧИК:</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bCs/>
                <w:color w:val="000000"/>
                <w:sz w:val="22"/>
                <w:szCs w:val="22"/>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bCs/>
                <w:color w:val="000000"/>
                <w:sz w:val="22"/>
                <w:szCs w:val="22"/>
              </w:rPr>
            </w:r>
            <w:r>
              <w:rPr>
                <w:rFonts w:ascii="Times New Roman" w:hAnsi="Times New Roman" w:cs="Times New Roman"/>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_________________/ _____________/</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W w:w="4394" w:type="dxa"/>
            <w:textDirection w:val="lrTb"/>
            <w:noWrap w:val="false"/>
          </w:tcPr>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ПОДРЯДЧИК:</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p>
            <w:pPr>
              <w:jc w:val="both"/>
              <w:shd w:val="clear" w:color="auto" w:fill="ffffff"/>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__________________/_____________ /</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bl>
    <w:p>
      <w:pPr>
        <w:widowControl/>
        <w:rPr>
          <w:rFonts w:ascii="Times New Roman" w:hAnsi="Times New Roman" w:eastAsia="Calibri" w:cs="Times New Roman"/>
          <w:bCs/>
          <w:color w:val="000000"/>
          <w:sz w:val="24"/>
          <w:szCs w:val="24"/>
        </w:rPr>
      </w:pPr>
      <w:r>
        <w:rPr>
          <w:rFonts w:ascii="Times New Roman" w:hAnsi="Times New Roman" w:eastAsia="Calibri" w:cs="Times New Roman"/>
          <w:bCs/>
          <w:color w:val="000000"/>
          <w:sz w:val="24"/>
          <w:szCs w:val="24"/>
        </w:rPr>
      </w:r>
      <w:r>
        <w:rPr>
          <w:rFonts w:ascii="Times New Roman" w:hAnsi="Times New Roman" w:eastAsia="Calibri" w:cs="Times New Roman"/>
          <w:bCs/>
          <w:color w:val="000000"/>
          <w:sz w:val="24"/>
          <w:szCs w:val="24"/>
        </w:rPr>
      </w:r>
      <w:r>
        <w:rPr>
          <w:rFonts w:ascii="Times New Roman" w:hAnsi="Times New Roman" w:eastAsia="Calibri" w:cs="Times New Roman"/>
          <w:bCs/>
          <w:color w:val="000000"/>
          <w:sz w:val="24"/>
          <w:szCs w:val="24"/>
        </w:rPr>
      </w:r>
    </w:p>
    <w:p>
      <w:pPr>
        <w:ind w:left="1134" w:hanging="1134"/>
        <w:keepNext/>
        <w:widowControl/>
        <w:rPr>
          <w:rFonts w:ascii="Times New Roman" w:hAnsi="Times New Roman" w:cs="Times New Roman"/>
          <w:bCs/>
          <w:sz w:val="24"/>
          <w:szCs w:val="24"/>
        </w:rPr>
        <w:outlineLvl w:val="2"/>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left="10632" w:hanging="8647"/>
      </w:pPr>
      <w:r/>
      <w:r/>
    </w:p>
    <w:p>
      <w:pPr>
        <w:ind w:left="5670" w:hanging="3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hanging="3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hanging="3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hanging="3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hanging="3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hanging="33"/>
        <w:tabs>
          <w:tab w:val="left" w:pos="709" w:leader="none"/>
          <w:tab w:val="left" w:pos="2856" w:leader="none"/>
        </w:tabs>
        <w:rPr>
          <w:rFonts w:ascii="Times New Roman" w:hAnsi="Times New Roman" w:cs="Times New Roman"/>
          <w:sz w:val="24"/>
          <w:szCs w:val="24"/>
        </w:rPr>
        <w:sectPr>
          <w:headerReference w:type="first" r:id="rId14"/>
          <w:footnotePr/>
          <w:endnotePr/>
          <w:type w:val="nextPage"/>
          <w:pgSz w:w="11906" w:h="16838" w:orient="portrait"/>
          <w:pgMar w:top="993" w:right="709" w:bottom="709" w:left="1701" w:header="709" w:footer="709" w:gutter="0"/>
          <w:pgNumType w:start="82"/>
          <w:cols w:num="1" w:sep="0" w:space="708" w:equalWidth="1"/>
          <w:docGrid w:linePitch="360"/>
          <w:titlePg/>
        </w:sect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hanging="3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t xml:space="preserve">Приложение 23 к Договору</w:t>
      </w:r>
      <w:r>
        <w:rPr>
          <w:rFonts w:ascii="Times New Roman" w:hAnsi="Times New Roman" w:cs="Times New Roman"/>
          <w:sz w:val="24"/>
          <w:szCs w:val="24"/>
        </w:rPr>
      </w:r>
      <w:r>
        <w:rPr>
          <w:rFonts w:ascii="Times New Roman" w:hAnsi="Times New Roman" w:cs="Times New Roman"/>
          <w:sz w:val="24"/>
          <w:szCs w:val="24"/>
        </w:rPr>
      </w:r>
    </w:p>
    <w:p>
      <w:pPr>
        <w:ind w:left="5670" w:hanging="4961"/>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t xml:space="preserve">ФОРМА                                                                    №____________ от </w:t>
      </w:r>
      <w:r>
        <w:rPr>
          <w:rFonts w:ascii="Times New Roman" w:hAnsi="Times New Roman" w:cs="Times New Roman"/>
          <w:sz w:val="24"/>
          <w:szCs w:val="24"/>
        </w:rPr>
      </w:r>
      <w:r>
        <w:rPr>
          <w:rFonts w:ascii="Times New Roman" w:hAnsi="Times New Roman" w:cs="Times New Roman"/>
          <w:sz w:val="24"/>
          <w:szCs w:val="24"/>
        </w:rPr>
      </w:r>
    </w:p>
    <w:p>
      <w:pPr>
        <w:ind w:left="5670"/>
        <w:tabs>
          <w:tab w:val="left" w:pos="709" w:leader="none"/>
          <w:tab w:val="left" w:pos="2856" w:leader="none"/>
        </w:tabs>
        <w:rPr>
          <w:rFonts w:ascii="Times New Roman" w:hAnsi="Times New Roman" w:cs="Times New Roman"/>
        </w:rPr>
      </w:pPr>
      <w:r>
        <w:rPr>
          <w:rFonts w:ascii="Times New Roman" w:hAnsi="Times New Roman" w:cs="Times New Roman"/>
          <w:sz w:val="24"/>
          <w:szCs w:val="24"/>
        </w:rPr>
        <w:t xml:space="preserve">«___»_____________ 2024 г. </w:t>
      </w:r>
      <w:r>
        <w:rPr>
          <w:rFonts w:ascii="Times New Roman" w:hAnsi="Times New Roman" w:cs="Times New Roman"/>
        </w:rPr>
      </w:r>
      <w:r>
        <w:rPr>
          <w:rFonts w:ascii="Times New Roman" w:hAnsi="Times New Roman" w:cs="Times New Roman"/>
        </w:rPr>
      </w:r>
    </w:p>
    <w:p>
      <w:pPr>
        <w:shd w:val="clear" w:color="auto" w:fill="ffffff"/>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right="55"/>
        <w:jc w:val="center"/>
        <w:tabs>
          <w:tab w:val="left" w:pos="1134" w:leader="none"/>
        </w:tabs>
        <w:rPr>
          <w:rFonts w:ascii="Times New Roman" w:hAnsi="Times New Roman" w:cs="Times New Roman"/>
          <w:b/>
          <w:bCs/>
          <w:iCs/>
          <w:sz w:val="24"/>
          <w:szCs w:val="24"/>
        </w:rPr>
        <w:outlineLvl w:val="3"/>
      </w:pPr>
      <w:r>
        <w:rPr>
          <w:rFonts w:ascii="Times New Roman" w:hAnsi="Times New Roman" w:cs="Times New Roman"/>
          <w:b/>
          <w:bCs/>
          <w:iCs/>
          <w:sz w:val="24"/>
          <w:szCs w:val="24"/>
        </w:rPr>
        <w:t xml:space="preserve">ДОГОВОР </w:t>
      </w:r>
      <w:r>
        <w:rPr>
          <w:rFonts w:ascii="Times New Roman" w:hAnsi="Times New Roman" w:cs="Times New Roman"/>
          <w:b/>
          <w:bCs/>
          <w:iCs/>
          <w:sz w:val="24"/>
          <w:szCs w:val="24"/>
        </w:rPr>
      </w:r>
      <w:r>
        <w:rPr>
          <w:rFonts w:ascii="Times New Roman" w:hAnsi="Times New Roman" w:cs="Times New Roman"/>
          <w:b/>
          <w:bCs/>
          <w:iCs/>
          <w:sz w:val="24"/>
          <w:szCs w:val="24"/>
        </w:rPr>
      </w:r>
    </w:p>
    <w:p>
      <w:pPr>
        <w:jc w:val="center"/>
        <w:tabs>
          <w:tab w:val="left" w:pos="1134" w:leader="none"/>
        </w:tabs>
        <w:rPr>
          <w:rFonts w:ascii="Times New Roman" w:hAnsi="Times New Roman" w:cs="Times New Roman"/>
          <w:b/>
          <w:bCs/>
          <w:iCs/>
          <w:sz w:val="24"/>
          <w:szCs w:val="24"/>
        </w:rPr>
        <w:outlineLvl w:val="3"/>
      </w:pPr>
      <w:r>
        <w:rPr>
          <w:rFonts w:ascii="Times New Roman" w:hAnsi="Times New Roman" w:cs="Times New Roman"/>
          <w:b/>
          <w:bCs/>
          <w:iCs/>
          <w:sz w:val="24"/>
          <w:szCs w:val="24"/>
        </w:rPr>
        <w:t xml:space="preserve">КОМБИНИРОВАННОГО СТРАХОВАНИЯ СТРОИТЕЛЬНО-МОНТАЖНЫХ РИСКОВ </w:t>
      </w:r>
      <w:r>
        <w:rPr>
          <w:rFonts w:ascii="Times New Roman" w:hAnsi="Times New Roman" w:cs="Times New Roman"/>
          <w:b/>
          <w:bCs/>
          <w:iCs/>
          <w:sz w:val="24"/>
          <w:szCs w:val="24"/>
        </w:rPr>
      </w:r>
      <w:r>
        <w:rPr>
          <w:rFonts w:ascii="Times New Roman" w:hAnsi="Times New Roman" w:cs="Times New Roman"/>
          <w:b/>
          <w:bCs/>
          <w:iCs/>
          <w:sz w:val="24"/>
          <w:szCs w:val="24"/>
        </w:rPr>
      </w:r>
    </w:p>
    <w:p>
      <w:pPr>
        <w:jc w:val="center"/>
        <w:tabs>
          <w:tab w:val="left" w:pos="6663"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г. ______                                                                                                           «__» _____ 20__ г.</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w:t>
      </w:r>
      <w:r>
        <w:rPr>
          <w:rFonts w:ascii="Times New Roman" w:hAnsi="Times New Roman" w:cs="Times New Roman"/>
          <w:sz w:val="24"/>
          <w:szCs w:val="24"/>
        </w:rPr>
        <w:t xml:space="preserve">атель», в лице ___________________________, действующего на основании Устава, заключили настоящий Договор о нижеследующем.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i/>
          <w:iCs/>
          <w:sz w:val="24"/>
          <w:szCs w:val="24"/>
        </w:rPr>
        <w:outlineLvl w:val="1"/>
      </w:pPr>
      <w:r>
        <w:rPr>
          <w:rFonts w:ascii="Times New Roman" w:hAnsi="Times New Roman" w:cs="Times New Roman"/>
          <w:b/>
          <w:iCs/>
          <w:sz w:val="24"/>
          <w:szCs w:val="24"/>
        </w:rPr>
        <w:t xml:space="preserve">1. ПРЕДМЕТ ДОГОВОРА</w:t>
      </w:r>
      <w:r>
        <w:rPr>
          <w:rFonts w:ascii="Times New Roman" w:hAnsi="Times New Roman" w:cs="Times New Roman"/>
          <w:b/>
          <w:i/>
          <w:iCs/>
          <w:sz w:val="24"/>
          <w:szCs w:val="24"/>
        </w:rPr>
        <w:t xml:space="preserve">.</w:t>
      </w:r>
      <w:r>
        <w:rPr>
          <w:rFonts w:ascii="Times New Roman" w:hAnsi="Times New Roman" w:cs="Times New Roman"/>
          <w:b/>
          <w:i/>
          <w:iCs/>
          <w:sz w:val="24"/>
          <w:szCs w:val="24"/>
        </w:rPr>
      </w:r>
      <w:r>
        <w:rPr>
          <w:rFonts w:ascii="Times New Roman" w:hAnsi="Times New Roman" w:cs="Times New Roman"/>
          <w:b/>
          <w:i/>
          <w:iCs/>
          <w:sz w:val="24"/>
          <w:szCs w:val="24"/>
        </w:rPr>
      </w:r>
    </w:p>
    <w:p>
      <w:pPr>
        <w:ind w:firstLine="709"/>
        <w:jc w:val="both"/>
        <w:tabs>
          <w:tab w:val="left" w:pos="360" w:leader="none"/>
        </w:tabs>
        <w:rPr>
          <w:rFonts w:ascii="Times New Roman" w:hAnsi="Times New Roman" w:cs="Times New Roman"/>
          <w:sz w:val="24"/>
          <w:szCs w:val="24"/>
        </w:rPr>
      </w:pPr>
      <w:r>
        <w:rPr>
          <w:rFonts w:ascii="Times New Roman" w:hAnsi="Times New Roman" w:cs="Times New Roman"/>
          <w:sz w:val="24"/>
          <w:szCs w:val="24"/>
        </w:rPr>
        <w:t xml:space="preserve">1.1. Предметом настоящего Договора является страхование строительно-монтажных рисков, указанных в настоящем Дог</w:t>
      </w:r>
      <w:r>
        <w:rPr>
          <w:rFonts w:ascii="Times New Roman" w:hAnsi="Times New Roman" w:cs="Times New Roman"/>
          <w:sz w:val="24"/>
          <w:szCs w:val="24"/>
        </w:rPr>
        <w:t xml:space="preserve">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 В соответствии с н</w:t>
      </w:r>
      <w:r>
        <w:rPr>
          <w:rFonts w:ascii="Times New Roman" w:hAnsi="Times New Roman" w:cs="Times New Roman"/>
          <w:sz w:val="24"/>
          <w:szCs w:val="24"/>
        </w:rPr>
        <w:t xml:space="preserve">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w:t>
      </w:r>
      <w:r>
        <w:rPr>
          <w:rFonts w:ascii="Times New Roman" w:hAnsi="Times New Roman" w:cs="Times New Roman"/>
          <w:sz w:val="24"/>
          <w:szCs w:val="24"/>
        </w:rPr>
        <w:t xml:space="preserve">Страхователь обязуется уплатить страховую премию в размере и в порядке, установленных Разделом 5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1.3. Объект строительства/монтажа: «____________________________» в соответствии с договором подряда (контрактом) № ______________________</w:t>
      </w:r>
      <w:r>
        <w:rPr>
          <w:rFonts w:ascii="Times New Roman" w:hAnsi="Times New Roman" w:cs="Times New Roman"/>
          <w:sz w:val="24"/>
          <w:szCs w:val="24"/>
        </w:rPr>
        <w:t xml:space="preserve"> (далее - Проект).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1.4. Территория страхования: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t xml:space="preserve">.4.2. Территория 2 (по страхованию ответственности перед третьими лицами) - весь мир за исключением США, Канады, Австралии.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1.5. Выгодоприобретатель(и):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1.5.1. Д</w:t>
      </w:r>
      <w:r>
        <w:rPr>
          <w:rFonts w:ascii="Times New Roman" w:hAnsi="Times New Roman" w:cs="Times New Roman"/>
          <w:sz w:val="24"/>
          <w:szCs w:val="24"/>
        </w:rPr>
        <w:t xml:space="preserve">оговор страхования считается заключенным в пользу:</w:t>
      </w:r>
      <w:r>
        <w:rPr>
          <w:rFonts w:ascii="Times New Roman" w:hAnsi="Times New Roman" w:cs="Times New Roman"/>
          <w:sz w:val="24"/>
          <w:szCs w:val="24"/>
        </w:rPr>
      </w:r>
      <w:r>
        <w:rPr>
          <w:rFonts w:ascii="Times New Roman" w:hAnsi="Times New Roman" w:cs="Times New Roman"/>
          <w:sz w:val="24"/>
          <w:szCs w:val="24"/>
        </w:rPr>
      </w:r>
    </w:p>
    <w:p>
      <w:pPr>
        <w:numPr>
          <w:ilvl w:val="0"/>
          <w:numId w:val="13"/>
        </w:numPr>
        <w:ind w:left="0" w:firstLine="709"/>
        <w:jc w:val="both"/>
        <w:tabs>
          <w:tab w:val="num" w:pos="1080" w:leader="none"/>
        </w:tabs>
        <w:rPr>
          <w:rFonts w:ascii="Times New Roman" w:hAnsi="Times New Roman" w:cs="Times New Roman"/>
          <w:sz w:val="24"/>
          <w:szCs w:val="24"/>
        </w:rPr>
      </w:pPr>
      <w:r>
        <w:rPr>
          <w:rFonts w:ascii="Times New Roman" w:hAnsi="Times New Roman" w:cs="Times New Roman"/>
          <w:sz w:val="24"/>
          <w:szCs w:val="24"/>
        </w:rPr>
        <w:t xml:space="preserve">АО (ПАО) ______ (далее - Заказчик),</w:t>
      </w:r>
      <w:r>
        <w:rPr>
          <w:rFonts w:ascii="Times New Roman" w:hAnsi="Times New Roman" w:cs="Times New Roman"/>
          <w:sz w:val="24"/>
          <w:szCs w:val="24"/>
        </w:rPr>
      </w:r>
      <w:r>
        <w:rPr>
          <w:rFonts w:ascii="Times New Roman" w:hAnsi="Times New Roman" w:cs="Times New Roman"/>
          <w:sz w:val="24"/>
          <w:szCs w:val="24"/>
        </w:rPr>
      </w:r>
    </w:p>
    <w:p>
      <w:pPr>
        <w:numPr>
          <w:ilvl w:val="0"/>
          <w:numId w:val="13"/>
        </w:numPr>
        <w:ind w:left="0" w:firstLine="709"/>
        <w:jc w:val="both"/>
        <w:tabs>
          <w:tab w:val="num" w:pos="1080" w:leader="none"/>
        </w:tabs>
        <w:rPr>
          <w:rFonts w:ascii="Times New Roman" w:hAnsi="Times New Roman" w:cs="Times New Roman"/>
          <w:sz w:val="24"/>
          <w:szCs w:val="24"/>
        </w:rPr>
      </w:pPr>
      <w:r>
        <w:rPr>
          <w:rFonts w:ascii="Times New Roman" w:hAnsi="Times New Roman" w:cs="Times New Roman"/>
          <w:sz w:val="24"/>
          <w:szCs w:val="24"/>
        </w:rPr>
        <w:t xml:space="preserve">Страхователя (Генеральный подрядчик, Подрядчик),</w:t>
      </w:r>
      <w:r>
        <w:rPr>
          <w:rFonts w:ascii="Times New Roman" w:hAnsi="Times New Roman" w:cs="Times New Roman"/>
          <w:sz w:val="24"/>
          <w:szCs w:val="24"/>
        </w:rPr>
      </w:r>
      <w:r>
        <w:rPr>
          <w:rFonts w:ascii="Times New Roman" w:hAnsi="Times New Roman" w:cs="Times New Roman"/>
          <w:sz w:val="24"/>
          <w:szCs w:val="24"/>
        </w:rPr>
      </w:r>
    </w:p>
    <w:p>
      <w:pPr>
        <w:numPr>
          <w:ilvl w:val="0"/>
          <w:numId w:val="13"/>
        </w:numPr>
        <w:ind w:left="0" w:firstLine="709"/>
        <w:jc w:val="both"/>
        <w:tabs>
          <w:tab w:val="num" w:pos="1080" w:leader="none"/>
        </w:tabs>
        <w:rPr>
          <w:rFonts w:ascii="Times New Roman" w:hAnsi="Times New Roman" w:cs="Times New Roman"/>
          <w:sz w:val="24"/>
          <w:szCs w:val="24"/>
        </w:rPr>
      </w:pPr>
      <w:r>
        <w:rPr>
          <w:rFonts w:ascii="Times New Roman" w:hAnsi="Times New Roman" w:cs="Times New Roman"/>
          <w:sz w:val="24"/>
          <w:szCs w:val="24"/>
        </w:rPr>
        <w:t xml:space="preserve">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r>
        <w:rPr>
          <w:rFonts w:ascii="Times New Roman" w:hAnsi="Times New Roman" w:cs="Times New Roman"/>
          <w:sz w:val="24"/>
          <w:szCs w:val="24"/>
        </w:rPr>
        <w:t xml:space="preserve">субконсультантов</w:t>
      </w:r>
      <w:r>
        <w:rPr>
          <w:rFonts w:ascii="Times New Roman" w:hAnsi="Times New Roman" w:cs="Times New Roman"/>
          <w:sz w:val="24"/>
          <w:szCs w:val="24"/>
        </w:rPr>
        <w:t xml:space="preserve"> и/или инженеров</w:t>
      </w:r>
      <w:r>
        <w:rPr>
          <w:rFonts w:ascii="Times New Roman" w:hAnsi="Times New Roman" w:cs="Times New Roman"/>
          <w:sz w:val="24"/>
          <w:szCs w:val="24"/>
        </w:rPr>
        <w:t xml:space="preserve"> и/или проектировщиков и/или поставщиков/субпоставщиков, в рамках реализации Проекта на строительной площадке.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отношении той части застрахованного имущества, по которой он(-и) несет(-</w:t>
      </w:r>
      <w:r>
        <w:rPr>
          <w:rFonts w:ascii="Times New Roman" w:hAnsi="Times New Roman" w:cs="Times New Roman"/>
          <w:sz w:val="24"/>
          <w:szCs w:val="24"/>
        </w:rPr>
        <w:t xml:space="preserve">ут</w:t>
      </w:r>
      <w:r>
        <w:rPr>
          <w:rFonts w:ascii="Times New Roman" w:hAnsi="Times New Roman" w:cs="Times New Roman"/>
          <w:sz w:val="24"/>
          <w:szCs w:val="24"/>
        </w:rPr>
        <w:t xml:space="preserve">) риск гибели, утраты или повреждения (Секция 1).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1.5.2. Договор стр</w:t>
      </w:r>
      <w:r>
        <w:rPr>
          <w:rFonts w:ascii="Times New Roman" w:hAnsi="Times New Roman" w:cs="Times New Roman"/>
          <w:bCs/>
          <w:sz w:val="24"/>
          <w:szCs w:val="24"/>
        </w:rPr>
        <w:t xml:space="preserve">ахования считается заключенным в пользу лиц, которым может быть причинен вред (выгодоприобретателей)</w:t>
      </w:r>
      <w:r>
        <w:rPr>
          <w:rFonts w:ascii="Times New Roman" w:hAnsi="Times New Roman" w:cs="Times New Roman"/>
          <w:sz w:val="24"/>
          <w:szCs w:val="24"/>
        </w:rPr>
        <w:t xml:space="preserve"> (Секция 2).</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2. ОБЪЕКТ СТРАХОВАНИЯ.</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bCs/>
          <w:iCs/>
          <w:sz w:val="24"/>
          <w:szCs w:val="24"/>
        </w:rPr>
      </w:pPr>
      <w:r>
        <w:rPr>
          <w:rFonts w:ascii="Times New Roman" w:hAnsi="Times New Roman" w:cs="Times New Roman"/>
          <w:bCs/>
          <w:sz w:val="24"/>
          <w:szCs w:val="24"/>
        </w:rPr>
        <w:t xml:space="preserve">2.1. По настоящему договору застрахованы</w:t>
      </w:r>
      <w:r>
        <w:rPr>
          <w:rFonts w:ascii="Times New Roman" w:hAnsi="Times New Roman" w:cs="Times New Roman"/>
          <w:bCs/>
          <w:iCs/>
          <w:sz w:val="24"/>
          <w:szCs w:val="24"/>
        </w:rPr>
        <w:t xml:space="preserve">:</w:t>
      </w:r>
      <w:r>
        <w:rPr>
          <w:rFonts w:ascii="Times New Roman" w:hAnsi="Times New Roman" w:cs="Times New Roman"/>
          <w:bCs/>
          <w:iCs/>
          <w:sz w:val="24"/>
          <w:szCs w:val="24"/>
        </w:rPr>
      </w:r>
      <w:r>
        <w:rPr>
          <w:rFonts w:ascii="Times New Roman" w:hAnsi="Times New Roman" w:cs="Times New Roman"/>
          <w:bCs/>
          <w:iCs/>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1 «Страхование строительно-монтажных рисков».</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Предмет и средства проведения строительно-монтажных работ - на период </w:t>
      </w:r>
      <w:r>
        <w:rPr>
          <w:rFonts w:ascii="Times New Roman" w:hAnsi="Times New Roman" w:cs="Times New Roman"/>
          <w:bCs/>
          <w:sz w:val="24"/>
          <w:szCs w:val="24"/>
        </w:rPr>
        <w:t xml:space="preserve">проведения строительно-монтажных работ по Проекту: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2.1.1.1. Объект строительства/монтажа, указанный в п. 1.3 настоящего Договора, включая, но не ограничиваясь: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Все постоянные или</w:t>
      </w:r>
      <w:r>
        <w:rPr>
          <w:rFonts w:ascii="Times New Roman" w:hAnsi="Times New Roman" w:cs="Times New Roman"/>
          <w:sz w:val="24"/>
          <w:szCs w:val="24"/>
        </w:rPr>
        <w:t xml:space="preserve"> временные работы, выполненные или находящиеся в процессе выполнения предварительные работы</w:t>
      </w:r>
      <w:r>
        <w:rPr>
          <w:rStyle w:val="1482"/>
          <w:sz w:val="24"/>
          <w:szCs w:val="24"/>
        </w:rPr>
        <w:footnoteReference w:id="14"/>
      </w:r>
      <w:r>
        <w:rPr>
          <w:rFonts w:ascii="Times New Roman" w:hAnsi="Times New Roman" w:cs="Times New Roman"/>
          <w:sz w:val="24"/>
          <w:szCs w:val="24"/>
        </w:rPr>
        <w:t xml:space="preserve">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w:t>
      </w:r>
      <w:r>
        <w:rPr>
          <w:rFonts w:ascii="Times New Roman" w:hAnsi="Times New Roman" w:cs="Times New Roman"/>
          <w:sz w:val="24"/>
          <w:szCs w:val="24"/>
        </w:rPr>
        <w:t xml:space="preserve">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w:t>
      </w:r>
      <w:r>
        <w:rPr>
          <w:rFonts w:ascii="Times New Roman" w:hAnsi="Times New Roman" w:cs="Times New Roman"/>
          <w:sz w:val="24"/>
          <w:szCs w:val="24"/>
        </w:rPr>
        <w:t xml:space="preserve">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w:t>
      </w:r>
      <w:r>
        <w:rPr>
          <w:rFonts w:ascii="Times New Roman" w:hAnsi="Times New Roman" w:cs="Times New Roman"/>
          <w:sz w:val="24"/>
          <w:szCs w:val="24"/>
        </w:rPr>
        <w:t xml:space="preserve">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w:t>
      </w:r>
      <w:r>
        <w:rPr>
          <w:rFonts w:ascii="Times New Roman" w:hAnsi="Times New Roman" w:cs="Times New Roman"/>
          <w:sz w:val="24"/>
          <w:szCs w:val="24"/>
        </w:rPr>
        <w:t xml:space="preserve">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w:t>
      </w:r>
      <w:r>
        <w:rPr>
          <w:rFonts w:ascii="Times New Roman" w:hAnsi="Times New Roman" w:cs="Times New Roman"/>
          <w:sz w:val="24"/>
          <w:szCs w:val="24"/>
        </w:rPr>
        <w:t xml:space="preserve">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2.1.1.2. Существующее имущество Заказчика,</w:t>
      </w:r>
      <w:r>
        <w:rPr>
          <w:rFonts w:ascii="Times New Roman" w:hAnsi="Times New Roman" w:cs="Times New Roman"/>
          <w:color w:val="000000"/>
          <w:sz w:val="24"/>
          <w:szCs w:val="24"/>
        </w:rPr>
        <w:t xml:space="preserve"> расположенное </w:t>
      </w:r>
      <w:r>
        <w:rPr>
          <w:rFonts w:ascii="Times New Roman" w:hAnsi="Times New Roman" w:cs="Times New Roman"/>
          <w:color w:val="000000"/>
          <w:sz w:val="24"/>
          <w:szCs w:val="24"/>
        </w:rPr>
        <w:t xml:space="preserve">на строительной площадке или на территории, прилегающей к строительной площадке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2.1.1.3. Давальческие материалы 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2.1.2. Сданный в эксплуатацию объект, указанный в п. 1.3 настоящего Договора - на период его гарантийного обслуживания.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2 «Страхование гражданской ответственности за причинение вреда имуществу и/или жизни и здоровью третьих лиц».</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right="-8" w:firstLine="709"/>
        <w:jc w:val="both"/>
        <w:rPr>
          <w:rFonts w:ascii="Times New Roman" w:hAnsi="Times New Roman" w:cs="Times New Roman"/>
          <w:sz w:val="24"/>
          <w:szCs w:val="24"/>
        </w:rPr>
      </w:pPr>
      <w:r>
        <w:rPr>
          <w:rFonts w:ascii="Times New Roman" w:hAnsi="Times New Roman" w:cs="Times New Roman"/>
          <w:sz w:val="24"/>
          <w:szCs w:val="24"/>
        </w:rPr>
        <w:t xml:space="preserve">2.1.3. Имущественные интересы Страхователя и иных лиц, указанных в п. 1.5.1. настоящего Договора, связанные с их обязанностью в порядке, ус</w:t>
      </w:r>
      <w:r>
        <w:rPr>
          <w:rFonts w:ascii="Times New Roman" w:hAnsi="Times New Roman" w:cs="Times New Roman"/>
          <w:sz w:val="24"/>
          <w:szCs w:val="24"/>
        </w:rPr>
        <w:t xml:space="preserve">тановленном гражданским законодательством, возместить вред, причиненный жизни, здоровью или имуществу третьих лиц: </w:t>
      </w:r>
      <w:r>
        <w:rPr>
          <w:rFonts w:ascii="Times New Roman" w:hAnsi="Times New Roman" w:cs="Times New Roman"/>
          <w:sz w:val="24"/>
          <w:szCs w:val="24"/>
        </w:rPr>
      </w:r>
      <w:r>
        <w:rPr>
          <w:rFonts w:ascii="Times New Roman" w:hAnsi="Times New Roman" w:cs="Times New Roman"/>
          <w:sz w:val="24"/>
          <w:szCs w:val="24"/>
        </w:rPr>
      </w:r>
    </w:p>
    <w:p>
      <w:pPr>
        <w:numPr>
          <w:ilvl w:val="0"/>
          <w:numId w:val="14"/>
        </w:numPr>
        <w:ind w:left="0" w:right="-8" w:firstLine="709"/>
        <w:jc w:val="both"/>
        <w:tabs>
          <w:tab w:val="num" w:pos="1134" w:leader="none"/>
        </w:tabs>
        <w:rPr>
          <w:rFonts w:ascii="Times New Roman" w:hAnsi="Times New Roman" w:cs="Times New Roman"/>
          <w:sz w:val="24"/>
          <w:szCs w:val="24"/>
        </w:rPr>
      </w:pPr>
      <w:r>
        <w:rPr>
          <w:rFonts w:ascii="Times New Roman" w:hAnsi="Times New Roman" w:cs="Times New Roman"/>
          <w:sz w:val="24"/>
          <w:szCs w:val="24"/>
        </w:rPr>
        <w:t xml:space="preserve">при производстве строительно-монтажных работ по Проекту;</w:t>
      </w:r>
      <w:r>
        <w:rPr>
          <w:rFonts w:ascii="Times New Roman" w:hAnsi="Times New Roman" w:cs="Times New Roman"/>
          <w:sz w:val="24"/>
          <w:szCs w:val="24"/>
        </w:rPr>
      </w:r>
      <w:r>
        <w:rPr>
          <w:rFonts w:ascii="Times New Roman" w:hAnsi="Times New Roman" w:cs="Times New Roman"/>
          <w:sz w:val="24"/>
          <w:szCs w:val="24"/>
        </w:rPr>
      </w:r>
    </w:p>
    <w:p>
      <w:pPr>
        <w:numPr>
          <w:ilvl w:val="0"/>
          <w:numId w:val="14"/>
        </w:numPr>
        <w:ind w:left="0" w:right="-8" w:firstLine="709"/>
        <w:jc w:val="both"/>
        <w:tabs>
          <w:tab w:val="num" w:pos="1134" w:leader="none"/>
        </w:tabs>
        <w:rPr>
          <w:rFonts w:ascii="Times New Roman" w:hAnsi="Times New Roman" w:cs="Times New Roman"/>
          <w:sz w:val="24"/>
          <w:szCs w:val="24"/>
        </w:rPr>
      </w:pPr>
      <w:r>
        <w:rPr>
          <w:rFonts w:ascii="Times New Roman" w:hAnsi="Times New Roman" w:cs="Times New Roman"/>
          <w:sz w:val="24"/>
          <w:szCs w:val="24"/>
        </w:rPr>
        <w:t xml:space="preserve">в период гарантийного обслуживания сданного в эксплуатацию объекта по Проекту.</w:t>
      </w:r>
      <w:r>
        <w:rPr>
          <w:rFonts w:ascii="Times New Roman" w:hAnsi="Times New Roman" w:cs="Times New Roman"/>
          <w:sz w:val="24"/>
          <w:szCs w:val="24"/>
        </w:rPr>
      </w:r>
      <w:r>
        <w:rPr>
          <w:rFonts w:ascii="Times New Roman" w:hAnsi="Times New Roman" w:cs="Times New Roman"/>
          <w:sz w:val="24"/>
          <w:szCs w:val="24"/>
        </w:rPr>
      </w:r>
    </w:p>
    <w:p>
      <w:pPr>
        <w:ind w:right="-8"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iCs/>
          <w:sz w:val="24"/>
          <w:szCs w:val="24"/>
        </w:rPr>
        <w:outlineLvl w:val="1"/>
      </w:pPr>
      <w:r/>
      <w:bookmarkStart w:id="15" w:name="OLE_LINK5"/>
      <w:r/>
      <w:bookmarkStart w:id="16" w:name="OLE_LINK6"/>
      <w:r>
        <w:rPr>
          <w:rFonts w:ascii="Times New Roman" w:hAnsi="Times New Roman" w:cs="Times New Roman"/>
          <w:b/>
          <w:iCs/>
          <w:sz w:val="24"/>
          <w:szCs w:val="24"/>
        </w:rPr>
        <w:t xml:space="preserve">3. </w:t>
      </w:r>
      <w:r>
        <w:rPr>
          <w:rFonts w:ascii="Times New Roman" w:hAnsi="Times New Roman" w:cs="Times New Roman"/>
          <w:b/>
          <w:iCs/>
          <w:sz w:val="24"/>
          <w:szCs w:val="24"/>
        </w:rPr>
        <w:t xml:space="preserve">СТРАХОВЫЕ СЛУЧАИ.</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u w:val="single"/>
        </w:rPr>
        <w:t xml:space="preserve">Секция 1 «Страхование строительно-монтажных рисков»</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w:t>
      </w:r>
      <w:r>
        <w:rPr>
          <w:rFonts w:ascii="Times New Roman" w:hAnsi="Times New Roman" w:cs="Times New Roman"/>
          <w:sz w:val="24"/>
          <w:szCs w:val="24"/>
        </w:rPr>
        <w:t xml:space="preserve">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3.2. Страхование на период гарантийного обслуживания сданного в эксплуатацию объекта проводитс</w:t>
      </w:r>
      <w:r>
        <w:rPr>
          <w:rFonts w:ascii="Times New Roman" w:hAnsi="Times New Roman" w:cs="Times New Roman"/>
          <w:sz w:val="24"/>
          <w:szCs w:val="24"/>
        </w:rPr>
        <w:t xml:space="preserve">я на случай гибели или повреждения застрахованного объекта строительства/монтажа, сданного в эксплуатацию, вследствие:</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28" w:leader="none"/>
        </w:tabs>
        <w:rPr>
          <w:rFonts w:ascii="Times New Roman" w:hAnsi="Times New Roman" w:cs="Times New Roman"/>
          <w:sz w:val="24"/>
          <w:szCs w:val="24"/>
        </w:rPr>
      </w:pPr>
      <w:r>
        <w:rPr>
          <w:rFonts w:ascii="Times New Roman" w:hAnsi="Times New Roman" w:cs="Times New Roman"/>
          <w:sz w:val="24"/>
          <w:szCs w:val="24"/>
        </w:rPr>
        <w:t xml:space="preserve">3.2.1. Ошибок или упущений, допущенных при проведении работ по гарантийному обслуживанию объекта.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428" w:leader="none"/>
        </w:tabs>
        <w:rPr>
          <w:rFonts w:ascii="Times New Roman" w:hAnsi="Times New Roman" w:cs="Times New Roman"/>
          <w:sz w:val="24"/>
          <w:szCs w:val="24"/>
        </w:rPr>
      </w:pPr>
      <w:r>
        <w:rPr>
          <w:rFonts w:ascii="Times New Roman" w:hAnsi="Times New Roman" w:cs="Times New Roman"/>
          <w:sz w:val="24"/>
          <w:szCs w:val="24"/>
        </w:rPr>
        <w:t xml:space="preserve">3.2.2. Ошибок или упущений, допущенных </w:t>
      </w:r>
      <w:r>
        <w:rPr>
          <w:rFonts w:ascii="Times New Roman" w:hAnsi="Times New Roman" w:cs="Times New Roman"/>
          <w:sz w:val="24"/>
          <w:szCs w:val="24"/>
        </w:rPr>
        <w:t xml:space="preserve">до начала периода гарантийной </w:t>
      </w:r>
      <w:r>
        <w:rPr>
          <w:rFonts w:ascii="Times New Roman" w:hAnsi="Times New Roman" w:cs="Times New Roman"/>
          <w:sz w:val="24"/>
          <w:szCs w:val="24"/>
        </w:rPr>
        <w:t xml:space="preserve">эксплуатации, но выявленных в период гарантийной эксплуатации - в отношении первых 12 (Двенадцати) месяцев периода гарантийного обслуживания.</w:t>
      </w:r>
      <w:r>
        <w:rPr>
          <w:rFonts w:ascii="Times New Roman" w:hAnsi="Times New Roman" w:cs="Times New Roman"/>
          <w:sz w:val="24"/>
          <w:szCs w:val="24"/>
        </w:rPr>
      </w:r>
      <w:r>
        <w:rPr>
          <w:rFonts w:ascii="Times New Roman" w:hAnsi="Times New Roman" w:cs="Times New Roman"/>
          <w:sz w:val="24"/>
          <w:szCs w:val="24"/>
        </w:rPr>
      </w:r>
    </w:p>
    <w:p>
      <w:pPr>
        <w:ind w:firstLine="708"/>
        <w:jc w:val="both"/>
        <w:rPr>
          <w:rFonts w:ascii="Times New Roman" w:hAnsi="Times New Roman" w:cs="Times New Roman"/>
          <w:sz w:val="24"/>
          <w:szCs w:val="24"/>
        </w:rPr>
      </w:pPr>
      <w:r>
        <w:rPr>
          <w:rFonts w:ascii="Times New Roman" w:hAnsi="Times New Roman" w:cs="Times New Roman"/>
          <w:sz w:val="24"/>
          <w:szCs w:val="24"/>
        </w:rPr>
        <w:t xml:space="preserve"> 3.2.3. Ошибок или упущений, допущенных при производстве строительно-монтажных работ</w:t>
      </w:r>
      <w:r>
        <w:rPr>
          <w:rFonts w:ascii="Times New Roman" w:hAnsi="Times New Roman" w:cs="Times New Roman"/>
          <w:sz w:val="24"/>
          <w:szCs w:val="24"/>
        </w:rPr>
        <w:t xml:space="preserve">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2 «Страхование гражданской ответственности за причинение вреда имуществу и/или жизни и здоровью третьих лиц».</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3.3. По страхованию гражданской ответственности перед третьими лицами страховым случаем является причинение вреда жизни, здоровью или имуще</w:t>
      </w:r>
      <w:r>
        <w:rPr>
          <w:rFonts w:ascii="Times New Roman" w:hAnsi="Times New Roman" w:cs="Times New Roman"/>
          <w:sz w:val="24"/>
          <w:szCs w:val="24"/>
        </w:rPr>
        <w:t xml:space="preserve">ству третьих лиц при производстве строительно-монтажных работ по Проекту и в период гарантийного обслуживания, при условии, что: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3.3.1. Страхователь и/или иные лица, указанные в п. 1.5.1. настоящего Договора (далее - лицо, чья ответственность застрахована)</w:t>
      </w:r>
      <w:r>
        <w:rPr>
          <w:rFonts w:ascii="Times New Roman" w:hAnsi="Times New Roman" w:cs="Times New Roman"/>
          <w:sz w:val="24"/>
          <w:szCs w:val="24"/>
        </w:rPr>
        <w:t xml:space="preserve"> обязаны возместить этот вред в соответствии с действующим законодательством места причинения вреда.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3.3.2. Вред третьим лицам причинен в прямой причинной связи с осуществлением строительно-монтажных работ по Проекту и гарантийного обслуживания сданного в </w:t>
      </w:r>
      <w:r>
        <w:rPr>
          <w:rFonts w:ascii="Times New Roman" w:hAnsi="Times New Roman" w:cs="Times New Roman"/>
          <w:sz w:val="24"/>
          <w:szCs w:val="24"/>
        </w:rPr>
        <w:t xml:space="preserve">эксплуатацию объекта.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3.3.4. Факт причинения вреда и его размер подтверждены имущес</w:t>
      </w:r>
      <w:r>
        <w:rPr>
          <w:rFonts w:ascii="Times New Roman" w:hAnsi="Times New Roman" w:cs="Times New Roman"/>
          <w:sz w:val="24"/>
          <w:szCs w:val="24"/>
        </w:rPr>
        <w:t xml:space="preserve">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Под вредом жизни и здоровью третьих л</w:t>
      </w:r>
      <w:r>
        <w:rPr>
          <w:rFonts w:ascii="Times New Roman" w:hAnsi="Times New Roman" w:cs="Times New Roman"/>
          <w:bCs/>
          <w:sz w:val="24"/>
          <w:szCs w:val="24"/>
        </w:rPr>
        <w:t xml:space="preserve">иц по </w:t>
      </w:r>
      <w:r>
        <w:rPr>
          <w:rFonts w:ascii="Times New Roman" w:hAnsi="Times New Roman" w:cs="Times New Roman"/>
          <w:sz w:val="24"/>
          <w:szCs w:val="24"/>
        </w:rPr>
        <w:t xml:space="preserve">настоящему Договору понимаются телесные повреждения, утрата трудоспособности или смерть потерпевшего.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Под вредом имуществу </w:t>
      </w:r>
      <w:r>
        <w:rPr>
          <w:rFonts w:ascii="Times New Roman" w:hAnsi="Times New Roman" w:cs="Times New Roman"/>
          <w:bCs/>
          <w:sz w:val="24"/>
          <w:szCs w:val="24"/>
        </w:rPr>
        <w:t xml:space="preserve">третьих лиц </w:t>
      </w:r>
      <w:r>
        <w:rPr>
          <w:rFonts w:ascii="Times New Roman" w:hAnsi="Times New Roman" w:cs="Times New Roman"/>
          <w:sz w:val="24"/>
          <w:szCs w:val="24"/>
        </w:rPr>
        <w:t xml:space="preserve">по настоящему Договору понимается гибель, утрата, повреждение имущества потерпевшего. </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w:t>
      </w:r>
      <w:r>
        <w:rPr>
          <w:rFonts w:ascii="Times New Roman" w:hAnsi="Times New Roman" w:cs="Times New Roman"/>
          <w:sz w:val="24"/>
          <w:szCs w:val="24"/>
        </w:rPr>
        <w:t xml:space="preserve">были необходимы или были произведены для выполнения письменных указаний Страховщика.</w:t>
      </w:r>
      <w:bookmarkEnd w:id="15"/>
      <w:r/>
      <w:bookmarkEnd w:id="16"/>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w:t>
      </w:r>
      <w:r>
        <w:rPr>
          <w:rFonts w:ascii="Times New Roman" w:hAnsi="Times New Roman" w:cs="Times New Roman"/>
          <w:sz w:val="24"/>
          <w:szCs w:val="24"/>
        </w:rPr>
        <w:t xml:space="preserve">ении № 4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3.6. Общие исключения.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По настоящему Договору не покрывается следующее: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3.6.1. Повреждение или гибель застрахованного имущества, затраты или расходы, убытки любого рода, любая ответственность, прямо или косвенно вызванная ил</w:t>
      </w:r>
      <w:r>
        <w:rPr>
          <w:rFonts w:ascii="Times New Roman" w:hAnsi="Times New Roman" w:cs="Times New Roman"/>
          <w:sz w:val="24"/>
          <w:szCs w:val="24"/>
        </w:rPr>
        <w:t xml:space="preserve">и возникшая в результате: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(а)</w:t>
      </w:r>
      <w:r>
        <w:rPr>
          <w:rFonts w:ascii="Times New Roman" w:hAnsi="Times New Roman" w:cs="Times New Roman"/>
          <w:sz w:val="24"/>
          <w:szCs w:val="24"/>
        </w:rPr>
        <w:tab/>
        <w:t xml:space="preserve">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(б)</w:t>
      </w:r>
      <w:r>
        <w:rPr>
          <w:rFonts w:ascii="Times New Roman" w:hAnsi="Times New Roman" w:cs="Times New Roman"/>
          <w:sz w:val="24"/>
          <w:szCs w:val="24"/>
        </w:rPr>
        <w:tab/>
        <w:t xml:space="preserve">Материалы ядерного оружия.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w:t>
      </w:r>
      <w:r>
        <w:rPr>
          <w:rFonts w:ascii="Times New Roman" w:hAnsi="Times New Roman" w:cs="Times New Roman"/>
          <w:sz w:val="24"/>
          <w:szCs w:val="24"/>
        </w:rPr>
        <w:t xml:space="preserve">ждения, расходов или издержек прямо или косвенно проистекающих из, являющихся результатом или находящихся в связи с нижеследующими событиями, вне зависимости от любой другой </w:t>
      </w:r>
      <w:r>
        <w:rPr>
          <w:rFonts w:ascii="Times New Roman" w:hAnsi="Times New Roman" w:cs="Times New Roman"/>
          <w:sz w:val="24"/>
          <w:szCs w:val="24"/>
        </w:rPr>
        <w:t xml:space="preserve">причины или обстоятельства, сопутствующего или вызывающего возникновение ущерба;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(а)</w:t>
      </w:r>
      <w:r>
        <w:rPr>
          <w:rFonts w:ascii="Times New Roman" w:hAnsi="Times New Roman" w:cs="Times New Roman"/>
          <w:sz w:val="24"/>
          <w:szCs w:val="24"/>
        </w:rPr>
        <w:tab/>
        <w:t xml:space="preserve">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w:t>
      </w:r>
      <w:r>
        <w:rPr>
          <w:rFonts w:ascii="Times New Roman" w:hAnsi="Times New Roman" w:cs="Times New Roman"/>
          <w:sz w:val="24"/>
          <w:szCs w:val="24"/>
        </w:rPr>
        <w:t xml:space="preserve">ние, военная или узурпированная власть.</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w:t>
      </w:r>
      <w:r>
        <w:rPr>
          <w:rFonts w:ascii="Times New Roman" w:hAnsi="Times New Roman" w:cs="Times New Roman"/>
          <w:sz w:val="24"/>
          <w:szCs w:val="24"/>
        </w:rPr>
        <w:t xml:space="preserve">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w:t>
      </w:r>
      <w:r>
        <w:rPr>
          <w:rFonts w:ascii="Times New Roman" w:hAnsi="Times New Roman" w:cs="Times New Roman"/>
          <w:sz w:val="24"/>
          <w:szCs w:val="24"/>
        </w:rPr>
        <w:t xml:space="preserve">ских актов и диверсий» в соответствии с п. 3.7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w:t>
      </w:r>
      <w:r>
        <w:rPr>
          <w:rFonts w:ascii="Times New Roman" w:hAnsi="Times New Roman" w:cs="Times New Roman"/>
          <w:sz w:val="24"/>
          <w:szCs w:val="24"/>
        </w:rPr>
        <w:t xml:space="preserve">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3.6.3. (а) Штрафы и пени (включая заранее определенные суммы возмещения убыт</w:t>
      </w:r>
      <w:r>
        <w:rPr>
          <w:rFonts w:ascii="Times New Roman" w:hAnsi="Times New Roman" w:cs="Times New Roman"/>
          <w:sz w:val="24"/>
          <w:szCs w:val="24"/>
        </w:rPr>
        <w:t xml:space="preserve">ков) за неготовность или за задержку сдачи или за несоответствие условиям Договора подряда;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(б) Гарантии достижения основных показателей.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3.6.4. (а) Настоящий Договор, вне зависимости от причины, включая, но не ограничиваясь КОМПЬЮТЕРНЫМИ ВИРУСАМИ, не стра</w:t>
      </w:r>
      <w:r>
        <w:rPr>
          <w:rFonts w:ascii="Times New Roman" w:hAnsi="Times New Roman"/>
          <w:sz w:val="24"/>
          <w:szCs w:val="24"/>
        </w:rPr>
        <w:t xml:space="preserve">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w:t>
      </w:r>
      <w:r>
        <w:rPr>
          <w:rFonts w:ascii="Times New Roman" w:hAnsi="Times New Roman"/>
          <w:sz w:val="24"/>
          <w:szCs w:val="24"/>
        </w:rPr>
        <w:t xml:space="preserve">гой причины или случая, попутно или в другой последовательности влияющего на этот убыток.</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w:t>
      </w:r>
      <w:r>
        <w:rPr>
          <w:rFonts w:ascii="Times New Roman" w:hAnsi="Times New Roman"/>
          <w:sz w:val="24"/>
          <w:szCs w:val="24"/>
        </w:rPr>
        <w:t xml:space="preserve">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КОМПЬЮТЕРНЫЙ ВИРУС означает наб</w:t>
      </w:r>
      <w:r>
        <w:rPr>
          <w:rFonts w:ascii="Times New Roman" w:hAnsi="Times New Roman"/>
          <w:sz w:val="24"/>
          <w:szCs w:val="24"/>
        </w:rPr>
        <w:t xml:space="preserve">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w:t>
      </w:r>
      <w:r>
        <w:rPr>
          <w:rFonts w:ascii="Times New Roman" w:hAnsi="Times New Roman"/>
          <w:sz w:val="24"/>
          <w:szCs w:val="24"/>
        </w:rPr>
        <w:t xml:space="preserve">ючает в себя (но не ограничивается) «Троянские кони», «черви» и «временные или логические бомбы».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(б) Однако, если событие, указанное ниже, происходит по причинам, описанным выше в пункте (а)</w:t>
      </w:r>
      <w:r>
        <w:rPr>
          <w:rFonts w:ascii="Times New Roman" w:hAnsi="Times New Roman"/>
          <w:sz w:val="24"/>
          <w:szCs w:val="24"/>
        </w:rPr>
        <w:t xml:space="preserve">,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События: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Пожар, Взрыв, Повреждение водой.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Если застрахованному настоящим договором средству э</w:t>
      </w:r>
      <w:r>
        <w:rPr>
          <w:rFonts w:ascii="Times New Roman" w:hAnsi="Times New Roman"/>
          <w:sz w:val="24"/>
          <w:szCs w:val="24"/>
        </w:rPr>
        <w:t xml:space="preserve">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w:t>
      </w:r>
      <w:r>
        <w:rPr>
          <w:rFonts w:ascii="Times New Roman" w:hAnsi="Times New Roman"/>
          <w:sz w:val="24"/>
          <w:szCs w:val="24"/>
        </w:rPr>
        <w:t xml:space="preserve">ившихся на </w:t>
      </w:r>
      <w:r>
        <w:rPr>
          <w:rFonts w:ascii="Times New Roman" w:hAnsi="Times New Roman"/>
          <w:sz w:val="24"/>
          <w:szCs w:val="24"/>
        </w:rPr>
        <w:t xml:space="preserve">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w:t>
      </w:r>
      <w:r>
        <w:rPr>
          <w:rFonts w:ascii="Times New Roman" w:hAnsi="Times New Roman"/>
          <w:sz w:val="24"/>
          <w:szCs w:val="24"/>
        </w:rPr>
        <w:t xml:space="preserve">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w:t>
      </w:r>
      <w:r>
        <w:rPr>
          <w:rFonts w:ascii="Times New Roman" w:hAnsi="Times New Roman"/>
          <w:sz w:val="24"/>
          <w:szCs w:val="24"/>
        </w:rPr>
        <w:t xml:space="preserve">ие ЭЛЕКТРОННЫЕ ДАННЫЕ не могут быть воссозданы, собраны или составлены.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w:t>
      </w:r>
      <w:r>
        <w:rPr>
          <w:rFonts w:ascii="Times New Roman" w:hAnsi="Times New Roman"/>
          <w:sz w:val="24"/>
          <w:szCs w:val="24"/>
        </w:rPr>
        <w:t xml:space="preserve">тчисткой, восстановлением, локализацией, удалением или уменьшением, вызванным прямо или косвенно, полностью или частично: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 (а) любыми грибками, плесенью, милдью или брожением;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(б) любыми спорами или токсинами, вырабатываемыми или испускаемыми такими грибка</w:t>
      </w:r>
      <w:r>
        <w:rPr>
          <w:rFonts w:ascii="Times New Roman" w:hAnsi="Times New Roman" w:cs="Times New Roman"/>
          <w:sz w:val="24"/>
          <w:szCs w:val="24"/>
        </w:rPr>
        <w:t xml:space="preserve">ми, плесенью, милдью или брожением;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(г) любым материалом</w:t>
      </w:r>
      <w:r>
        <w:rPr>
          <w:rFonts w:ascii="Times New Roman" w:hAnsi="Times New Roman" w:cs="Times New Roman"/>
          <w:sz w:val="24"/>
          <w:szCs w:val="24"/>
        </w:rPr>
        <w:t xml:space="preserve">,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w:t>
      </w:r>
      <w:r>
        <w:rPr>
          <w:rFonts w:ascii="Times New Roman" w:hAnsi="Times New Roman" w:cs="Times New Roman"/>
          <w:sz w:val="24"/>
          <w:szCs w:val="24"/>
        </w:rPr>
        <w:t xml:space="preserve">рожения, спор или токсинов, проистекающее отсюда: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w:t>
      </w:r>
      <w:r>
        <w:rPr>
          <w:rFonts w:ascii="Times New Roman" w:hAnsi="Times New Roman" w:cs="Times New Roman"/>
          <w:sz w:val="24"/>
          <w:szCs w:val="24"/>
        </w:rPr>
        <w:t xml:space="preserve">инансовому ущербу.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В целях данного Исключения, следующие определения были добавлены в Договор:</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w:t>
      </w:r>
      <w:r>
        <w:rPr>
          <w:rFonts w:ascii="Times New Roman" w:hAnsi="Times New Roman" w:cs="Times New Roman"/>
          <w:sz w:val="24"/>
          <w:szCs w:val="24"/>
        </w:rPr>
        <w:t xml:space="preserve">евые, ржавчинные, головневые, шляпочные грибы и </w:t>
      </w:r>
      <w:r>
        <w:rPr>
          <w:rFonts w:ascii="Times New Roman" w:hAnsi="Times New Roman" w:cs="Times New Roman"/>
          <w:sz w:val="24"/>
          <w:szCs w:val="24"/>
        </w:rPr>
        <w:t xml:space="preserve">милдь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w:t>
      </w:r>
      <w:r>
        <w:rPr>
          <w:rFonts w:ascii="Times New Roman" w:hAnsi="Times New Roman" w:cs="Times New Roman"/>
          <w:sz w:val="24"/>
          <w:szCs w:val="24"/>
        </w:rPr>
        <w:t xml:space="preserve"> грибов.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r>
        <w:rPr>
          <w:rFonts w:ascii="Times New Roman" w:hAnsi="Times New Roman" w:cs="Times New Roman"/>
          <w:sz w:val="24"/>
          <w:szCs w:val="24"/>
        </w:rPr>
        <w:t xml:space="preserve">милди</w:t>
      </w:r>
      <w:r>
        <w:rPr>
          <w:rFonts w:ascii="Times New Roman" w:hAnsi="Times New Roman" w:cs="Times New Roman"/>
          <w:sz w:val="24"/>
          <w:szCs w:val="24"/>
        </w:rPr>
        <w:t xml:space="preserve">, растений, организмов и микроорганизмов.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3.6.6. Гибель или повреждение, зат</w:t>
      </w:r>
      <w:r>
        <w:rPr>
          <w:rFonts w:ascii="Times New Roman" w:hAnsi="Times New Roman" w:cs="Times New Roman"/>
          <w:sz w:val="24"/>
          <w:szCs w:val="24"/>
        </w:rPr>
        <w:t xml:space="preserve">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outlineLvl w:val="0"/>
      </w:pPr>
      <w:r>
        <w:rPr>
          <w:rFonts w:ascii="Times New Roman" w:hAnsi="Times New Roman" w:cs="Times New Roman"/>
          <w:bCs/>
          <w:sz w:val="24"/>
          <w:szCs w:val="24"/>
        </w:rPr>
        <w:t xml:space="preserve">Также согласовано, что настоящим Договором не покрыва</w:t>
      </w:r>
      <w:r>
        <w:rPr>
          <w:rFonts w:ascii="Times New Roman" w:hAnsi="Times New Roman" w:cs="Times New Roman"/>
          <w:bCs/>
          <w:sz w:val="24"/>
          <w:szCs w:val="24"/>
        </w:rPr>
        <w:t xml:space="preserve">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(б) ответственность, возник</w:t>
      </w:r>
      <w:r>
        <w:rPr>
          <w:rFonts w:ascii="Times New Roman" w:hAnsi="Times New Roman" w:cs="Times New Roman"/>
          <w:sz w:val="24"/>
          <w:szCs w:val="24"/>
        </w:rPr>
        <w:t xml:space="preserve">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(в) любая обязанность по защите Страхователя (Выгодоприобретателя) от предъявле</w:t>
      </w:r>
      <w:r>
        <w:rPr>
          <w:rFonts w:ascii="Times New Roman" w:hAnsi="Times New Roman" w:cs="Times New Roman"/>
          <w:sz w:val="24"/>
          <w:szCs w:val="24"/>
        </w:rPr>
        <w:t xml:space="preserve">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3.7. По настоящему Договору применяются следующие особые условия («огово</w:t>
      </w:r>
      <w:r>
        <w:rPr>
          <w:rFonts w:ascii="Times New Roman" w:hAnsi="Times New Roman" w:cs="Times New Roman"/>
          <w:sz w:val="24"/>
          <w:szCs w:val="24"/>
        </w:rPr>
        <w:t xml:space="preserve">рки»), изложенные в Приложении № 4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1 «Страхование строительно-монтажных рисков»:</w:t>
      </w:r>
      <w:r>
        <w:rPr>
          <w:rFonts w:ascii="Times New Roman" w:hAnsi="Times New Roman" w:cs="Times New Roman"/>
          <w:bCs/>
          <w:sz w:val="24"/>
          <w:szCs w:val="24"/>
          <w:u w:val="single"/>
        </w:rPr>
      </w:r>
      <w:r>
        <w:rPr>
          <w:rFonts w:ascii="Times New Roman" w:hAnsi="Times New Roman" w:cs="Times New Roman"/>
          <w:bCs/>
          <w:sz w:val="24"/>
          <w:szCs w:val="24"/>
          <w:u w:val="single"/>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База для расчета страхового возмещения;</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Возмещение расходов по сверхурочным и ночным работам, экспресс-доставке;</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bCs/>
          <w:sz w:val="24"/>
          <w:szCs w:val="24"/>
        </w:rPr>
        <w:t xml:space="preserve">Возмещение расходов по воздушным перевозкам;   </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Существующее имущество или собственность, принадлежащая Заказчику или находящаяся у него на попечении, хранении или под его контролем;</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6"/>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Особые условия в отношении противопожарных средств;</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6"/>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Оговорка о 72 часах;</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Оговорка об изменении страховой суммы в пределах 15%; </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Оговорка о равном разделении убытка между договором страхования; строительно-монтажных рисков и договором страхования грузов;</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6"/>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Страхование дополнительных расходов, связанных с восстановлением проектно-с</w:t>
      </w:r>
      <w:r>
        <w:rPr>
          <w:rFonts w:ascii="Times New Roman" w:hAnsi="Times New Roman" w:cs="Times New Roman"/>
          <w:bCs/>
          <w:sz w:val="24"/>
          <w:szCs w:val="24"/>
        </w:rPr>
        <w:t xml:space="preserve">метной, технической и исполнительной документации;</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Временное восстановление;</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Изготовление за пределами строительной площадки;</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на повторные испытания;</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Скрытый военный риск;</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Разбор завалов;</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Дополнительные расходы на импортные и таможенные пошлины;</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Пр</w:t>
      </w:r>
      <w:r>
        <w:rPr>
          <w:rFonts w:ascii="Times New Roman" w:hAnsi="Times New Roman" w:cs="Times New Roman"/>
          <w:sz w:val="24"/>
          <w:szCs w:val="24"/>
        </w:rPr>
        <w:t xml:space="preserve">именение законов и постановлений органов государственной власти;</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Автоматическое восстановление страховой суммы;</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Оговорка о собственных материалах;</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Перевозки внутри страны;</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Хранение вне строительной площадки;</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Страхование гибели или повреждения в результате </w:t>
      </w:r>
      <w:r>
        <w:rPr>
          <w:rFonts w:ascii="Times New Roman" w:hAnsi="Times New Roman" w:cs="Times New Roman"/>
          <w:sz w:val="24"/>
          <w:szCs w:val="24"/>
        </w:rPr>
        <w:t xml:space="preserve">забастовки, бунта и гражданских волнений (Оговорка 001);</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Оговорка о покрытии ущерба в результате террористических актов и диверсий;</w:t>
      </w:r>
      <w:r>
        <w:rPr>
          <w:rFonts w:ascii="Times New Roman" w:hAnsi="Times New Roman" w:cs="Times New Roman"/>
          <w:sz w:val="24"/>
          <w:szCs w:val="24"/>
        </w:rPr>
      </w:r>
      <w:r>
        <w:rPr>
          <w:rFonts w:ascii="Times New Roman" w:hAnsi="Times New Roman" w:cs="Times New Roman"/>
          <w:sz w:val="24"/>
          <w:szCs w:val="24"/>
        </w:rPr>
      </w:r>
    </w:p>
    <w:p>
      <w:pPr>
        <w:numPr>
          <w:ilvl w:val="0"/>
          <w:numId w:val="16"/>
        </w:numPr>
        <w:ind w:left="0" w:firstLine="709"/>
        <w:jc w:val="both"/>
        <w:rPr>
          <w:rFonts w:ascii="Times New Roman" w:hAnsi="Times New Roman" w:cs="Times New Roman"/>
          <w:sz w:val="24"/>
          <w:szCs w:val="24"/>
        </w:rPr>
        <w:outlineLvl w:val="0"/>
      </w:pPr>
      <w:r>
        <w:rPr>
          <w:rFonts w:ascii="Times New Roman" w:hAnsi="Times New Roman" w:cs="Times New Roman"/>
          <w:sz w:val="24"/>
          <w:szCs w:val="24"/>
        </w:rPr>
        <w:t xml:space="preserve">Оговорка LEG 3/06 об устранении последствий дефекта.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2 «Страхование гражданской ответственности за причинение вреда имуществу и/или жизни и здоровью третьих лиц»:</w:t>
      </w:r>
      <w:r>
        <w:rPr>
          <w:rFonts w:ascii="Times New Roman" w:hAnsi="Times New Roman" w:cs="Times New Roman"/>
          <w:bCs/>
          <w:sz w:val="24"/>
          <w:szCs w:val="24"/>
          <w:u w:val="single"/>
        </w:rPr>
      </w:r>
      <w:r>
        <w:rPr>
          <w:rFonts w:ascii="Times New Roman" w:hAnsi="Times New Roman" w:cs="Times New Roman"/>
          <w:bCs/>
          <w:sz w:val="24"/>
          <w:szCs w:val="24"/>
          <w:u w:val="single"/>
        </w:rPr>
      </w:r>
    </w:p>
    <w:p>
      <w:pPr>
        <w:numPr>
          <w:ilvl w:val="0"/>
          <w:numId w:val="17"/>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Оговорка о возмещении;</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7"/>
        </w:numPr>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Страхование взаимной ответственности;</w:t>
      </w:r>
      <w:r>
        <w:rPr>
          <w:rFonts w:ascii="Times New Roman" w:hAnsi="Times New Roman" w:cs="Times New Roman"/>
          <w:bCs/>
          <w:sz w:val="24"/>
          <w:szCs w:val="24"/>
        </w:rPr>
      </w:r>
      <w:r>
        <w:rPr>
          <w:rFonts w:ascii="Times New Roman" w:hAnsi="Times New Roman" w:cs="Times New Roman"/>
          <w:bCs/>
          <w:sz w:val="24"/>
          <w:szCs w:val="24"/>
        </w:rPr>
      </w:r>
    </w:p>
    <w:p>
      <w:pPr>
        <w:numPr>
          <w:ilvl w:val="0"/>
          <w:numId w:val="17"/>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Дополнительно застрахованные;</w:t>
      </w:r>
      <w:r>
        <w:rPr>
          <w:rFonts w:ascii="Times New Roman" w:hAnsi="Times New Roman" w:cs="Times New Roman"/>
          <w:sz w:val="24"/>
          <w:szCs w:val="24"/>
        </w:rPr>
      </w:r>
      <w:r>
        <w:rPr>
          <w:rFonts w:ascii="Times New Roman" w:hAnsi="Times New Roman" w:cs="Times New Roman"/>
          <w:sz w:val="24"/>
          <w:szCs w:val="24"/>
        </w:rPr>
      </w:r>
    </w:p>
    <w:p>
      <w:pPr>
        <w:numPr>
          <w:ilvl w:val="0"/>
          <w:numId w:val="17"/>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Посетители площадки;</w:t>
      </w:r>
      <w:r>
        <w:rPr>
          <w:rFonts w:ascii="Times New Roman" w:hAnsi="Times New Roman" w:cs="Times New Roman"/>
          <w:sz w:val="24"/>
          <w:szCs w:val="24"/>
        </w:rPr>
      </w:r>
      <w:r>
        <w:rPr>
          <w:rFonts w:ascii="Times New Roman" w:hAnsi="Times New Roman" w:cs="Times New Roman"/>
          <w:sz w:val="24"/>
          <w:szCs w:val="24"/>
        </w:rPr>
      </w:r>
    </w:p>
    <w:p>
      <w:pPr>
        <w:numPr>
          <w:ilvl w:val="0"/>
          <w:numId w:val="17"/>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Уменьшение убытка;</w:t>
      </w:r>
      <w:r>
        <w:rPr>
          <w:rFonts w:ascii="Times New Roman" w:hAnsi="Times New Roman" w:cs="Times New Roman"/>
          <w:sz w:val="24"/>
          <w:szCs w:val="24"/>
        </w:rPr>
      </w:r>
      <w:r>
        <w:rPr>
          <w:rFonts w:ascii="Times New Roman" w:hAnsi="Times New Roman" w:cs="Times New Roman"/>
          <w:sz w:val="24"/>
          <w:szCs w:val="24"/>
        </w:rPr>
      </w:r>
    </w:p>
    <w:p>
      <w:pPr>
        <w:numPr>
          <w:ilvl w:val="0"/>
          <w:numId w:val="17"/>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Оговорка</w:t>
      </w:r>
      <w:r>
        <w:rPr>
          <w:rFonts w:ascii="Times New Roman" w:hAnsi="Times New Roman" w:cs="Times New Roman"/>
          <w:sz w:val="24"/>
          <w:szCs w:val="24"/>
        </w:rPr>
        <w:t xml:space="preserve"> о юрисдикции.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Особые условия («оговорки») применяемы к Секциям 1, 2:</w:t>
      </w:r>
      <w:r>
        <w:rPr>
          <w:rFonts w:ascii="Times New Roman" w:hAnsi="Times New Roman" w:cs="Times New Roman"/>
          <w:bCs/>
          <w:sz w:val="24"/>
          <w:szCs w:val="24"/>
          <w:u w:val="single"/>
        </w:rPr>
      </w:r>
      <w:r>
        <w:rPr>
          <w:rFonts w:ascii="Times New Roman" w:hAnsi="Times New Roman" w:cs="Times New Roman"/>
          <w:bCs/>
          <w:sz w:val="24"/>
          <w:szCs w:val="24"/>
          <w:u w:val="single"/>
        </w:rPr>
      </w:r>
    </w:p>
    <w:p>
      <w:pPr>
        <w:numPr>
          <w:ilvl w:val="0"/>
          <w:numId w:val="17"/>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Особые условия в отношении перехода прав требования суброгации;</w:t>
      </w:r>
      <w:r>
        <w:rPr>
          <w:rFonts w:ascii="Times New Roman" w:hAnsi="Times New Roman" w:cs="Times New Roman"/>
          <w:sz w:val="24"/>
          <w:szCs w:val="24"/>
        </w:rPr>
      </w:r>
      <w:r>
        <w:rPr>
          <w:rFonts w:ascii="Times New Roman" w:hAnsi="Times New Roman" w:cs="Times New Roman"/>
          <w:sz w:val="24"/>
          <w:szCs w:val="24"/>
        </w:rPr>
      </w:r>
    </w:p>
    <w:p>
      <w:pPr>
        <w:numPr>
          <w:ilvl w:val="0"/>
          <w:numId w:val="18"/>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Превентивные мероприятия;</w:t>
      </w:r>
      <w:r>
        <w:rPr>
          <w:rFonts w:ascii="Times New Roman" w:hAnsi="Times New Roman" w:cs="Times New Roman"/>
          <w:sz w:val="24"/>
          <w:szCs w:val="24"/>
        </w:rPr>
      </w:r>
      <w:r>
        <w:rPr>
          <w:rFonts w:ascii="Times New Roman" w:hAnsi="Times New Roman" w:cs="Times New Roman"/>
          <w:sz w:val="24"/>
          <w:szCs w:val="24"/>
        </w:rPr>
      </w:r>
    </w:p>
    <w:p>
      <w:pPr>
        <w:numPr>
          <w:ilvl w:val="0"/>
          <w:numId w:val="18"/>
        </w:numPr>
        <w:ind w:left="0"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Расходы на тушение пожара;</w:t>
      </w:r>
      <w:r>
        <w:rPr>
          <w:rFonts w:ascii="Times New Roman" w:hAnsi="Times New Roman" w:cs="Times New Roman"/>
          <w:sz w:val="24"/>
          <w:szCs w:val="24"/>
        </w:rPr>
      </w:r>
      <w:r>
        <w:rPr>
          <w:rFonts w:ascii="Times New Roman" w:hAnsi="Times New Roman" w:cs="Times New Roman"/>
          <w:sz w:val="24"/>
          <w:szCs w:val="24"/>
        </w:rPr>
      </w:r>
    </w:p>
    <w:p>
      <w:pPr>
        <w:numPr>
          <w:ilvl w:val="0"/>
          <w:numId w:val="1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на оплату услуг специалистов;</w:t>
      </w:r>
      <w:r>
        <w:rPr>
          <w:rFonts w:ascii="Times New Roman" w:hAnsi="Times New Roman" w:cs="Times New Roman"/>
          <w:sz w:val="24"/>
          <w:szCs w:val="24"/>
        </w:rPr>
      </w:r>
      <w:r>
        <w:rPr>
          <w:rFonts w:ascii="Times New Roman" w:hAnsi="Times New Roman" w:cs="Times New Roman"/>
          <w:sz w:val="24"/>
          <w:szCs w:val="24"/>
        </w:rPr>
      </w:r>
    </w:p>
    <w:p>
      <w:pPr>
        <w:numPr>
          <w:ilvl w:val="0"/>
          <w:numId w:val="18"/>
        </w:numPr>
        <w:ind w:left="0" w:firstLine="709"/>
        <w:jc w:val="both"/>
        <w:tabs>
          <w:tab w:val="left" w:pos="600" w:leader="none"/>
          <w:tab w:val="left" w:pos="3600" w:leader="none"/>
          <w:tab w:val="left" w:pos="4200" w:leader="none"/>
        </w:tabs>
        <w:rPr>
          <w:rFonts w:ascii="Times New Roman" w:hAnsi="Times New Roman" w:cs="Times New Roman"/>
          <w:color w:val="000000"/>
          <w:sz w:val="24"/>
          <w:szCs w:val="24"/>
        </w:rPr>
      </w:pPr>
      <w:r>
        <w:rPr>
          <w:rFonts w:ascii="Times New Roman" w:hAnsi="Times New Roman" w:cs="Times New Roman"/>
          <w:sz w:val="24"/>
          <w:szCs w:val="24"/>
        </w:rPr>
        <w:t xml:space="preserve">Интересы других сторон;</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1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Согласованные сюрвейеры;</w:t>
      </w:r>
      <w:r>
        <w:rPr>
          <w:rFonts w:ascii="Times New Roman" w:hAnsi="Times New Roman" w:cs="Times New Roman"/>
          <w:sz w:val="24"/>
          <w:szCs w:val="24"/>
        </w:rPr>
      </w:r>
      <w:r>
        <w:rPr>
          <w:rFonts w:ascii="Times New Roman" w:hAnsi="Times New Roman" w:cs="Times New Roman"/>
          <w:sz w:val="24"/>
          <w:szCs w:val="24"/>
        </w:rPr>
      </w:r>
    </w:p>
    <w:p>
      <w:pPr>
        <w:numPr>
          <w:ilvl w:val="0"/>
          <w:numId w:val="1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Страховое покрытие взаимных претензий.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iCs/>
          <w:sz w:val="24"/>
          <w:szCs w:val="24"/>
        </w:rPr>
        <w:outlineLvl w:val="1"/>
      </w:pPr>
      <w:r>
        <w:rPr>
          <w:rFonts w:ascii="Times New Roman" w:hAnsi="Times New Roman" w:cs="Times New Roman"/>
          <w:iCs/>
          <w:sz w:val="24"/>
          <w:szCs w:val="24"/>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r>
        <w:rPr>
          <w:rFonts w:ascii="Times New Roman" w:hAnsi="Times New Roman" w:cs="Times New Roman"/>
          <w:iCs/>
          <w:sz w:val="24"/>
          <w:szCs w:val="24"/>
        </w:rPr>
      </w:r>
      <w:r>
        <w:rPr>
          <w:rFonts w:ascii="Times New Roman" w:hAnsi="Times New Roman" w:cs="Times New Roman"/>
          <w:iCs/>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iCs/>
          <w:sz w:val="24"/>
          <w:szCs w:val="24"/>
        </w:rPr>
        <w:outlineLvl w:val="1"/>
      </w:pPr>
      <w:r>
        <w:rPr>
          <w:rFonts w:ascii="Times New Roman" w:hAnsi="Times New Roman" w:cs="Times New Roman"/>
          <w:b/>
          <w:iCs/>
          <w:sz w:val="24"/>
          <w:szCs w:val="24"/>
        </w:rPr>
        <w:t xml:space="preserve">4. СТРАХОВАЯ СУММА, ЛИМИТЫ ОТВЕТСТВЕННОСТИ, ФРАНШИЗА.</w:t>
      </w:r>
      <w:r>
        <w:rPr>
          <w:rFonts w:ascii="Times New Roman" w:hAnsi="Times New Roman" w:cs="Times New Roman"/>
          <w:iCs/>
          <w:sz w:val="24"/>
          <w:szCs w:val="24"/>
        </w:rPr>
      </w:r>
      <w:r>
        <w:rPr>
          <w:rFonts w:ascii="Times New Roman" w:hAnsi="Times New Roman" w:cs="Times New Roman"/>
          <w:iCs/>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1 «Страхование строительно-монтажных рисков».</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w:t>
      </w:r>
      <w:r>
        <w:rPr>
          <w:rFonts w:ascii="Times New Roman" w:hAnsi="Times New Roman" w:cs="Times New Roman"/>
          <w:sz w:val="24"/>
          <w:szCs w:val="24"/>
        </w:rPr>
        <w:t xml:space="preserve">оительно-монтажные работы, материалы и элементы, используемые для производства работ, включая </w:t>
      </w:r>
      <w:r>
        <w:rPr>
          <w:rFonts w:ascii="Times New Roman" w:hAnsi="Times New Roman" w:cs="Times New Roman"/>
          <w:sz w:val="24"/>
          <w:szCs w:val="24"/>
        </w:rPr>
        <w:t xml:space="preserve">НДС, и составляет _____________ (________________________________________) рублей, в том числе: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4.1.1. Объект строительства / монтажа, включая строительно-монтажн</w:t>
      </w:r>
      <w:r>
        <w:rPr>
          <w:rFonts w:ascii="Times New Roman" w:hAnsi="Times New Roman" w:cs="Times New Roman"/>
          <w:sz w:val="24"/>
          <w:szCs w:val="24"/>
        </w:rPr>
        <w:t xml:space="preserve">ые работы, материалы и элементы, используемые для производства работ: _____________ (_______________________)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4.1.2. Давальческие материалы Заказчика: (_______)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 w:val="left" w:pos="9639" w:leader="none"/>
        </w:tabs>
        <w:rPr>
          <w:rFonts w:ascii="Times New Roman" w:hAnsi="Times New Roman" w:cs="Times New Roman"/>
          <w:bCs/>
          <w:color w:val="000000"/>
          <w:sz w:val="24"/>
          <w:szCs w:val="24"/>
        </w:rPr>
      </w:pPr>
      <w:r>
        <w:rPr>
          <w:rFonts w:ascii="Times New Roman" w:hAnsi="Times New Roman" w:cs="Times New Roman"/>
          <w:sz w:val="24"/>
          <w:szCs w:val="24"/>
        </w:rPr>
        <w:t xml:space="preserve">4.2. Страховая сумма на период гарантийного обслуживания сданного в эксплуатаци</w:t>
      </w:r>
      <w:r>
        <w:rPr>
          <w:rFonts w:ascii="Times New Roman" w:hAnsi="Times New Roman" w:cs="Times New Roman"/>
          <w:sz w:val="24"/>
          <w:szCs w:val="24"/>
        </w:rPr>
        <w:t xml:space="preserve">ю объекта составляет</w:t>
      </w:r>
      <w:r>
        <w:rPr>
          <w:rFonts w:ascii="Times New Roman" w:hAnsi="Times New Roman" w:cs="Times New Roman"/>
          <w:bCs/>
          <w:sz w:val="24"/>
          <w:szCs w:val="24"/>
        </w:rPr>
        <w:t xml:space="preserve">__________ (______) рублей</w:t>
      </w:r>
      <w:r>
        <w:rPr>
          <w:rFonts w:ascii="Times New Roman" w:hAnsi="Times New Roman" w:cs="Times New Roman"/>
          <w:sz w:val="24"/>
          <w:szCs w:val="24"/>
          <w:vertAlign w:val="superscript"/>
        </w:rPr>
        <w:footnoteReference w:id="15"/>
      </w:r>
      <w:r>
        <w:rPr>
          <w:rFonts w:ascii="Times New Roman" w:hAnsi="Times New Roman" w:cs="Times New Roman"/>
          <w:color w:val="000000"/>
          <w:sz w:val="24"/>
          <w:szCs w:val="24"/>
        </w:rPr>
        <w:t xml:space="preserve">.</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4.4. Лимиты ответственности Страховщика по Секции 1: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4.4.1. На расходы по расчистке территории - 5% от страховой суммы по каждому страховому случаю.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4.4.2. На возмещение расходов по сверхурочным и ночным работам, экспресс-доставке - 5% от страховой суммы,</w:t>
      </w:r>
      <w:r>
        <w:rPr>
          <w:rFonts w:ascii="Times New Roman" w:hAnsi="Times New Roman" w:cs="Times New Roman"/>
          <w:bCs/>
          <w:sz w:val="24"/>
          <w:szCs w:val="24"/>
        </w:rPr>
        <w:t xml:space="preserve"> указанной в п.4.1., по каждому страховому случаю;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4.4.3. </w:t>
      </w:r>
      <w:r>
        <w:rPr>
          <w:rFonts w:ascii="Times New Roman" w:hAnsi="Times New Roman" w:cs="Times New Roman"/>
          <w:bCs/>
          <w:sz w:val="24"/>
          <w:szCs w:val="24"/>
        </w:rPr>
        <w:t xml:space="preserve">На</w:t>
      </w:r>
      <w:r>
        <w:rPr>
          <w:rFonts w:ascii="Times New Roman" w:hAnsi="Times New Roman" w:cs="Times New Roman"/>
          <w:sz w:val="24"/>
          <w:szCs w:val="24"/>
        </w:rPr>
        <w:t xml:space="preserve"> расходы в связи с повреждением/утратой с</w:t>
      </w:r>
      <w:r>
        <w:rPr>
          <w:rFonts w:ascii="Times New Roman" w:hAnsi="Times New Roman" w:cs="Times New Roman"/>
          <w:bCs/>
          <w:sz w:val="24"/>
          <w:szCs w:val="24"/>
        </w:rPr>
        <w:t xml:space="preserve">уществующего имущества, принадлежащего Заказчику или находящемуся у него на попечении, хранении или под его контролем</w:t>
      </w:r>
      <w:r>
        <w:rPr>
          <w:rFonts w:ascii="Times New Roman" w:hAnsi="Times New Roman" w:cs="Times New Roman"/>
          <w:sz w:val="24"/>
          <w:szCs w:val="24"/>
        </w:rPr>
        <w:t xml:space="preserve"> - </w:t>
      </w:r>
      <w:r>
        <w:rPr>
          <w:rFonts w:ascii="Times New Roman" w:hAnsi="Times New Roman" w:cs="Times New Roman"/>
          <w:bCs/>
          <w:sz w:val="24"/>
          <w:szCs w:val="24"/>
        </w:rPr>
        <w:t xml:space="preserve">10% от страховой суммы, указанной в</w:t>
      </w:r>
      <w:r>
        <w:rPr>
          <w:rFonts w:ascii="Times New Roman" w:hAnsi="Times New Roman" w:cs="Times New Roman"/>
          <w:bCs/>
          <w:sz w:val="24"/>
          <w:szCs w:val="24"/>
        </w:rPr>
        <w:t xml:space="preserve">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4.4.4. На расходы по воздушным перевозкам </w:t>
      </w:r>
      <w:r>
        <w:rPr>
          <w:rFonts w:ascii="Times New Roman" w:hAnsi="Times New Roman" w:cs="Times New Roman"/>
          <w:sz w:val="24"/>
          <w:szCs w:val="24"/>
        </w:rPr>
        <w:t xml:space="preserve">-</w:t>
      </w:r>
      <w:r>
        <w:rPr>
          <w:rFonts w:ascii="Times New Roman" w:hAnsi="Times New Roman" w:cs="Times New Roman"/>
          <w:bCs/>
          <w:sz w:val="24"/>
          <w:szCs w:val="24"/>
        </w:rPr>
        <w:t xml:space="preserve"> 2,5% от страховой суммы, указанной в п. 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4.4.5. На дополнительные расходы, связанные с восстановлением проектно-сметной, технической и испо</w:t>
      </w:r>
      <w:r>
        <w:rPr>
          <w:rFonts w:ascii="Times New Roman" w:hAnsi="Times New Roman" w:cs="Times New Roman"/>
          <w:bCs/>
          <w:sz w:val="24"/>
          <w:szCs w:val="24"/>
        </w:rPr>
        <w:t xml:space="preserve">лнительной документации - 1%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4.4.6. На в</w:t>
      </w:r>
      <w:r>
        <w:rPr>
          <w:rFonts w:ascii="Times New Roman" w:hAnsi="Times New Roman" w:cs="Times New Roman"/>
          <w:sz w:val="24"/>
          <w:szCs w:val="24"/>
        </w:rPr>
        <w:t xml:space="preserve">ременное восстановление - </w:t>
      </w:r>
      <w:r>
        <w:rPr>
          <w:rFonts w:ascii="Times New Roman" w:hAnsi="Times New Roman" w:cs="Times New Roman"/>
          <w:bCs/>
          <w:sz w:val="24"/>
          <w:szCs w:val="24"/>
        </w:rPr>
        <w:t xml:space="preserve">1%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4.4.7. На и</w:t>
      </w:r>
      <w:r>
        <w:rPr>
          <w:rFonts w:ascii="Times New Roman" w:hAnsi="Times New Roman" w:cs="Times New Roman"/>
          <w:sz w:val="24"/>
          <w:szCs w:val="24"/>
        </w:rPr>
        <w:t xml:space="preserve">зготовление за пределами строительно</w:t>
      </w:r>
      <w:r>
        <w:rPr>
          <w:rFonts w:ascii="Times New Roman" w:hAnsi="Times New Roman" w:cs="Times New Roman"/>
          <w:sz w:val="24"/>
          <w:szCs w:val="24"/>
        </w:rPr>
        <w:t xml:space="preserve">й площадки - 3</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4.4.8. Н</w:t>
      </w:r>
      <w:r>
        <w:rPr>
          <w:rFonts w:ascii="Times New Roman" w:hAnsi="Times New Roman" w:cs="Times New Roman"/>
          <w:sz w:val="24"/>
          <w:szCs w:val="24"/>
        </w:rPr>
        <w:t xml:space="preserve">а повторные испытания - 1</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4.4.9. Д</w:t>
      </w:r>
      <w:r>
        <w:rPr>
          <w:rFonts w:ascii="Times New Roman" w:hAnsi="Times New Roman" w:cs="Times New Roman"/>
          <w:sz w:val="24"/>
          <w:szCs w:val="24"/>
        </w:rPr>
        <w:t xml:space="preserve">ополнительные расходы на импортные и таможенные пошлины -</w:t>
      </w:r>
      <w:r>
        <w:rPr>
          <w:rFonts w:ascii="Times New Roman" w:hAnsi="Times New Roman" w:cs="Times New Roman"/>
          <w:sz w:val="24"/>
          <w:szCs w:val="24"/>
        </w:rPr>
        <w:t xml:space="preserve"> 1</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4.4.10. В связи с </w:t>
      </w:r>
      <w:r>
        <w:rPr>
          <w:rFonts w:ascii="Times New Roman" w:hAnsi="Times New Roman" w:cs="Times New Roman"/>
          <w:sz w:val="24"/>
          <w:szCs w:val="24"/>
        </w:rPr>
        <w:t xml:space="preserve">применением законов и постановлений органов государственной власти - 2,5</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4.4.11. Н</w:t>
      </w:r>
      <w:r>
        <w:rPr>
          <w:rFonts w:ascii="Times New Roman" w:hAnsi="Times New Roman" w:cs="Times New Roman"/>
          <w:sz w:val="24"/>
          <w:szCs w:val="24"/>
        </w:rPr>
        <w:t xml:space="preserve">а перевозки</w:t>
      </w:r>
      <w:r>
        <w:rPr>
          <w:rFonts w:ascii="Times New Roman" w:hAnsi="Times New Roman" w:cs="Times New Roman"/>
          <w:sz w:val="24"/>
          <w:szCs w:val="24"/>
        </w:rPr>
        <w:t xml:space="preserve"> внутри страны - 5</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4.4.12. Н</w:t>
      </w:r>
      <w:r>
        <w:rPr>
          <w:rFonts w:ascii="Times New Roman" w:hAnsi="Times New Roman" w:cs="Times New Roman"/>
          <w:sz w:val="24"/>
          <w:szCs w:val="24"/>
        </w:rPr>
        <w:t xml:space="preserve">а хранение вне строительной площадки - 5</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4.4.13. По страхованию гибели или повреждения</w:t>
      </w:r>
      <w:r>
        <w:rPr>
          <w:rFonts w:ascii="Times New Roman" w:hAnsi="Times New Roman" w:cs="Times New Roman"/>
          <w:bCs/>
          <w:sz w:val="24"/>
          <w:szCs w:val="24"/>
        </w:rPr>
        <w:t xml:space="preserve"> в результате забастовки, бунта и гражданских волнений (Оговорка 001) - 5% от страховой суммы, указанной в п.4.1., по каждому страховому случаю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4.4.14. По риску «Терроризм и диверсия»: ______</w:t>
      </w:r>
      <w:r>
        <w:rPr>
          <w:rFonts w:ascii="Times New Roman" w:hAnsi="Times New Roman" w:cs="Times New Roman"/>
          <w:sz w:val="24"/>
          <w:szCs w:val="24"/>
        </w:rPr>
        <w:t xml:space="preserve"> (______) рублей</w:t>
      </w:r>
      <w:r>
        <w:rPr>
          <w:rFonts w:ascii="Times New Roman" w:hAnsi="Times New Roman" w:cs="Times New Roman"/>
          <w:sz w:val="24"/>
          <w:szCs w:val="24"/>
          <w:vertAlign w:val="superscript"/>
        </w:rPr>
        <w:footnoteReference w:id="16"/>
      </w:r>
      <w:r>
        <w:rPr>
          <w:rFonts w:ascii="Times New Roman" w:hAnsi="Times New Roman" w:cs="Times New Roman"/>
          <w:sz w:val="24"/>
          <w:szCs w:val="24"/>
        </w:rPr>
        <w:t xml:space="preserve"> по каждому страховому случаю и агрегатно за пер</w:t>
      </w:r>
      <w:r>
        <w:rPr>
          <w:rFonts w:ascii="Times New Roman" w:hAnsi="Times New Roman" w:cs="Times New Roman"/>
          <w:sz w:val="24"/>
          <w:szCs w:val="24"/>
        </w:rPr>
        <w:t xml:space="preserve">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sz w:val="24"/>
          <w:szCs w:val="24"/>
        </w:rPr>
        <w:t xml:space="preserve">4.5. Франшиза (безусловная) по каждому страховому случаю:</w:t>
      </w:r>
      <w:r>
        <w:rPr>
          <w:rFonts w:ascii="Times New Roman" w:hAnsi="Times New Roman" w:cs="Times New Roman"/>
          <w:bCs/>
          <w:sz w:val="24"/>
          <w:szCs w:val="24"/>
        </w:rPr>
        <w:t xml:space="preserve"> ______</w:t>
      </w:r>
      <w:r>
        <w:rPr>
          <w:rFonts w:ascii="Times New Roman" w:hAnsi="Times New Roman" w:cs="Times New Roman"/>
          <w:sz w:val="24"/>
          <w:szCs w:val="24"/>
        </w:rPr>
        <w:t xml:space="preserve"> (______) рублей.</w:t>
      </w:r>
      <w:r>
        <w:rPr>
          <w:rFonts w:ascii="Times New Roman" w:hAnsi="Times New Roman" w:cs="Times New Roman"/>
          <w:bCs/>
          <w:sz w:val="24"/>
          <w:szCs w:val="24"/>
          <w:u w:val="single"/>
        </w:rPr>
      </w:r>
      <w:r>
        <w:rPr>
          <w:rFonts w:ascii="Times New Roman" w:hAnsi="Times New Roman" w:cs="Times New Roman"/>
          <w:bCs/>
          <w:sz w:val="24"/>
          <w:szCs w:val="24"/>
          <w:u w:val="single"/>
        </w:rPr>
      </w:r>
    </w:p>
    <w:p>
      <w:pPr>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2 «Страхование гражданской ответственности за причинение вреда имуществу и/или жизни и здоровью третьих лиц».</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rPr>
          <w:rFonts w:ascii="Times New Roman" w:hAnsi="Times New Roman" w:cs="Times New Roman"/>
          <w:bCs/>
          <w:sz w:val="24"/>
          <w:szCs w:val="24"/>
        </w:rPr>
      </w:pPr>
      <w:r>
        <w:rPr>
          <w:rFonts w:ascii="Times New Roman" w:hAnsi="Times New Roman" w:cs="Times New Roman"/>
          <w:sz w:val="24"/>
          <w:szCs w:val="24"/>
        </w:rPr>
        <w:t xml:space="preserve">4.6. Страховая сумма по страхованию гражданской ответственности составляет: </w:t>
      </w:r>
      <w:r>
        <w:rPr>
          <w:rFonts w:ascii="Times New Roman" w:hAnsi="Times New Roman" w:cs="Times New Roman"/>
          <w:bCs/>
          <w:sz w:val="24"/>
          <w:szCs w:val="24"/>
        </w:rPr>
        <w:t xml:space="preserve">_______</w:t>
      </w:r>
      <w:r>
        <w:rPr>
          <w:rFonts w:ascii="Times New Roman" w:hAnsi="Times New Roman" w:cs="Times New Roman"/>
          <w:sz w:val="24"/>
          <w:szCs w:val="24"/>
        </w:rPr>
        <w:t xml:space="preserve"> (_____________________________________) рублей.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4.6.1. Страховая сумма по п. 4.6 настоящего Договора установлена на каждый страховой случай.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4.7. Франшиза (безусловная) по страхованию гражданской ответственности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4.7.1. по случаям причинения вреда имуществу третьих лиц - _______ (_____) рублей.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4.7.2.</w:t>
      </w:r>
      <w:r>
        <w:rPr>
          <w:rFonts w:ascii="Times New Roman" w:hAnsi="Times New Roman" w:cs="Times New Roman"/>
          <w:sz w:val="24"/>
          <w:szCs w:val="24"/>
        </w:rPr>
        <w:t xml:space="preserve"> по случаям причинения вреда жизни и/или здоровью третьих лиц - не применяется.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4.8. Лимиты ответственности Страховщика, применяемые к Секциям 1 и 2: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4.8.1. Н</w:t>
      </w:r>
      <w:r>
        <w:rPr>
          <w:rFonts w:ascii="Times New Roman" w:hAnsi="Times New Roman" w:cs="Times New Roman"/>
          <w:sz w:val="24"/>
          <w:szCs w:val="24"/>
        </w:rPr>
        <w:t xml:space="preserve">а превентивные мероприятия - 3</w:t>
      </w:r>
      <w:r>
        <w:rPr>
          <w:rFonts w:ascii="Times New Roman" w:hAnsi="Times New Roman" w:cs="Times New Roman"/>
          <w:bCs/>
          <w:sz w:val="24"/>
          <w:szCs w:val="24"/>
        </w:rPr>
        <w:t xml:space="preserve">% от страховой суммы, указанной в п.4.1., по каждому страховому слу</w:t>
      </w:r>
      <w:r>
        <w:rPr>
          <w:rFonts w:ascii="Times New Roman" w:hAnsi="Times New Roman" w:cs="Times New Roman"/>
          <w:bCs/>
          <w:sz w:val="24"/>
          <w:szCs w:val="24"/>
        </w:rPr>
        <w:t xml:space="preserve">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4.8.2. Н</w:t>
      </w:r>
      <w:r>
        <w:rPr>
          <w:rFonts w:ascii="Times New Roman" w:hAnsi="Times New Roman" w:cs="Times New Roman"/>
          <w:sz w:val="24"/>
          <w:szCs w:val="24"/>
        </w:rPr>
        <w:t xml:space="preserve">а тушение пожара - 1</w:t>
      </w:r>
      <w:r>
        <w:rPr>
          <w:rFonts w:ascii="Times New Roman" w:hAnsi="Times New Roman" w:cs="Times New Roman"/>
          <w:bCs/>
          <w:sz w:val="24"/>
          <w:szCs w:val="24"/>
        </w:rPr>
        <w:t xml:space="preserve">% от страховой суммы, указанной в п. 4.1.,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4.8.3. На</w:t>
      </w:r>
      <w:r>
        <w:rPr>
          <w:rFonts w:ascii="Times New Roman" w:hAnsi="Times New Roman" w:cs="Times New Roman"/>
          <w:sz w:val="24"/>
          <w:szCs w:val="24"/>
        </w:rPr>
        <w:t xml:space="preserve"> оплату услуг специалистов - 1</w:t>
      </w:r>
      <w:r>
        <w:rPr>
          <w:rFonts w:ascii="Times New Roman" w:hAnsi="Times New Roman" w:cs="Times New Roman"/>
          <w:bCs/>
          <w:sz w:val="24"/>
          <w:szCs w:val="24"/>
        </w:rPr>
        <w:t xml:space="preserve">% от страховой суммы, указанной в п.4.1., по каждому страховому случаю.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i/>
          <w:iCs/>
          <w:sz w:val="24"/>
          <w:szCs w:val="24"/>
        </w:rPr>
        <w:outlineLvl w:val="1"/>
      </w:pPr>
      <w:r>
        <w:rPr>
          <w:rFonts w:ascii="Times New Roman" w:hAnsi="Times New Roman" w:cs="Times New Roman"/>
          <w:i/>
          <w:iCs/>
          <w:sz w:val="24"/>
          <w:szCs w:val="24"/>
        </w:rPr>
      </w:r>
      <w:r>
        <w:rPr>
          <w:rFonts w:ascii="Times New Roman" w:hAnsi="Times New Roman" w:cs="Times New Roman"/>
          <w:i/>
          <w:iCs/>
          <w:sz w:val="24"/>
          <w:szCs w:val="24"/>
        </w:rPr>
      </w:r>
      <w:r>
        <w:rPr>
          <w:rFonts w:ascii="Times New Roman" w:hAnsi="Times New Roman" w:cs="Times New Roman"/>
          <w:i/>
          <w:iCs/>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5. СТРАХОВАЯ ПРЕМИЯ.</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5.1. Общий размер</w:t>
      </w:r>
      <w:r>
        <w:rPr>
          <w:rFonts w:ascii="Times New Roman" w:hAnsi="Times New Roman" w:cs="Times New Roman"/>
          <w:sz w:val="24"/>
          <w:szCs w:val="24"/>
        </w:rPr>
        <w:t xml:space="preserve"> страховой премии по настоящему Договору составляет: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iCs/>
          <w:sz w:val="24"/>
          <w:szCs w:val="24"/>
        </w:rPr>
      </w:pPr>
      <w:r>
        <w:rPr>
          <w:rFonts w:ascii="Times New Roman" w:hAnsi="Times New Roman" w:cs="Times New Roman"/>
          <w:sz w:val="24"/>
          <w:szCs w:val="24"/>
        </w:rPr>
        <w:t xml:space="preserve">_______ (_________) рублей, в том числе</w:t>
      </w:r>
      <w:r>
        <w:rPr>
          <w:rFonts w:ascii="Times New Roman" w:hAnsi="Times New Roman" w:cs="Times New Roman"/>
          <w:iCs/>
          <w:sz w:val="24"/>
          <w:szCs w:val="24"/>
        </w:rPr>
        <w:t xml:space="preserve">:</w:t>
      </w:r>
      <w:r>
        <w:rPr>
          <w:rFonts w:ascii="Times New Roman" w:hAnsi="Times New Roman" w:cs="Times New Roman"/>
          <w:iCs/>
          <w:sz w:val="24"/>
          <w:szCs w:val="24"/>
        </w:rPr>
      </w:r>
      <w:r>
        <w:rPr>
          <w:rFonts w:ascii="Times New Roman" w:hAnsi="Times New Roman" w:cs="Times New Roman"/>
          <w:iCs/>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1 «Страхование строительно-монтажных рисков».</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5.2. Общий размер страховой премии по Секции 1 составляет: _____ (_____) рублей, в том числе: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5.3. За страх</w:t>
      </w:r>
      <w:r>
        <w:rPr>
          <w:rFonts w:ascii="Times New Roman" w:hAnsi="Times New Roman" w:cs="Times New Roman"/>
          <w:sz w:val="24"/>
          <w:szCs w:val="24"/>
        </w:rPr>
        <w:t xml:space="preserve">ование на период проведения строительно-монтажных работ: ________ (_______) рублей, в том числе: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5.3.1. за Объект строительства / монтажа, включая строительно-монтажные работы, материалы и элементы, используемые для производства работ: _____ (_____)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5.3.2. за давальческие материалы Заказчика: _____ (_____)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5.4. За страхование на период</w:t>
      </w:r>
      <w:r>
        <w:rPr>
          <w:rFonts w:ascii="Times New Roman" w:hAnsi="Times New Roman" w:cs="Times New Roman"/>
          <w:sz w:val="24"/>
          <w:szCs w:val="24"/>
        </w:rPr>
        <w:t xml:space="preserve"> гарантийного обслуживания: _____ (_____)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Секция 2 «Страхование гражданской ответственности за причинение вреда имуществу и/или жизни и здоровью третьих лиц».</w:t>
      </w:r>
      <w:r>
        <w:rPr>
          <w:rFonts w:ascii="Times New Roman" w:hAnsi="Times New Roman" w:cs="Times New Roman"/>
          <w:bCs/>
          <w:sz w:val="24"/>
          <w:szCs w:val="24"/>
          <w:u w:val="single"/>
        </w:rPr>
      </w:r>
      <w:r>
        <w:rPr>
          <w:rFonts w:ascii="Times New Roman" w:hAnsi="Times New Roman" w:cs="Times New Roman"/>
          <w:bCs/>
          <w:sz w:val="24"/>
          <w:szCs w:val="24"/>
          <w:u w:val="single"/>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5.5. По страхованию гражданской ответственности: ______ (_____) рублей.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5.6. Страховая пр</w:t>
      </w:r>
      <w:r>
        <w:rPr>
          <w:rFonts w:ascii="Times New Roman" w:hAnsi="Times New Roman" w:cs="Times New Roman"/>
          <w:sz w:val="24"/>
          <w:szCs w:val="24"/>
        </w:rPr>
        <w:t xml:space="preserve">емия уплачивается Страховщику безналичным перечислением на расчетный счет единовременно в течение 20 (двадцати) календарных дней с момента подписания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5.7. Датой оплаты страховой премии считается дата поступления денежных средств на расчетный счет</w:t>
      </w:r>
      <w:r>
        <w:rPr>
          <w:rFonts w:ascii="Times New Roman" w:hAnsi="Times New Roman" w:cs="Times New Roman"/>
          <w:sz w:val="24"/>
          <w:szCs w:val="24"/>
        </w:rPr>
        <w:t xml:space="preserve"> Страховщика.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center" w:pos="4677" w:leader="none"/>
          <w:tab w:val="right" w:pos="9355"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6. ПРАВА И ОБЯЗАННОСТИ СТОРОН.</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6.1. Страхователь имеет право:</w:t>
      </w:r>
      <w:r>
        <w:rPr>
          <w:rFonts w:ascii="Times New Roman" w:hAnsi="Times New Roman" w:cs="Times New Roman"/>
          <w:sz w:val="24"/>
          <w:szCs w:val="24"/>
        </w:rPr>
      </w:r>
      <w:r>
        <w:rPr>
          <w:rFonts w:ascii="Times New Roman" w:hAnsi="Times New Roman" w:cs="Times New Roman"/>
          <w:sz w:val="24"/>
          <w:szCs w:val="24"/>
        </w:rPr>
      </w:r>
    </w:p>
    <w:p>
      <w:pPr>
        <w:ind w:left="709"/>
        <w:jc w:val="both"/>
        <w:rPr>
          <w:rFonts w:ascii="Times New Roman" w:hAnsi="Times New Roman" w:cs="Times New Roman"/>
          <w:sz w:val="24"/>
          <w:szCs w:val="24"/>
        </w:rPr>
      </w:pPr>
      <w:r>
        <w:rPr>
          <w:rFonts w:ascii="Times New Roman" w:hAnsi="Times New Roman" w:cs="Times New Roman"/>
          <w:sz w:val="24"/>
          <w:szCs w:val="24"/>
        </w:rPr>
        <w:t xml:space="preserve">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r>
        <w:rPr>
          <w:rFonts w:ascii="Times New Roman" w:hAnsi="Times New Roman" w:cs="Times New Roman"/>
          <w:sz w:val="24"/>
          <w:szCs w:val="24"/>
        </w:rPr>
      </w:r>
      <w:r>
        <w:rPr>
          <w:rFonts w:ascii="Times New Roman" w:hAnsi="Times New Roman" w:cs="Times New Roman"/>
          <w:sz w:val="24"/>
          <w:szCs w:val="24"/>
        </w:rPr>
      </w:r>
    </w:p>
    <w:p>
      <w:pPr>
        <w:ind w:left="709"/>
        <w:jc w:val="both"/>
        <w:rPr>
          <w:rFonts w:ascii="Times New Roman" w:hAnsi="Times New Roman" w:cs="Times New Roman"/>
          <w:sz w:val="24"/>
          <w:szCs w:val="24"/>
        </w:rPr>
      </w:pPr>
      <w:r>
        <w:rPr>
          <w:rFonts w:ascii="Times New Roman" w:hAnsi="Times New Roman" w:cs="Times New Roman"/>
          <w:sz w:val="24"/>
          <w:szCs w:val="24"/>
        </w:rPr>
        <w:t xml:space="preserve">6.1.2. получить дубликат Договора страхования в случае его утраты, обратившись с письменным заявлением к Страховщику;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 Страхователь обязан:</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6.2.1. При заключении настоящего Договора сообщить Страховщику известные Страхователю обстоятельства, имеющие су</w:t>
      </w:r>
      <w:r>
        <w:rPr>
          <w:rFonts w:ascii="Times New Roman" w:hAnsi="Times New Roman" w:cs="Times New Roman"/>
          <w:sz w:val="24"/>
          <w:szCs w:val="24"/>
        </w:rPr>
        <w:t xml:space="preserve">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w:t>
      </w:r>
      <w:r>
        <w:rPr>
          <w:rFonts w:ascii="Times New Roman" w:hAnsi="Times New Roman" w:cs="Times New Roman"/>
          <w:sz w:val="24"/>
          <w:szCs w:val="24"/>
        </w:rPr>
        <w:t xml:space="preserve">ие или в письменном запросе Страховщика.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6.2.3. Своевременно уплатить страховую премию в разме</w:t>
      </w:r>
      <w:r>
        <w:rPr>
          <w:rFonts w:ascii="Times New Roman" w:hAnsi="Times New Roman" w:cs="Times New Roman"/>
          <w:sz w:val="24"/>
          <w:szCs w:val="24"/>
        </w:rPr>
        <w:t xml:space="preserve">ре и порядке, определенном настоящим Договором.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w:t>
      </w:r>
      <w:r>
        <w:rPr>
          <w:rFonts w:ascii="Times New Roman" w:hAnsi="Times New Roman" w:cs="Times New Roman"/>
          <w:sz w:val="24"/>
          <w:szCs w:val="24"/>
        </w:rPr>
        <w:t xml:space="preserve">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6.3. Страховщик имеет право: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6.3.1. провести осмотр и затребовать необходи</w:t>
      </w:r>
      <w:r>
        <w:rPr>
          <w:rFonts w:ascii="Times New Roman" w:hAnsi="Times New Roman" w:cs="Times New Roman"/>
          <w:sz w:val="24"/>
          <w:szCs w:val="24"/>
        </w:rPr>
        <w:t xml:space="preserve">мую информацию перед заключением настоящего Договора;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w:t>
      </w:r>
      <w:r>
        <w:rPr>
          <w:rFonts w:ascii="Times New Roman" w:hAnsi="Times New Roman" w:cs="Times New Roman"/>
          <w:sz w:val="24"/>
          <w:szCs w:val="24"/>
        </w:rPr>
        <w:t xml:space="preserve">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6.3.</w:t>
      </w:r>
      <w:r>
        <w:rPr>
          <w:rFonts w:ascii="Times New Roman" w:hAnsi="Times New Roman" w:cs="Times New Roman"/>
          <w:sz w:val="24"/>
          <w:szCs w:val="24"/>
        </w:rPr>
        <w:t xml:space="preserve">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w:t>
      </w:r>
      <w:r>
        <w:rPr>
          <w:rFonts w:ascii="Times New Roman" w:hAnsi="Times New Roman" w:cs="Times New Roman"/>
          <w:sz w:val="24"/>
          <w:szCs w:val="24"/>
        </w:rPr>
        <w:t xml:space="preserve">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6.4. Страховщик обязан:</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w:t>
      </w:r>
      <w:r>
        <w:rPr>
          <w:rFonts w:ascii="Times New Roman" w:hAnsi="Times New Roman" w:cs="Times New Roman"/>
          <w:sz w:val="24"/>
          <w:szCs w:val="24"/>
        </w:rPr>
        <w:t xml:space="preserve">.4.1.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6.4.2. Выдать Страхователю дубликат настоящего Договора в случае его утраты.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6.4.3. В течение 3 (трех</w:t>
      </w:r>
      <w:r>
        <w:rPr>
          <w:rFonts w:ascii="Times New Roman" w:hAnsi="Times New Roman" w:cs="Times New Roman"/>
          <w:sz w:val="24"/>
          <w:szCs w:val="24"/>
        </w:rPr>
        <w:t xml:space="preserve">)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Journal" w:hAnsi="Journal" w:cs="Journal"/>
          <w:sz w:val="24"/>
          <w:szCs w:val="24"/>
        </w:rPr>
      </w:pPr>
      <w:r>
        <w:rPr>
          <w:rFonts w:ascii="Times New Roman" w:hAnsi="Times New Roman" w:cs="Times New Roman"/>
          <w:sz w:val="24"/>
          <w:szCs w:val="24"/>
        </w:rPr>
        <w:t xml:space="preserve">6.4.4. Письменно уведомлять Заказчика (АО (ПАО) «__________», почтовый ад</w:t>
      </w:r>
      <w:r>
        <w:rPr>
          <w:rFonts w:ascii="Times New Roman" w:hAnsi="Times New Roman" w:cs="Times New Roman"/>
          <w:sz w:val="24"/>
          <w:szCs w:val="24"/>
        </w:rPr>
        <w:t xml:space="preserve">рес______________________, </w:t>
      </w:r>
      <w:r>
        <w:rPr>
          <w:rFonts w:ascii="Times New Roman" w:hAnsi="Times New Roman" w:cs="Times New Roman"/>
          <w:sz w:val="24"/>
          <w:szCs w:val="24"/>
          <w:lang w:val="en-US"/>
        </w:rPr>
        <w:t xml:space="preserve">e</w:t>
      </w:r>
      <w:r>
        <w:rPr>
          <w:rFonts w:ascii="Times New Roman" w:hAnsi="Times New Roman" w:cs="Times New Roman"/>
          <w:sz w:val="24"/>
          <w:szCs w:val="24"/>
        </w:rPr>
        <w:t xml:space="preserve">-</w:t>
      </w:r>
      <w:r>
        <w:rPr>
          <w:rFonts w:ascii="Times New Roman" w:hAnsi="Times New Roman" w:cs="Times New Roman"/>
          <w:sz w:val="24"/>
          <w:szCs w:val="24"/>
          <w:lang w:val="en-US"/>
        </w:rPr>
        <w:t xml:space="preserve">mail</w:t>
      </w:r>
      <w:r>
        <w:rPr>
          <w:rFonts w:ascii="Times New Roman" w:hAnsi="Times New Roman" w:cs="Times New Roman"/>
          <w:sz w:val="24"/>
          <w:szCs w:val="24"/>
        </w:rPr>
        <w:t xml:space="preserve">: _________________):</w:t>
      </w:r>
      <w:r>
        <w:rPr>
          <w:rFonts w:ascii="Journal" w:hAnsi="Journal" w:cs="Journal"/>
          <w:sz w:val="24"/>
          <w:szCs w:val="24"/>
        </w:rPr>
      </w:r>
      <w:r>
        <w:rPr>
          <w:rFonts w:ascii="Journal" w:hAnsi="Journal" w:cs="Journal"/>
          <w:sz w:val="24"/>
          <w:szCs w:val="24"/>
        </w:rPr>
      </w:r>
    </w:p>
    <w:p>
      <w:pPr>
        <w:ind w:firstLine="709"/>
        <w:jc w:val="both"/>
        <w:rPr>
          <w:rFonts w:ascii="Journal" w:hAnsi="Journal" w:cs="Journal"/>
          <w:sz w:val="24"/>
          <w:szCs w:val="24"/>
        </w:rPr>
      </w:pPr>
      <w:r>
        <w:rPr>
          <w:rFonts w:ascii="Times New Roman" w:hAnsi="Times New Roman" w:cs="Times New Roman"/>
          <w:sz w:val="24"/>
          <w:szCs w:val="24"/>
        </w:rPr>
        <w:t xml:space="preserve">-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r>
        <w:rPr>
          <w:rFonts w:ascii="Journal" w:hAnsi="Journal" w:cs="Journal"/>
          <w:sz w:val="24"/>
          <w:szCs w:val="24"/>
        </w:rPr>
      </w:r>
      <w:r>
        <w:rPr>
          <w:rFonts w:ascii="Journal" w:hAnsi="Journal" w:cs="Journal"/>
          <w:sz w:val="24"/>
          <w:szCs w:val="24"/>
        </w:rPr>
      </w:r>
    </w:p>
    <w:p>
      <w:pPr>
        <w:ind w:firstLine="709"/>
        <w:jc w:val="both"/>
        <w:rPr>
          <w:rFonts w:ascii="Journal" w:hAnsi="Journal" w:cs="Journal"/>
          <w:sz w:val="24"/>
          <w:szCs w:val="24"/>
        </w:rPr>
      </w:pPr>
      <w:r>
        <w:rPr>
          <w:rFonts w:ascii="Times New Roman" w:hAnsi="Times New Roman" w:cs="Times New Roman"/>
          <w:sz w:val="24"/>
          <w:szCs w:val="24"/>
        </w:rPr>
        <w:t xml:space="preserve">-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w:t>
      </w:r>
      <w:r>
        <w:rPr>
          <w:rFonts w:ascii="Times New Roman" w:hAnsi="Times New Roman" w:cs="Times New Roman"/>
          <w:sz w:val="24"/>
          <w:szCs w:val="24"/>
        </w:rPr>
        <w:t xml:space="preserve">яти) рабочих дней с момента обнаружения указанных нарушений;</w:t>
      </w:r>
      <w:r>
        <w:rPr>
          <w:rFonts w:ascii="Journal" w:hAnsi="Journal" w:cs="Journal"/>
          <w:sz w:val="24"/>
          <w:szCs w:val="24"/>
        </w:rPr>
      </w:r>
      <w:r>
        <w:rPr>
          <w:rFonts w:ascii="Journal" w:hAnsi="Journal" w:cs="Journal"/>
          <w:sz w:val="24"/>
          <w:szCs w:val="24"/>
        </w:rPr>
      </w:r>
    </w:p>
    <w:p>
      <w:pPr>
        <w:ind w:firstLine="709"/>
        <w:jc w:val="both"/>
        <w:rPr>
          <w:rFonts w:ascii="Journal" w:hAnsi="Journal" w:cs="Journal"/>
          <w:sz w:val="24"/>
          <w:szCs w:val="24"/>
        </w:rPr>
      </w:pPr>
      <w:r>
        <w:rPr>
          <w:rFonts w:ascii="Times New Roman" w:hAnsi="Times New Roman" w:cs="Times New Roman"/>
          <w:sz w:val="24"/>
          <w:szCs w:val="24"/>
        </w:rPr>
        <w:t xml:space="preserve">-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w:t>
      </w:r>
      <w:r>
        <w:rPr>
          <w:rFonts w:ascii="Times New Roman" w:hAnsi="Times New Roman" w:cs="Times New Roman"/>
          <w:sz w:val="24"/>
          <w:szCs w:val="24"/>
        </w:rPr>
        <w:t xml:space="preserve">го расторжения настоящего Договора;</w:t>
      </w:r>
      <w:r>
        <w:rPr>
          <w:rFonts w:ascii="Journal" w:hAnsi="Journal" w:cs="Journal"/>
          <w:sz w:val="24"/>
          <w:szCs w:val="24"/>
        </w:rPr>
      </w:r>
      <w:r>
        <w:rPr>
          <w:rFonts w:ascii="Journal" w:hAnsi="Journal" w:cs="Journal"/>
          <w:sz w:val="24"/>
          <w:szCs w:val="24"/>
        </w:rPr>
      </w:r>
    </w:p>
    <w:p>
      <w:pPr>
        <w:ind w:firstLine="709"/>
        <w:jc w:val="both"/>
        <w:rPr>
          <w:rFonts w:ascii="Calibri" w:hAnsi="Calibri" w:cs="Journal"/>
          <w:sz w:val="24"/>
          <w:szCs w:val="24"/>
        </w:rPr>
      </w:pPr>
      <w:r>
        <w:rPr>
          <w:rFonts w:ascii="Times New Roman" w:hAnsi="Times New Roman" w:cs="Times New Roman"/>
          <w:sz w:val="24"/>
          <w:szCs w:val="24"/>
        </w:rPr>
        <w:t xml:space="preserve">- о любом не упомянутом выше изменении, которое планируется внести в настоящий Договор.</w:t>
      </w:r>
      <w:r>
        <w:rPr>
          <w:rFonts w:ascii="Calibri" w:hAnsi="Calibri" w:cs="Journal"/>
          <w:sz w:val="24"/>
          <w:szCs w:val="24"/>
        </w:rPr>
      </w:r>
      <w:r>
        <w:rPr>
          <w:rFonts w:ascii="Calibri" w:hAnsi="Calibri" w:cs="Journal"/>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6.5. Если в период проведения строительно-монтажных работ повысится проектная (сметная) стоимость застрахованного объекта, Страховат</w:t>
      </w:r>
      <w:r>
        <w:rPr>
          <w:rFonts w:ascii="Times New Roman" w:hAnsi="Times New Roman" w:cs="Times New Roman"/>
          <w:sz w:val="24"/>
          <w:szCs w:val="24"/>
        </w:rPr>
        <w:t xml:space="preserve">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w:t>
      </w:r>
      <w:r>
        <w:rPr>
          <w:rFonts w:ascii="Times New Roman" w:hAnsi="Times New Roman" w:cs="Times New Roman"/>
          <w:sz w:val="24"/>
          <w:szCs w:val="24"/>
        </w:rPr>
        <w:t xml:space="preserve">ммы дополнительную страховую премию.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Данный пункт применяется с учетом оговорки «об изменении страховой суммы в пределах 15 (Пятнадцати)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6.6. По запросу Страхователя Страховщик, при условии признания события страховым и с учетом применения соответствую</w:t>
      </w:r>
      <w:r>
        <w:rPr>
          <w:rFonts w:ascii="Times New Roman" w:hAnsi="Times New Roman" w:cs="Times New Roman"/>
          <w:sz w:val="24"/>
          <w:szCs w:val="24"/>
        </w:rPr>
        <w:t xml:space="preserve">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Для получения указанного предварительного возмещения Страхователь должен п</w:t>
      </w:r>
      <w:r>
        <w:rPr>
          <w:rFonts w:ascii="Times New Roman" w:hAnsi="Times New Roman" w:cs="Times New Roman"/>
          <w:sz w:val="24"/>
          <w:szCs w:val="24"/>
        </w:rPr>
        <w:t xml:space="preserve">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i/>
          <w:iCs/>
          <w:sz w:val="24"/>
          <w:szCs w:val="24"/>
        </w:rPr>
        <w:outlineLvl w:val="1"/>
      </w:pPr>
      <w:r>
        <w:rPr>
          <w:rFonts w:ascii="Times New Roman" w:hAnsi="Times New Roman" w:cs="Times New Roman"/>
          <w:i/>
          <w:iCs/>
          <w:sz w:val="24"/>
          <w:szCs w:val="24"/>
        </w:rPr>
      </w:r>
      <w:r>
        <w:rPr>
          <w:rFonts w:ascii="Times New Roman" w:hAnsi="Times New Roman" w:cs="Times New Roman"/>
          <w:i/>
          <w:iCs/>
          <w:sz w:val="24"/>
          <w:szCs w:val="24"/>
        </w:rPr>
      </w:r>
      <w:r>
        <w:rPr>
          <w:rFonts w:ascii="Times New Roman" w:hAnsi="Times New Roman" w:cs="Times New Roman"/>
          <w:i/>
          <w:iCs/>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7. ДЕЙСТВИЯ СТОРОН ПРИ НАСТУПЛЕНИИ СОБЫТИЯ, ИМЕЮЩЕГО ПРИЗНАКИ СТРАХОВОГО СЛУЧАЯ.</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bCs/>
          <w:sz w:val="24"/>
          <w:szCs w:val="24"/>
        </w:rPr>
      </w:pPr>
      <w:r>
        <w:rPr>
          <w:rFonts w:ascii="Times New Roman" w:hAnsi="Times New Roman" w:cs="Times New Roman"/>
          <w:sz w:val="24"/>
          <w:szCs w:val="24"/>
        </w:rPr>
        <w:t xml:space="preserve">7.1. Страхователь (Выгодоприобретатель) обязан при наступлении события, имеющего признаки страхового случая: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7.1.1. П</w:t>
      </w:r>
      <w:r>
        <w:rPr>
          <w:rFonts w:ascii="Times New Roman" w:hAnsi="Times New Roman" w:cs="Times New Roman"/>
          <w:sz w:val="24"/>
          <w:szCs w:val="24"/>
        </w:rPr>
        <w:t xml:space="preserve">ринять разумные и доступные в сложившихся обстоятельствах </w:t>
      </w:r>
      <w:r>
        <w:rPr>
          <w:rFonts w:ascii="Times New Roman" w:hAnsi="Times New Roman" w:cs="Times New Roman"/>
          <w:sz w:val="24"/>
          <w:szCs w:val="24"/>
        </w:rPr>
        <w:t xml:space="preserve">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w:t>
      </w:r>
      <w:r>
        <w:rPr>
          <w:rFonts w:ascii="Times New Roman" w:hAnsi="Times New Roman" w:cs="Times New Roman"/>
          <w:sz w:val="24"/>
          <w:szCs w:val="24"/>
        </w:rPr>
        <w:t xml:space="preserve">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7.1.2. Обеспечить документальное оформление произошедшего события (факта наступления, причин и последстви</w:t>
      </w:r>
      <w:r>
        <w:rPr>
          <w:rFonts w:ascii="Times New Roman" w:hAnsi="Times New Roman" w:cs="Times New Roman"/>
          <w:sz w:val="24"/>
          <w:szCs w:val="24"/>
        </w:rPr>
        <w:t xml:space="preserve">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r>
        <w:rPr>
          <w:rFonts w:ascii="Times New Roman" w:hAnsi="Times New Roman" w:cs="Times New Roman"/>
          <w:sz w:val="24"/>
          <w:szCs w:val="24"/>
        </w:rPr>
        <w:t xml:space="preserve">гидрометеослужбу</w:t>
      </w:r>
      <w:r>
        <w:rPr>
          <w:rFonts w:ascii="Times New Roman" w:hAnsi="Times New Roman" w:cs="Times New Roman"/>
          <w:sz w:val="24"/>
          <w:szCs w:val="24"/>
        </w:rPr>
        <w:t xml:space="preserve">, подразделение МЧС и т.д.).</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065" w:leader="none"/>
        </w:tabs>
        <w:rPr>
          <w:rFonts w:ascii="Times New Roman" w:hAnsi="Times New Roman" w:cs="Times New Roman"/>
          <w:sz w:val="24"/>
          <w:szCs w:val="24"/>
        </w:rPr>
      </w:pPr>
      <w:r>
        <w:rPr>
          <w:rFonts w:ascii="Times New Roman" w:hAnsi="Times New Roman" w:cs="Times New Roman"/>
          <w:sz w:val="24"/>
          <w:szCs w:val="24"/>
        </w:rPr>
        <w:t xml:space="preserve">7.1.</w:t>
      </w:r>
      <w:r>
        <w:rPr>
          <w:rFonts w:ascii="Times New Roman" w:hAnsi="Times New Roman" w:cs="Times New Roman"/>
          <w:sz w:val="24"/>
          <w:szCs w:val="24"/>
        </w:rPr>
        <w:t xml:space="preserve">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и Заказчику способом, позволяющим достоверно установить текс</w:t>
      </w:r>
      <w:r>
        <w:rPr>
          <w:rFonts w:ascii="Times New Roman" w:hAnsi="Times New Roman" w:cs="Times New Roman"/>
          <w:sz w:val="24"/>
          <w:szCs w:val="24"/>
        </w:rPr>
        <w:t xml:space="preserve">т (с указанием отправителя) и дату сообщения (посредством телеграфной, телетайпной, факсимильной, электронной связи, телефонограммой).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Уведомление должно содержать следующие сведения:</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номер и дату договора страхования;</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полное наименование объекта, на котор</w:t>
      </w:r>
      <w:r>
        <w:rPr>
          <w:rFonts w:ascii="Times New Roman" w:hAnsi="Times New Roman" w:cs="Times New Roman"/>
          <w:sz w:val="24"/>
          <w:szCs w:val="24"/>
        </w:rPr>
        <w:t xml:space="preserve">ом возник ущерб;</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адрес места расположения строительной площадки (участков), на которой (которых) возник ущерб;</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дату и время возникновения ущерба (если известно);</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сведения об обстоятельствах, при которых возник ущерб;</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краткое описание события;</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иные сведения</w:t>
      </w:r>
      <w:r>
        <w:rPr>
          <w:rFonts w:ascii="Times New Roman" w:hAnsi="Times New Roman" w:cs="Times New Roman"/>
          <w:sz w:val="24"/>
          <w:szCs w:val="24"/>
        </w:rPr>
        <w:t xml:space="preserve"> по усмотрению Страхователя (Выгодоприобретателя);</w:t>
      </w:r>
      <w:r>
        <w:rPr>
          <w:rFonts w:ascii="Times New Roman" w:hAnsi="Times New Roman" w:cs="Times New Roman"/>
          <w:sz w:val="24"/>
          <w:szCs w:val="24"/>
        </w:rPr>
      </w:r>
      <w:r>
        <w:rPr>
          <w:rFonts w:ascii="Times New Roman" w:hAnsi="Times New Roman" w:cs="Times New Roman"/>
          <w:sz w:val="24"/>
          <w:szCs w:val="24"/>
        </w:rPr>
      </w:r>
    </w:p>
    <w:p>
      <w:pPr>
        <w:numPr>
          <w:ilvl w:val="0"/>
          <w:numId w:val="15"/>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должность, фамилию, имя, отчество лица, отправившего уведомление, а также дату отправки уведомления.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7.1.4. Следовать указаниям Страховщика по уменьшению убытков, покрываемых страхованием, если таковые буд</w:t>
      </w:r>
      <w:r>
        <w:rPr>
          <w:rFonts w:ascii="Times New Roman" w:hAnsi="Times New Roman" w:cs="Times New Roman"/>
          <w:sz w:val="24"/>
          <w:szCs w:val="24"/>
        </w:rPr>
        <w:t xml:space="preserve">ут сообщены.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7.1.5. У</w:t>
      </w:r>
      <w:r>
        <w:rPr>
          <w:rFonts w:ascii="Times New Roman" w:hAnsi="Times New Roman" w:cs="Times New Roman"/>
          <w:sz w:val="24"/>
          <w:szCs w:val="24"/>
        </w:rPr>
        <w:t xml:space="preserve">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w:t>
      </w:r>
      <w:r>
        <w:rPr>
          <w:rFonts w:ascii="Times New Roman" w:hAnsi="Times New Roman" w:cs="Times New Roman"/>
          <w:sz w:val="24"/>
          <w:szCs w:val="24"/>
        </w:rPr>
        <w:t xml:space="preserve">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w:t>
      </w:r>
      <w:r>
        <w:rPr>
          <w:rFonts w:ascii="Times New Roman" w:hAnsi="Times New Roman" w:cs="Times New Roman"/>
          <w:sz w:val="24"/>
          <w:szCs w:val="24"/>
        </w:rPr>
        <w:t xml:space="preserve">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7.1.7. П</w:t>
      </w:r>
      <w:r>
        <w:rPr>
          <w:rFonts w:ascii="Times New Roman" w:hAnsi="Times New Roman" w:cs="Times New Roman"/>
          <w:sz w:val="24"/>
          <w:szCs w:val="24"/>
        </w:rPr>
        <w:t xml:space="preserve">редставить Страховщику письменное заявление и документы, необходимые для определения причин произо</w:t>
      </w:r>
      <w:r>
        <w:rPr>
          <w:rFonts w:ascii="Times New Roman" w:hAnsi="Times New Roman" w:cs="Times New Roman"/>
          <w:sz w:val="24"/>
          <w:szCs w:val="24"/>
        </w:rPr>
        <w:t xml:space="preserve">шедшего события и размера убытка (</w:t>
      </w:r>
      <w:r>
        <w:rPr>
          <w:rFonts w:ascii="Times New Roman" w:hAnsi="Times New Roman" w:cs="Times New Roman"/>
          <w:sz w:val="24"/>
          <w:szCs w:val="24"/>
        </w:rPr>
        <w:t xml:space="preserve">пп</w:t>
      </w:r>
      <w:r>
        <w:rPr>
          <w:rFonts w:ascii="Times New Roman" w:hAnsi="Times New Roman" w:cs="Times New Roman"/>
          <w:sz w:val="24"/>
          <w:szCs w:val="24"/>
        </w:rPr>
        <w:t xml:space="preserve">. 8.1-8.2 настоящего Договора)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7.1.8. О</w:t>
      </w:r>
      <w:r>
        <w:rPr>
          <w:rFonts w:ascii="Times New Roman" w:hAnsi="Times New Roman" w:cs="Times New Roman"/>
          <w:sz w:val="24"/>
          <w:szCs w:val="24"/>
        </w:rPr>
        <w:t xml:space="preserve">беспечить Страховщику или его уполномоченным представителям </w:t>
      </w:r>
      <w:r>
        <w:rPr>
          <w:rFonts w:ascii="Times New Roman" w:hAnsi="Times New Roman" w:cs="Times New Roman"/>
          <w:sz w:val="24"/>
          <w:szCs w:val="24"/>
        </w:rPr>
        <w:t xml:space="preserve">(аварийным комиссарам) возможность участвовать как самостоятельно, так и совместно со Страхователем (Выгодоприобретателе</w:t>
      </w:r>
      <w:r>
        <w:rPr>
          <w:rFonts w:ascii="Times New Roman" w:hAnsi="Times New Roman" w:cs="Times New Roman"/>
          <w:sz w:val="24"/>
          <w:szCs w:val="24"/>
        </w:rPr>
        <w:t xml:space="preserve">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7.1.9. П</w:t>
      </w:r>
      <w:r>
        <w:rPr>
          <w:rFonts w:ascii="Times New Roman" w:hAnsi="Times New Roman" w:cs="Times New Roman"/>
          <w:sz w:val="24"/>
          <w:szCs w:val="24"/>
        </w:rPr>
        <w:t xml:space="preserve">редстав</w:t>
      </w:r>
      <w:r>
        <w:rPr>
          <w:rFonts w:ascii="Times New Roman" w:hAnsi="Times New Roman" w:cs="Times New Roman"/>
          <w:sz w:val="24"/>
          <w:szCs w:val="24"/>
        </w:rPr>
        <w:t xml:space="preserve">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w:t>
      </w:r>
      <w:r>
        <w:rPr>
          <w:rFonts w:ascii="Times New Roman" w:hAnsi="Times New Roman" w:cs="Times New Roman"/>
          <w:sz w:val="24"/>
          <w:szCs w:val="24"/>
        </w:rPr>
        <w:t xml:space="preserve">овать причины наступления ущерба и определять его размер.</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7.1.10. С</w:t>
      </w:r>
      <w:r>
        <w:rPr>
          <w:rFonts w:ascii="Times New Roman" w:hAnsi="Times New Roman" w:cs="Times New Roman"/>
          <w:sz w:val="24"/>
          <w:szCs w:val="24"/>
        </w:rPr>
        <w:t xml:space="preserve">огласовывать со Страховщиком назначение экспертов, адвокатов и других подобных лиц при определении размера убытков.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7.1.11. П</w:t>
      </w:r>
      <w:r>
        <w:rPr>
          <w:rFonts w:ascii="Times New Roman" w:hAnsi="Times New Roman" w:cs="Times New Roman"/>
          <w:sz w:val="24"/>
          <w:szCs w:val="24"/>
        </w:rPr>
        <w:t xml:space="preserve">о требованию Страховщика предъявить застрахованный объект после </w:t>
      </w:r>
      <w:r>
        <w:rPr>
          <w:rFonts w:ascii="Times New Roman" w:hAnsi="Times New Roman" w:cs="Times New Roman"/>
          <w:sz w:val="24"/>
          <w:szCs w:val="24"/>
        </w:rPr>
        <w:t xml:space="preserve">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w:t>
      </w:r>
      <w:r>
        <w:rPr>
          <w:rFonts w:ascii="Times New Roman" w:hAnsi="Times New Roman" w:cs="Times New Roman"/>
          <w:sz w:val="24"/>
          <w:szCs w:val="24"/>
        </w:rPr>
        <w:t xml:space="preserve">у при его повторном аналогичном повреждении.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7.2.1</w:t>
      </w:r>
      <w:r>
        <w:rPr>
          <w:rFonts w:ascii="Times New Roman" w:hAnsi="Times New Roman" w:cs="Times New Roman"/>
          <w:sz w:val="24"/>
          <w:szCs w:val="24"/>
        </w:rPr>
        <w:t xml:space="preserve">.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w:t>
      </w:r>
      <w:r>
        <w:rPr>
          <w:rFonts w:ascii="Times New Roman" w:hAnsi="Times New Roman" w:cs="Times New Roman"/>
          <w:sz w:val="24"/>
          <w:szCs w:val="24"/>
        </w:rPr>
        <w:t xml:space="preserve">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w:t>
      </w:r>
      <w:r>
        <w:rPr>
          <w:rFonts w:ascii="Times New Roman" w:hAnsi="Times New Roman" w:cs="Times New Roman"/>
          <w:sz w:val="24"/>
          <w:szCs w:val="24"/>
        </w:rPr>
        <w:t xml:space="preserve">х документов, а также информировать Страховщика о ходе следствия, судебного разбирательства и т.п.</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w:t>
      </w:r>
      <w:r>
        <w:rPr>
          <w:rFonts w:ascii="Times New Roman" w:hAnsi="Times New Roman" w:cs="Times New Roman"/>
          <w:sz w:val="24"/>
          <w:szCs w:val="24"/>
        </w:rPr>
        <w:t xml:space="preserve">двоката или иного уполномоченного лица для защиты интересов Страхователя - выдать им соответствующую доверенность и иные необходимые документы.</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7.3. При наступлении события, в результате которого причинен вред жизни, здоровью или имуществу третьих лиц, Стр</w:t>
      </w:r>
      <w:r>
        <w:rPr>
          <w:rFonts w:ascii="Times New Roman" w:hAnsi="Times New Roman" w:cs="Times New Roman"/>
          <w:sz w:val="24"/>
          <w:szCs w:val="24"/>
        </w:rPr>
        <w:t xml:space="preserve">ахователь (лицо, чья ответственность застрахована), имеет право:</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7.3.1. Выдать Страховщику по его запросу доверенность на ведение дел от имени Страхователя по урегулированию требований третьих лиц.</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7.3.2. Ходатайствовать перед судом о привлечении Страховщи</w:t>
      </w:r>
      <w:r>
        <w:rPr>
          <w:rFonts w:ascii="Times New Roman" w:hAnsi="Times New Roman" w:cs="Times New Roman"/>
          <w:sz w:val="24"/>
          <w:szCs w:val="24"/>
        </w:rPr>
        <w:t xml:space="preserve">ка в качестве третьего лица к участию в деле.</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w:t>
      </w:r>
      <w:r>
        <w:rPr>
          <w:rFonts w:ascii="Times New Roman" w:hAnsi="Times New Roman" w:cs="Times New Roman"/>
          <w:sz w:val="24"/>
          <w:szCs w:val="24"/>
        </w:rPr>
        <w:t xml:space="preserve">ы по прекращению или сокращению размера таких выплат.</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w:t>
      </w:r>
      <w:r>
        <w:rPr>
          <w:rFonts w:ascii="Times New Roman" w:hAnsi="Times New Roman" w:cs="Times New Roman"/>
          <w:sz w:val="24"/>
          <w:szCs w:val="24"/>
        </w:rPr>
        <w:t xml:space="preserve">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w:t>
      </w:r>
      <w:r>
        <w:rPr>
          <w:rFonts w:ascii="Times New Roman" w:hAnsi="Times New Roman" w:cs="Times New Roman"/>
          <w:sz w:val="24"/>
          <w:szCs w:val="24"/>
        </w:rPr>
        <w:t xml:space="preserve">изни и здоровью потерпевшего в результате умышленных действий Страхователя (лица, чья ответственность застрахована).</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7.4. Страховщик при получении уведомления о событии, имеющем признаки страхового случая, обязан: </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7.4.1. При необходимости проведения осмот</w:t>
      </w:r>
      <w:r>
        <w:rPr>
          <w:rFonts w:ascii="Times New Roman" w:hAnsi="Times New Roman" w:cs="Times New Roman"/>
          <w:sz w:val="24"/>
          <w:szCs w:val="24"/>
        </w:rPr>
        <w:t xml:space="preserve">ра места происшествия согласовать со Страхователем время осмотра и направить своего представителя для составления акта </w:t>
      </w:r>
      <w:r>
        <w:rPr>
          <w:rFonts w:ascii="Times New Roman" w:hAnsi="Times New Roman" w:cs="Times New Roman"/>
          <w:sz w:val="24"/>
          <w:szCs w:val="24"/>
        </w:rPr>
        <w:t xml:space="preserve">осмотра.</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7.4.2. После получения всех необходимых документов, подтверждающих причины и размер ущерба, принять решение о признании или непр</w:t>
      </w:r>
      <w:r>
        <w:rPr>
          <w:rFonts w:ascii="Times New Roman" w:hAnsi="Times New Roman" w:cs="Times New Roman"/>
          <w:sz w:val="24"/>
          <w:szCs w:val="24"/>
        </w:rPr>
        <w:t xml:space="preserve">изнании произошедшего события страховым случаем;</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7.4.3. по случаю, признанному страховым, произвести страховую выплату в течение срока, указанного в настоящем Договоре.</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7.5. Страховщик при наступлении события, имеющего признаки страхового случая, имеет пра</w:t>
      </w:r>
      <w:r>
        <w:rPr>
          <w:rFonts w:ascii="Times New Roman" w:hAnsi="Times New Roman" w:cs="Times New Roman"/>
          <w:bCs/>
          <w:sz w:val="24"/>
          <w:szCs w:val="24"/>
        </w:rPr>
        <w:t xml:space="preserve">во:</w:t>
      </w:r>
      <w:r>
        <w:rPr>
          <w:rFonts w:ascii="Times New Roman" w:hAnsi="Times New Roman" w:cs="Times New Roman"/>
          <w:bCs/>
          <w:sz w:val="24"/>
          <w:szCs w:val="24"/>
        </w:rPr>
      </w:r>
      <w:r>
        <w:rPr>
          <w:rFonts w:ascii="Times New Roman" w:hAnsi="Times New Roman" w:cs="Times New Roman"/>
          <w:bCs/>
          <w:sz w:val="24"/>
          <w:szCs w:val="24"/>
        </w:rPr>
      </w:r>
    </w:p>
    <w:p>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7.5.1. С</w:t>
      </w:r>
      <w:r>
        <w:rPr>
          <w:rFonts w:ascii="Times New Roman" w:hAnsi="Times New Roman" w:cs="Times New Roman"/>
          <w:sz w:val="24"/>
          <w:szCs w:val="24"/>
        </w:rPr>
        <w:t xml:space="preserve">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r>
        <w:rPr>
          <w:rFonts w:ascii="Times New Roman" w:hAnsi="Times New Roman" w:cs="Times New Roman"/>
          <w:bCs/>
          <w:sz w:val="24"/>
          <w:szCs w:val="24"/>
        </w:rPr>
      </w:r>
      <w:r>
        <w:rPr>
          <w:rFonts w:ascii="Times New Roman" w:hAnsi="Times New Roman" w:cs="Times New Roman"/>
          <w:bCs/>
          <w:sz w:val="24"/>
          <w:szCs w:val="24"/>
        </w:rPr>
      </w:r>
    </w:p>
    <w:p>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7.5.2. Д</w:t>
      </w:r>
      <w:r>
        <w:rPr>
          <w:rFonts w:ascii="Times New Roman" w:hAnsi="Times New Roman" w:cs="Times New Roman"/>
          <w:sz w:val="24"/>
          <w:szCs w:val="24"/>
        </w:rPr>
        <w:t xml:space="preserve">авать Страхователю рекомендации по уменьшению убытков, покрываемых страхованием.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7.5</w:t>
      </w:r>
      <w:r>
        <w:rPr>
          <w:rFonts w:ascii="Times New Roman" w:hAnsi="Times New Roman" w:cs="Times New Roman"/>
          <w:sz w:val="24"/>
          <w:szCs w:val="24"/>
        </w:rPr>
        <w:t xml:space="preserve">.3.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7.5.4. Направлять запросы в компетентные орга</w:t>
      </w:r>
      <w:r>
        <w:rPr>
          <w:rFonts w:ascii="Times New Roman" w:hAnsi="Times New Roman" w:cs="Times New Roman"/>
          <w:sz w:val="24"/>
          <w:szCs w:val="24"/>
        </w:rPr>
        <w:t xml:space="preserve">ны по вопросам, касающимся причин, обстоятельств, характера и последствий наступления события, имеющего признаки страхового случая.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7.5.5. Требовать от Страхователя (Выгодоприобретателя, лица, чья ответственность застрахована) информацию, необходимую для п</w:t>
      </w:r>
      <w:r>
        <w:rPr>
          <w:rFonts w:ascii="Times New Roman" w:hAnsi="Times New Roman" w:cs="Times New Roman"/>
          <w:sz w:val="24"/>
          <w:szCs w:val="24"/>
        </w:rPr>
        <w:t xml:space="preserve">ринятия решения о признании или непризнании случая страховым и определения размера ущерба, включая сведения, составляющие коммерческую тайну.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7.5.6. Самостоятельно выяснять причины и обстоятельства наступления страхового случая.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7.5.7. По страхованию гражд</w:t>
      </w:r>
      <w:r>
        <w:rPr>
          <w:rFonts w:ascii="Times New Roman" w:hAnsi="Times New Roman" w:cs="Times New Roman"/>
          <w:sz w:val="24"/>
          <w:szCs w:val="24"/>
        </w:rPr>
        <w:t xml:space="preserve">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w:t>
      </w:r>
      <w:r>
        <w:rPr>
          <w:rFonts w:ascii="Times New Roman" w:hAnsi="Times New Roman" w:cs="Times New Roman"/>
          <w:sz w:val="24"/>
          <w:szCs w:val="24"/>
        </w:rPr>
        <w:t xml:space="preserve">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w:t>
      </w:r>
      <w:r>
        <w:rPr>
          <w:rFonts w:ascii="Times New Roman" w:hAnsi="Times New Roman" w:cs="Times New Roman"/>
          <w:sz w:val="24"/>
          <w:szCs w:val="24"/>
        </w:rPr>
        <w:t xml:space="preserve"> по факту причиненного вреда в установленном законодательством порядке.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7.5.8. Н</w:t>
      </w:r>
      <w:r>
        <w:rPr>
          <w:rFonts w:ascii="Times New Roman" w:hAnsi="Times New Roman" w:cs="Times New Roman"/>
          <w:iCs/>
          <w:sz w:val="24"/>
          <w:szCs w:val="24"/>
        </w:rPr>
        <w:t xml:space="preserve">е производить страховую выплату в случаях, предусмотренных настоящим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center" w:pos="4677" w:leader="none"/>
          <w:tab w:val="right" w:pos="9355"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8. СТРАХОВЫЕ ВЫПЛАТЫ.</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обращении за выплатой страхового возмещения Страхователь предоставляет Страховщику следующие документы: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8.1.1. Письменное заявление.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8.1.2. Документы, составленные Страхователем (Выгодоприобретателем; лицом, чья ответственность застрахована) по факту п</w:t>
      </w:r>
      <w:r>
        <w:rPr>
          <w:rFonts w:ascii="Times New Roman" w:hAnsi="Times New Roman" w:cs="Times New Roman"/>
          <w:sz w:val="24"/>
          <w:szCs w:val="24"/>
        </w:rPr>
        <w:t xml:space="preserve">роизошедшего события.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8.1.3. По страхованию имущества в период проведения строительно-монтажных работ, гарантийного обслуживания: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а) документы (или их копии), подтверждающие факт наступления, причины и размер убытков (в частности, акты, заключения, докумен</w:t>
      </w:r>
      <w:r>
        <w:rPr>
          <w:rFonts w:ascii="Times New Roman" w:hAnsi="Times New Roman" w:cs="Times New Roman"/>
          <w:sz w:val="24"/>
          <w:szCs w:val="24"/>
        </w:rPr>
        <w:t xml:space="preserve">ты компетентных органов, экспертных комиссий, смету (калькуляцию) затрат на ремонтно-восстановительные работы, счета различных организаций и др.);</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б) документы, подтверждающие произведенные расходы.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8.1.4. По страхованию гражданской ответственности перед т</w:t>
      </w:r>
      <w:r>
        <w:rPr>
          <w:rFonts w:ascii="Times New Roman" w:hAnsi="Times New Roman" w:cs="Times New Roman"/>
          <w:sz w:val="24"/>
          <w:szCs w:val="24"/>
        </w:rPr>
        <w:t xml:space="preserve">ретьими лицами: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б) документы (или их заверенные копии), выданные экспер</w:t>
      </w:r>
      <w:r>
        <w:rPr>
          <w:rFonts w:ascii="Times New Roman" w:hAnsi="Times New Roman" w:cs="Times New Roman"/>
          <w:sz w:val="24"/>
          <w:szCs w:val="24"/>
        </w:rPr>
        <w:t xml:space="preserve">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документы, подтверждающие причинно-следственную связь между осущес</w:t>
      </w:r>
      <w:r>
        <w:rPr>
          <w:rFonts w:ascii="Times New Roman" w:hAnsi="Times New Roman" w:cs="Times New Roman"/>
          <w:sz w:val="24"/>
          <w:szCs w:val="24"/>
        </w:rPr>
        <w:t xml:space="preserve">твлением строительно-монтажных работ или гарантийного обслуживания объекта и нанесением вреда жизни, здоровью, имуществу потерпевших;</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причинения вреда жизни и здоровью потерпевших - документы (заключения) медицинских учреждений, медико-социальной </w:t>
      </w:r>
      <w:r>
        <w:rPr>
          <w:rFonts w:ascii="Times New Roman" w:hAnsi="Times New Roman" w:cs="Times New Roman"/>
          <w:sz w:val="24"/>
          <w:szCs w:val="24"/>
        </w:rPr>
        <w:t xml:space="preserve">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w:t>
      </w:r>
      <w:r>
        <w:rPr>
          <w:rFonts w:ascii="Times New Roman" w:hAnsi="Times New Roman" w:cs="Times New Roman"/>
          <w:sz w:val="24"/>
          <w:szCs w:val="24"/>
        </w:rPr>
        <w:t xml:space="preserve"> подтверждающие право на возмещение вреда в связи с потерей кормильца и др.;</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w:t>
      </w:r>
      <w:r>
        <w:rPr>
          <w:rFonts w:ascii="Times New Roman" w:hAnsi="Times New Roman" w:cs="Times New Roman"/>
          <w:sz w:val="24"/>
          <w:szCs w:val="24"/>
        </w:rPr>
        <w:t xml:space="preserve">ьных работ и др.;</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документы, подтверждающие произведенные расходы.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w:t>
      </w:r>
      <w:r>
        <w:rPr>
          <w:rFonts w:ascii="Times New Roman" w:hAnsi="Times New Roman" w:cs="Times New Roman"/>
          <w:sz w:val="24"/>
          <w:szCs w:val="24"/>
        </w:rPr>
        <w:t xml:space="preserve">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Страховщик при необходимости в письменной</w:t>
      </w:r>
      <w:r>
        <w:rPr>
          <w:rFonts w:ascii="Times New Roman" w:hAnsi="Times New Roman" w:cs="Times New Roman"/>
          <w:sz w:val="24"/>
          <w:szCs w:val="24"/>
        </w:rPr>
        <w:t xml:space="preserve">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w:t>
      </w:r>
      <w:r>
        <w:rPr>
          <w:rFonts w:ascii="Times New Roman" w:hAnsi="Times New Roman" w:cs="Times New Roman"/>
          <w:sz w:val="24"/>
          <w:szCs w:val="24"/>
        </w:rPr>
        <w:t xml:space="preserve">обстоятельствах и последствиях наступившего события.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8.3. После получения всех необходимых документов и сведений (</w:t>
      </w:r>
      <w:r>
        <w:rPr>
          <w:rFonts w:ascii="Times New Roman" w:hAnsi="Times New Roman" w:cs="Times New Roman"/>
          <w:sz w:val="24"/>
          <w:szCs w:val="24"/>
        </w:rPr>
        <w:t xml:space="preserve">пп</w:t>
      </w:r>
      <w:r>
        <w:rPr>
          <w:rFonts w:ascii="Times New Roman" w:hAnsi="Times New Roman" w:cs="Times New Roman"/>
          <w:sz w:val="24"/>
          <w:szCs w:val="24"/>
        </w:rPr>
        <w:t xml:space="preserve">. 8.1-8.2 настоящего Договора) Страховщик в течение 15 календарных дней принимает решение о признании или непризнании случая страховым либо </w:t>
      </w:r>
      <w:r>
        <w:rPr>
          <w:rFonts w:ascii="Times New Roman" w:hAnsi="Times New Roman" w:cs="Times New Roman"/>
          <w:sz w:val="24"/>
          <w:szCs w:val="24"/>
        </w:rPr>
        <w:t xml:space="preserve">об отказе в выплате: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w:t>
      </w:r>
      <w:r>
        <w:rPr>
          <w:rFonts w:ascii="Times New Roman" w:hAnsi="Times New Roman" w:cs="Times New Roman"/>
          <w:sz w:val="24"/>
          <w:szCs w:val="24"/>
        </w:rPr>
        <w:t xml:space="preserve">я. Размер и порядок осуществления страховой выплаты указывается в страховом акте.</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w:t>
      </w:r>
      <w:r>
        <w:rPr>
          <w:rFonts w:ascii="Times New Roman" w:hAnsi="Times New Roman" w:cs="Times New Roman"/>
          <w:sz w:val="24"/>
          <w:szCs w:val="24"/>
        </w:rPr>
        <w:t xml:space="preserve">мом с уведомлением в адрес лица, обратившегося за выплатой, обоснование принятого решения в срок, указанный в пункте 8.3.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8.4. Определение размера страховой выплаты производится Страховщиком на основании полученных документов, с привле</w:t>
      </w:r>
      <w:r>
        <w:rPr>
          <w:rFonts w:ascii="Times New Roman" w:hAnsi="Times New Roman" w:cs="Times New Roman"/>
          <w:sz w:val="24"/>
          <w:szCs w:val="24"/>
        </w:rPr>
        <w:t xml:space="preserve">чением, при необходимости, независимых экспертов (аварийных комиссаров).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Оп</w:t>
      </w:r>
      <w:r>
        <w:rPr>
          <w:rFonts w:ascii="Times New Roman" w:hAnsi="Times New Roman" w:cs="Times New Roman"/>
          <w:sz w:val="24"/>
          <w:szCs w:val="24"/>
        </w:rPr>
        <w:t xml:space="preserve">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с</w:t>
      </w:r>
      <w:r>
        <w:rPr>
          <w:rFonts w:ascii="Times New Roman" w:hAnsi="Times New Roman" w:cs="Times New Roman"/>
          <w:sz w:val="24"/>
          <w:szCs w:val="24"/>
        </w:rPr>
        <w:t xml:space="preserve">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8.6. Страховая выплата обязательно включает НДС в том случае, когда расход</w:t>
      </w:r>
      <w:r>
        <w:rPr>
          <w:rFonts w:ascii="Times New Roman" w:hAnsi="Times New Roman" w:cs="Times New Roman"/>
          <w:sz w:val="24"/>
          <w:szCs w:val="24"/>
        </w:rPr>
        <w:t xml:space="preserve">ы оплачиваются Страхователем с учетом НДС.</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8.7. Размер и порядок страховой выплаты определяется в соответствии с настоящим Договором.</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iCs/>
          <w:sz w:val="24"/>
          <w:szCs w:val="24"/>
        </w:rPr>
        <w:outlineLvl w:val="1"/>
      </w:pPr>
      <w:r>
        <w:rPr>
          <w:rFonts w:ascii="Times New Roman" w:hAnsi="Times New Roman" w:cs="Times New Roman"/>
          <w:b/>
          <w:iCs/>
          <w:sz w:val="24"/>
          <w:szCs w:val="24"/>
        </w:rPr>
        <w:t xml:space="preserve">9. СРОК ДЕЙСТВИЯ ДОГОВОРА СТРАХОВАНИЯ</w:t>
      </w:r>
      <w:r>
        <w:rPr>
          <w:rFonts w:ascii="Times New Roman" w:hAnsi="Times New Roman" w:cs="Times New Roman"/>
          <w:iCs/>
          <w:sz w:val="24"/>
          <w:szCs w:val="24"/>
        </w:rPr>
        <w:t xml:space="preserve">.</w:t>
      </w:r>
      <w:r>
        <w:rPr>
          <w:rFonts w:ascii="Times New Roman" w:hAnsi="Times New Roman" w:cs="Times New Roman"/>
          <w:iCs/>
          <w:sz w:val="24"/>
          <w:szCs w:val="24"/>
        </w:rPr>
      </w:r>
      <w:r>
        <w:rPr>
          <w:rFonts w:ascii="Times New Roman" w:hAnsi="Times New Roman" w:cs="Times New Roman"/>
          <w:i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9.1. Договор страхования вступает в силу с «__» ______ 20__ года и действует до «__» ______ 20__ года</w:t>
      </w:r>
      <w:r>
        <w:rPr>
          <w:rFonts w:ascii="Times New Roman" w:hAnsi="Times New Roman" w:cs="Times New Roman"/>
          <w:color w:val="1f497d"/>
          <w:sz w:val="24"/>
          <w:szCs w:val="24"/>
        </w:rPr>
        <w:t xml:space="preserve">, </w:t>
      </w:r>
      <w:r>
        <w:rPr>
          <w:rFonts w:ascii="Times New Roman" w:hAnsi="Times New Roman" w:cs="Times New Roman"/>
          <w:sz w:val="24"/>
          <w:szCs w:val="24"/>
        </w:rPr>
        <w:t xml:space="preserve">включая __ (_____) месяцев гарантийного обслуживания сданного в эксплуатацию объекта (период страхования), при этом: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период проведения строительно-монтажных работ с «___» ______20__ года до «__» ______ 20__ года.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 период гарантийных обязательств: с «___» ______20__ года до «__» ______ 20__ года.</w:t>
      </w:r>
      <w:r>
        <w:rPr>
          <w:rFonts w:ascii="Times New Roman" w:hAnsi="Times New Roman" w:cs="Times New Roman"/>
          <w:sz w:val="24"/>
          <w:szCs w:val="24"/>
        </w:rPr>
      </w:r>
      <w:r>
        <w:rPr>
          <w:rFonts w:ascii="Times New Roman" w:hAnsi="Times New Roman" w:cs="Times New Roman"/>
          <w:sz w:val="24"/>
          <w:szCs w:val="24"/>
        </w:rPr>
      </w:r>
    </w:p>
    <w:p>
      <w:pPr>
        <w:ind w:right="1" w:firstLine="709"/>
        <w:jc w:val="both"/>
        <w:tabs>
          <w:tab w:val="left" w:pos="709" w:leader="none"/>
        </w:tabs>
        <w:rPr>
          <w:rFonts w:ascii="Times New Roman" w:hAnsi="Times New Roman" w:cs="Times New Roman"/>
          <w:sz w:val="24"/>
          <w:szCs w:val="24"/>
        </w:rPr>
      </w:pPr>
      <w:r>
        <w:rPr>
          <w:rFonts w:ascii="Times New Roman" w:hAnsi="Times New Roman" w:cs="Times New Roman"/>
          <w:sz w:val="24"/>
          <w:szCs w:val="24"/>
        </w:rPr>
        <w:t xml:space="preserve">9.2. Действие Договора страхования заканчивается в 24 часа местного време</w:t>
      </w:r>
      <w:r>
        <w:rPr>
          <w:rFonts w:ascii="Times New Roman" w:hAnsi="Times New Roman" w:cs="Times New Roman"/>
          <w:sz w:val="24"/>
          <w:szCs w:val="24"/>
        </w:rPr>
        <w:t xml:space="preserve">ни дня, который в соответствии с п. 9.1 настоящего Договора является датой его окончания.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9.3. </w:t>
      </w:r>
      <w:bookmarkStart w:id="17" w:name="OLE_LINK3"/>
      <w:r>
        <w:rPr>
          <w:rFonts w:ascii="Times New Roman" w:hAnsi="Times New Roman" w:cs="Times New Roman"/>
          <w:sz w:val="24"/>
          <w:szCs w:val="24"/>
        </w:rPr>
        <w:t xml:space="preserve">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w:t>
      </w:r>
      <w:r>
        <w:rPr>
          <w:rFonts w:ascii="Times New Roman" w:hAnsi="Times New Roman" w:cs="Times New Roman"/>
          <w:sz w:val="24"/>
          <w:szCs w:val="24"/>
        </w:rPr>
        <w:t xml:space="preserve">хования может быть продлен без уплаты дополнительной премии, о чем стороны заключают соответствующее дополнительное соглашение.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9.4. При увеличении срока проведения строительно-монтажных работ и соответствующем переносе срока гарантийного обслуживания на п</w:t>
      </w:r>
      <w:r>
        <w:rPr>
          <w:rFonts w:ascii="Times New Roman" w:hAnsi="Times New Roman" w:cs="Times New Roman"/>
          <w:sz w:val="24"/>
          <w:szCs w:val="24"/>
        </w:rPr>
        <w:t xml:space="preserve">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7"/>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9.5. Вышеуказанный период страхования продолжается, несмотря на то, что любой объект, часть, фаза или сек</w:t>
      </w:r>
      <w:r>
        <w:rPr>
          <w:rFonts w:ascii="Times New Roman" w:hAnsi="Times New Roman" w:cs="Times New Roman"/>
          <w:sz w:val="24"/>
          <w:szCs w:val="24"/>
        </w:rPr>
        <w:t xml:space="preserve">ция Проекта принята Заказчиком, удостоверена каким-либо сертификатом или Проект передан Заказчиком в промышленную эксплуатацию.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9.6. Если работы или их часть будут приостановлены на период не более 6 (Шести) месяцев, то действие настоящего Договора по зая</w:t>
      </w:r>
      <w:r>
        <w:rPr>
          <w:rFonts w:ascii="Times New Roman" w:hAnsi="Times New Roman" w:cs="Times New Roman"/>
          <w:sz w:val="24"/>
          <w:szCs w:val="24"/>
        </w:rPr>
        <w:t xml:space="preserve">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 истечени</w:t>
      </w:r>
      <w:r>
        <w:rPr>
          <w:rFonts w:ascii="Times New Roman" w:hAnsi="Times New Roman" w:cs="Times New Roman"/>
          <w:sz w:val="24"/>
          <w:szCs w:val="24"/>
        </w:rPr>
        <w:t xml:space="preserve">и такого срока Страховщик имеет право изменять страховую премию и условия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sz w:val="24"/>
          <w:szCs w:val="24"/>
        </w:rPr>
      </w:pPr>
      <w:r>
        <w:rPr>
          <w:rFonts w:ascii="Times New Roman" w:hAnsi="Times New Roman" w:cs="Times New Roman"/>
          <w:sz w:val="24"/>
          <w:szCs w:val="24"/>
        </w:rPr>
        <w:t xml:space="preserve">9.7. В случае неоплаты Страхователем страховой премии в полном объеме и в сроки в соответствии с п. 5.6, Договор страхования в силу не вступает.</w:t>
      </w:r>
      <w:r>
        <w:rPr>
          <w:rFonts w:ascii="Times New Roman" w:hAnsi="Times New Roman" w:cs="Times New Roman"/>
          <w:sz w:val="24"/>
          <w:szCs w:val="24"/>
        </w:rPr>
      </w:r>
      <w:r>
        <w:rPr>
          <w:rFonts w:ascii="Times New Roman" w:hAnsi="Times New Roman" w:cs="Times New Roman"/>
          <w:sz w:val="24"/>
          <w:szCs w:val="24"/>
        </w:rPr>
      </w:r>
    </w:p>
    <w:p>
      <w:pPr>
        <w:ind w:firstLine="720"/>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20"/>
        <w:jc w:val="both"/>
        <w:rPr>
          <w:rFonts w:ascii="Times New Roman" w:hAnsi="Times New Roman" w:cs="Times New Roman"/>
          <w:b/>
          <w:sz w:val="24"/>
          <w:szCs w:val="24"/>
        </w:rPr>
      </w:pPr>
      <w:r>
        <w:rPr>
          <w:rFonts w:ascii="Times New Roman" w:hAnsi="Times New Roman" w:cs="Times New Roman"/>
          <w:b/>
          <w:sz w:val="24"/>
          <w:szCs w:val="24"/>
        </w:rPr>
        <w:t xml:space="preserve">10. ПОРЯДОК ПРЕ</w:t>
      </w:r>
      <w:r>
        <w:rPr>
          <w:rFonts w:ascii="Times New Roman" w:hAnsi="Times New Roman" w:cs="Times New Roman"/>
          <w:b/>
          <w:sz w:val="24"/>
          <w:szCs w:val="24"/>
        </w:rPr>
        <w:t xml:space="preserve">КРАЩЕНИЯ ДОГОВОРА СТРАХОВАНИЯ.</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10.1. Договор страхования прекращается: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10.1.1. По истечении его срока действия.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10.1.2. Если возможность наступления страхового случая отпала, и существование страхового риска прекратилось по обстоятельствам иным, чем стра</w:t>
      </w:r>
      <w:r>
        <w:rPr>
          <w:rFonts w:ascii="Times New Roman" w:hAnsi="Times New Roman" w:cs="Times New Roman"/>
          <w:sz w:val="24"/>
          <w:szCs w:val="24"/>
        </w:rPr>
        <w:t xml:space="preserve">ховой случай. В этом случае Страховщик имеет право на часть страховой премии пропорционально времени, в течение которого действовало страхование.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10.1.3. При отказе Страхователя от настоящего Договора. В этом случае часть незаработанной премии подлежит воз</w:t>
      </w:r>
      <w:r>
        <w:rPr>
          <w:rFonts w:ascii="Times New Roman" w:hAnsi="Times New Roman" w:cs="Times New Roman"/>
          <w:sz w:val="24"/>
          <w:szCs w:val="24"/>
        </w:rPr>
        <w:t xml:space="preserve">врату Страхователю за минусом суммы выплаченных и заявленных убытков.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10.1.4. По соглашению сторон.</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10.1.5. В других случаях, предусмотренных законодательными актами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left="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11. КОНФИДЕНЦИАЛЬНОСТЬ.</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11.1. Условия настоящего Договора, дополнит</w:t>
      </w:r>
      <w:r>
        <w:rPr>
          <w:rFonts w:ascii="Times New Roman" w:hAnsi="Times New Roman" w:cs="Times New Roman"/>
          <w:sz w:val="24"/>
          <w:szCs w:val="24"/>
        </w:rPr>
        <w:t xml:space="preserve">ельных соглашений к нему и иная информация, полученная Страховщиком в соответствии с настоящим Договором, конфиденциальна и разглашению не подлежит.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12. ПОРЯДОК РАЗРЕШЕНИЯ СПОРОВ.</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решении спорных вопросов положения настоящего Договора имеют преимущественную силу по отношени</w:t>
      </w:r>
      <w:r>
        <w:rPr>
          <w:rFonts w:ascii="Times New Roman" w:hAnsi="Times New Roman" w:cs="Times New Roman"/>
          <w:sz w:val="24"/>
          <w:szCs w:val="24"/>
        </w:rPr>
        <w:t xml:space="preserve">ю к положениям Правил.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12.2. Споры, возникающие по настоящему Договору, разрешаются путём переговоров.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12.3. Для рассмотрения спорных вопросов и их документального оформления каждая из сторон назначает своего представителя.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12.4. При </w:t>
      </w:r>
      <w:r>
        <w:rPr>
          <w:rFonts w:ascii="Times New Roman" w:hAnsi="Times New Roman" w:cs="Times New Roman"/>
          <w:sz w:val="24"/>
          <w:szCs w:val="24"/>
        </w:rPr>
        <w:t xml:space="preserve">недостижении</w:t>
      </w:r>
      <w:r>
        <w:rPr>
          <w:rFonts w:ascii="Times New Roman" w:hAnsi="Times New Roman" w:cs="Times New Roman"/>
          <w:sz w:val="24"/>
          <w:szCs w:val="24"/>
        </w:rPr>
        <w:t xml:space="preserve"> соглашен</w:t>
      </w:r>
      <w:r>
        <w:rPr>
          <w:rFonts w:ascii="Times New Roman" w:hAnsi="Times New Roman" w:cs="Times New Roman"/>
          <w:sz w:val="24"/>
          <w:szCs w:val="24"/>
        </w:rPr>
        <w:t xml:space="preserve">ия споры разрешаются в судебном порядке, предусмотренном действующим законодательством Российской Федерации, в Арбитражном суде г. Москвы.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12.5. Неисполнение или ненадлежащее исполнение сторонами принятых на себя обязательств по настоящему Договору влечёт </w:t>
      </w:r>
      <w:r>
        <w:rPr>
          <w:rFonts w:ascii="Times New Roman" w:hAnsi="Times New Roman" w:cs="Times New Roman"/>
          <w:sz w:val="24"/>
          <w:szCs w:val="24"/>
        </w:rPr>
        <w:t xml:space="preserve">за собой ответственность в соответствии с действующим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13. ПРОЧИЕ УСЛОВИЯ.</w:t>
      </w:r>
      <w:r>
        <w:rPr>
          <w:rFonts w:ascii="Times New Roman" w:hAnsi="Times New Roman" w:cs="Times New Roman"/>
          <w:b/>
          <w:iCs/>
          <w:sz w:val="24"/>
          <w:szCs w:val="24"/>
        </w:rPr>
      </w:r>
      <w:r>
        <w:rPr>
          <w:rFonts w:ascii="Times New Roman" w:hAnsi="Times New Roman" w:cs="Times New Roman"/>
          <w:b/>
          <w:i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w:t>
      </w:r>
      <w:r>
        <w:rPr>
          <w:rFonts w:ascii="Times New Roman" w:hAnsi="Times New Roman" w:cs="Times New Roman"/>
          <w:sz w:val="24"/>
          <w:szCs w:val="24"/>
        </w:rPr>
        <w:t xml:space="preserve">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w:t>
      </w:r>
      <w:r>
        <w:rPr>
          <w:rFonts w:ascii="Times New Roman" w:hAnsi="Times New Roman" w:cs="Times New Roman"/>
          <w:sz w:val="24"/>
          <w:szCs w:val="24"/>
        </w:rPr>
        <w:t xml:space="preserve">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w:t>
      </w:r>
      <w:r>
        <w:rPr>
          <w:rFonts w:ascii="Times New Roman" w:hAnsi="Times New Roman" w:cs="Times New Roman"/>
          <w:sz w:val="24"/>
          <w:szCs w:val="24"/>
        </w:rPr>
        <w:t xml:space="preserve">твия требуются или необходимы - до или после выплаты Страховщиком возмещения Страхователю.</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w:t>
      </w:r>
      <w:r>
        <w:rPr>
          <w:rFonts w:ascii="Times New Roman" w:hAnsi="Times New Roman" w:cs="Times New Roman"/>
          <w:sz w:val="24"/>
          <w:szCs w:val="24"/>
        </w:rPr>
        <w:t xml:space="preserve">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13.4. Договор будет признан недействительным в отношении любого указанного Страх</w:t>
      </w:r>
      <w:r>
        <w:rPr>
          <w:rFonts w:ascii="Times New Roman" w:hAnsi="Times New Roman" w:cs="Times New Roman"/>
          <w:sz w:val="24"/>
          <w:szCs w:val="24"/>
        </w:rPr>
        <w:t xml:space="preserve">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w:t>
      </w:r>
      <w:r>
        <w:rPr>
          <w:rFonts w:ascii="Times New Roman" w:hAnsi="Times New Roman" w:cs="Times New Roman"/>
          <w:sz w:val="24"/>
          <w:szCs w:val="24"/>
        </w:rPr>
        <w:t xml:space="preserve">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w:t>
      </w:r>
      <w:r>
        <w:rPr>
          <w:rFonts w:ascii="Times New Roman" w:hAnsi="Times New Roman" w:cs="Times New Roman"/>
          <w:sz w:val="24"/>
          <w:szCs w:val="24"/>
        </w:rPr>
        <w:t xml:space="preserve">ает прав другого Названного Страхователя, который невиновен в любом сокрытии, искажении информации либо мошенничестве.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13.5. Данный Договор не будет считаться недействительным в случае любой непреднамеренной ошибки, упущения, некорректной оценки или описан</w:t>
      </w:r>
      <w:r>
        <w:rPr>
          <w:rFonts w:ascii="Times New Roman" w:hAnsi="Times New Roman" w:cs="Times New Roman"/>
          <w:sz w:val="24"/>
          <w:szCs w:val="24"/>
        </w:rPr>
        <w:t xml:space="preserve">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w:t>
      </w:r>
      <w:r>
        <w:rPr>
          <w:rFonts w:ascii="Times New Roman" w:hAnsi="Times New Roman" w:cs="Times New Roman"/>
          <w:sz w:val="24"/>
          <w:szCs w:val="24"/>
        </w:rPr>
        <w:t xml:space="preserve">сообщить о приобретении имущественного интереса либо риска, при условии, что рабо</w:t>
      </w:r>
      <w:r>
        <w:rPr>
          <w:rFonts w:ascii="Times New Roman" w:hAnsi="Times New Roman" w:cs="Times New Roman"/>
          <w:sz w:val="24"/>
          <w:szCs w:val="24"/>
        </w:rPr>
        <w:t xml:space="preserve">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13.6. Выплата страхового возмещения по настоящему Договору производится по согласованию с Заказчиком</w:t>
      </w:r>
      <w:r>
        <w:rPr>
          <w:rFonts w:ascii="Times New Roman" w:hAnsi="Times New Roman" w:cs="Times New Roman"/>
          <w:sz w:val="24"/>
          <w:szCs w:val="24"/>
        </w:rPr>
        <w:t xml:space="preserve">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13.7. В сл</w:t>
      </w:r>
      <w:r>
        <w:rPr>
          <w:rFonts w:ascii="Times New Roman" w:hAnsi="Times New Roman" w:cs="Times New Roman"/>
          <w:sz w:val="24"/>
          <w:szCs w:val="24"/>
        </w:rPr>
        <w:t xml:space="preserve">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w:t>
      </w:r>
      <w:r>
        <w:rPr>
          <w:rFonts w:ascii="Times New Roman" w:hAnsi="Times New Roman" w:cs="Times New Roman"/>
          <w:sz w:val="24"/>
          <w:szCs w:val="24"/>
        </w:rPr>
        <w:t xml:space="preserve">ли это не противоречит валютному законодательству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w:t>
      </w:r>
      <w:r>
        <w:rPr>
          <w:rFonts w:ascii="Times New Roman" w:hAnsi="Times New Roman" w:cs="Times New Roman"/>
          <w:sz w:val="24"/>
          <w:szCs w:val="24"/>
        </w:rPr>
        <w:t xml:space="preserve">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13.8. Все заявления и извещения, предусмотренные Правилами и настоящим Договором должны осуществля</w:t>
      </w:r>
      <w:r>
        <w:rPr>
          <w:rFonts w:ascii="Times New Roman" w:hAnsi="Times New Roman" w:cs="Times New Roman"/>
          <w:sz w:val="24"/>
          <w:szCs w:val="24"/>
        </w:rPr>
        <w:t xml:space="preserve">ться сторонами в письменной форме.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13.9. Настоящий Договор составлен в трех экземплярах, имеющих равную юридическую силу, по одному для каждой из сторон.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13.10. </w:t>
      </w:r>
      <w:r>
        <w:rPr>
          <w:rFonts w:ascii="Times New Roman" w:hAnsi="Times New Roman" w:cs="Times New Roman"/>
          <w:bCs/>
          <w:sz w:val="24"/>
          <w:szCs w:val="24"/>
        </w:rPr>
        <w:t xml:space="preserve">Все даты указаны по местному времени по адресу Заказчика.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13.11. К настоящему Договору прилага</w:t>
      </w:r>
      <w:r>
        <w:rPr>
          <w:rFonts w:ascii="Times New Roman" w:hAnsi="Times New Roman" w:cs="Times New Roman"/>
          <w:sz w:val="24"/>
          <w:szCs w:val="24"/>
        </w:rPr>
        <w:t xml:space="preserve">ются и являются его неотъемлемой частью: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1. Правила страхования___. Экземпляр Правил вручен Страхователю.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2. Заявление на страхование от ___________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3. Копия договора подряда №___от___</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4. Особые условия («оговор</w:t>
      </w:r>
      <w:r>
        <w:rPr>
          <w:rFonts w:ascii="Times New Roman" w:hAnsi="Times New Roman" w:cs="Times New Roman"/>
          <w:sz w:val="24"/>
          <w:szCs w:val="24"/>
        </w:rPr>
        <w:t xml:space="preserve">ки»).</w:t>
      </w:r>
      <w:r>
        <w:rPr>
          <w:rFonts w:ascii="Times New Roman" w:hAnsi="Times New Roman" w:cs="Times New Roman"/>
          <w:sz w:val="24"/>
          <w:szCs w:val="24"/>
        </w:rPr>
      </w:r>
      <w:r>
        <w:rPr>
          <w:rFonts w:ascii="Times New Roman" w:hAnsi="Times New Roman" w:cs="Times New Roman"/>
          <w:sz w:val="24"/>
          <w:szCs w:val="24"/>
        </w:rPr>
      </w:r>
    </w:p>
    <w:p>
      <w:pPr>
        <w:ind w:right="-81"/>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1"/>
        <w:jc w:val="both"/>
        <w:rPr>
          <w:rFonts w:ascii="Times New Roman" w:hAnsi="Times New Roman" w:cs="Times New Roman"/>
          <w:b/>
          <w:iCs/>
          <w:sz w:val="24"/>
          <w:szCs w:val="24"/>
        </w:rPr>
        <w:outlineLvl w:val="1"/>
      </w:pPr>
      <w:r>
        <w:rPr>
          <w:rFonts w:ascii="Times New Roman" w:hAnsi="Times New Roman" w:cs="Times New Roman"/>
          <w:b/>
          <w:iCs/>
          <w:sz w:val="24"/>
          <w:szCs w:val="24"/>
        </w:rPr>
        <w:t xml:space="preserve">14. АДРЕСА И РЕКВИЗИТЫ СТОРОН </w:t>
      </w:r>
      <w:r>
        <w:rPr>
          <w:rFonts w:ascii="Times New Roman" w:hAnsi="Times New Roman" w:cs="Times New Roman"/>
          <w:b/>
          <w:iCs/>
          <w:sz w:val="24"/>
          <w:szCs w:val="24"/>
        </w:rPr>
      </w:r>
      <w:r>
        <w:rPr>
          <w:rFonts w:ascii="Times New Roman" w:hAnsi="Times New Roman" w:cs="Times New Roman"/>
          <w:b/>
          <w:iCs/>
          <w:sz w:val="24"/>
          <w:szCs w:val="24"/>
        </w:rPr>
      </w:r>
    </w:p>
    <w:p>
      <w:pPr>
        <w:ind w:right="-81"/>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0" w:type="auto"/>
        <w:tblInd w:w="468" w:type="dxa"/>
        <w:tblLook w:val="01E0" w:firstRow="1" w:lastRow="1" w:firstColumn="1" w:lastColumn="1" w:noHBand="0" w:noVBand="0"/>
      </w:tblPr>
      <w:tblGrid>
        <w:gridCol w:w="4564"/>
        <w:gridCol w:w="4464"/>
      </w:tblGrid>
      <w:tr>
        <w:tblPrEx/>
        <w:trPr/>
        <w:tc>
          <w:tcPr>
            <w:tcW w:w="4564" w:type="dxa"/>
            <w:textDirection w:val="lrTb"/>
            <w:noWrap w:val="false"/>
          </w:tcPr>
          <w:p>
            <w:pPr>
              <w:ind w:right="-81"/>
              <w:jc w:val="center"/>
              <w:rPr>
                <w:rFonts w:ascii="Times New Roman" w:hAnsi="Times New Roman" w:cs="Times New Roman"/>
                <w:sz w:val="24"/>
                <w:szCs w:val="24"/>
              </w:rPr>
            </w:pPr>
            <w:r>
              <w:rPr>
                <w:rFonts w:ascii="Times New Roman" w:hAnsi="Times New Roman" w:cs="Times New Roman"/>
                <w:sz w:val="24"/>
                <w:szCs w:val="24"/>
              </w:rPr>
              <w:t xml:space="preserve">Страхователь</w:t>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t xml:space="preserve">_________________/____________/</w:t>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t xml:space="preserve">М.П.   (подпись)</w:t>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4464" w:type="dxa"/>
            <w:textDirection w:val="lrTb"/>
            <w:noWrap w:val="false"/>
          </w:tcPr>
          <w:p>
            <w:pPr>
              <w:ind w:right="-81"/>
              <w:jc w:val="center"/>
              <w:rPr>
                <w:rFonts w:ascii="Times New Roman" w:hAnsi="Times New Roman" w:cs="Times New Roman"/>
                <w:sz w:val="24"/>
                <w:szCs w:val="24"/>
              </w:rPr>
            </w:pPr>
            <w:r>
              <w:rPr>
                <w:rFonts w:ascii="Times New Roman" w:hAnsi="Times New Roman" w:cs="Times New Roman"/>
                <w:sz w:val="24"/>
                <w:szCs w:val="24"/>
              </w:rPr>
              <w:t xml:space="preserve">Страховщик</w:t>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1"/>
              <w:jc w:val="center"/>
              <w:tabs>
                <w:tab w:val="left" w:pos="0" w:leader="none"/>
              </w:tabs>
              <w:rPr>
                <w:rFonts w:ascii="Times New Roman" w:hAnsi="Times New Roman" w:cs="Times New Roman"/>
                <w:sz w:val="24"/>
                <w:szCs w:val="24"/>
              </w:rPr>
            </w:pPr>
            <w:r>
              <w:rPr>
                <w:rFonts w:ascii="Times New Roman" w:hAnsi="Times New Roman" w:cs="Times New Roman"/>
                <w:sz w:val="24"/>
                <w:szCs w:val="24"/>
              </w:rPr>
              <w:t xml:space="preserve">_________________ /____________/</w:t>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t xml:space="preserve">М.П.     (подпись)</w:t>
            </w:r>
            <w:r>
              <w:rPr>
                <w:rFonts w:ascii="Times New Roman" w:hAnsi="Times New Roman" w:cs="Times New Roman"/>
                <w:sz w:val="24"/>
                <w:szCs w:val="24"/>
              </w:rPr>
            </w:r>
            <w:r>
              <w:rPr>
                <w:rFonts w:ascii="Times New Roman" w:hAnsi="Times New Roman" w:cs="Times New Roman"/>
                <w:sz w:val="24"/>
                <w:szCs w:val="24"/>
              </w:rPr>
            </w:r>
          </w:p>
          <w:p>
            <w:pPr>
              <w:ind w:right="-81"/>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rPr>
        <w:pBdr>
          <w:bottom w:val="single" w:color="000000" w:sz="12" w:space="1"/>
        </w:pBdr>
      </w:pPr>
      <w:r>
        <w:rPr>
          <w:rFonts w:ascii="Times New Roman" w:hAnsi="Times New Roman"/>
        </w:rPr>
        <w:t xml:space="preserve">ФОРМУ СОГЛАСОВАЛИ:</w:t>
      </w:r>
      <w:r>
        <w:rPr>
          <w:rFonts w:ascii="Times New Roman" w:hAnsi="Times New Roman"/>
        </w:rPr>
      </w:r>
      <w:r>
        <w:rPr>
          <w:rFonts w:ascii="Times New Roman" w:hAnsi="Times New Roman"/>
        </w:rPr>
      </w:r>
    </w:p>
    <w:p>
      <w:pPr>
        <w:ind w:right="424"/>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r>
        <w:rPr>
          <w:rFonts w:ascii="Times New Roman" w:hAnsi="Times New Roman" w:cs="Times New Roman"/>
          <w:bCs/>
          <w:sz w:val="24"/>
          <w:szCs w:val="24"/>
          <w:lang w:eastAsia="en-US"/>
        </w:rPr>
      </w:r>
    </w:p>
    <w:tbl>
      <w:tblPr>
        <w:tblW w:w="9571" w:type="dxa"/>
        <w:tblInd w:w="-142"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ЗАКАЗЧИК:</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bCs/>
                <w:color w:val="000000"/>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_________________/ _____________/</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tcW w:w="4786" w:type="dxa"/>
            <w:textDirection w:val="lrTb"/>
            <w:noWrap w:val="false"/>
          </w:tcPr>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ПОДРЯДЧИК:</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both"/>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__________________/_____________ /</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r>
    </w:tbl>
    <w:p>
      <w:pPr>
        <w:ind w:right="-5" w:firstLine="4820"/>
        <w:jc w:val="both"/>
        <w:rPr>
          <w:rFonts w:ascii="Times New Roman" w:hAnsi="Times New Roman" w:cs="Times New Roman"/>
          <w:bCs/>
          <w:sz w:val="24"/>
          <w:szCs w:val="24"/>
        </w:rPr>
      </w:pPr>
      <w:r>
        <w:rPr>
          <w:rFonts w:ascii="Times New Roman" w:hAnsi="Times New Roman" w:cs="Times New Roman"/>
          <w:sz w:val="24"/>
          <w:szCs w:val="24"/>
        </w:rPr>
        <w:br w:type="page" w:clear="all"/>
      </w:r>
      <w:r>
        <w:rPr>
          <w:rFonts w:ascii="Times New Roman" w:hAnsi="Times New Roman" w:cs="Times New Roman"/>
          <w:bCs/>
          <w:sz w:val="24"/>
          <w:szCs w:val="24"/>
        </w:rPr>
        <w:t xml:space="preserve">Приложение № 4 </w:t>
      </w:r>
      <w:r>
        <w:rPr>
          <w:rFonts w:ascii="Times New Roman" w:hAnsi="Times New Roman" w:cs="Times New Roman"/>
          <w:bCs/>
          <w:sz w:val="24"/>
          <w:szCs w:val="24"/>
        </w:rPr>
      </w:r>
      <w:r>
        <w:rPr>
          <w:rFonts w:ascii="Times New Roman" w:hAnsi="Times New Roman" w:cs="Times New Roman"/>
          <w:bCs/>
          <w:sz w:val="24"/>
          <w:szCs w:val="24"/>
        </w:rPr>
      </w:r>
    </w:p>
    <w:p>
      <w:pPr>
        <w:ind w:left="4820"/>
        <w:jc w:val="both"/>
        <w:rPr>
          <w:rFonts w:ascii="Times New Roman" w:hAnsi="Times New Roman" w:cs="Times New Roman"/>
          <w:bCs/>
          <w:sz w:val="24"/>
          <w:szCs w:val="24"/>
        </w:rPr>
      </w:pPr>
      <w:r>
        <w:rPr>
          <w:rFonts w:ascii="Times New Roman" w:hAnsi="Times New Roman" w:cs="Times New Roman"/>
          <w:bCs/>
          <w:sz w:val="24"/>
          <w:szCs w:val="24"/>
        </w:rPr>
        <w:t xml:space="preserve">к Договору комбинированного страхования строительно-монтажных рисков </w:t>
      </w:r>
      <w:r>
        <w:rPr>
          <w:rFonts w:ascii="Times New Roman" w:hAnsi="Times New Roman" w:cs="Times New Roman"/>
          <w:bCs/>
          <w:sz w:val="24"/>
          <w:szCs w:val="24"/>
        </w:rPr>
      </w:r>
      <w:r>
        <w:rPr>
          <w:rFonts w:ascii="Times New Roman" w:hAnsi="Times New Roman" w:cs="Times New Roman"/>
          <w:bCs/>
          <w:sz w:val="24"/>
          <w:szCs w:val="24"/>
        </w:rPr>
      </w:r>
    </w:p>
    <w:p>
      <w:pPr>
        <w:ind w:left="4820"/>
        <w:jc w:val="both"/>
        <w:rPr>
          <w:rFonts w:ascii="Times New Roman" w:hAnsi="Times New Roman" w:cs="Times New Roman"/>
          <w:b/>
          <w:bCs/>
          <w:sz w:val="24"/>
          <w:szCs w:val="24"/>
        </w:rPr>
      </w:pPr>
      <w:r>
        <w:rPr>
          <w:rFonts w:ascii="Times New Roman" w:hAnsi="Times New Roman" w:cs="Times New Roman"/>
          <w:sz w:val="24"/>
          <w:szCs w:val="24"/>
        </w:rPr>
        <w:t xml:space="preserve">№</w:t>
      </w:r>
      <w:r>
        <w:rPr>
          <w:rFonts w:ascii="Times New Roman" w:hAnsi="Times New Roman" w:cs="Times New Roman"/>
          <w:bCs/>
          <w:sz w:val="24"/>
          <w:szCs w:val="24"/>
        </w:rPr>
        <w:t xml:space="preserve">________</w:t>
      </w:r>
      <w:r>
        <w:rPr>
          <w:rFonts w:ascii="Times New Roman" w:hAnsi="Times New Roman" w:cs="Times New Roman"/>
          <w:sz w:val="24"/>
          <w:szCs w:val="24"/>
        </w:rPr>
        <w:t xml:space="preserve"> от ________</w:t>
      </w:r>
      <w:r>
        <w:rPr>
          <w:rFonts w:ascii="Times New Roman" w:hAnsi="Times New Roman" w:cs="Times New Roman"/>
          <w:b/>
          <w:bCs/>
          <w:sz w:val="24"/>
          <w:szCs w:val="24"/>
        </w:rPr>
      </w:r>
      <w:r>
        <w:rPr>
          <w:rFonts w:ascii="Times New Roman" w:hAnsi="Times New Roman" w:cs="Times New Roman"/>
          <w:b/>
          <w:bCs/>
          <w:sz w:val="24"/>
          <w:szCs w:val="24"/>
        </w:rPr>
      </w:r>
    </w:p>
    <w:p>
      <w:pPr>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t xml:space="preserve">Особые условия («оговорки»)</w:t>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Секция 1 «Страхование строительно-монтажных рисков».</w:t>
      </w:r>
      <w:r>
        <w:rPr>
          <w:rFonts w:ascii="Times New Roman" w:hAnsi="Times New Roman" w:cs="Times New Roman"/>
          <w:b/>
          <w:bCs/>
          <w:sz w:val="24"/>
          <w:szCs w:val="24"/>
          <w:u w:val="single"/>
        </w:rPr>
      </w:r>
      <w:r>
        <w:rPr>
          <w:rFonts w:ascii="Times New Roman" w:hAnsi="Times New Roman" w:cs="Times New Roman"/>
          <w:b/>
          <w:bCs/>
          <w:sz w:val="24"/>
          <w:szCs w:val="24"/>
          <w:u w:val="single"/>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Базой для расчета любого страхового возмещения должно быть:</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 В случае поврежден</w:t>
      </w:r>
      <w:r>
        <w:rPr>
          <w:rFonts w:ascii="Times New Roman" w:hAnsi="Times New Roman" w:cs="Times New Roman"/>
          <w:bCs/>
          <w:sz w:val="24"/>
          <w:szCs w:val="24"/>
        </w:rPr>
        <w:t xml:space="preserve">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w:t>
      </w:r>
      <w:r>
        <w:rPr>
          <w:rFonts w:ascii="Times New Roman" w:hAnsi="Times New Roman" w:cs="Times New Roman"/>
          <w:bCs/>
          <w:sz w:val="24"/>
          <w:szCs w:val="24"/>
        </w:rPr>
        <w:t xml:space="preserve">ахованного имущества, или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Включая все обоснованные и </w:t>
      </w:r>
      <w:r>
        <w:rPr>
          <w:rFonts w:ascii="Times New Roman" w:hAnsi="Times New Roman" w:cs="Times New Roman"/>
          <w:bCs/>
          <w:sz w:val="24"/>
          <w:szCs w:val="24"/>
        </w:rPr>
        <w:t xml:space="preserve">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Pr>
          <w:rFonts w:ascii="Times New Roman" w:hAnsi="Times New Roman" w:cs="Times New Roman"/>
          <w:sz w:val="24"/>
          <w:szCs w:val="24"/>
        </w:rPr>
        <w:t xml:space="preserve"> </w:t>
      </w:r>
      <w:r>
        <w:rPr>
          <w:rFonts w:ascii="Times New Roman" w:hAnsi="Times New Roman" w:cs="Times New Roman"/>
          <w:bCs/>
          <w:sz w:val="24"/>
          <w:szCs w:val="24"/>
        </w:rPr>
        <w:t xml:space="preserve">и понесены в связи с гибелью или повреждение</w:t>
      </w:r>
      <w:r>
        <w:rPr>
          <w:rFonts w:ascii="Times New Roman" w:hAnsi="Times New Roman" w:cs="Times New Roman"/>
          <w:bCs/>
          <w:sz w:val="24"/>
          <w:szCs w:val="24"/>
        </w:rPr>
        <w:t xml:space="preserve">м. Стоимость любых годных остатков вычитается из размера возмещения.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случае убытка, покрываемого по настоящему Договору, Страховщик в дополнение к пункту 3.1. Договора страхования покрывает следующее:</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Возмещение расходов по сверхурочным и ночным работам</w:t>
      </w:r>
      <w:r>
        <w:rPr>
          <w:rFonts w:ascii="Times New Roman" w:hAnsi="Times New Roman" w:cs="Times New Roman"/>
          <w:b/>
          <w:sz w:val="24"/>
          <w:szCs w:val="24"/>
        </w:rPr>
        <w:t xml:space="preserve">, экспресс-доставке.</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w:t>
      </w:r>
      <w:r>
        <w:rPr>
          <w:rFonts w:ascii="Times New Roman" w:hAnsi="Times New Roman" w:cs="Times New Roman"/>
          <w:bCs/>
          <w:sz w:val="24"/>
          <w:szCs w:val="24"/>
        </w:rPr>
        <w:t xml:space="preserve">очей силы, машин, механизмов, обусловленные данным страховым случаем.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Возмещение расходов по воздушным перевозкам.</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w:t>
      </w:r>
      <w:r>
        <w:rPr>
          <w:rFonts w:ascii="Times New Roman" w:hAnsi="Times New Roman" w:cs="Times New Roman"/>
          <w:sz w:val="24"/>
          <w:szCs w:val="24"/>
        </w:rPr>
        <w:t xml:space="preserve">нные данным страховым случаем.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522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Существующее имущество или собственность, п</w:t>
      </w:r>
      <w:r>
        <w:rPr>
          <w:rFonts w:ascii="Times New Roman" w:hAnsi="Times New Roman" w:cs="Times New Roman"/>
          <w:b/>
          <w:sz w:val="24"/>
          <w:szCs w:val="24"/>
        </w:rPr>
        <w:t xml:space="preserve">ринадлежащая Заказчику или находящаяся у него на попечении, хранении или под его контролем.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w:t>
      </w:r>
      <w:r>
        <w:rPr>
          <w:rFonts w:ascii="Times New Roman" w:hAnsi="Times New Roman" w:cs="Times New Roman"/>
          <w:bCs/>
          <w:sz w:val="24"/>
          <w:szCs w:val="24"/>
        </w:rPr>
        <w:t xml:space="preserve">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w:t>
      </w:r>
      <w:r>
        <w:rPr>
          <w:rFonts w:ascii="Times New Roman" w:hAnsi="Times New Roman" w:cs="Times New Roman"/>
          <w:bCs/>
          <w:sz w:val="24"/>
          <w:szCs w:val="24"/>
        </w:rPr>
        <w:t xml:space="preserve">в силу распоряжения соответствующего органа о передаче ему имущества и т.п.), в </w:t>
      </w:r>
      <w:r>
        <w:rPr>
          <w:rFonts w:ascii="Times New Roman" w:hAnsi="Times New Roman" w:cs="Times New Roman"/>
          <w:bCs/>
          <w:sz w:val="24"/>
          <w:szCs w:val="24"/>
        </w:rPr>
        <w:t xml:space="preserve">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настоящей</w:t>
      </w:r>
      <w:r>
        <w:rPr>
          <w:rFonts w:ascii="Times New Roman" w:hAnsi="Times New Roman" w:cs="Times New Roman"/>
          <w:bCs/>
          <w:sz w:val="24"/>
          <w:szCs w:val="24"/>
        </w:rPr>
        <w:t xml:space="preserve"> Оговорки Страховщик не производит страховую выплату в связи с:</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ущербом или гибелью строительных машин и механизмов и/или строительного оборудования,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w:t>
      </w:r>
      <w:r>
        <w:rPr>
          <w:rFonts w:ascii="Times New Roman" w:hAnsi="Times New Roman" w:cs="Times New Roman"/>
          <w:bCs/>
          <w:sz w:val="24"/>
          <w:szCs w:val="24"/>
        </w:rPr>
        <w:t xml:space="preserve">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
          <w:sz w:val="24"/>
          <w:szCs w:val="24"/>
        </w:rPr>
        <w:t xml:space="preserve">Особые условия в отношении противопожарных средств.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настоящей</w:t>
      </w:r>
      <w:r>
        <w:rPr>
          <w:rFonts w:ascii="Times New Roman" w:hAnsi="Times New Roman" w:cs="Times New Roman"/>
          <w:bCs/>
          <w:sz w:val="24"/>
          <w:szCs w:val="24"/>
        </w:rPr>
        <w:t xml:space="preserve"> Оговоркой обязательным является выполнение Страхователем следующего:</w:t>
      </w:r>
      <w:r>
        <w:rPr>
          <w:rFonts w:ascii="Times New Roman" w:hAnsi="Times New Roman" w:cs="Times New Roman"/>
          <w:bCs/>
          <w:sz w:val="24"/>
          <w:szCs w:val="24"/>
        </w:rPr>
      </w:r>
      <w:r>
        <w:rPr>
          <w:rFonts w:ascii="Times New Roman" w:hAnsi="Times New Roman" w:cs="Times New Roman"/>
          <w:bCs/>
          <w:sz w:val="24"/>
          <w:szCs w:val="24"/>
        </w:rPr>
      </w:r>
    </w:p>
    <w:p>
      <w:pPr>
        <w:numPr>
          <w:ilvl w:val="0"/>
          <w:numId w:val="23"/>
        </w:numPr>
        <w:ind w:left="0" w:firstLine="709"/>
        <w:jc w:val="both"/>
        <w:tabs>
          <w:tab w:val="num" w:pos="360" w:leader="none"/>
        </w:tabs>
        <w:rPr>
          <w:rFonts w:ascii="Times New Roman" w:hAnsi="Times New Roman" w:cs="Times New Roman"/>
          <w:sz w:val="24"/>
          <w:szCs w:val="24"/>
        </w:rPr>
      </w:pPr>
      <w:r>
        <w:rPr>
          <w:rFonts w:ascii="Times New Roman" w:hAnsi="Times New Roman" w:cs="Times New Roman"/>
          <w:sz w:val="24"/>
          <w:szCs w:val="24"/>
        </w:rPr>
        <w:t xml:space="preserve">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w:t>
      </w:r>
      <w:r>
        <w:rPr>
          <w:rFonts w:ascii="Times New Roman" w:hAnsi="Times New Roman" w:cs="Times New Roman"/>
          <w:sz w:val="24"/>
          <w:szCs w:val="24"/>
        </w:rPr>
        <w:t xml:space="preserve">нному применению</w:t>
      </w:r>
      <w:r>
        <w:rPr>
          <w:rFonts w:ascii="Times New Roman" w:hAnsi="Times New Roman" w:cs="Times New Roman"/>
          <w:b/>
          <w:sz w:val="24"/>
          <w:szCs w:val="24"/>
        </w:rPr>
        <w:t xml:space="preserve"> </w:t>
      </w:r>
      <w:r>
        <w:rPr>
          <w:rFonts w:ascii="Times New Roman" w:hAnsi="Times New Roman" w:cs="Times New Roman"/>
          <w:sz w:val="24"/>
          <w:szCs w:val="24"/>
        </w:rPr>
        <w:t xml:space="preserve">в соответствии с российскими действующими нормами, требованиями и правилами.</w:t>
      </w:r>
      <w:r>
        <w:rPr>
          <w:rFonts w:ascii="Times New Roman" w:hAnsi="Times New Roman" w:cs="Times New Roman"/>
          <w:sz w:val="24"/>
          <w:szCs w:val="24"/>
        </w:rPr>
      </w:r>
      <w:r>
        <w:rPr>
          <w:rFonts w:ascii="Times New Roman" w:hAnsi="Times New Roman" w:cs="Times New Roman"/>
          <w:sz w:val="24"/>
          <w:szCs w:val="24"/>
        </w:rPr>
      </w:r>
    </w:p>
    <w:p>
      <w:pPr>
        <w:numPr>
          <w:ilvl w:val="0"/>
          <w:numId w:val="23"/>
        </w:numPr>
        <w:ind w:left="0" w:firstLine="709"/>
        <w:jc w:val="both"/>
        <w:tabs>
          <w:tab w:val="num" w:pos="360" w:leader="none"/>
        </w:tabs>
        <w:rPr>
          <w:rFonts w:ascii="Times New Roman" w:hAnsi="Times New Roman" w:cs="Times New Roman"/>
          <w:sz w:val="24"/>
          <w:szCs w:val="24"/>
        </w:rPr>
      </w:pPr>
      <w:r>
        <w:rPr>
          <w:rFonts w:ascii="Times New Roman" w:hAnsi="Times New Roman" w:cs="Times New Roman"/>
          <w:sz w:val="24"/>
          <w:szCs w:val="24"/>
        </w:rPr>
        <w:t xml:space="preserve">Назначить координатора по вопросам безопасности на строительной площадке.</w:t>
      </w:r>
      <w:r>
        <w:rPr>
          <w:rFonts w:ascii="Times New Roman" w:hAnsi="Times New Roman" w:cs="Times New Roman"/>
          <w:sz w:val="24"/>
          <w:szCs w:val="24"/>
        </w:rPr>
      </w:r>
      <w:r>
        <w:rPr>
          <w:rFonts w:ascii="Times New Roman" w:hAnsi="Times New Roman" w:cs="Times New Roman"/>
          <w:sz w:val="24"/>
          <w:szCs w:val="24"/>
        </w:rPr>
      </w:r>
    </w:p>
    <w:p>
      <w:pPr>
        <w:numPr>
          <w:ilvl w:val="0"/>
          <w:numId w:val="23"/>
        </w:numPr>
        <w:ind w:left="0" w:firstLine="709"/>
        <w:jc w:val="both"/>
        <w:tabs>
          <w:tab w:val="num" w:pos="360" w:leader="none"/>
        </w:tabs>
        <w:rPr>
          <w:rFonts w:ascii="Times New Roman" w:hAnsi="Times New Roman" w:cs="Times New Roman"/>
          <w:sz w:val="24"/>
          <w:szCs w:val="24"/>
        </w:rPr>
      </w:pPr>
      <w:r>
        <w:rPr>
          <w:rFonts w:ascii="Times New Roman" w:hAnsi="Times New Roman" w:cs="Times New Roman"/>
          <w:sz w:val="24"/>
          <w:szCs w:val="24"/>
        </w:rPr>
        <w:t xml:space="preserve">Горючие материалы, жидкости и газы должны храниться на расстоянии, соответствующим росси</w:t>
      </w:r>
      <w:r>
        <w:rPr>
          <w:rFonts w:ascii="Times New Roman" w:hAnsi="Times New Roman" w:cs="Times New Roman"/>
          <w:sz w:val="24"/>
          <w:szCs w:val="24"/>
        </w:rPr>
        <w:t xml:space="preserve">йским действующим нормам, требованиям и правилам при производстве огневых работ.</w:t>
      </w:r>
      <w:r>
        <w:rPr>
          <w:rFonts w:ascii="Times New Roman" w:hAnsi="Times New Roman" w:cs="Times New Roman"/>
          <w:sz w:val="24"/>
          <w:szCs w:val="24"/>
        </w:rPr>
      </w:r>
      <w:r>
        <w:rPr>
          <w:rFonts w:ascii="Times New Roman" w:hAnsi="Times New Roman" w:cs="Times New Roman"/>
          <w:sz w:val="24"/>
          <w:szCs w:val="24"/>
        </w:rPr>
      </w:r>
    </w:p>
    <w:p>
      <w:pPr>
        <w:numPr>
          <w:ilvl w:val="0"/>
          <w:numId w:val="23"/>
        </w:numPr>
        <w:ind w:left="0" w:firstLine="709"/>
        <w:jc w:val="both"/>
        <w:tabs>
          <w:tab w:val="num" w:pos="360" w:leader="none"/>
        </w:tabs>
        <w:rPr>
          <w:rFonts w:ascii="Times New Roman" w:hAnsi="Times New Roman" w:cs="Times New Roman"/>
          <w:sz w:val="24"/>
          <w:szCs w:val="24"/>
        </w:rPr>
      </w:pPr>
      <w:r>
        <w:rPr>
          <w:rFonts w:ascii="Times New Roman" w:hAnsi="Times New Roman" w:cs="Times New Roman"/>
          <w:sz w:val="24"/>
          <w:szCs w:val="24"/>
        </w:rPr>
        <w:t xml:space="preserve">Организовать систему нарядов-допуска для подрядчиков, выполняющих огневые работы.</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Все средства пожарной охраны и пожаротушения, предназначенные для операционной работы произво</w:t>
      </w:r>
      <w:r>
        <w:rPr>
          <w:rFonts w:ascii="Times New Roman" w:hAnsi="Times New Roman" w:cs="Times New Roman"/>
          <w:sz w:val="24"/>
          <w:szCs w:val="24"/>
        </w:rPr>
        <w:t xml:space="preserve">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
          <w:sz w:val="24"/>
          <w:szCs w:val="24"/>
        </w:rPr>
        <w:t xml:space="preserve">Оговорка о 72 часах.</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настоящей Ого</w:t>
      </w:r>
      <w:r>
        <w:rPr>
          <w:rFonts w:ascii="Times New Roman" w:hAnsi="Times New Roman" w:cs="Times New Roman"/>
          <w:bCs/>
          <w:sz w:val="24"/>
          <w:szCs w:val="24"/>
        </w:rPr>
        <w:t xml:space="preserve">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w:t>
      </w:r>
      <w:r>
        <w:rPr>
          <w:rFonts w:ascii="Times New Roman" w:hAnsi="Times New Roman" w:cs="Times New Roman"/>
          <w:bCs/>
          <w:sz w:val="24"/>
          <w:szCs w:val="24"/>
        </w:rPr>
        <w:t xml:space="preserve">лее 72 последовательных часов.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bCs/>
          <w:sz w:val="24"/>
          <w:szCs w:val="24"/>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w:t>
      </w:r>
      <w:r>
        <w:rPr>
          <w:rFonts w:ascii="Times New Roman" w:hAnsi="Times New Roman" w:cs="Times New Roman"/>
          <w:bCs/>
          <w:sz w:val="24"/>
          <w:szCs w:val="24"/>
        </w:rPr>
        <w:t xml:space="preserve">такому периоду должны применяться франшизы, указанные в Договоре страхования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Оговорка об изменении страховой суммы в пределах 15 (Пятнадцати)%. </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w:t>
      </w:r>
      <w:r>
        <w:rPr>
          <w:rFonts w:ascii="Times New Roman" w:hAnsi="Times New Roman" w:cs="Times New Roman"/>
          <w:sz w:val="24"/>
          <w:szCs w:val="24"/>
        </w:rPr>
        <w:t xml:space="preserve">а будет автоматически увеличена, но не более чем на 15 (пятнадцать) % от страховой суммы, установленной при заключении договора страхования, без уплаты дополнительной страховой премии. В этом случае положения о неполном страховании не применяются.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Оговорк</w:t>
      </w:r>
      <w:r>
        <w:rPr>
          <w:rFonts w:ascii="Times New Roman" w:hAnsi="Times New Roman" w:cs="Times New Roman"/>
          <w:b/>
          <w:bCs/>
          <w:sz w:val="24"/>
          <w:szCs w:val="24"/>
        </w:rPr>
        <w:t xml:space="preserve">а о равном разделении убытка между договором страхования строительно-монтажных рисков и договором страхования грузов.</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разгрузки на строительной площадке, распакованные материалы должны быть проверены Страхователем (Выгодоприобретателем) на предмет во</w:t>
      </w:r>
      <w:r>
        <w:rPr>
          <w:rFonts w:ascii="Times New Roman" w:hAnsi="Times New Roman" w:cs="Times New Roman"/>
          <w:sz w:val="24"/>
          <w:szCs w:val="24"/>
        </w:rPr>
        <w:t xml:space="preserve">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w:t>
      </w:r>
      <w:r>
        <w:rPr>
          <w:rFonts w:ascii="Times New Roman" w:hAnsi="Times New Roman" w:cs="Times New Roman"/>
          <w:sz w:val="24"/>
          <w:szCs w:val="24"/>
        </w:rPr>
        <w:t xml:space="preserve">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на контейнере или упаковке,</w:t>
      </w:r>
      <w:r>
        <w:rPr>
          <w:rFonts w:ascii="Times New Roman" w:hAnsi="Times New Roman" w:cs="Times New Roman"/>
          <w:sz w:val="24"/>
          <w:szCs w:val="24"/>
        </w:rPr>
        <w:t xml:space="preserve">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w:t>
      </w:r>
      <w:r>
        <w:rPr>
          <w:rFonts w:ascii="Times New Roman" w:hAnsi="Times New Roman" w:cs="Times New Roman"/>
          <w:sz w:val="24"/>
          <w:szCs w:val="24"/>
        </w:rPr>
        <w:t xml:space="preserve">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w:t>
      </w:r>
      <w:r>
        <w:rPr>
          <w:rFonts w:ascii="Times New Roman" w:hAnsi="Times New Roman" w:cs="Times New Roman"/>
          <w:sz w:val="24"/>
          <w:szCs w:val="24"/>
        </w:rPr>
        <w:t xml:space="preserve">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Страхование дополнительных расходов, связанных с восстановлением</w:t>
      </w:r>
      <w:r>
        <w:rPr>
          <w:rFonts w:ascii="Times New Roman" w:hAnsi="Times New Roman" w:cs="Times New Roman"/>
          <w:b/>
          <w:bCs/>
          <w:sz w:val="24"/>
          <w:szCs w:val="24"/>
        </w:rPr>
        <w:t xml:space="preserve"> проектно-сметной, технической и исполнительной документации.</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w:t>
      </w:r>
      <w:r>
        <w:rPr>
          <w:rFonts w:ascii="Times New Roman" w:hAnsi="Times New Roman" w:cs="Times New Roman"/>
          <w:sz w:val="24"/>
          <w:szCs w:val="24"/>
        </w:rPr>
        <w:t xml:space="preserve">технической и исполнительной документации (включая компьютерные записи и программы), пострадавшей при наступлении страхового случая.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w:t>
      </w:r>
      <w:r>
        <w:rPr>
          <w:rFonts w:ascii="Times New Roman" w:hAnsi="Times New Roman" w:cs="Times New Roman"/>
          <w:bCs/>
          <w:sz w:val="24"/>
          <w:szCs w:val="24"/>
        </w:rPr>
        <w:t xml:space="preserve">чай в размере, указанном в п. 4.4.5.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b/>
          <w:sz w:val="24"/>
          <w:szCs w:val="24"/>
        </w:rPr>
        <w:t xml:space="preserve">Временное восстановление.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w:t>
      </w:r>
      <w:r>
        <w:rPr>
          <w:rFonts w:ascii="Times New Roman" w:hAnsi="Times New Roman" w:cs="Times New Roman"/>
          <w:sz w:val="24"/>
          <w:szCs w:val="24"/>
        </w:rPr>
        <w:t xml:space="preserve">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w:t>
      </w:r>
      <w:r>
        <w:rPr>
          <w:rFonts w:ascii="Times New Roman" w:hAnsi="Times New Roman" w:cs="Times New Roman"/>
          <w:bCs/>
          <w:sz w:val="24"/>
          <w:szCs w:val="24"/>
        </w:rPr>
        <w:t xml:space="preserve">етственности на каждый страховой случай в размере, указанном в п. 4.4.6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Изготовление за пределами строительной площадки.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настоящей Оговоркой являются страховыми случаями гибель, утрата или повреждение застрахованного</w:t>
      </w:r>
      <w:r>
        <w:rPr>
          <w:rFonts w:ascii="Times New Roman" w:hAnsi="Times New Roman" w:cs="Times New Roman"/>
          <w:bCs/>
          <w:sz w:val="24"/>
          <w:szCs w:val="24"/>
        </w:rPr>
        <w:t xml:space="preserve">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Расходы на повторные испытания.</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sz w:val="24"/>
          <w:szCs w:val="24"/>
        </w:rPr>
      </w:pPr>
      <w:r>
        <w:rPr>
          <w:rFonts w:ascii="Times New Roman" w:hAnsi="Times New Roman" w:cs="Times New Roman"/>
          <w:sz w:val="24"/>
          <w:szCs w:val="24"/>
        </w:rPr>
        <w:t xml:space="preserve">В соответствии с настоящей Оговоркой при </w:t>
      </w:r>
      <w:r>
        <w:rPr>
          <w:rFonts w:ascii="Times New Roman" w:hAnsi="Times New Roman" w:cs="Times New Roman"/>
          <w:sz w:val="24"/>
          <w:szCs w:val="24"/>
        </w:rPr>
        <w:t xml:space="preserve">наступлении страхового случая также возмещаются расходы на повторные испытания или тестирование восстановленного застрахованного имущества.</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w:t>
      </w:r>
      <w:r>
        <w:rPr>
          <w:rFonts w:ascii="Times New Roman" w:hAnsi="Times New Roman" w:cs="Times New Roman"/>
          <w:bCs/>
          <w:sz w:val="24"/>
          <w:szCs w:val="24"/>
        </w:rPr>
        <w:t xml:space="preserve">вой случай в размере, указанном в п. 4.4.8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Скрытый военный риск.</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w:t>
      </w:r>
      <w:r>
        <w:rPr>
          <w:rFonts w:ascii="Times New Roman" w:hAnsi="Times New Roman" w:cs="Times New Roman"/>
          <w:sz w:val="24"/>
          <w:szCs w:val="24"/>
        </w:rPr>
        <w:t xml:space="preserve">.1.1.1), произошедшие в результате воздействия снарядов, мин, торпед, бомб и иных орудий войны, которые остались после проведения специальных мероприятий по обезвреживанию неразорвавшихся снарядов, мин, торпед, бомб и иных орудий войны уполномоченными госу</w:t>
      </w:r>
      <w:r>
        <w:rPr>
          <w:rFonts w:ascii="Times New Roman" w:hAnsi="Times New Roman" w:cs="Times New Roman"/>
          <w:sz w:val="24"/>
          <w:szCs w:val="24"/>
        </w:rPr>
        <w:t xml:space="preserve">дарственными органами, и уполномоченным органом был выдан официальный документ о безопасности местности.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trike/>
          <w:sz w:val="24"/>
          <w:szCs w:val="24"/>
        </w:rPr>
      </w:pPr>
      <w:r>
        <w:rPr>
          <w:rFonts w:ascii="Times New Roman" w:hAnsi="Times New Roman" w:cs="Times New Roman"/>
          <w:sz w:val="24"/>
          <w:szCs w:val="24"/>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w:t>
      </w:r>
      <w:r>
        <w:rPr>
          <w:rFonts w:ascii="Times New Roman" w:hAnsi="Times New Roman" w:cs="Times New Roman"/>
          <w:sz w:val="24"/>
          <w:szCs w:val="24"/>
        </w:rPr>
        <w:t xml:space="preserve">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r>
        <w:rPr>
          <w:rFonts w:ascii="Times New Roman" w:hAnsi="Times New Roman" w:cs="Times New Roman"/>
          <w:strike/>
          <w:sz w:val="24"/>
          <w:szCs w:val="24"/>
        </w:rPr>
      </w:r>
      <w:r>
        <w:rPr>
          <w:rFonts w:ascii="Times New Roman" w:hAnsi="Times New Roman" w:cs="Times New Roman"/>
          <w:strike/>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страховое покрытие распространяется как на период проведе</w:t>
      </w:r>
      <w:r>
        <w:rPr>
          <w:rFonts w:ascii="Times New Roman" w:hAnsi="Times New Roman" w:cs="Times New Roman"/>
          <w:sz w:val="24"/>
          <w:szCs w:val="24"/>
        </w:rPr>
        <w:t xml:space="preserve">ния строительно-монтажных работ, так и период гарантийного обслуживания сданного в эксплуатацию объекта.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
          <w:sz w:val="24"/>
          <w:szCs w:val="24"/>
        </w:rPr>
        <w:t xml:space="preserve">Разбор завалов.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 w:val="left" w:pos="540" w:leader="none"/>
          <w:tab w:val="left" w:pos="720"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возмещаются расходы и затраты, понесенные Страхователем и связанные с:</w:t>
      </w:r>
      <w:r>
        <w:rPr>
          <w:rFonts w:ascii="Times New Roman" w:hAnsi="Times New Roman" w:cs="Times New Roman"/>
          <w:sz w:val="24"/>
          <w:szCs w:val="24"/>
        </w:rPr>
      </w:r>
      <w:r>
        <w:rPr>
          <w:rFonts w:ascii="Times New Roman" w:hAnsi="Times New Roman" w:cs="Times New Roman"/>
          <w:sz w:val="24"/>
          <w:szCs w:val="24"/>
        </w:rPr>
      </w:r>
    </w:p>
    <w:p>
      <w:pPr>
        <w:numPr>
          <w:ilvl w:val="0"/>
          <w:numId w:val="19"/>
        </w:numPr>
        <w:ind w:left="0" w:firstLine="709"/>
        <w:jc w:val="both"/>
        <w:tabs>
          <w:tab w:val="left" w:pos="284"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разбором и удалением завалов, обломков и материалов, мешающих выполнению застрахованной деятельности;</w:t>
      </w:r>
      <w:r>
        <w:rPr>
          <w:rFonts w:ascii="Times New Roman" w:hAnsi="Times New Roman" w:cs="Times New Roman"/>
          <w:sz w:val="24"/>
          <w:szCs w:val="24"/>
        </w:rPr>
      </w:r>
      <w:r>
        <w:rPr>
          <w:rFonts w:ascii="Times New Roman" w:hAnsi="Times New Roman" w:cs="Times New Roman"/>
          <w:sz w:val="24"/>
          <w:szCs w:val="24"/>
        </w:rPr>
      </w:r>
    </w:p>
    <w:p>
      <w:pPr>
        <w:numPr>
          <w:ilvl w:val="0"/>
          <w:numId w:val="19"/>
        </w:numPr>
        <w:ind w:left="0" w:firstLine="709"/>
        <w:jc w:val="both"/>
        <w:tabs>
          <w:tab w:val="left" w:pos="284"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демонтажом</w:t>
      </w:r>
      <w:r>
        <w:rPr>
          <w:rFonts w:ascii="Times New Roman" w:hAnsi="Times New Roman" w:cs="Times New Roman"/>
          <w:sz w:val="24"/>
          <w:szCs w:val="24"/>
        </w:rPr>
        <w:t xml:space="preserve"> и/или сносом любой части застрахованного имущества, включая временное хранение демонтированного или снесенного имущества;</w:t>
      </w:r>
      <w:r>
        <w:rPr>
          <w:rFonts w:ascii="Times New Roman" w:hAnsi="Times New Roman" w:cs="Times New Roman"/>
          <w:sz w:val="24"/>
          <w:szCs w:val="24"/>
        </w:rPr>
      </w:r>
      <w:r>
        <w:rPr>
          <w:rFonts w:ascii="Times New Roman" w:hAnsi="Times New Roman" w:cs="Times New Roman"/>
          <w:sz w:val="24"/>
          <w:szCs w:val="24"/>
        </w:rPr>
      </w:r>
    </w:p>
    <w:p>
      <w:pPr>
        <w:numPr>
          <w:ilvl w:val="0"/>
          <w:numId w:val="19"/>
        </w:numPr>
        <w:ind w:left="0" w:firstLine="709"/>
        <w:jc w:val="both"/>
        <w:tabs>
          <w:tab w:val="left" w:pos="284"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укреплением, поддержк</w:t>
      </w:r>
      <w:r>
        <w:rPr>
          <w:rFonts w:ascii="Times New Roman" w:hAnsi="Times New Roman" w:cs="Times New Roman"/>
          <w:sz w:val="24"/>
          <w:szCs w:val="24"/>
        </w:rPr>
        <w:t xml:space="preserve">ой и/или обеспечением сохранности застрахованного имущества, независимо от того, повреждено это имущество или нет;</w:t>
      </w:r>
      <w:r>
        <w:rPr>
          <w:rFonts w:ascii="Times New Roman" w:hAnsi="Times New Roman" w:cs="Times New Roman"/>
          <w:sz w:val="24"/>
          <w:szCs w:val="24"/>
        </w:rPr>
      </w:r>
      <w:r>
        <w:rPr>
          <w:rFonts w:ascii="Times New Roman" w:hAnsi="Times New Roman" w:cs="Times New Roman"/>
          <w:sz w:val="24"/>
          <w:szCs w:val="24"/>
        </w:rPr>
      </w:r>
    </w:p>
    <w:p>
      <w:pPr>
        <w:numPr>
          <w:ilvl w:val="0"/>
          <w:numId w:val="19"/>
        </w:numPr>
        <w:ind w:left="0" w:firstLine="709"/>
        <w:jc w:val="both"/>
        <w:tabs>
          <w:tab w:val="left" w:pos="284"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стоимостью ремонта или расчистки водостоков, канализаций и подобных объектов и или обезвоживание;</w:t>
      </w:r>
      <w:r>
        <w:rPr>
          <w:rFonts w:ascii="Times New Roman" w:hAnsi="Times New Roman" w:cs="Times New Roman"/>
          <w:sz w:val="24"/>
          <w:szCs w:val="24"/>
        </w:rPr>
      </w:r>
      <w:r>
        <w:rPr>
          <w:rFonts w:ascii="Times New Roman" w:hAnsi="Times New Roman" w:cs="Times New Roman"/>
          <w:sz w:val="24"/>
          <w:szCs w:val="24"/>
        </w:rPr>
      </w:r>
    </w:p>
    <w:p>
      <w:pPr>
        <w:numPr>
          <w:ilvl w:val="0"/>
          <w:numId w:val="19"/>
        </w:numPr>
        <w:ind w:left="0" w:firstLine="709"/>
        <w:jc w:val="both"/>
        <w:tabs>
          <w:tab w:val="left" w:pos="284"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ремонтом и обеспечением временного освещени</w:t>
      </w:r>
      <w:r>
        <w:rPr>
          <w:rFonts w:ascii="Times New Roman" w:hAnsi="Times New Roman" w:cs="Times New Roman"/>
          <w:sz w:val="24"/>
          <w:szCs w:val="24"/>
        </w:rPr>
        <w:t xml:space="preserve">я, звуковой сигнализации, барьеров, ограждений и подобных объектов;</w:t>
      </w:r>
      <w:r>
        <w:rPr>
          <w:rFonts w:ascii="Times New Roman" w:hAnsi="Times New Roman" w:cs="Times New Roman"/>
          <w:sz w:val="24"/>
          <w:szCs w:val="24"/>
        </w:rPr>
      </w:r>
      <w:r>
        <w:rPr>
          <w:rFonts w:ascii="Times New Roman" w:hAnsi="Times New Roman" w:cs="Times New Roman"/>
          <w:sz w:val="24"/>
          <w:szCs w:val="24"/>
        </w:rPr>
      </w:r>
    </w:p>
    <w:p>
      <w:pPr>
        <w:numPr>
          <w:ilvl w:val="0"/>
          <w:numId w:val="19"/>
        </w:numPr>
        <w:ind w:left="0" w:firstLine="709"/>
        <w:jc w:val="both"/>
        <w:tabs>
          <w:tab w:val="left" w:pos="284"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восстановлением условий работы до состояния, в котором они находились перед наступлением страхового случая.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Максимальный лимит ответственности Страховщика в отношении разбора завалов соста</w:t>
      </w:r>
      <w:r>
        <w:rPr>
          <w:rFonts w:ascii="Times New Roman" w:hAnsi="Times New Roman" w:cs="Times New Roman"/>
          <w:sz w:val="24"/>
          <w:szCs w:val="24"/>
        </w:rPr>
        <w:t xml:space="preserve">вляет 10 (Десять) % от размера убытка, включая имеющие к этому отношение расходы на обеспечение доступа к поврежденным частям.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Дополнительные расходы на импортные и таможенные пошлины.</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540" w:leader="none"/>
          <w:tab w:val="left" w:pos="720"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возмещаются дополнительные таможенные пошлины и</w:t>
      </w:r>
      <w:r>
        <w:rPr>
          <w:rFonts w:ascii="Times New Roman" w:hAnsi="Times New Roman" w:cs="Times New Roman"/>
          <w:sz w:val="24"/>
          <w:szCs w:val="24"/>
        </w:rPr>
        <w:t xml:space="preserve">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w:t>
      </w:r>
      <w:r>
        <w:rPr>
          <w:rFonts w:ascii="Times New Roman" w:hAnsi="Times New Roman" w:cs="Times New Roman"/>
          <w:sz w:val="24"/>
          <w:szCs w:val="24"/>
        </w:rPr>
        <w:t xml:space="preserve">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w:t>
      </w:r>
      <w:r>
        <w:rPr>
          <w:rFonts w:ascii="Times New Roman" w:hAnsi="Times New Roman" w:cs="Times New Roman"/>
          <w:bCs/>
          <w:sz w:val="24"/>
          <w:szCs w:val="24"/>
        </w:rPr>
        <w:t xml:space="preserve">нности на каждый страховой случай в размере, указанном в п. 4.4.9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Применение законов и постановлений органов государственной власти.</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 w:val="left" w:pos="540"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возмещаются дополнительные затраты и расходы Страхователя (Выгодоприобретател</w:t>
      </w:r>
      <w:r>
        <w:rPr>
          <w:rFonts w:ascii="Times New Roman" w:hAnsi="Times New Roman" w:cs="Times New Roman"/>
          <w:sz w:val="24"/>
          <w:szCs w:val="24"/>
        </w:rPr>
        <w:t xml:space="preserve">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w:t>
      </w:r>
      <w:r>
        <w:rPr>
          <w:rFonts w:ascii="Times New Roman" w:hAnsi="Times New Roman" w:cs="Times New Roman"/>
          <w:sz w:val="24"/>
          <w:szCs w:val="24"/>
        </w:rPr>
        <w:t xml:space="preserve">й Федерации. По настоящему Договору, однако, не покрывается:</w:t>
      </w:r>
      <w:r>
        <w:rPr>
          <w:rFonts w:ascii="Times New Roman" w:hAnsi="Times New Roman" w:cs="Times New Roman"/>
          <w:sz w:val="24"/>
          <w:szCs w:val="24"/>
        </w:rPr>
      </w:r>
      <w:r>
        <w:rPr>
          <w:rFonts w:ascii="Times New Roman" w:hAnsi="Times New Roman" w:cs="Times New Roman"/>
          <w:sz w:val="24"/>
          <w:szCs w:val="24"/>
        </w:rPr>
      </w:r>
    </w:p>
    <w:p>
      <w:pPr>
        <w:numPr>
          <w:ilvl w:val="0"/>
          <w:numId w:val="20"/>
        </w:numPr>
        <w:ind w:left="0" w:firstLine="709"/>
        <w:jc w:val="both"/>
        <w:tabs>
          <w:tab w:val="clear" w:pos="72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r>
        <w:rPr>
          <w:rFonts w:ascii="Times New Roman" w:hAnsi="Times New Roman" w:cs="Times New Roman"/>
          <w:sz w:val="24"/>
          <w:szCs w:val="24"/>
        </w:rPr>
      </w:r>
      <w:r>
        <w:rPr>
          <w:rFonts w:ascii="Times New Roman" w:hAnsi="Times New Roman" w:cs="Times New Roman"/>
          <w:sz w:val="24"/>
          <w:szCs w:val="24"/>
        </w:rPr>
      </w:r>
    </w:p>
    <w:p>
      <w:pPr>
        <w:numPr>
          <w:ilvl w:val="0"/>
          <w:numId w:val="20"/>
        </w:numPr>
        <w:ind w:left="0" w:firstLine="709"/>
        <w:jc w:val="both"/>
        <w:tabs>
          <w:tab w:val="clear" w:pos="72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неповрежденное имущество, кроме фундаментов и оснований поврежденных объектов.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w:t>
      </w:r>
      <w:r>
        <w:rPr>
          <w:rFonts w:ascii="Times New Roman" w:hAnsi="Times New Roman" w:cs="Times New Roman"/>
          <w:bCs/>
          <w:sz w:val="24"/>
          <w:szCs w:val="24"/>
        </w:rPr>
        <w:t xml:space="preserve">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Автоматическое восстановление страховой суммы.</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w:t>
      </w:r>
      <w:r>
        <w:rPr>
          <w:rFonts w:ascii="Times New Roman" w:hAnsi="Times New Roman" w:cs="Times New Roman"/>
          <w:sz w:val="24"/>
          <w:szCs w:val="24"/>
        </w:rPr>
        <w:t xml:space="preserve">ком при любом страховом случае, превышающем 15% от страховой суммы по каждому страховому случаю.</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Оговорка о собственных материалах.</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Страховщик должен возместить Страхователю (Выгодоприобретателю) стоимость погибших или поврежденных </w:t>
      </w:r>
      <w:r>
        <w:rPr>
          <w:rFonts w:ascii="Times New Roman" w:hAnsi="Times New Roman" w:cs="Times New Roman"/>
          <w:sz w:val="24"/>
          <w:szCs w:val="24"/>
        </w:rPr>
        <w:t xml:space="preserve">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Перевозки внутри страны.</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w:t>
      </w:r>
      <w:r>
        <w:rPr>
          <w:rFonts w:ascii="Times New Roman" w:hAnsi="Times New Roman" w:cs="Times New Roman"/>
          <w:sz w:val="24"/>
          <w:szCs w:val="24"/>
        </w:rPr>
        <w:t xml:space="preserve">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b/>
          <w:sz w:val="24"/>
          <w:szCs w:val="24"/>
        </w:rPr>
        <w:t xml:space="preserve">Хранение вне строительной площадки.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страхования п</w:t>
      </w:r>
      <w:r>
        <w:rPr>
          <w:rFonts w:ascii="Times New Roman" w:hAnsi="Times New Roman" w:cs="Times New Roman"/>
          <w:sz w:val="24"/>
          <w:szCs w:val="24"/>
        </w:rPr>
        <w:t xml:space="preserve">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w:t>
      </w:r>
      <w:r>
        <w:rPr>
          <w:rFonts w:ascii="Times New Roman" w:hAnsi="Times New Roman" w:cs="Times New Roman"/>
          <w:sz w:val="24"/>
          <w:szCs w:val="24"/>
        </w:rPr>
        <w:t xml:space="preserve">месте на территории РФ.</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Страхование гибели или повреждения в результате з</w:t>
      </w:r>
      <w:r>
        <w:rPr>
          <w:rFonts w:ascii="Times New Roman" w:hAnsi="Times New Roman" w:cs="Times New Roman"/>
          <w:b/>
          <w:bCs/>
          <w:sz w:val="24"/>
          <w:szCs w:val="24"/>
        </w:rPr>
        <w:t xml:space="preserve">абастовки, бунта и гражданских волнений (Оговорка 001)</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w:t>
      </w:r>
      <w:r>
        <w:rPr>
          <w:rFonts w:ascii="Times New Roman" w:hAnsi="Times New Roman" w:cs="Times New Roman"/>
          <w:bCs/>
          <w:sz w:val="24"/>
          <w:szCs w:val="24"/>
        </w:rPr>
        <w:t xml:space="preserve">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 Действиями любого лица, принимающего участие вместе с другими лицам</w:t>
      </w:r>
      <w:r>
        <w:rPr>
          <w:rFonts w:ascii="Times New Roman" w:hAnsi="Times New Roman" w:cs="Times New Roman"/>
          <w:bCs/>
          <w:sz w:val="24"/>
          <w:szCs w:val="24"/>
        </w:rPr>
        <w:t xml:space="preserve">и в любых нарушениях общественного порядка (в том числе связанных с забастовкой, локаутом), не указанными в п.2 нижеприведенных Специальных условий.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 Действиями полномочных законных властей по подавлению или попытке подавления нарушений, указанных в п.1 </w:t>
      </w:r>
      <w:r>
        <w:rPr>
          <w:rFonts w:ascii="Times New Roman" w:hAnsi="Times New Roman" w:cs="Times New Roman"/>
          <w:bCs/>
          <w:sz w:val="24"/>
          <w:szCs w:val="24"/>
        </w:rPr>
        <w:t xml:space="preserve">настоящего Дополнительного условия, или сведению к минимуму последствий подобных нарушений.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При этом предусматривается, что:</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 Все условия, исключения и тре</w:t>
      </w:r>
      <w:r>
        <w:rPr>
          <w:rFonts w:ascii="Times New Roman" w:hAnsi="Times New Roman" w:cs="Times New Roman"/>
          <w:bCs/>
          <w:sz w:val="24"/>
          <w:szCs w:val="24"/>
        </w:rPr>
        <w:t xml:space="preserve">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w:t>
      </w:r>
      <w:r>
        <w:rPr>
          <w:rFonts w:ascii="Times New Roman" w:hAnsi="Times New Roman" w:cs="Times New Roman"/>
          <w:bCs/>
          <w:sz w:val="24"/>
          <w:szCs w:val="24"/>
        </w:rPr>
        <w:t xml:space="preserve">лка на гибель или повреждение в тексте Договора учитывает риски, застрахованные по настоящему Дополнительному условию.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 Нижеприведенные Специальные условия должны применяться только к страхованию, предоставляемому настоящим Дополнительным условием.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Во вс</w:t>
      </w:r>
      <w:r>
        <w:rPr>
          <w:rFonts w:ascii="Times New Roman" w:hAnsi="Times New Roman" w:cs="Times New Roman"/>
          <w:bCs/>
          <w:sz w:val="24"/>
          <w:szCs w:val="24"/>
        </w:rPr>
        <w:t xml:space="preserve">ем остальном, не урегулированном настоящим Дополнительным условием, действуют положения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Специальные условия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 По настоящему Дополнительному условию не подлежат возмещению: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а) гибель или повреждение, которые явились результатом полного или части</w:t>
      </w:r>
      <w:r>
        <w:rPr>
          <w:rFonts w:ascii="Times New Roman" w:hAnsi="Times New Roman" w:cs="Times New Roman"/>
          <w:bCs/>
          <w:sz w:val="24"/>
          <w:szCs w:val="24"/>
        </w:rPr>
        <w:t xml:space="preserve">чного прекращения работ, замедления, перерыва или прекращения любых процессов или операций;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w:t>
      </w:r>
      <w:r>
        <w:rPr>
          <w:rFonts w:ascii="Times New Roman" w:hAnsi="Times New Roman" w:cs="Times New Roman"/>
          <w:bCs/>
          <w:sz w:val="24"/>
          <w:szCs w:val="24"/>
        </w:rPr>
        <w:t xml:space="preserve">конными властями;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г) косвенные убытки либо ответственность любого рода, а т</w:t>
      </w:r>
      <w:r>
        <w:rPr>
          <w:rFonts w:ascii="Times New Roman" w:hAnsi="Times New Roman" w:cs="Times New Roman"/>
          <w:bCs/>
          <w:sz w:val="24"/>
          <w:szCs w:val="24"/>
        </w:rPr>
        <w:t xml:space="preserve">акже любые платежи, превышающие сумму страхового возмещения за ущерб имуществу по настоящему Дополнительному условию.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Тем не менее, предусматривается, что Страховщик не освобождается по вышеуказанным пунктам б) и в) от любой ответственности перед Страховат</w:t>
      </w:r>
      <w:r>
        <w:rPr>
          <w:rFonts w:ascii="Times New Roman" w:hAnsi="Times New Roman" w:cs="Times New Roman"/>
          <w:bCs/>
          <w:sz w:val="24"/>
          <w:szCs w:val="24"/>
        </w:rPr>
        <w:t xml:space="preserve">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 По настоящему Дополнительному условию не подлежат возмещению гибел</w:t>
      </w:r>
      <w:r>
        <w:rPr>
          <w:rFonts w:ascii="Times New Roman" w:hAnsi="Times New Roman" w:cs="Times New Roman"/>
          <w:bCs/>
          <w:sz w:val="24"/>
          <w:szCs w:val="24"/>
        </w:rPr>
        <w:t xml:space="preserve">ь или повреждение, произошедшие в результате или являющиеся следствием, прямо или косвенно, следующих событий: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а) война, вторжение, действия иностранных захватчиков, боевые или им подобные действия (независимо от того, объявлена война или нет), гражданская</w:t>
      </w:r>
      <w:r>
        <w:rPr>
          <w:rFonts w:ascii="Times New Roman" w:hAnsi="Times New Roman" w:cs="Times New Roman"/>
          <w:bCs/>
          <w:sz w:val="24"/>
          <w:szCs w:val="24"/>
        </w:rPr>
        <w:t xml:space="preserve"> война;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 бунт, гражданские волнения, принимающие масштаб народного волнения, восстание, мятеж, революция, военный переворот или узурпация власти;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любые действия любого лица, действующего от имени или в связи с какой-либо организацией, деятельность кот</w:t>
      </w:r>
      <w:r>
        <w:rPr>
          <w:rFonts w:ascii="Times New Roman" w:hAnsi="Times New Roman" w:cs="Times New Roman"/>
          <w:bCs/>
          <w:sz w:val="24"/>
          <w:szCs w:val="24"/>
        </w:rPr>
        <w:t xml:space="preserve">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Во всех исках, процессах или других делах, в рамках которых Страховщик заявляет о том</w:t>
      </w:r>
      <w:r>
        <w:rPr>
          <w:rFonts w:ascii="Times New Roman" w:hAnsi="Times New Roman" w:cs="Times New Roman"/>
          <w:bCs/>
          <w:sz w:val="24"/>
          <w:szCs w:val="24"/>
        </w:rPr>
        <w:t xml:space="preserve">, что убыток, повреждение, гибель или ответственность не покрываются в соответствии </w:t>
      </w:r>
      <w:r>
        <w:rPr>
          <w:rFonts w:ascii="Times New Roman" w:hAnsi="Times New Roman" w:cs="Times New Roman"/>
          <w:bCs/>
          <w:sz w:val="24"/>
          <w:szCs w:val="24"/>
        </w:rPr>
        <w:t xml:space="preserve">с п. 2 Специальных условий настоящего Дополнительного условия, необходимость доказательства обратного возложена на Страхователя.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w:t>
      </w:r>
      <w:r>
        <w:rPr>
          <w:rFonts w:ascii="Times New Roman" w:hAnsi="Times New Roman" w:cs="Times New Roman"/>
          <w:bCs/>
          <w:sz w:val="24"/>
          <w:szCs w:val="24"/>
        </w:rPr>
        <w:t xml:space="preserve">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r>
        <w:rPr>
          <w:rFonts w:ascii="Times New Roman" w:hAnsi="Times New Roman" w:cs="Times New Roman"/>
          <w:bCs/>
          <w:sz w:val="24"/>
          <w:szCs w:val="24"/>
        </w:rPr>
        <w:t xml:space="preserve">неистекшему</w:t>
      </w:r>
      <w:r>
        <w:rPr>
          <w:rFonts w:ascii="Times New Roman" w:hAnsi="Times New Roman" w:cs="Times New Roman"/>
          <w:bCs/>
          <w:sz w:val="24"/>
          <w:szCs w:val="24"/>
        </w:rPr>
        <w:t xml:space="preserve"> периоду страхования (считая с даты прекращения настоящего Дополнительного условия).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w:t>
      </w:r>
      <w:r>
        <w:rPr>
          <w:rFonts w:ascii="Times New Roman" w:hAnsi="Times New Roman" w:cs="Times New Roman"/>
          <w:bCs/>
          <w:sz w:val="24"/>
          <w:szCs w:val="24"/>
        </w:rPr>
        <w:t xml:space="preserve">ках настоящего Дополнительным условием, произошедшие в течение непрерывного периода длительностью 168 часов.</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w:t>
      </w:r>
      <w:r>
        <w:rPr>
          <w:rFonts w:ascii="Times New Roman" w:hAnsi="Times New Roman" w:cs="Times New Roman"/>
          <w:bCs/>
          <w:sz w:val="24"/>
          <w:szCs w:val="24"/>
        </w:rPr>
        <w:t xml:space="preserve"> в п. 4.4.13.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b/>
          <w:sz w:val="24"/>
          <w:szCs w:val="24"/>
        </w:rPr>
        <w:t xml:space="preserve">Оговорка о покрытии ущерба в результате террористических актов и диверсий.</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В пределах установленного в настоящем Договоре </w:t>
      </w:r>
      <w:r>
        <w:rPr>
          <w:rFonts w:ascii="Times New Roman" w:hAnsi="Times New Roman" w:cs="Times New Roman"/>
          <w:sz w:val="24"/>
          <w:szCs w:val="24"/>
        </w:rPr>
        <w:t xml:space="preserve">подлимита</w:t>
      </w:r>
      <w:r>
        <w:rPr>
          <w:rFonts w:ascii="Times New Roman" w:hAnsi="Times New Roman" w:cs="Times New Roman"/>
          <w:sz w:val="24"/>
          <w:szCs w:val="24"/>
        </w:rPr>
        <w:t xml:space="preserve"> страхование по настоящему Договору включает ущерб, причиненный застрахованному имуществ</w:t>
      </w:r>
      <w:r>
        <w:rPr>
          <w:rFonts w:ascii="Times New Roman" w:hAnsi="Times New Roman" w:cs="Times New Roman"/>
          <w:sz w:val="24"/>
          <w:szCs w:val="24"/>
        </w:rPr>
        <w:t xml:space="preserve">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w:t>
      </w:r>
      <w:r>
        <w:rPr>
          <w:rFonts w:ascii="Times New Roman" w:hAnsi="Times New Roman" w:cs="Times New Roman"/>
          <w:sz w:val="24"/>
          <w:szCs w:val="24"/>
        </w:rPr>
        <w:t xml:space="preserve">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Под террористическим актом понимается непосредственное совершение преступления террористического ха</w:t>
      </w:r>
      <w:r>
        <w:rPr>
          <w:rFonts w:ascii="Times New Roman" w:hAnsi="Times New Roman" w:cs="Times New Roman"/>
          <w:sz w:val="24"/>
          <w:szCs w:val="24"/>
        </w:rPr>
        <w:t xml:space="preserve">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w:t>
      </w:r>
      <w:r>
        <w:rPr>
          <w:rFonts w:ascii="Times New Roman" w:hAnsi="Times New Roman" w:cs="Times New Roman"/>
          <w:sz w:val="24"/>
          <w:szCs w:val="24"/>
        </w:rPr>
        <w:t xml:space="preserve">ти, устрашения населения либо оказания воздействия на принятие решений органами власти.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w:t>
      </w:r>
      <w:r>
        <w:rPr>
          <w:rFonts w:ascii="Times New Roman" w:hAnsi="Times New Roman" w:cs="Times New Roman"/>
          <w:sz w:val="24"/>
          <w:szCs w:val="24"/>
        </w:rPr>
        <w:t xml:space="preserve">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Основанием для признания события страховым случаем по настоящей Оговорке Договора я</w:t>
      </w:r>
      <w:r>
        <w:rPr>
          <w:rFonts w:ascii="Times New Roman" w:hAnsi="Times New Roman" w:cs="Times New Roman"/>
          <w:sz w:val="24"/>
          <w:szCs w:val="24"/>
        </w:rPr>
        <w:t xml:space="preserve">вляется возбуждение уголовного дела по Статье 205 «Террористический акт» или Статье 281 «Диверсия» Уголовного Кодекса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Исключения по Секции 1 «Страхования строительно-монтажных рисков».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По на</w:t>
      </w:r>
      <w:r>
        <w:rPr>
          <w:rFonts w:ascii="Times New Roman" w:hAnsi="Times New Roman" w:cs="Times New Roman"/>
          <w:sz w:val="24"/>
          <w:szCs w:val="24"/>
        </w:rPr>
        <w:t xml:space="preserve">стоящему Договору не покрывается следующее:</w:t>
      </w:r>
      <w:r>
        <w:rPr>
          <w:rFonts w:ascii="Times New Roman" w:hAnsi="Times New Roman" w:cs="Times New Roman"/>
          <w:sz w:val="24"/>
          <w:szCs w:val="24"/>
        </w:rPr>
      </w:r>
      <w:r>
        <w:rPr>
          <w:rFonts w:ascii="Times New Roman" w:hAnsi="Times New Roman" w:cs="Times New Roman"/>
          <w:sz w:val="24"/>
          <w:szCs w:val="24"/>
        </w:rPr>
      </w:r>
    </w:p>
    <w:p>
      <w:pPr>
        <w:ind w:right="-6" w:firstLine="709"/>
        <w:jc w:val="both"/>
        <w:rPr>
          <w:rFonts w:ascii="Times New Roman" w:hAnsi="Times New Roman" w:cs="Times New Roman"/>
          <w:b/>
          <w:sz w:val="24"/>
          <w:szCs w:val="24"/>
        </w:rPr>
      </w:pPr>
      <w:r>
        <w:rPr>
          <w:rFonts w:ascii="Times New Roman" w:hAnsi="Times New Roman" w:cs="Times New Roman"/>
          <w:sz w:val="24"/>
          <w:szCs w:val="24"/>
        </w:rPr>
        <w:t xml:space="preserve">1. Оговорка </w:t>
      </w:r>
      <w:r>
        <w:rPr>
          <w:rFonts w:ascii="Times New Roman" w:hAnsi="Times New Roman" w:cs="Times New Roman"/>
          <w:b/>
          <w:sz w:val="24"/>
          <w:szCs w:val="24"/>
        </w:rPr>
        <w:t xml:space="preserve">LEG 3/06 об устранении последствий дефекта.</w:t>
      </w:r>
      <w:r>
        <w:rPr>
          <w:rFonts w:ascii="Times New Roman" w:hAnsi="Times New Roman" w:cs="Times New Roman"/>
          <w:b/>
          <w:sz w:val="24"/>
          <w:szCs w:val="24"/>
        </w:rPr>
      </w:r>
      <w:r>
        <w:rPr>
          <w:rFonts w:ascii="Times New Roman" w:hAnsi="Times New Roman" w:cs="Times New Roman"/>
          <w:b/>
          <w:sz w:val="24"/>
          <w:szCs w:val="24"/>
        </w:rPr>
      </w:r>
    </w:p>
    <w:p>
      <w:pPr>
        <w:ind w:right="-6" w:firstLine="709"/>
        <w:jc w:val="both"/>
        <w:rPr>
          <w:rFonts w:ascii="Times New Roman" w:hAnsi="Times New Roman" w:cs="Times New Roman"/>
          <w:sz w:val="24"/>
          <w:szCs w:val="24"/>
        </w:rPr>
      </w:pPr>
      <w:r>
        <w:rPr>
          <w:rFonts w:ascii="Times New Roman" w:hAnsi="Times New Roman" w:cs="Times New Roman"/>
          <w:sz w:val="24"/>
          <w:szCs w:val="24"/>
        </w:rPr>
        <w:t xml:space="preserve">Действие настоящей оговорки превалирует над любыми условиями и положениями применимых Правил страхования.</w:t>
      </w:r>
      <w:r>
        <w:rPr>
          <w:rFonts w:ascii="Times New Roman" w:hAnsi="Times New Roman" w:cs="Times New Roman"/>
          <w:sz w:val="24"/>
          <w:szCs w:val="24"/>
        </w:rPr>
      </w:r>
      <w:r>
        <w:rPr>
          <w:rFonts w:ascii="Times New Roman" w:hAnsi="Times New Roman" w:cs="Times New Roman"/>
          <w:sz w:val="24"/>
          <w:szCs w:val="24"/>
        </w:rPr>
      </w:r>
    </w:p>
    <w:p>
      <w:pPr>
        <w:ind w:right="-6"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настоящей Оговоркой Страховщик не</w:t>
      </w:r>
      <w:r>
        <w:rPr>
          <w:rFonts w:ascii="Times New Roman" w:hAnsi="Times New Roman" w:cs="Times New Roman"/>
          <w:sz w:val="24"/>
          <w:szCs w:val="24"/>
        </w:rPr>
        <w:t xml:space="preserve"> несет ответственности за:</w:t>
      </w:r>
      <w:r>
        <w:rPr>
          <w:rFonts w:ascii="Times New Roman" w:hAnsi="Times New Roman" w:cs="Times New Roman"/>
          <w:sz w:val="24"/>
          <w:szCs w:val="24"/>
        </w:rPr>
      </w:r>
      <w:r>
        <w:rPr>
          <w:rFonts w:ascii="Times New Roman" w:hAnsi="Times New Roman" w:cs="Times New Roman"/>
          <w:sz w:val="24"/>
          <w:szCs w:val="24"/>
        </w:rPr>
      </w:r>
    </w:p>
    <w:p>
      <w:pPr>
        <w:ind w:right="-6"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необходимость которых возникла в результате дефекта выполнения работ, дефекта проекта, плана или спецификации и в том случае, если будет причинен ущерб (который, в рамках настоящего пункта, включает также любое заметное </w:t>
      </w:r>
      <w:r>
        <w:rPr>
          <w:rFonts w:ascii="Times New Roman" w:hAnsi="Times New Roman" w:cs="Times New Roman"/>
          <w:sz w:val="24"/>
          <w:szCs w:val="24"/>
        </w:rPr>
        <w:t xml:space="preserve">ухудшение </w:t>
      </w:r>
      <w:r>
        <w:rPr>
          <w:rFonts w:ascii="Times New Roman" w:hAnsi="Times New Roman" w:cs="Times New Roman"/>
          <w:sz w:val="24"/>
          <w:szCs w:val="24"/>
        </w:rPr>
        <w:t xml:space="preserve">физического состояния застрахованного имущества) той части застрахованного имущества, которая содержит вышеупомянутые дефекты, то расходами по замене или исправлению, не подлежащими возмещению в силу настоящего положения, являются только расходы </w:t>
      </w:r>
      <w:r>
        <w:rPr>
          <w:rFonts w:ascii="Times New Roman" w:hAnsi="Times New Roman" w:cs="Times New Roman"/>
          <w:sz w:val="24"/>
          <w:szCs w:val="24"/>
        </w:rPr>
        <w:t xml:space="preserve">по исправлению (улучшению) первоначального материала, выполнения работ, проекта, планов или спецификаций.</w:t>
      </w:r>
      <w:r>
        <w:rPr>
          <w:rFonts w:ascii="Times New Roman" w:hAnsi="Times New Roman" w:cs="Times New Roman"/>
          <w:sz w:val="24"/>
          <w:szCs w:val="24"/>
        </w:rPr>
      </w:r>
      <w:r>
        <w:rPr>
          <w:rFonts w:ascii="Times New Roman" w:hAnsi="Times New Roman" w:cs="Times New Roman"/>
          <w:sz w:val="24"/>
          <w:szCs w:val="24"/>
        </w:rPr>
      </w:r>
    </w:p>
    <w:p>
      <w:pPr>
        <w:ind w:right="-8" w:firstLine="709"/>
        <w:jc w:val="both"/>
        <w:rPr>
          <w:rFonts w:ascii="Times New Roman" w:hAnsi="Times New Roman" w:cs="Times New Roman"/>
          <w:sz w:val="24"/>
          <w:szCs w:val="24"/>
        </w:rPr>
      </w:pPr>
      <w:r>
        <w:rPr>
          <w:rFonts w:ascii="Times New Roman" w:hAnsi="Times New Roman" w:cs="Times New Roman"/>
          <w:sz w:val="24"/>
          <w:szCs w:val="24"/>
        </w:rPr>
        <w:t xml:space="preserve"> В целях настоящего Договора и не только в рамках настоящего исключения согласовано, что любая часть застрахованного имущества не должна рассматривать</w:t>
      </w:r>
      <w:r>
        <w:rPr>
          <w:rFonts w:ascii="Times New Roman" w:hAnsi="Times New Roman" w:cs="Times New Roman"/>
          <w:sz w:val="24"/>
          <w:szCs w:val="24"/>
        </w:rPr>
        <w:t xml:space="preserve">ся как поврежденная только в силу наличия в ней дефекта качества работ, дефекта проектирования, плана или спецификации.</w:t>
      </w:r>
      <w:r>
        <w:rPr>
          <w:rFonts w:ascii="Times New Roman" w:hAnsi="Times New Roman" w:cs="Times New Roman"/>
          <w:sz w:val="24"/>
          <w:szCs w:val="24"/>
        </w:rPr>
      </w:r>
      <w:r>
        <w:rPr>
          <w:rFonts w:ascii="Times New Roman" w:hAnsi="Times New Roman" w:cs="Times New Roman"/>
          <w:sz w:val="24"/>
          <w:szCs w:val="24"/>
        </w:rPr>
      </w:r>
    </w:p>
    <w:p>
      <w:pPr>
        <w:ind w:firstLine="709"/>
        <w:rPr>
          <w:rFonts w:ascii="Times New Roman" w:hAnsi="Times New Roman" w:cs="Times New Roman"/>
          <w:sz w:val="24"/>
          <w:szCs w:val="24"/>
        </w:rPr>
      </w:pPr>
      <w:r>
        <w:rPr>
          <w:rFonts w:ascii="Times New Roman" w:hAnsi="Times New Roman" w:cs="Times New Roman"/>
          <w:sz w:val="24"/>
          <w:szCs w:val="24"/>
        </w:rPr>
        <w:t xml:space="preserve">2. Утрата или повреждение наличных денег, банковских счетов, казначейских билетов, квитанций, чеков, денежных переводов или штампов.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 xml:space="preserve">Гибель или повреждение: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воздушных судов и судов на воздушной подушке;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водных судов или аппаратов;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строительных механизмов, оборудования, инструментов или машин, принадлежащих или взятых напрокат или в лизинг (кроме механизмов, оборудования, инструмен</w:t>
      </w:r>
      <w:r>
        <w:rPr>
          <w:rFonts w:ascii="Times New Roman" w:hAnsi="Times New Roman" w:cs="Times New Roman"/>
          <w:sz w:val="24"/>
          <w:szCs w:val="24"/>
        </w:rPr>
        <w:t xml:space="preserve">тов или машин, принадлежащих или взятых напрокат или в лизинг Заказчиком, при условии, что их стоимость была включена в страховую сумму);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временных сооружений и/или их содержимого, принадлежащего или взятого напрокат или в лизинг (кроме временных сооруже</w:t>
      </w:r>
      <w:r>
        <w:rPr>
          <w:rFonts w:ascii="Times New Roman" w:hAnsi="Times New Roman" w:cs="Times New Roman"/>
          <w:sz w:val="24"/>
          <w:szCs w:val="24"/>
        </w:rPr>
        <w:t xml:space="preserve">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 Любая невозможность использования или любой другой косвенный убыток, кроме случа</w:t>
      </w:r>
      <w:r>
        <w:rPr>
          <w:rFonts w:ascii="Times New Roman" w:hAnsi="Times New Roman" w:cs="Times New Roman"/>
          <w:sz w:val="24"/>
          <w:szCs w:val="24"/>
        </w:rPr>
        <w:t xml:space="preserve">ев, отдельно указанных в настоящем Договоре.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w:t>
      </w:r>
      <w:r>
        <w:rPr>
          <w:rFonts w:ascii="Times New Roman" w:hAnsi="Times New Roman" w:cs="Times New Roman"/>
          <w:sz w:val="24"/>
          <w:szCs w:val="24"/>
        </w:rPr>
        <w:t xml:space="preserve">ие части застрахованного имущества, пострадавшие в результате такого износа или постепенной порчи.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w:t>
      </w:r>
      <w:r>
        <w:rPr>
          <w:rFonts w:ascii="Times New Roman" w:hAnsi="Times New Roman" w:cs="Times New Roman"/>
          <w:sz w:val="24"/>
          <w:szCs w:val="24"/>
        </w:rPr>
        <w:t xml:space="preserve">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w:t>
      </w:r>
      <w:r>
        <w:rPr>
          <w:rFonts w:ascii="Times New Roman" w:hAnsi="Times New Roman" w:cs="Times New Roman"/>
          <w:sz w:val="24"/>
          <w:szCs w:val="24"/>
        </w:rPr>
        <w:t xml:space="preserve">результате (в последствии) такой гибели или повреждения.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 Необъяснимое исчезновение или недостачу, обнаруженные во время проведения периодической инвентаризации.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 Франшизы, указанные в настоящем Договоре.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 Расходы на: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Pr>
          <w:rFonts w:ascii="Times New Roman" w:hAnsi="Times New Roman" w:cs="Times New Roman"/>
          <w:sz w:val="24"/>
          <w:szCs w:val="24"/>
        </w:rPr>
        <w:tab/>
        <w:t xml:space="preserve">ремонт, замену свай или укр</w:t>
      </w:r>
      <w:r>
        <w:rPr>
          <w:rFonts w:ascii="Times New Roman" w:hAnsi="Times New Roman" w:cs="Times New Roman"/>
          <w:sz w:val="24"/>
          <w:szCs w:val="24"/>
        </w:rPr>
        <w:t xml:space="preserve">епление элементов стен</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которые были неправильно установлены, смещены или заблокированы в результате строительных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t xml:space="preserve">которые были утеряны или повреждены, или остались бесхозными во время забивки или извлечения;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которые были повреждены заклинившим или поврежденным оборудованием для свайных работ или опалубкой;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Pr>
          <w:rFonts w:ascii="Times New Roman" w:hAnsi="Times New Roman" w:cs="Times New Roman"/>
          <w:sz w:val="24"/>
          <w:szCs w:val="24"/>
        </w:rPr>
        <w:tab/>
        <w:t xml:space="preserve">исправление раскрепленных или разъединенных шпунтовых свай;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rPr>
        <w:tab/>
        <w:t xml:space="preserve">устранение любых протечек или проникновение любых субстанций;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sz w:val="24"/>
          <w:szCs w:val="24"/>
        </w:rPr>
        <w:tab/>
      </w:r>
      <w:r>
        <w:rPr>
          <w:rFonts w:ascii="Times New Roman" w:hAnsi="Times New Roman" w:cs="Times New Roman"/>
          <w:sz w:val="24"/>
          <w:szCs w:val="24"/>
        </w:rPr>
        <w:t xml:space="preserve">заполнение пустот или утраченного бентонита;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 </w:t>
      </w:r>
      <w:r>
        <w:rPr>
          <w:rFonts w:ascii="Times New Roman" w:hAnsi="Times New Roman" w:cs="Times New Roman"/>
          <w:sz w:val="24"/>
          <w:szCs w:val="24"/>
        </w:rPr>
        <w:tab/>
      </w:r>
      <w:r>
        <w:rPr>
          <w:rFonts w:ascii="Times New Roman" w:hAnsi="Times New Roman" w:cs="Times New Roman"/>
          <w:sz w:val="24"/>
          <w:szCs w:val="24"/>
        </w:rPr>
        <w:t xml:space="preserve">непрохождение</w:t>
      </w:r>
      <w:r>
        <w:rPr>
          <w:rFonts w:ascii="Times New Roman" w:hAnsi="Times New Roman" w:cs="Times New Roman"/>
          <w:sz w:val="24"/>
          <w:szCs w:val="24"/>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е) </w:t>
      </w:r>
      <w:r>
        <w:rPr>
          <w:rFonts w:ascii="Times New Roman" w:hAnsi="Times New Roman" w:cs="Times New Roman"/>
          <w:sz w:val="24"/>
          <w:szCs w:val="24"/>
        </w:rPr>
        <w:tab/>
        <w:t xml:space="preserve">восстановление размеров и профилей.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Данное исключен</w:t>
      </w:r>
      <w:r>
        <w:rPr>
          <w:rFonts w:ascii="Times New Roman" w:hAnsi="Times New Roman" w:cs="Times New Roman"/>
          <w:sz w:val="24"/>
          <w:szCs w:val="24"/>
        </w:rPr>
        <w:t xml:space="preserve">ие не распространяется на ущерб, причиненный природными рисками, однако бремя доказательства такой гибели или повреждения лежит на </w:t>
      </w:r>
      <w:r>
        <w:rPr>
          <w:rFonts w:ascii="Times New Roman" w:hAnsi="Times New Roman" w:cs="Times New Roman"/>
          <w:sz w:val="24"/>
          <w:szCs w:val="24"/>
        </w:rPr>
        <w:t xml:space="preserve">Страхователе.</w:t>
      </w:r>
      <w:r>
        <w:rPr>
          <w:rFonts w:ascii="Times New Roman" w:hAnsi="Times New Roman" w:cs="Times New Roman"/>
          <w:sz w:val="24"/>
          <w:szCs w:val="24"/>
        </w:rPr>
      </w:r>
      <w:r>
        <w:rPr>
          <w:rFonts w:ascii="Times New Roman" w:hAnsi="Times New Roman" w:cs="Times New Roman"/>
          <w:sz w:val="24"/>
          <w:szCs w:val="24"/>
        </w:rPr>
      </w:r>
    </w:p>
    <w:p>
      <w:pPr>
        <w:pStyle w:val="1467"/>
        <w:numPr>
          <w:ilvl w:val="0"/>
          <w:numId w:val="22"/>
        </w:numPr>
        <w:contextualSpacing/>
        <w:ind w:left="0" w:firstLine="709"/>
        <w:jc w:val="both"/>
        <w:widowControl w:val="off"/>
      </w:pPr>
      <w:r>
        <w:t xml:space="preserve">Гибель или повреждение огнеупорных футеровок и/или кирпичной кладки с момента первого воздействия тепла, кроме </w:t>
      </w:r>
      <w:r>
        <w:t xml:space="preserve">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Секция 2 «Страхование гражданско</w:t>
      </w:r>
      <w:r>
        <w:rPr>
          <w:rFonts w:ascii="Times New Roman" w:hAnsi="Times New Roman" w:cs="Times New Roman"/>
          <w:b/>
          <w:bCs/>
          <w:sz w:val="24"/>
          <w:szCs w:val="24"/>
          <w:u w:val="single"/>
        </w:rPr>
        <w:t xml:space="preserve">й ответственности за причинение вреда имуществу и/или жизни и здоровью третьих лиц».</w:t>
      </w:r>
      <w:r>
        <w:rPr>
          <w:rFonts w:ascii="Times New Roman" w:hAnsi="Times New Roman" w:cs="Times New Roman"/>
          <w:b/>
          <w:bCs/>
          <w:sz w:val="24"/>
          <w:szCs w:val="24"/>
          <w:u w:val="single"/>
        </w:rPr>
      </w:r>
      <w:r>
        <w:rPr>
          <w:rFonts w:ascii="Times New Roman" w:hAnsi="Times New Roman" w:cs="Times New Roman"/>
          <w:b/>
          <w:bCs/>
          <w:sz w:val="24"/>
          <w:szCs w:val="24"/>
          <w:u w:val="single"/>
        </w:rPr>
      </w:r>
    </w:p>
    <w:p>
      <w:pPr>
        <w:ind w:firstLine="709"/>
        <w:jc w:val="both"/>
        <w:rPr>
          <w:rFonts w:ascii="Times New Roman" w:hAnsi="Times New Roman" w:cs="Times New Roman"/>
          <w:sz w:val="24"/>
          <w:szCs w:val="24"/>
        </w:rPr>
      </w:pPr>
      <w:r>
        <w:rPr>
          <w:rFonts w:ascii="Times New Roman" w:hAnsi="Times New Roman" w:cs="Times New Roman"/>
          <w:b/>
          <w:bCs/>
          <w:sz w:val="24"/>
          <w:szCs w:val="24"/>
        </w:rPr>
        <w:t xml:space="preserve">Оговорка о</w:t>
      </w:r>
      <w:r>
        <w:rPr>
          <w:rFonts w:ascii="Times New Roman" w:hAnsi="Times New Roman" w:cs="Times New Roman"/>
          <w:b/>
          <w:sz w:val="24"/>
          <w:szCs w:val="24"/>
        </w:rPr>
        <w:t xml:space="preserve"> возмещении.</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Настоящий Договор в соответствие с настоящей Секцией 2 покрывает все расходы, которые Страхователь (Лицо, чья ответственность застрахована) обязан п</w:t>
      </w:r>
      <w:r>
        <w:rPr>
          <w:rFonts w:ascii="Times New Roman" w:hAnsi="Times New Roman" w:cs="Times New Roman"/>
          <w:sz w:val="24"/>
          <w:szCs w:val="24"/>
        </w:rPr>
        <w:t xml:space="preserve">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w:t>
      </w:r>
      <w:r>
        <w:rPr>
          <w:rFonts w:ascii="Times New Roman" w:hAnsi="Times New Roman" w:cs="Times New Roman"/>
          <w:sz w:val="24"/>
          <w:szCs w:val="24"/>
        </w:rPr>
        <w:t xml:space="preserve">м связано, по любой причине, не исключенной настоящим Договором.</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w:t>
      </w:r>
      <w:r>
        <w:rPr>
          <w:rFonts w:ascii="Times New Roman" w:hAnsi="Times New Roman" w:cs="Times New Roman"/>
          <w:sz w:val="24"/>
          <w:szCs w:val="24"/>
        </w:rPr>
        <w:t xml:space="preserve">,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w:t>
      </w:r>
      <w:r>
        <w:rPr>
          <w:rFonts w:ascii="Times New Roman" w:hAnsi="Times New Roman" w:cs="Times New Roman"/>
          <w:sz w:val="24"/>
          <w:szCs w:val="24"/>
        </w:rPr>
        <w:t xml:space="preserve">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t xml:space="preserve">В том о</w:t>
      </w:r>
      <w:r>
        <w:rPr>
          <w:rFonts w:ascii="Times New Roman" w:hAnsi="Times New Roman" w:cs="Times New Roman"/>
          <w:sz w:val="24"/>
          <w:szCs w:val="24"/>
        </w:rPr>
        <w:t xml:space="preserve">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w:t>
      </w:r>
      <w:r>
        <w:rPr>
          <w:rFonts w:ascii="Times New Roman" w:hAnsi="Times New Roman" w:cs="Times New Roman"/>
          <w:sz w:val="24"/>
          <w:szCs w:val="24"/>
        </w:rPr>
        <w:t xml:space="preserve">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w:t>
      </w:r>
      <w:r>
        <w:rPr>
          <w:rFonts w:ascii="Times New Roman" w:hAnsi="Times New Roman" w:cs="Times New Roman"/>
          <w:sz w:val="24"/>
          <w:szCs w:val="24"/>
        </w:rPr>
        <w:t xml:space="preserve">ли бы они были застрахованы.</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t xml:space="preserve">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bCs/>
          <w:sz w:val="24"/>
          <w:szCs w:val="24"/>
        </w:rPr>
      </w:pPr>
      <w:r>
        <w:rPr>
          <w:rFonts w:ascii="Times New Roman" w:hAnsi="Times New Roman" w:cs="Times New Roman"/>
          <w:sz w:val="24"/>
          <w:szCs w:val="24"/>
        </w:rPr>
        <w:t xml:space="preserve">Страховое возмещение по каждому страховому случаю или серии ст</w:t>
      </w:r>
      <w:r>
        <w:rPr>
          <w:rFonts w:ascii="Times New Roman" w:hAnsi="Times New Roman" w:cs="Times New Roman"/>
          <w:sz w:val="24"/>
          <w:szCs w:val="24"/>
        </w:rPr>
        <w:t xml:space="preserve">раховых случаев, произошедших в результате одной причины, не может превышать лимита ответственности, указанного в Договоре по настоящей Секции (п. 4.6).</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t xml:space="preserve">В отношении претензии, возмещаемой по настоящему Договору, Страховщик будет в дополнение к Лимиту Ответ</w:t>
      </w:r>
      <w:r>
        <w:rPr>
          <w:rFonts w:ascii="Times New Roman" w:hAnsi="Times New Roman" w:cs="Times New Roman"/>
          <w:sz w:val="24"/>
          <w:szCs w:val="24"/>
        </w:rPr>
        <w:t xml:space="preserve">ственности (п. 4.6) возмещать ущерб Страхователя в отношении:</w:t>
      </w:r>
      <w:r>
        <w:rPr>
          <w:rFonts w:ascii="Times New Roman" w:hAnsi="Times New Roman" w:cs="Times New Roman"/>
          <w:sz w:val="24"/>
          <w:szCs w:val="24"/>
        </w:rPr>
      </w:r>
      <w:r>
        <w:rPr>
          <w:rFonts w:ascii="Times New Roman" w:hAnsi="Times New Roman" w:cs="Times New Roman"/>
          <w:sz w:val="24"/>
          <w:szCs w:val="24"/>
        </w:rPr>
      </w:r>
    </w:p>
    <w:p>
      <w:pPr>
        <w:numPr>
          <w:ilvl w:val="0"/>
          <w:numId w:val="21"/>
        </w:numPr>
        <w:ind w:left="0" w:firstLine="709"/>
        <w:jc w:val="both"/>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r>
        <w:rPr>
          <w:rFonts w:ascii="Times New Roman" w:hAnsi="Times New Roman" w:cs="Times New Roman"/>
          <w:sz w:val="24"/>
          <w:szCs w:val="24"/>
        </w:rPr>
      </w:r>
      <w:r>
        <w:rPr>
          <w:rFonts w:ascii="Times New Roman" w:hAnsi="Times New Roman" w:cs="Times New Roman"/>
          <w:sz w:val="24"/>
          <w:szCs w:val="24"/>
        </w:rPr>
      </w:r>
    </w:p>
    <w:p>
      <w:pPr>
        <w:numPr>
          <w:ilvl w:val="0"/>
          <w:numId w:val="21"/>
        </w:numPr>
        <w:ind w:left="0" w:firstLine="709"/>
        <w:jc w:val="both"/>
        <w:tabs>
          <w:tab w:val="left" w:pos="36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t xml:space="preserve">Вышеуказанное должно происходить с согласия Страховщика и должно относиться к событиям, кото</w:t>
      </w:r>
      <w:r>
        <w:rPr>
          <w:rFonts w:ascii="Times New Roman" w:hAnsi="Times New Roman" w:cs="Times New Roman"/>
          <w:sz w:val="24"/>
          <w:szCs w:val="24"/>
        </w:rPr>
        <w:t xml:space="preserve">рые могут привести к выплате возмещения по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72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Страхование взаимной ответственности.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когда более чем одна сторона, перечислена в Договоре страхования или дополнительном соглашении к данной Секции 2 в качестве Страхователя, возме</w:t>
      </w:r>
      <w:r>
        <w:rPr>
          <w:rFonts w:ascii="Times New Roman" w:hAnsi="Times New Roman" w:cs="Times New Roman"/>
          <w:sz w:val="24"/>
          <w:szCs w:val="24"/>
        </w:rPr>
        <w:t xml:space="preserve">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w:t>
      </w:r>
      <w:r>
        <w:rPr>
          <w:rFonts w:ascii="Times New Roman" w:hAnsi="Times New Roman" w:cs="Times New Roman"/>
          <w:sz w:val="24"/>
          <w:szCs w:val="24"/>
        </w:rPr>
        <w:t xml:space="preserve">застрахована по разным договорам страхования, при условии, что общий объем ответственн</w:t>
      </w:r>
      <w:r>
        <w:rPr>
          <w:rFonts w:ascii="Times New Roman" w:hAnsi="Times New Roman" w:cs="Times New Roman"/>
          <w:sz w:val="24"/>
          <w:szCs w:val="24"/>
        </w:rPr>
        <w:t xml:space="preserve">ости по Секции 2 не должен превышать общий Лимит ответственности, указанный в п. 4.6</w:t>
      </w:r>
      <w:r>
        <w:rPr>
          <w:rFonts w:ascii="Times New Roman" w:hAnsi="Times New Roman" w:cs="Times New Roman"/>
          <w:color w:val="000000"/>
          <w:sz w:val="24"/>
          <w:szCs w:val="24"/>
        </w:rPr>
        <w:t xml:space="preserve">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Дополнительно застрахованные.</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Застрахованным считается: в случае смерти работника Страхователя (Лица, чья ответственность заст</w:t>
      </w:r>
      <w:r>
        <w:rPr>
          <w:rFonts w:ascii="Times New Roman" w:hAnsi="Times New Roman" w:cs="Times New Roman"/>
          <w:sz w:val="24"/>
          <w:szCs w:val="24"/>
        </w:rPr>
        <w:t xml:space="preserve">рахована), любой представитель Страхователя в рамках ответственности Страхователя (Лица, чья ответственность застрахована).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Посетители площадки</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По настоящей Секции Договора покрывается также ответственность Страхователя в отношении посетителей Строительно</w:t>
      </w:r>
      <w:r>
        <w:rPr>
          <w:rFonts w:ascii="Times New Roman" w:hAnsi="Times New Roman" w:cs="Times New Roman"/>
          <w:sz w:val="24"/>
          <w:szCs w:val="24"/>
        </w:rPr>
        <w:t xml:space="preserve">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w:t>
      </w:r>
      <w:r>
        <w:rPr>
          <w:rFonts w:ascii="Times New Roman" w:hAnsi="Times New Roman" w:cs="Times New Roman"/>
          <w:sz w:val="24"/>
          <w:szCs w:val="24"/>
        </w:rPr>
        <w:t xml:space="preserve">ующими непосредственно в Проекте или выполнении контрактных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color w:val="000000"/>
          <w:sz w:val="24"/>
          <w:szCs w:val="24"/>
        </w:rPr>
      </w:pPr>
      <w:r>
        <w:rPr>
          <w:rFonts w:ascii="Times New Roman" w:hAnsi="Times New Roman" w:cs="Times New Roman"/>
          <w:b/>
          <w:sz w:val="24"/>
          <w:szCs w:val="24"/>
        </w:rPr>
        <w:t xml:space="preserve">Уменьшение убытка.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28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Страхователем (Лицом, чья ответствен</w:t>
      </w:r>
      <w:r>
        <w:rPr>
          <w:rFonts w:ascii="Times New Roman" w:hAnsi="Times New Roman" w:cs="Times New Roman"/>
          <w:color w:val="000000"/>
          <w:sz w:val="24"/>
          <w:szCs w:val="24"/>
        </w:rPr>
        <w:t xml:space="preserve">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w:t>
      </w:r>
      <w:r>
        <w:rPr>
          <w:rFonts w:ascii="Times New Roman" w:hAnsi="Times New Roman" w:cs="Times New Roman"/>
          <w:color w:val="000000"/>
          <w:sz w:val="24"/>
          <w:szCs w:val="24"/>
        </w:rPr>
        <w:t xml:space="preserve">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284" w:leader="none"/>
        </w:tabs>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Оговорка о юрисдикции.</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w:t>
      </w:r>
      <w:r>
        <w:rPr>
          <w:rFonts w:ascii="Times New Roman" w:hAnsi="Times New Roman" w:cs="Times New Roman"/>
          <w:sz w:val="24"/>
          <w:szCs w:val="24"/>
        </w:rPr>
        <w:t xml:space="preserve">ения действия законного акта, присужденного или принятого полностью или частично).</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Исключения по Секции 2 «Страхование гражданской ответственности за причинение вреда жизни, здоровью, имуществу третьих лиц».</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Секцией 2 не покрывается: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 Ответственность в </w:t>
      </w:r>
      <w:r>
        <w:rPr>
          <w:rFonts w:ascii="Times New Roman" w:hAnsi="Times New Roman" w:cs="Times New Roman"/>
          <w:sz w:val="24"/>
          <w:szCs w:val="24"/>
        </w:rPr>
        <w:t xml:space="preserve">отношении: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возмещения вреда Страховат</w:t>
      </w:r>
      <w:r>
        <w:rPr>
          <w:rFonts w:ascii="Times New Roman" w:hAnsi="Times New Roman" w:cs="Times New Roman"/>
          <w:sz w:val="24"/>
          <w:szCs w:val="24"/>
        </w:rPr>
        <w:t xml:space="preserve">елем в соответствии с законодательством в отношении производственных травм или болезней работников.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2. Ответственность за</w:t>
      </w:r>
      <w:r>
        <w:rPr>
          <w:rFonts w:ascii="Times New Roman" w:hAnsi="Times New Roman" w:cs="Times New Roman"/>
          <w:sz w:val="24"/>
          <w:szCs w:val="24"/>
        </w:rPr>
        <w:t xml:space="preserve">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w:t>
      </w:r>
      <w:r>
        <w:rPr>
          <w:rFonts w:ascii="Times New Roman" w:hAnsi="Times New Roman" w:cs="Times New Roman"/>
          <w:sz w:val="24"/>
          <w:szCs w:val="24"/>
        </w:rPr>
        <w:t xml:space="preserve">гибель или повреждение имущества третьих лиц в результате указанных выше действий Страхователя (кроме ущерба, причиненного подрядным работам).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4. Ответственность, вытекающая из владения либо пользования Страхователем (лицом, чья ответственность застрахован</w:t>
      </w:r>
      <w:r>
        <w:rPr>
          <w:rFonts w:ascii="Times New Roman" w:hAnsi="Times New Roman" w:cs="Times New Roman"/>
          <w:sz w:val="24"/>
          <w:szCs w:val="24"/>
        </w:rPr>
        <w:t xml:space="preserve">а), либо любым другим лицом, выступающим от имени Страхователя: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w:t>
      </w:r>
      <w:r>
        <w:rPr>
          <w:rFonts w:ascii="Times New Roman" w:hAnsi="Times New Roman" w:cs="Times New Roman"/>
          <w:sz w:val="24"/>
          <w:szCs w:val="24"/>
        </w:rPr>
        <w:t xml:space="preserve"> предмет</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w:t>
      </w:r>
      <w:r>
        <w:rPr>
          <w:rFonts w:ascii="Times New Roman" w:hAnsi="Times New Roman" w:cs="Times New Roman"/>
          <w:sz w:val="24"/>
          <w:szCs w:val="24"/>
        </w:rPr>
        <w:t xml:space="preserve">ых самоходных транспортных средств с постоянной установкой, которые не застрахованы по любому другому договору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5. Ответственность за эксплуатацию средств с механической тягой, по которой обязательное страхование или защита имущества требуется </w:t>
      </w:r>
      <w:r>
        <w:rPr>
          <w:rFonts w:ascii="Times New Roman" w:hAnsi="Times New Roman" w:cs="Times New Roman"/>
          <w:sz w:val="24"/>
          <w:szCs w:val="24"/>
        </w:rPr>
        <w:t xml:space="preserve">законодательными органами;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6. Ответственность за: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w:t>
      </w:r>
      <w:r>
        <w:rPr>
          <w:rFonts w:ascii="Times New Roman" w:hAnsi="Times New Roman" w:cs="Times New Roman"/>
          <w:sz w:val="24"/>
          <w:szCs w:val="24"/>
        </w:rPr>
        <w:t xml:space="preserve">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w:t>
      </w:r>
      <w:r>
        <w:rPr>
          <w:rFonts w:ascii="Times New Roman" w:hAnsi="Times New Roman" w:cs="Times New Roman"/>
          <w:sz w:val="24"/>
          <w:szCs w:val="24"/>
        </w:rPr>
        <w:t xml:space="preserve"> течение периода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w:t>
      </w:r>
      <w:r>
        <w:rPr>
          <w:rFonts w:ascii="Times New Roman" w:hAnsi="Times New Roman" w:cs="Times New Roman"/>
          <w:sz w:val="24"/>
          <w:szCs w:val="24"/>
        </w:rPr>
        <w:t xml:space="preserve">риода страхования.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Штрафы, пени, штрафные санкции, связанные с событиями, описанными выше в пунктах (а) и (б).</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Данное исключение не дает возможность расширить покрытие рисков ответственности, которые не покрывались бы по Договору даже в случае отсутствия д</w:t>
      </w:r>
      <w:r>
        <w:rPr>
          <w:rFonts w:ascii="Times New Roman" w:hAnsi="Times New Roman" w:cs="Times New Roman"/>
          <w:sz w:val="24"/>
          <w:szCs w:val="24"/>
        </w:rPr>
        <w:t xml:space="preserve">анного исключения.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 Возмещение сумм, указанных в качестве франшиз в настоящем Договоре.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Особые условия («оговорки») применяемые к Секциям 1, 2.</w:t>
      </w:r>
      <w:r>
        <w:rPr>
          <w:rFonts w:ascii="Times New Roman" w:hAnsi="Times New Roman" w:cs="Times New Roman"/>
          <w:b/>
          <w:bCs/>
          <w:sz w:val="24"/>
          <w:szCs w:val="24"/>
          <w:u w:val="single"/>
        </w:rPr>
      </w:r>
      <w:r>
        <w:rPr>
          <w:rFonts w:ascii="Times New Roman" w:hAnsi="Times New Roman" w:cs="Times New Roman"/>
          <w:b/>
          <w:bCs/>
          <w:sz w:val="24"/>
          <w:szCs w:val="24"/>
          <w:u w:val="single"/>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Особые условия в отношении перехода прав требования (суброгации).</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Страховщик соглашается с отказом от права </w:t>
      </w:r>
      <w:r>
        <w:rPr>
          <w:rFonts w:ascii="Times New Roman" w:hAnsi="Times New Roman" w:cs="Times New Roman"/>
          <w:color w:val="000000"/>
          <w:sz w:val="24"/>
          <w:szCs w:val="24"/>
        </w:rPr>
        <w:t xml:space="preserve">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w:t>
      </w:r>
      <w:r>
        <w:rPr>
          <w:rFonts w:ascii="Times New Roman" w:hAnsi="Times New Roman" w:cs="Times New Roman"/>
          <w:color w:val="000000"/>
          <w:sz w:val="24"/>
          <w:szCs w:val="24"/>
        </w:rPr>
        <w:t xml:space="preserve">зникающего в результате любого события, признанного страховым случаем, согласно условиям настоящего Договора.</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Однако Страховщик не отказывается от права суброгации в отношении поставщиков / производителей оборудования в части их ответственности по гарантий</w:t>
      </w:r>
      <w:r>
        <w:rPr>
          <w:rFonts w:ascii="Times New Roman" w:hAnsi="Times New Roman" w:cs="Times New Roman"/>
          <w:color w:val="000000"/>
          <w:sz w:val="24"/>
          <w:szCs w:val="24"/>
        </w:rPr>
        <w:t xml:space="preserve">ным обязательствам в период, покрываемый по п.3.2.2.</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rPr>
          <w:rFonts w:ascii="Times New Roman" w:hAnsi="Times New Roman" w:cs="Times New Roman"/>
          <w:b/>
          <w:bCs/>
          <w:sz w:val="24"/>
          <w:szCs w:val="24"/>
          <w:u w:val="single"/>
        </w:rPr>
      </w:pPr>
      <w:r>
        <w:rPr>
          <w:rFonts w:ascii="Times New Roman" w:hAnsi="Times New Roman" w:cs="Times New Roman"/>
          <w:b/>
          <w:bCs/>
          <w:sz w:val="24"/>
          <w:szCs w:val="24"/>
          <w:u w:val="single"/>
        </w:rPr>
      </w:r>
      <w:r>
        <w:rPr>
          <w:rFonts w:ascii="Times New Roman" w:hAnsi="Times New Roman" w:cs="Times New Roman"/>
          <w:b/>
          <w:bCs/>
          <w:sz w:val="24"/>
          <w:szCs w:val="24"/>
          <w:u w:val="single"/>
        </w:rPr>
      </w:r>
      <w:r>
        <w:rPr>
          <w:rFonts w:ascii="Times New Roman" w:hAnsi="Times New Roman" w:cs="Times New Roman"/>
          <w:b/>
          <w:bCs/>
          <w:sz w:val="24"/>
          <w:szCs w:val="24"/>
          <w:u w:val="single"/>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Превентивные мероприятия.</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0" w:leader="none"/>
          <w:tab w:val="left" w:pos="540" w:leader="none"/>
        </w:tabs>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возмещаются дополнительные расходы и затраты Страхователя (Выгодопр</w:t>
      </w:r>
      <w:r>
        <w:rPr>
          <w:rFonts w:ascii="Times New Roman" w:hAnsi="Times New Roman" w:cs="Times New Roman"/>
          <w:sz w:val="24"/>
          <w:szCs w:val="24"/>
        </w:rPr>
        <w:t xml:space="preserve">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w:t>
      </w:r>
      <w:r>
        <w:rPr>
          <w:rFonts w:ascii="Times New Roman" w:hAnsi="Times New Roman" w:cs="Times New Roman"/>
          <w:sz w:val="24"/>
          <w:szCs w:val="24"/>
        </w:rPr>
        <w:t xml:space="preserve">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left" w:pos="0" w:leader="none"/>
          <w:tab w:val="left" w:pos="28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b/>
          <w:sz w:val="24"/>
          <w:szCs w:val="24"/>
        </w:rPr>
      </w:pPr>
      <w:r>
        <w:rPr>
          <w:rFonts w:ascii="Times New Roman" w:hAnsi="Times New Roman" w:cs="Times New Roman"/>
          <w:b/>
          <w:sz w:val="24"/>
          <w:szCs w:val="24"/>
        </w:rPr>
        <w:t xml:space="preserve">Расходы на тушение пожара.</w:t>
      </w:r>
      <w:r>
        <w:rPr>
          <w:rFonts w:ascii="Times New Roman" w:hAnsi="Times New Roman" w:cs="Times New Roman"/>
          <w:b/>
          <w:sz w:val="24"/>
          <w:szCs w:val="24"/>
        </w:rPr>
      </w:r>
      <w:r>
        <w:rPr>
          <w:rFonts w:ascii="Times New Roman" w:hAnsi="Times New Roman" w:cs="Times New Roman"/>
          <w:b/>
          <w:sz w:val="24"/>
          <w:szCs w:val="24"/>
        </w:rPr>
      </w:r>
    </w:p>
    <w:p>
      <w:pPr>
        <w:ind w:firstLine="709"/>
        <w:jc w:val="both"/>
        <w:tabs>
          <w:tab w:val="left" w:pos="284" w:leader="none"/>
          <w:tab w:val="left" w:pos="720" w:leader="none"/>
        </w:tabs>
        <w:rPr>
          <w:rFonts w:ascii="Times New Roman" w:hAnsi="Times New Roman" w:cs="Times New Roman"/>
          <w:sz w:val="24"/>
          <w:szCs w:val="24"/>
        </w:rPr>
      </w:pPr>
      <w:r>
        <w:rPr>
          <w:rFonts w:ascii="Times New Roman" w:hAnsi="Times New Roman" w:cs="Times New Roman"/>
          <w:sz w:val="24"/>
          <w:szCs w:val="24"/>
        </w:rPr>
        <w:t xml:space="preserve">Возмещение, предоставляемое настоящей Секцией, включает, разумно понесенные расходы Страхователя (</w:t>
      </w:r>
      <w:r>
        <w:rPr>
          <w:rFonts w:ascii="Times New Roman" w:hAnsi="Times New Roman" w:cs="Times New Roman"/>
          <w:sz w:val="24"/>
          <w:szCs w:val="24"/>
        </w:rPr>
        <w:t xml:space="preserve">Выгодопориобретателя</w:t>
      </w:r>
      <w:r>
        <w:rPr>
          <w:rFonts w:ascii="Times New Roman" w:hAnsi="Times New Roman" w:cs="Times New Roman"/>
          <w:sz w:val="24"/>
          <w:szCs w:val="24"/>
        </w:rPr>
        <w:t xml:space="preserve">) или по поручению Страхователя (Выгодоприобретателя) на тушение пожара или на уменьшение, сдерживание или пресечение любой гибели или пов</w:t>
      </w:r>
      <w:r>
        <w:rPr>
          <w:rFonts w:ascii="Times New Roman" w:hAnsi="Times New Roman" w:cs="Times New Roman"/>
          <w:sz w:val="24"/>
          <w:szCs w:val="24"/>
        </w:rPr>
        <w:t xml:space="preserve">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Настоящим согласовано, что возмещение в соответствии с настоя</w:t>
      </w:r>
      <w:r>
        <w:rPr>
          <w:rFonts w:ascii="Times New Roman" w:hAnsi="Times New Roman" w:cs="Times New Roman"/>
          <w:sz w:val="24"/>
          <w:szCs w:val="24"/>
        </w:rPr>
        <w:t xml:space="preserve">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w:t>
      </w:r>
      <w:r>
        <w:rPr>
          <w:rFonts w:ascii="Times New Roman" w:hAnsi="Times New Roman" w:cs="Times New Roman"/>
          <w:sz w:val="24"/>
          <w:szCs w:val="24"/>
        </w:rPr>
        <w:t xml:space="preserve">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w:t>
      </w:r>
      <w:r>
        <w:rPr>
          <w:rFonts w:ascii="Times New Roman" w:hAnsi="Times New Roman" w:cs="Times New Roman"/>
          <w:sz w:val="24"/>
          <w:szCs w:val="24"/>
        </w:rPr>
        <w:t xml:space="preserve">трудников или добровольцев).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Расходы на оплату услуг специалистов.</w:t>
      </w:r>
      <w:r>
        <w:rPr>
          <w:rFonts w:ascii="Times New Roman" w:hAnsi="Times New Roman" w:cs="Times New Roman"/>
          <w:b/>
          <w:sz w:val="24"/>
          <w:szCs w:val="24"/>
        </w:rPr>
      </w:r>
      <w:r>
        <w:rPr>
          <w:rFonts w:ascii="Times New Roman" w:hAnsi="Times New Roman" w:cs="Times New Roman"/>
          <w:b/>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w:t>
      </w:r>
      <w:r>
        <w:rPr>
          <w:rFonts w:ascii="Times New Roman" w:hAnsi="Times New Roman" w:cs="Times New Roman"/>
          <w:sz w:val="24"/>
          <w:szCs w:val="24"/>
        </w:rPr>
        <w:t xml:space="preserve">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w:t>
      </w:r>
      <w:r>
        <w:rPr>
          <w:rFonts w:ascii="Times New Roman" w:hAnsi="Times New Roman" w:cs="Times New Roman"/>
          <w:sz w:val="24"/>
          <w:szCs w:val="24"/>
        </w:rPr>
        <w:t xml:space="preserve">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страховым случаям, подпадающим под действие настоящей Огово</w:t>
      </w:r>
      <w:r>
        <w:rPr>
          <w:rFonts w:ascii="Times New Roman" w:hAnsi="Times New Roman" w:cs="Times New Roman"/>
          <w:bCs/>
          <w:sz w:val="24"/>
          <w:szCs w:val="24"/>
        </w:rPr>
        <w:t xml:space="preserve">рки, установлен лимит ответственности на каждый страховой случай в размере, указанном в    п. 4.8.3 Договора страхования.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tabs>
          <w:tab w:val="num" w:pos="0" w:leader="none"/>
          <w:tab w:val="left" w:pos="600" w:leader="none"/>
          <w:tab w:val="left" w:pos="3600" w:leader="none"/>
          <w:tab w:val="left" w:pos="4200" w:leader="none"/>
        </w:tabs>
        <w:rPr>
          <w:rFonts w:ascii="Times New Roman" w:hAnsi="Times New Roman" w:cs="Times New Roman"/>
          <w:color w:val="000000"/>
          <w:sz w:val="24"/>
          <w:szCs w:val="24"/>
        </w:rPr>
      </w:pPr>
      <w:r>
        <w:rPr>
          <w:rFonts w:ascii="Times New Roman" w:hAnsi="Times New Roman" w:cs="Times New Roman"/>
          <w:b/>
          <w:sz w:val="24"/>
          <w:szCs w:val="24"/>
        </w:rPr>
        <w:t xml:space="preserve">Интересы других сторон.</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tabs>
          <w:tab w:val="left" w:pos="284" w:leader="none"/>
          <w:tab w:val="left" w:pos="720" w:leader="none"/>
        </w:tabs>
        <w:rPr>
          <w:rFonts w:ascii="Times New Roman" w:hAnsi="Times New Roman" w:cs="Times New Roman"/>
          <w:sz w:val="24"/>
          <w:szCs w:val="24"/>
        </w:rPr>
      </w:pPr>
      <w:r>
        <w:rPr>
          <w:rFonts w:ascii="Times New Roman" w:hAnsi="Times New Roman" w:cs="Times New Roman"/>
          <w:bCs/>
          <w:sz w:val="24"/>
          <w:szCs w:val="24"/>
        </w:rPr>
        <w:t xml:space="preserve">Когда любой из Страхователя/</w:t>
      </w:r>
      <w:r>
        <w:rPr>
          <w:rFonts w:ascii="Times New Roman" w:hAnsi="Times New Roman" w:cs="Times New Roman"/>
          <w:bCs/>
          <w:sz w:val="24"/>
          <w:szCs w:val="24"/>
        </w:rPr>
        <w:t xml:space="preserve">Выгодоприбретателей</w:t>
      </w:r>
      <w:r>
        <w:rPr>
          <w:rFonts w:ascii="Times New Roman" w:hAnsi="Times New Roman" w:cs="Times New Roman"/>
          <w:bCs/>
          <w:sz w:val="24"/>
          <w:szCs w:val="24"/>
        </w:rPr>
        <w:t xml:space="preserve"> обязан по договору с другими сторонами соблюдать интересы таки</w:t>
      </w:r>
      <w:r>
        <w:rPr>
          <w:rFonts w:ascii="Times New Roman" w:hAnsi="Times New Roman" w:cs="Times New Roman"/>
          <w:bCs/>
          <w:sz w:val="24"/>
          <w:szCs w:val="24"/>
        </w:rPr>
        <w:t xml:space="preserve">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w:t>
      </w:r>
      <w:r>
        <w:rPr>
          <w:rFonts w:ascii="Times New Roman" w:hAnsi="Times New Roman" w:cs="Times New Roman"/>
          <w:bCs/>
          <w:sz w:val="24"/>
          <w:szCs w:val="24"/>
        </w:rPr>
        <w:t xml:space="preserve"> этому выпускается формальный документ - Дополнительное соглашение к Договору.</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Согласованные сюрвейеры.</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w:t>
      </w:r>
      <w:r>
        <w:rPr>
          <w:rFonts w:ascii="Times New Roman" w:hAnsi="Times New Roman" w:cs="Times New Roman"/>
          <w:sz w:val="24"/>
          <w:szCs w:val="24"/>
        </w:rPr>
        <w:t xml:space="preserve">ещения по настоящему Договору, если иное не будет согласовано между Страхователем и Страховщиком: </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lang w:val="en-US"/>
        </w:rPr>
      </w:pPr>
      <w:r>
        <w:rPr>
          <w:rFonts w:ascii="Times New Roman" w:hAnsi="Times New Roman" w:cs="Times New Roman"/>
          <w:sz w:val="24"/>
          <w:szCs w:val="24"/>
        </w:rPr>
        <w:t xml:space="preserve">РусСюрвей</w:t>
      </w:r>
      <w:r>
        <w:rPr>
          <w:rFonts w:ascii="Times New Roman" w:hAnsi="Times New Roman" w:cs="Times New Roman"/>
          <w:sz w:val="24"/>
          <w:szCs w:val="24"/>
          <w:lang w:val="en-US"/>
        </w:rPr>
        <w:t xml:space="preserve"> (Crawford), </w:t>
      </w:r>
      <w:r>
        <w:rPr>
          <w:rFonts w:ascii="Times New Roman" w:hAnsi="Times New Roman" w:cs="Times New Roman"/>
          <w:sz w:val="24"/>
          <w:szCs w:val="24"/>
          <w:lang w:val="en-US"/>
        </w:rPr>
      </w:r>
      <w:r>
        <w:rPr>
          <w:rFonts w:ascii="Times New Roman" w:hAnsi="Times New Roman" w:cs="Times New Roman"/>
          <w:sz w:val="24"/>
          <w:szCs w:val="24"/>
          <w:lang w:val="en-US"/>
        </w:rPr>
      </w:r>
    </w:p>
    <w:p>
      <w:pPr>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MIT </w:t>
      </w:r>
      <w:r>
        <w:rPr>
          <w:rFonts w:ascii="Times New Roman" w:hAnsi="Times New Roman" w:cs="Times New Roman"/>
          <w:sz w:val="24"/>
          <w:szCs w:val="24"/>
          <w:lang w:val="en-US"/>
        </w:rPr>
        <w:t xml:space="preserve">Advanta</w:t>
      </w:r>
      <w:r>
        <w:rPr>
          <w:rFonts w:ascii="Times New Roman" w:hAnsi="Times New Roman" w:cs="Times New Roman"/>
          <w:sz w:val="24"/>
          <w:szCs w:val="24"/>
          <w:lang w:val="en-US"/>
        </w:rPr>
        <w:t xml:space="preserve">, </w:t>
      </w:r>
      <w:r>
        <w:rPr>
          <w:rFonts w:ascii="Times New Roman" w:hAnsi="Times New Roman" w:cs="Times New Roman"/>
          <w:sz w:val="24"/>
          <w:szCs w:val="24"/>
          <w:lang w:val="en-US"/>
        </w:rPr>
      </w:r>
      <w:r>
        <w:rPr>
          <w:rFonts w:ascii="Times New Roman" w:hAnsi="Times New Roman" w:cs="Times New Roman"/>
          <w:sz w:val="24"/>
          <w:szCs w:val="24"/>
          <w:lang w:val="en-US"/>
        </w:rPr>
      </w:r>
    </w:p>
    <w:p>
      <w:pPr>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Cunningham Lindsey,</w:t>
      </w:r>
      <w:r>
        <w:rPr>
          <w:rFonts w:ascii="Times New Roman" w:hAnsi="Times New Roman" w:cs="Times New Roman"/>
          <w:sz w:val="24"/>
          <w:szCs w:val="24"/>
          <w:lang w:val="en-US"/>
        </w:rPr>
      </w:r>
      <w:r>
        <w:rPr>
          <w:rFonts w:ascii="Times New Roman" w:hAnsi="Times New Roman" w:cs="Times New Roman"/>
          <w:sz w:val="24"/>
          <w:szCs w:val="24"/>
          <w:lang w:val="en-US"/>
        </w:rPr>
      </w:r>
    </w:p>
    <w:p>
      <w:pPr>
        <w:ind w:firstLine="709"/>
        <w:jc w:val="both"/>
        <w:rPr>
          <w:rFonts w:ascii="Times New Roman" w:hAnsi="Times New Roman" w:cs="Times New Roman"/>
          <w:sz w:val="24"/>
          <w:szCs w:val="24"/>
        </w:rPr>
      </w:pPr>
      <w:r>
        <w:rPr>
          <w:rFonts w:ascii="Times New Roman" w:hAnsi="Times New Roman" w:cs="Times New Roman"/>
          <w:sz w:val="24"/>
          <w:szCs w:val="24"/>
          <w:lang w:val="en-US"/>
        </w:rPr>
        <w:t xml:space="preserve">Matthew</w:t>
      </w:r>
      <w:r>
        <w:rPr>
          <w:rFonts w:ascii="Times New Roman" w:hAnsi="Times New Roman" w:cs="Times New Roman"/>
          <w:sz w:val="24"/>
          <w:szCs w:val="24"/>
          <w:lang w:val="en-GB"/>
        </w:rPr>
        <w:t xml:space="preserve">s</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Daniel</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rPr>
          <w:rFonts w:ascii="Times New Roman" w:hAnsi="Times New Roman" w:cs="Times New Roman"/>
          <w:sz w:val="24"/>
          <w:szCs w:val="24"/>
        </w:rPr>
      </w:pPr>
      <w:r>
        <w:rPr>
          <w:rFonts w:ascii="Times New Roman" w:hAnsi="Times New Roman" w:cs="Times New Roman"/>
          <w:b/>
          <w:sz w:val="24"/>
          <w:szCs w:val="24"/>
        </w:rPr>
        <w:t xml:space="preserve">Страховое покрытие взаимных претензий.</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284" w:leader="none"/>
        </w:tabs>
        <w:rPr>
          <w:rFonts w:ascii="Times New Roman" w:hAnsi="Times New Roman" w:cs="Times New Roman"/>
          <w:sz w:val="24"/>
          <w:szCs w:val="24"/>
        </w:rPr>
      </w:pPr>
      <w:r>
        <w:rPr>
          <w:rFonts w:ascii="Times New Roman" w:hAnsi="Times New Roman" w:cs="Times New Roman"/>
          <w:sz w:val="24"/>
          <w:szCs w:val="24"/>
        </w:rPr>
        <w:t xml:space="preserve">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w:t>
      </w:r>
      <w:r>
        <w:rPr>
          <w:rFonts w:ascii="Times New Roman" w:hAnsi="Times New Roman" w:cs="Times New Roman"/>
          <w:sz w:val="24"/>
          <w:szCs w:val="24"/>
        </w:rPr>
        <w:t xml:space="preserve">ысить Лимита, установленного в разделе 4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num" w:pos="540" w:leader="none"/>
        </w:tabs>
        <w:rPr>
          <w:rFonts w:ascii="Times New Roman" w:hAnsi="Times New Roman" w:cs="Times New Roman"/>
          <w:sz w:val="24"/>
          <w:szCs w:val="24"/>
        </w:rPr>
      </w:pPr>
      <w:r>
        <w:rPr>
          <w:rFonts w:ascii="Times New Roman" w:hAnsi="Times New Roman" w:cs="Times New Roman"/>
          <w:sz w:val="24"/>
          <w:szCs w:val="24"/>
        </w:rPr>
        <w:t xml:space="preserve">а) Любая выплата или выплаты Страховщиком какому-либо одному или нескольким </w:t>
      </w:r>
      <w:r>
        <w:rPr>
          <w:rFonts w:ascii="Times New Roman" w:hAnsi="Times New Roman" w:cs="Times New Roman"/>
          <w:sz w:val="24"/>
          <w:szCs w:val="24"/>
        </w:rPr>
        <w:t xml:space="preserve">таким лицам, указанным в п. 1.5.1 настоящего Договора должны уменьшать на величину таких выплат общую ответственность </w:t>
      </w:r>
      <w:r>
        <w:rPr>
          <w:rFonts w:ascii="Times New Roman" w:hAnsi="Times New Roman" w:cs="Times New Roman"/>
          <w:sz w:val="24"/>
          <w:szCs w:val="24"/>
        </w:rPr>
        <w:t xml:space="preserve">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num" w:pos="540" w:leader="none"/>
        </w:tabs>
        <w:rPr>
          <w:rFonts w:ascii="Times New Roman" w:hAnsi="Times New Roman" w:cs="Times New Roman"/>
          <w:sz w:val="24"/>
          <w:szCs w:val="24"/>
        </w:rPr>
      </w:pPr>
      <w:r>
        <w:rPr>
          <w:rFonts w:ascii="Times New Roman" w:hAnsi="Times New Roman" w:cs="Times New Roman"/>
          <w:sz w:val="24"/>
          <w:szCs w:val="24"/>
        </w:rPr>
        <w:t xml:space="preserve">б) Настоящим также согласовано, что лица, указанные в п. 1.5.1 настоящего Договора, буд</w:t>
      </w:r>
      <w:r>
        <w:rPr>
          <w:rFonts w:ascii="Times New Roman" w:hAnsi="Times New Roman" w:cs="Times New Roman"/>
          <w:sz w:val="24"/>
          <w:szCs w:val="24"/>
        </w:rPr>
        <w:t xml:space="preserve">ут выполнять имеющиеся договорные права и соглашения, заключенные ими, а также договорные меры таких сторон в случае причинения ущерба;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num" w:pos="540" w:leader="none"/>
        </w:tabs>
        <w:rPr>
          <w:rFonts w:ascii="Times New Roman" w:hAnsi="Times New Roman" w:cs="Times New Roman"/>
          <w:sz w:val="24"/>
          <w:szCs w:val="24"/>
        </w:rPr>
      </w:pPr>
      <w:r>
        <w:rPr>
          <w:rFonts w:ascii="Times New Roman" w:hAnsi="Times New Roman" w:cs="Times New Roman"/>
          <w:sz w:val="24"/>
          <w:szCs w:val="24"/>
        </w:rPr>
        <w:t xml:space="preserve">в) Настоящим согласовано, что Страховщик имеет право не нести</w:t>
      </w:r>
      <w:r>
        <w:rPr>
          <w:rFonts w:ascii="Times New Roman" w:hAnsi="Times New Roman" w:cs="Times New Roman"/>
          <w:sz w:val="24"/>
          <w:szCs w:val="24"/>
        </w:rPr>
        <w:t xml:space="preserve">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w:t>
      </w:r>
      <w:r>
        <w:rPr>
          <w:rFonts w:ascii="Times New Roman" w:hAnsi="Times New Roman" w:cs="Times New Roman"/>
          <w:sz w:val="24"/>
          <w:szCs w:val="24"/>
        </w:rPr>
        <w:t xml:space="preserve"> не попадают под п. в);</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w:t>
      </w:r>
      <w:r>
        <w:rPr>
          <w:rFonts w:ascii="Times New Roman" w:hAnsi="Times New Roman" w:cs="Times New Roman"/>
          <w:sz w:val="24"/>
          <w:szCs w:val="24"/>
        </w:rPr>
        <w:t xml:space="preserve">е действий этих лиц согласно п. в).</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tbl>
      <w:tblPr>
        <w:tblW w:w="0" w:type="auto"/>
        <w:tblInd w:w="108" w:type="dxa"/>
        <w:tblLook w:val="01E0" w:firstRow="1" w:lastRow="1" w:firstColumn="1" w:lastColumn="1" w:noHBand="0" w:noVBand="0"/>
      </w:tblPr>
      <w:tblGrid>
        <w:gridCol w:w="4750"/>
        <w:gridCol w:w="4228"/>
      </w:tblGrid>
      <w:tr>
        <w:tblPrEx/>
        <w:trPr>
          <w:trHeight w:val="1621"/>
        </w:trPr>
        <w:tc>
          <w:tcPr>
            <w:tcW w:w="4750"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t xml:space="preserve">Страхователь</w:t>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b/>
                <w:sz w:val="24"/>
                <w:szCs w:val="24"/>
              </w:rPr>
            </w:pPr>
            <w:r>
              <w:rPr>
                <w:rFonts w:ascii="Times New Roman" w:hAnsi="Times New Roman" w:cs="Times New Roman"/>
                <w:b/>
                <w:sz w:val="24"/>
                <w:szCs w:val="24"/>
              </w:rPr>
              <w:t xml:space="preserve">___________________/</w:t>
            </w:r>
            <w:r>
              <w:rPr>
                <w:rFonts w:ascii="Times New Roman" w:hAnsi="Times New Roman" w:cs="Times New Roman"/>
                <w:sz w:val="24"/>
                <w:szCs w:val="24"/>
              </w:rPr>
              <w:t xml:space="preserve"> </w:t>
            </w:r>
            <w:r>
              <w:rPr>
                <w:rFonts w:ascii="Times New Roman" w:hAnsi="Times New Roman" w:cs="Times New Roman"/>
                <w:b/>
                <w:sz w:val="24"/>
                <w:szCs w:val="24"/>
              </w:rPr>
              <w:t xml:space="preserve">_____________</w:t>
            </w:r>
            <w:r>
              <w:rPr>
                <w:rFonts w:ascii="Times New Roman" w:hAnsi="Times New Roman" w:cs="Times New Roman"/>
                <w:sz w:val="24"/>
                <w:szCs w:val="24"/>
              </w:rPr>
              <w:t xml:space="preserve"> </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М.П.                (подпись)</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4228" w:type="dxa"/>
            <w:textDirection w:val="lrTb"/>
            <w:noWrap w:val="false"/>
          </w:tcPr>
          <w:p>
            <w:pPr>
              <w:jc w:val="both"/>
              <w:rPr>
                <w:rFonts w:ascii="Times New Roman" w:hAnsi="Times New Roman" w:cs="Times New Roman"/>
                <w:b/>
                <w:sz w:val="24"/>
                <w:szCs w:val="24"/>
              </w:rPr>
            </w:pPr>
            <w:r>
              <w:rPr>
                <w:rFonts w:ascii="Times New Roman" w:hAnsi="Times New Roman" w:cs="Times New Roman"/>
                <w:b/>
                <w:sz w:val="24"/>
                <w:szCs w:val="24"/>
              </w:rPr>
              <w:t xml:space="preserve">Страховщик</w:t>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b/>
                <w:sz w:val="24"/>
                <w:szCs w:val="24"/>
              </w:rPr>
              <w:t xml:space="preserve">_______________</w:t>
            </w:r>
            <w:r>
              <w:rPr>
                <w:rFonts w:ascii="Times New Roman" w:hAnsi="Times New Roman" w:cs="Times New Roman"/>
                <w:sz w:val="24"/>
                <w:szCs w:val="24"/>
              </w:rPr>
              <w:t xml:space="preserve">/ </w:t>
            </w:r>
            <w:r>
              <w:rPr>
                <w:rFonts w:ascii="Times New Roman" w:hAnsi="Times New Roman" w:cs="Times New Roman"/>
                <w:b/>
                <w:sz w:val="24"/>
                <w:szCs w:val="24"/>
              </w:rPr>
              <w:t xml:space="preserve">_____________ /</w:t>
            </w:r>
            <w:r>
              <w:rPr>
                <w:rFonts w:ascii="Times New Roman" w:hAnsi="Times New Roman" w:cs="Times New Roman"/>
                <w:sz w:val="24"/>
                <w:szCs w:val="24"/>
              </w:rPr>
              <w:t xml:space="preserve">М.П.                (подпись)</w:t>
            </w:r>
            <w:r>
              <w:rPr>
                <w:rFonts w:ascii="Times New Roman" w:hAnsi="Times New Roman" w:cs="Times New Roman"/>
                <w:sz w:val="24"/>
                <w:szCs w:val="24"/>
              </w:rPr>
            </w:r>
            <w:r>
              <w:rPr>
                <w:rFonts w:ascii="Times New Roman" w:hAnsi="Times New Roman" w:cs="Times New Roman"/>
                <w:sz w:val="24"/>
                <w:szCs w:val="24"/>
              </w:rPr>
            </w:r>
          </w:p>
        </w:tc>
      </w:tr>
    </w:tbl>
    <w:p>
      <w:pPr>
        <w:ind w:left="10632"/>
        <w:sectPr>
          <w:footnotePr/>
          <w:endnotePr/>
          <w:type w:val="nextPage"/>
          <w:pgSz w:w="11906" w:h="16838" w:orient="portrait"/>
          <w:pgMar w:top="1134" w:right="709" w:bottom="851" w:left="1701" w:header="709" w:footer="709" w:gutter="0"/>
          <w:pgNumType w:start="82"/>
          <w:cols w:num="1" w:sep="0" w:space="708" w:equalWidth="1"/>
          <w:docGrid w:linePitch="360"/>
          <w:titlePg/>
        </w:sectPr>
      </w:pPr>
      <w:r/>
      <w:r/>
    </w:p>
    <w:p>
      <w:pPr>
        <w:ind w:firstLine="6000"/>
        <w:jc w:val="both"/>
        <w:rPr>
          <w:rFonts w:ascii="Times New Roman" w:hAnsi="Times New Roman" w:cs="Times New Roman"/>
          <w:sz w:val="24"/>
          <w:szCs w:val="24"/>
        </w:rPr>
      </w:pPr>
      <w:r>
        <w:rPr>
          <w:rFonts w:ascii="Times New Roman" w:hAnsi="Times New Roman" w:cs="Times New Roman"/>
          <w:sz w:val="24"/>
          <w:szCs w:val="24"/>
        </w:rPr>
        <w:t xml:space="preserve">Приложение 24 </w:t>
      </w:r>
      <w:r>
        <w:rPr>
          <w:rFonts w:ascii="Times New Roman" w:hAnsi="Times New Roman" w:cs="Times New Roman"/>
          <w:sz w:val="24"/>
          <w:szCs w:val="24"/>
        </w:rPr>
      </w:r>
      <w:r>
        <w:rPr>
          <w:rFonts w:ascii="Times New Roman" w:hAnsi="Times New Roman" w:cs="Times New Roman"/>
          <w:sz w:val="24"/>
          <w:szCs w:val="24"/>
        </w:rPr>
      </w:r>
    </w:p>
    <w:p>
      <w:pPr>
        <w:ind w:firstLine="6000"/>
        <w:jc w:val="both"/>
        <w:rPr>
          <w:rFonts w:ascii="Times New Roman" w:hAnsi="Times New Roman" w:cs="Times New Roman"/>
          <w:sz w:val="24"/>
          <w:szCs w:val="24"/>
        </w:rPr>
      </w:pPr>
      <w:r>
        <w:rPr>
          <w:rFonts w:ascii="Times New Roman" w:hAnsi="Times New Roman" w:cs="Times New Roman"/>
          <w:sz w:val="24"/>
          <w:szCs w:val="24"/>
        </w:rPr>
        <w:t xml:space="preserve">к Договору №________</w:t>
      </w:r>
      <w:r>
        <w:rPr>
          <w:rFonts w:ascii="Times New Roman" w:hAnsi="Times New Roman" w:cs="Times New Roman"/>
          <w:sz w:val="24"/>
          <w:szCs w:val="24"/>
        </w:rPr>
      </w:r>
      <w:r>
        <w:rPr>
          <w:rFonts w:ascii="Times New Roman" w:hAnsi="Times New Roman" w:cs="Times New Roman"/>
          <w:sz w:val="24"/>
          <w:szCs w:val="24"/>
        </w:rPr>
      </w:r>
    </w:p>
    <w:p>
      <w:pPr>
        <w:ind w:firstLine="6000"/>
        <w:jc w:val="both"/>
        <w:rPr>
          <w:rFonts w:ascii="Times New Roman" w:hAnsi="Times New Roman" w:cs="Times New Roman"/>
          <w:b/>
          <w:sz w:val="24"/>
          <w:szCs w:val="24"/>
        </w:rPr>
      </w:pPr>
      <w:r>
        <w:rPr>
          <w:rFonts w:ascii="Times New Roman" w:hAnsi="Times New Roman" w:cs="Times New Roman"/>
          <w:sz w:val="24"/>
          <w:szCs w:val="24"/>
        </w:rPr>
        <w:t xml:space="preserve">от «___»_______2024 г.</w:t>
      </w:r>
      <w:r>
        <w:rPr>
          <w:rFonts w:ascii="Times New Roman" w:hAnsi="Times New Roman" w:cs="Times New Roman"/>
          <w:b/>
          <w:sz w:val="24"/>
          <w:szCs w:val="24"/>
        </w:rPr>
      </w:r>
      <w:r>
        <w:rPr>
          <w:rFonts w:ascii="Times New Roman" w:hAnsi="Times New Roman" w:cs="Times New Roman"/>
          <w:b/>
          <w:sz w:val="24"/>
          <w:szCs w:val="24"/>
        </w:rPr>
      </w:r>
    </w:p>
    <w:p>
      <w:pPr>
        <w:jc w:val="both"/>
        <w:spacing w:line="288"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right="-8"/>
        <w:jc w:val="center"/>
        <w:rPr>
          <w:rFonts w:ascii="Times New Roman" w:hAnsi="Times New Roman"/>
          <w:b/>
          <w:bCs/>
          <w:sz w:val="24"/>
          <w:szCs w:val="24"/>
        </w:rPr>
      </w:pPr>
      <w:r>
        <w:rPr>
          <w:rFonts w:ascii="Times New Roman" w:hAnsi="Times New Roman"/>
          <w:b/>
          <w:bCs/>
          <w:sz w:val="24"/>
          <w:szCs w:val="24"/>
        </w:rPr>
        <w:t xml:space="preserve">Порядок передачи и учета давальческих материалов (далее - Порядок)</w:t>
      </w:r>
      <w:r>
        <w:rPr>
          <w:rFonts w:ascii="Times New Roman" w:hAnsi="Times New Roman"/>
          <w:b/>
          <w:bCs/>
          <w:sz w:val="24"/>
          <w:szCs w:val="24"/>
        </w:rPr>
      </w:r>
      <w:r>
        <w:rPr>
          <w:rFonts w:ascii="Times New Roman" w:hAnsi="Times New Roman"/>
          <w:b/>
          <w:bCs/>
          <w:sz w:val="24"/>
          <w:szCs w:val="24"/>
        </w:rPr>
      </w:r>
    </w:p>
    <w:p>
      <w:pPr>
        <w:ind w:right="-8"/>
        <w:jc w:val="both"/>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pStyle w:val="1467"/>
        <w:numPr>
          <w:ilvl w:val="1"/>
          <w:numId w:val="92"/>
        </w:numPr>
        <w:contextualSpacing/>
        <w:ind w:left="0" w:firstLine="709"/>
        <w:jc w:val="both"/>
        <w:widowControl w:val="off"/>
        <w:tabs>
          <w:tab w:val="left" w:pos="1276" w:leader="none"/>
        </w:tabs>
      </w:pPr>
      <w:r>
        <w:t xml:space="preserve">Предусмотренные Рабочей документацией для использования давальческие материалы, соответствующее оборудование и материалы передаются Заказчиком </w:t>
      </w:r>
      <w:r>
        <w:t xml:space="preserve">Подрядчику для выполнения работ по договору в следующем Порядке:</w:t>
      </w:r>
      <w:r/>
    </w:p>
    <w:p>
      <w:pPr>
        <w:ind w:firstLine="709"/>
        <w:jc w:val="both"/>
        <w:rPr>
          <w:rFonts w:ascii="Times New Roman" w:hAnsi="Times New Roman"/>
          <w:sz w:val="24"/>
          <w:szCs w:val="24"/>
        </w:rPr>
      </w:pPr>
      <w:r>
        <w:rPr>
          <w:rFonts w:ascii="Times New Roman" w:hAnsi="Times New Roman"/>
          <w:sz w:val="24"/>
          <w:szCs w:val="24"/>
        </w:rPr>
        <w:t xml:space="preserve">Подрядчик осуществляет приемку, доставку, разгрузку и складирование прибывающих на Объект материалов и оборудования.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Приемка материалов осуществляется Подрядчиком от Заказчика по «Накладной </w:t>
      </w:r>
      <w:r>
        <w:rPr>
          <w:rFonts w:ascii="Times New Roman" w:hAnsi="Times New Roman"/>
          <w:sz w:val="24"/>
          <w:szCs w:val="24"/>
        </w:rPr>
        <w:t xml:space="preserve">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w:t>
      </w:r>
      <w:r>
        <w:rPr>
          <w:rFonts w:ascii="Times New Roman" w:hAnsi="Times New Roman"/>
          <w:sz w:val="24"/>
          <w:szCs w:val="24"/>
        </w:rPr>
        <w:t xml:space="preserve">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r>
        <w:rPr>
          <w:rFonts w:ascii="Times New Roman" w:hAnsi="Times New Roman"/>
          <w:sz w:val="24"/>
          <w:szCs w:val="24"/>
        </w:rPr>
      </w:r>
      <w:r>
        <w:rPr>
          <w:rFonts w:ascii="Times New Roman" w:hAnsi="Times New Roman"/>
          <w:sz w:val="24"/>
          <w:szCs w:val="24"/>
        </w:rPr>
      </w:r>
    </w:p>
    <w:p>
      <w:pPr>
        <w:ind w:firstLine="709"/>
        <w:jc w:val="both"/>
        <w:tabs>
          <w:tab w:val="left" w:pos="1440" w:leader="none"/>
          <w:tab w:val="left" w:pos="6108" w:leader="none"/>
        </w:tabs>
        <w:rPr>
          <w:rFonts w:ascii="Times New Roman" w:hAnsi="Times New Roman"/>
          <w:spacing w:val="-4"/>
          <w:sz w:val="24"/>
          <w:szCs w:val="24"/>
        </w:rPr>
      </w:pPr>
      <w:r>
        <w:rPr>
          <w:rFonts w:ascii="Times New Roman" w:hAnsi="Times New Roman"/>
          <w:spacing w:val="-4"/>
          <w:sz w:val="24"/>
          <w:szCs w:val="24"/>
        </w:rPr>
        <w:t xml:space="preserve">Проверка соответствия показателей качества передаваемых Заказч</w:t>
      </w:r>
      <w:r>
        <w:rPr>
          <w:rFonts w:ascii="Times New Roman" w:hAnsi="Times New Roman"/>
          <w:spacing w:val="-4"/>
          <w:sz w:val="24"/>
          <w:szCs w:val="24"/>
        </w:rPr>
        <w:t xml:space="preserve">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w:t>
      </w:r>
      <w:r>
        <w:rPr>
          <w:rFonts w:ascii="Times New Roman" w:hAnsi="Times New Roman"/>
          <w:spacing w:val="-4"/>
          <w:sz w:val="24"/>
          <w:szCs w:val="24"/>
        </w:rPr>
        <w:t xml:space="preserve">передаче оборудования в монтаж», форма 0С-15.</w:t>
      </w:r>
      <w:r>
        <w:rPr>
          <w:rFonts w:ascii="Times New Roman" w:hAnsi="Times New Roman"/>
          <w:spacing w:val="-4"/>
          <w:sz w:val="24"/>
          <w:szCs w:val="24"/>
        </w:rPr>
      </w:r>
      <w:r>
        <w:rPr>
          <w:rFonts w:ascii="Times New Roman" w:hAnsi="Times New Roman"/>
          <w:spacing w:val="-4"/>
          <w:sz w:val="24"/>
          <w:szCs w:val="24"/>
        </w:rPr>
      </w:r>
    </w:p>
    <w:p>
      <w:pPr>
        <w:ind w:firstLine="709"/>
        <w:jc w:val="both"/>
        <w:tabs>
          <w:tab w:val="left" w:pos="1440" w:leader="none"/>
          <w:tab w:val="left" w:pos="6108" w:leader="none"/>
        </w:tabs>
        <w:rPr>
          <w:rFonts w:ascii="Times New Roman" w:hAnsi="Times New Roman"/>
          <w:color w:val="ff0000"/>
          <w:sz w:val="24"/>
          <w:szCs w:val="24"/>
        </w:rPr>
      </w:pPr>
      <w:r>
        <w:rPr>
          <w:rFonts w:ascii="Times New Roman" w:hAnsi="Times New Roman"/>
          <w:sz w:val="24"/>
          <w:szCs w:val="24"/>
        </w:rPr>
        <w:t xml:space="preserve">В случае обнаружения каких-либо недостатков в материалах и/или оборудовании Подрядчик должен указать это в соответствующем акте (накладной).</w:t>
      </w:r>
      <w:r>
        <w:rPr>
          <w:rFonts w:ascii="Times New Roman" w:hAnsi="Times New Roman"/>
          <w:color w:val="ff0000"/>
          <w:sz w:val="24"/>
          <w:szCs w:val="24"/>
        </w:rPr>
      </w:r>
      <w:r>
        <w:rPr>
          <w:rFonts w:ascii="Times New Roman" w:hAnsi="Times New Roman"/>
          <w:color w:val="ff0000"/>
          <w:sz w:val="24"/>
          <w:szCs w:val="24"/>
        </w:rPr>
      </w:r>
    </w:p>
    <w:p>
      <w:pPr>
        <w:ind w:firstLine="709"/>
        <w:jc w:val="both"/>
        <w:tabs>
          <w:tab w:val="left" w:pos="6108" w:leader="none"/>
        </w:tabs>
        <w:rPr>
          <w:rFonts w:ascii="Times New Roman" w:hAnsi="Times New Roman"/>
          <w:sz w:val="24"/>
          <w:szCs w:val="24"/>
        </w:rPr>
      </w:pPr>
      <w:r>
        <w:rPr>
          <w:rFonts w:ascii="Times New Roman" w:hAnsi="Times New Roman"/>
          <w:sz w:val="24"/>
          <w:szCs w:val="24"/>
        </w:rPr>
        <w:t xml:space="preserve">Подрядчик несет ответственность за сохранность, утрату или повреждени</w:t>
      </w:r>
      <w:r>
        <w:rPr>
          <w:rFonts w:ascii="Times New Roman" w:hAnsi="Times New Roman"/>
          <w:sz w:val="24"/>
          <w:szCs w:val="24"/>
        </w:rPr>
        <w:t xml:space="preserve">е полученных согласно настоящему Порядку оборудования и материалов с момента подписания им документов «Накладной на отпуск материалов на сторону» (форма М-15) и «Акту о приеме-передаче оборудования в монтаж» (форма ОС-15) до полного завершения работ (включ</w:t>
      </w:r>
      <w:r>
        <w:rPr>
          <w:rFonts w:ascii="Times New Roman" w:hAnsi="Times New Roman"/>
          <w:sz w:val="24"/>
          <w:szCs w:val="24"/>
        </w:rPr>
        <w:t xml:space="preserve">ая период времени, в течение которого Подрядчик будет устранять выявленные в ходе приемки недостатки) по Объекту и подписания «Акта ввода в эксплуатацию законченного строительством объекта приемочной комиссией» (формы приложения 42 к настоящему Договору). </w:t>
      </w:r>
      <w:r>
        <w:rPr>
          <w:rFonts w:ascii="Times New Roman" w:hAnsi="Times New Roman"/>
          <w:sz w:val="24"/>
          <w:szCs w:val="24"/>
        </w:rPr>
      </w:r>
      <w:r>
        <w:rPr>
          <w:rFonts w:ascii="Times New Roman" w:hAnsi="Times New Roman"/>
          <w:sz w:val="24"/>
          <w:szCs w:val="24"/>
        </w:rPr>
      </w:r>
    </w:p>
    <w:p>
      <w:pPr>
        <w:ind w:firstLine="709"/>
        <w:jc w:val="both"/>
        <w:tabs>
          <w:tab w:val="left" w:pos="6108" w:leader="none"/>
        </w:tabs>
        <w:rPr>
          <w:rFonts w:ascii="Times New Roman" w:hAnsi="Times New Roman"/>
          <w:sz w:val="24"/>
          <w:szCs w:val="24"/>
        </w:rPr>
      </w:pPr>
      <w:r>
        <w:rPr>
          <w:rFonts w:ascii="Times New Roman" w:hAnsi="Times New Roman"/>
          <w:sz w:val="24"/>
          <w:szCs w:val="24"/>
        </w:rPr>
        <w:t xml:space="preserve">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ОС-16 (приложения 4 к настоящему Порядку).</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В случае повреждения либо утраты оборудова</w:t>
      </w:r>
      <w:r>
        <w:rPr>
          <w:rFonts w:ascii="Times New Roman" w:hAnsi="Times New Roman"/>
          <w:sz w:val="24"/>
          <w:szCs w:val="24"/>
        </w:rPr>
        <w:t xml:space="preserve">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r>
        <w:rPr>
          <w:rFonts w:ascii="Times New Roman" w:hAnsi="Times New Roman"/>
          <w:sz w:val="24"/>
          <w:szCs w:val="24"/>
        </w:rPr>
      </w:r>
      <w:r>
        <w:rPr>
          <w:rFonts w:ascii="Times New Roman" w:hAnsi="Times New Roman"/>
          <w:sz w:val="24"/>
          <w:szCs w:val="24"/>
        </w:rPr>
      </w:r>
    </w:p>
    <w:p>
      <w:pPr>
        <w:pStyle w:val="1464"/>
        <w:ind w:firstLine="709"/>
        <w:jc w:val="both"/>
        <w:rPr>
          <w:rFonts w:ascii="Times New Roman" w:hAnsi="Times New Roman" w:cs="Times New Roman"/>
          <w:sz w:val="24"/>
          <w:szCs w:val="24"/>
        </w:rPr>
      </w:pPr>
      <w:r>
        <w:rPr>
          <w:rFonts w:ascii="Times New Roman" w:hAnsi="Times New Roman" w:cs="Times New Roman"/>
          <w:sz w:val="24"/>
          <w:szCs w:val="24"/>
        </w:rPr>
        <w:t xml:space="preserve">1.2. Подрядчик об</w:t>
      </w:r>
      <w:r>
        <w:rPr>
          <w:rFonts w:ascii="Times New Roman" w:hAnsi="Times New Roman" w:cs="Times New Roman"/>
          <w:sz w:val="24"/>
          <w:szCs w:val="24"/>
        </w:rPr>
        <w:t xml:space="preserve">язан обеспечить эффективное использование по назначению переданных Заказчиком материалов и оборудования. </w:t>
      </w:r>
      <w:r>
        <w:rPr>
          <w:rFonts w:ascii="Times New Roman" w:hAnsi="Times New Roman" w:cs="Times New Roman"/>
          <w:sz w:val="24"/>
          <w:szCs w:val="24"/>
        </w:rPr>
      </w:r>
      <w:r>
        <w:rPr>
          <w:rFonts w:ascii="Times New Roman" w:hAnsi="Times New Roman" w:cs="Times New Roman"/>
          <w:sz w:val="24"/>
          <w:szCs w:val="24"/>
        </w:rPr>
      </w:r>
    </w:p>
    <w:p>
      <w:pPr>
        <w:pStyle w:val="1464"/>
        <w:ind w:firstLine="709"/>
        <w:jc w:val="both"/>
        <w:rPr>
          <w:rFonts w:ascii="Times New Roman" w:hAnsi="Times New Roman" w:cs="Times New Roman"/>
          <w:sz w:val="24"/>
          <w:szCs w:val="24"/>
        </w:rPr>
      </w:pPr>
      <w:r>
        <w:rPr>
          <w:rFonts w:ascii="Times New Roman" w:hAnsi="Times New Roman" w:cs="Times New Roman"/>
          <w:sz w:val="24"/>
          <w:szCs w:val="24"/>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w:t>
      </w:r>
      <w:r>
        <w:rPr>
          <w:rFonts w:ascii="Times New Roman" w:hAnsi="Times New Roman" w:cs="Times New Roman"/>
          <w:sz w:val="24"/>
          <w:szCs w:val="24"/>
        </w:rPr>
        <w:t xml:space="preserve">льзовании переданных Заказчиком материалов. </w:t>
      </w:r>
      <w:r>
        <w:rPr>
          <w:rFonts w:ascii="Times New Roman" w:hAnsi="Times New Roman" w:cs="Times New Roman"/>
          <w:sz w:val="24"/>
          <w:szCs w:val="24"/>
        </w:rPr>
      </w:r>
      <w:r>
        <w:rPr>
          <w:rFonts w:ascii="Times New Roman" w:hAnsi="Times New Roman" w:cs="Times New Roman"/>
          <w:sz w:val="24"/>
          <w:szCs w:val="24"/>
        </w:rPr>
      </w:r>
    </w:p>
    <w:p>
      <w:pPr>
        <w:pStyle w:val="1464"/>
        <w:ind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Pr>
          <w:rFonts w:ascii="Times New Roman" w:hAnsi="Times New Roman" w:cs="Times New Roman"/>
          <w:b/>
          <w:bCs/>
          <w:sz w:val="24"/>
          <w:szCs w:val="24"/>
        </w:rPr>
        <w:t xml:space="preserve"> </w:t>
      </w:r>
      <w:r>
        <w:rPr>
          <w:rFonts w:ascii="Times New Roman" w:hAnsi="Times New Roman" w:cs="Times New Roman"/>
          <w:sz w:val="24"/>
          <w:szCs w:val="24"/>
        </w:rPr>
        <w:t xml:space="preserve">не использованных в отчетный период, с офор</w:t>
      </w:r>
      <w:r>
        <w:rPr>
          <w:rFonts w:ascii="Times New Roman" w:hAnsi="Times New Roman" w:cs="Times New Roman"/>
          <w:sz w:val="24"/>
          <w:szCs w:val="24"/>
        </w:rPr>
        <w:t xml:space="preserve">млением акта сверки. Со стороны Заказчика акт сверки составляется на основании </w:t>
      </w:r>
      <w:r>
        <w:rPr>
          <w:rFonts w:ascii="Times New Roman" w:hAnsi="Times New Roman" w:cs="Times New Roman"/>
          <w:sz w:val="24"/>
          <w:szCs w:val="24"/>
        </w:rPr>
        <w:t xml:space="preserve">оборотно</w:t>
      </w:r>
      <w:r>
        <w:rPr>
          <w:rFonts w:ascii="Times New Roman" w:hAnsi="Times New Roman" w:cs="Times New Roman"/>
          <w:sz w:val="24"/>
          <w:szCs w:val="24"/>
        </w:rPr>
        <w:t xml:space="preserve">-сальдовой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w:t>
      </w:r>
      <w:r>
        <w:rPr>
          <w:rFonts w:ascii="Times New Roman" w:hAnsi="Times New Roman" w:cs="Times New Roman"/>
          <w:sz w:val="24"/>
          <w:szCs w:val="24"/>
        </w:rPr>
        <w:t xml:space="preserve">енные Заказчиком оборудование и материалы, не были использованы в отчетный период.</w:t>
      </w:r>
      <w:r>
        <w:rPr>
          <w:rFonts w:ascii="Times New Roman" w:hAnsi="Times New Roman" w:cs="Times New Roman"/>
          <w:sz w:val="24"/>
          <w:szCs w:val="24"/>
        </w:rPr>
      </w:r>
      <w:r>
        <w:rPr>
          <w:rFonts w:ascii="Times New Roman" w:hAnsi="Times New Roman" w:cs="Times New Roman"/>
          <w:sz w:val="24"/>
          <w:szCs w:val="24"/>
        </w:rPr>
      </w:r>
    </w:p>
    <w:p>
      <w:pPr>
        <w:pStyle w:val="1464"/>
        <w:ind w:firstLine="709"/>
        <w:jc w:val="both"/>
        <w:rPr>
          <w:rFonts w:ascii="Times New Roman" w:hAnsi="Times New Roman" w:cs="Times New Roman"/>
          <w:sz w:val="24"/>
          <w:szCs w:val="24"/>
        </w:rPr>
      </w:pPr>
      <w:r>
        <w:rPr>
          <w:rFonts w:ascii="Times New Roman" w:hAnsi="Times New Roman" w:cs="Times New Roman"/>
          <w:sz w:val="24"/>
          <w:szCs w:val="24"/>
        </w:rPr>
        <w:t xml:space="preserve">1.3. Возврат Заказчику оборудования, не использованного Подрядчиком при строительстве Объекта, осуществляется Подрядчиком по «Накладной на </w:t>
      </w:r>
      <w:r>
        <w:rPr>
          <w:rFonts w:ascii="Times New Roman" w:hAnsi="Times New Roman" w:cs="Times New Roman"/>
          <w:sz w:val="24"/>
          <w:szCs w:val="24"/>
        </w:rPr>
        <w:t xml:space="preserve">отпуск материалов 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w:t>
      </w:r>
      <w:r>
        <w:rPr>
          <w:rFonts w:ascii="Times New Roman" w:hAnsi="Times New Roman"/>
          <w:sz w:val="24"/>
          <w:szCs w:val="24"/>
        </w:rPr>
        <w:t xml:space="preserve"> ввода в эксплуатацию законченного строительством объекта приемочной комиссией</w:t>
      </w:r>
      <w:r>
        <w:rPr>
          <w:rFonts w:ascii="Times New Roman" w:hAnsi="Times New Roman" w:cs="Times New Roman"/>
          <w:sz w:val="24"/>
          <w:szCs w:val="24"/>
        </w:rPr>
        <w:t xml:space="preserve">»),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w:t>
      </w:r>
      <w:r>
        <w:rPr>
          <w:rFonts w:ascii="Times New Roman" w:hAnsi="Times New Roman" w:cs="Times New Roman"/>
          <w:sz w:val="24"/>
          <w:szCs w:val="24"/>
        </w:rPr>
        <w:t xml:space="preserve">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w:t>
      </w:r>
      <w:r>
        <w:rPr>
          <w:rFonts w:ascii="Times New Roman" w:hAnsi="Times New Roman" w:cs="Times New Roman"/>
          <w:sz w:val="24"/>
          <w:szCs w:val="24"/>
        </w:rPr>
        <w:t xml:space="preserve">ветствующего уведомления о готовности принять материалы.</w:t>
      </w:r>
      <w:r>
        <w:rPr>
          <w:rFonts w:ascii="Times New Roman" w:hAnsi="Times New Roman" w:cs="Times New Roman"/>
          <w:sz w:val="24"/>
          <w:szCs w:val="24"/>
        </w:rPr>
      </w:r>
      <w:r>
        <w:rPr>
          <w:rFonts w:ascii="Times New Roman" w:hAnsi="Times New Roman" w:cs="Times New Roman"/>
          <w:sz w:val="24"/>
          <w:szCs w:val="24"/>
        </w:rPr>
      </w:r>
    </w:p>
    <w:p>
      <w:pPr>
        <w:pStyle w:val="1464"/>
        <w:ind w:firstLine="709"/>
        <w:jc w:val="both"/>
        <w:tabs>
          <w:tab w:val="left" w:pos="1440" w:leader="none"/>
        </w:tabs>
        <w:rPr>
          <w:rFonts w:ascii="Times New Roman" w:hAnsi="Times New Roman" w:cs="Times New Roman"/>
          <w:sz w:val="24"/>
          <w:szCs w:val="24"/>
        </w:rPr>
      </w:pPr>
      <w:r>
        <w:rPr>
          <w:rFonts w:ascii="Times New Roman" w:hAnsi="Times New Roman" w:cs="Times New Roman"/>
          <w:sz w:val="24"/>
          <w:szCs w:val="24"/>
        </w:rPr>
        <w:t xml:space="preserve">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w:t>
      </w:r>
      <w:r>
        <w:rPr>
          <w:rFonts w:ascii="Times New Roman" w:hAnsi="Times New Roman" w:cs="Times New Roman"/>
          <w:sz w:val="24"/>
          <w:szCs w:val="24"/>
        </w:rPr>
        <w:t xml:space="preserve">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w:t>
      </w:r>
      <w:r>
        <w:rPr>
          <w:rFonts w:ascii="Times New Roman" w:hAnsi="Times New Roman" w:cs="Times New Roman"/>
          <w:sz w:val="24"/>
          <w:szCs w:val="24"/>
        </w:rPr>
        <w:t xml:space="preserve">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приеме (поступлении) обору</w:t>
      </w:r>
      <w:r>
        <w:rPr>
          <w:rFonts w:ascii="Times New Roman" w:hAnsi="Times New Roman" w:cs="Times New Roman"/>
          <w:sz w:val="24"/>
          <w:szCs w:val="24"/>
        </w:rPr>
        <w:t xml:space="preserve">дования», формы ОС-15</w:t>
      </w:r>
      <w:r>
        <w:rPr>
          <w:rFonts w:ascii="Times New Roman" w:hAnsi="Times New Roman" w:cs="Times New Roman"/>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1.4.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1.5. По ок</w:t>
      </w:r>
      <w:r>
        <w:rPr>
          <w:rFonts w:ascii="Times New Roman" w:hAnsi="Times New Roman"/>
          <w:sz w:val="24"/>
          <w:szCs w:val="24"/>
        </w:rPr>
        <w:t xml:space="preserve">ончании монтажных работ в Справке о стоимости выполненных работ и затрат «</w:t>
      </w:r>
      <w:r>
        <w:rPr>
          <w:rFonts w:ascii="Times New Roman" w:hAnsi="Times New Roman"/>
          <w:sz w:val="24"/>
          <w:szCs w:val="24"/>
        </w:rPr>
        <w:t xml:space="preserve">Справочно</w:t>
      </w:r>
      <w:r>
        <w:rPr>
          <w:rFonts w:ascii="Times New Roman" w:hAnsi="Times New Roman"/>
          <w:sz w:val="24"/>
          <w:szCs w:val="24"/>
        </w:rPr>
        <w:t xml:space="preserve">»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w:t>
      </w:r>
      <w:r>
        <w:rPr>
          <w:rFonts w:ascii="Times New Roman" w:hAnsi="Times New Roman"/>
          <w:sz w:val="24"/>
          <w:szCs w:val="24"/>
        </w:rPr>
        <w:t xml:space="preserve">ельно-монтажных работ, в Акт о приемке выполненных работ включению не подлежит. </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w:t>
      </w:r>
      <w:r>
        <w:rPr>
          <w:rFonts w:ascii="Times New Roman" w:hAnsi="Times New Roman"/>
          <w:sz w:val="24"/>
          <w:szCs w:val="24"/>
        </w:rPr>
        <w:t xml:space="preserve">риложению 1 к настоящему Порядку.</w:t>
      </w:r>
      <w:r>
        <w:rPr>
          <w:rFonts w:ascii="Times New Roman" w:hAnsi="Times New Roman"/>
          <w:sz w:val="24"/>
          <w:szCs w:val="24"/>
        </w:rPr>
      </w:r>
      <w:r>
        <w:rPr>
          <w:rFonts w:ascii="Times New Roman" w:hAnsi="Times New Roman"/>
          <w:sz w:val="24"/>
          <w:szCs w:val="24"/>
        </w:rPr>
      </w:r>
    </w:p>
    <w:p>
      <w:pPr>
        <w:pStyle w:val="1465"/>
        <w:ind w:left="0" w:right="-8"/>
        <w:jc w:val="both"/>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Style w:val="1642"/>
        <w:tblW w:w="9854" w:type="dxa"/>
        <w:tblInd w:w="108" w:type="dxa"/>
        <w:tblLayout w:type="fixed"/>
        <w:tblLook w:val="04A0" w:firstRow="1" w:lastRow="0" w:firstColumn="1" w:lastColumn="0" w:noHBand="0" w:noVBand="1"/>
      </w:tblPr>
      <w:tblGrid>
        <w:gridCol w:w="4927"/>
        <w:gridCol w:w="4927"/>
      </w:tblGrid>
      <w:tr>
        <w:tblPrEx/>
        <w:trPr>
          <w:trHeight w:val="24"/>
        </w:trPr>
        <w:tc>
          <w:tcPr>
            <w:tcMar>
              <w:left w:w="80" w:type="dxa"/>
              <w:top w:w="80" w:type="dxa"/>
              <w:right w:w="80" w:type="dxa"/>
              <w:bottom w:w="80" w:type="dxa"/>
            </w:tcMar>
            <w:tcW w:w="4927" w:type="dxa"/>
            <w:textDirection w:val="lrTb"/>
            <w:noWrap w:val="false"/>
          </w:tcPr>
          <w:p>
            <w:pPr>
              <w:pStyle w:val="1465"/>
              <w:ind w:left="0" w:right="-8"/>
              <w:jc w:val="both"/>
              <w:spacing w:after="0"/>
              <w:rPr>
                <w:rFonts w:ascii="Times New Roman" w:hAnsi="Times New Roman"/>
                <w:sz w:val="24"/>
                <w:szCs w:val="24"/>
              </w:rPr>
              <w:pBdr>
                <w:top w:val="none" w:color="000000" w:sz="0" w:space="0"/>
                <w:left w:val="none" w:color="000000" w:sz="0" w:space="0"/>
                <w:bottom w:val="none" w:color="000000" w:sz="0" w:space="0"/>
                <w:right w:val="none" w:color="000000" w:sz="0" w:space="0"/>
              </w:pBdr>
            </w:pPr>
            <w:r>
              <w:rPr>
                <w:rFonts w:ascii="Times New Roman" w:hAnsi="Times New Roman"/>
                <w:sz w:val="24"/>
                <w:szCs w:val="24"/>
              </w:rPr>
              <w:t xml:space="preserve">ЗАКАЗЧИК:</w:t>
            </w:r>
            <w:r>
              <w:rPr>
                <w:rFonts w:ascii="Times New Roman" w:hAnsi="Times New Roman"/>
                <w:sz w:val="24"/>
                <w:szCs w:val="24"/>
              </w:rPr>
            </w:r>
            <w:r>
              <w:rPr>
                <w:rFonts w:ascii="Times New Roman" w:hAnsi="Times New Roman"/>
                <w:sz w:val="24"/>
                <w:szCs w:val="24"/>
              </w:rPr>
            </w:r>
          </w:p>
        </w:tc>
        <w:tc>
          <w:tcPr>
            <w:tcMar>
              <w:left w:w="80" w:type="dxa"/>
              <w:top w:w="80" w:type="dxa"/>
              <w:right w:w="80" w:type="dxa"/>
              <w:bottom w:w="80" w:type="dxa"/>
            </w:tcMar>
            <w:tcW w:w="4927" w:type="dxa"/>
            <w:textDirection w:val="lrTb"/>
            <w:noWrap w:val="false"/>
          </w:tcPr>
          <w:p>
            <w:pPr>
              <w:pStyle w:val="1465"/>
              <w:ind w:left="0" w:right="-8"/>
              <w:jc w:val="both"/>
              <w:spacing w:after="0"/>
              <w:rPr>
                <w:rFonts w:ascii="Times New Roman" w:hAnsi="Times New Roman"/>
                <w:sz w:val="24"/>
                <w:szCs w:val="24"/>
              </w:rPr>
              <w:pBdr>
                <w:top w:val="none" w:color="000000" w:sz="0" w:space="0"/>
                <w:left w:val="none" w:color="000000" w:sz="0" w:space="0"/>
                <w:bottom w:val="none" w:color="000000" w:sz="0" w:space="0"/>
                <w:right w:val="none" w:color="000000" w:sz="0" w:space="0"/>
              </w:pBdr>
            </w:pPr>
            <w:r>
              <w:rPr>
                <w:rFonts w:ascii="Times New Roman" w:hAnsi="Times New Roman"/>
                <w:sz w:val="24"/>
                <w:szCs w:val="24"/>
              </w:rPr>
              <w:t xml:space="preserve">ПОДРЯДЧИК:</w:t>
            </w:r>
            <w:r>
              <w:rPr>
                <w:rFonts w:ascii="Times New Roman" w:hAnsi="Times New Roman"/>
                <w:sz w:val="24"/>
                <w:szCs w:val="24"/>
              </w:rPr>
            </w:r>
            <w:r>
              <w:rPr>
                <w:rFonts w:ascii="Times New Roman" w:hAnsi="Times New Roman"/>
                <w:sz w:val="24"/>
                <w:szCs w:val="24"/>
              </w:rPr>
            </w:r>
          </w:p>
        </w:tc>
      </w:tr>
      <w:tr>
        <w:tblPrEx/>
        <w:trPr>
          <w:trHeight w:val="24"/>
        </w:trPr>
        <w:tc>
          <w:tcPr>
            <w:tcMar>
              <w:left w:w="80" w:type="dxa"/>
              <w:top w:w="80" w:type="dxa"/>
              <w:right w:w="80" w:type="dxa"/>
              <w:bottom w:w="80" w:type="dxa"/>
            </w:tcMar>
            <w:tcW w:w="4927" w:type="dxa"/>
            <w:textDirection w:val="lrTb"/>
            <w:noWrap w:val="false"/>
          </w:tcPr>
          <w:p>
            <w:pPr>
              <w:pStyle w:val="1465"/>
              <w:ind w:left="0" w:right="-8"/>
              <w:jc w:val="both"/>
              <w:spacing w:after="0"/>
              <w:rPr>
                <w:rFonts w:ascii="Times New Roman" w:hAnsi="Times New Roman"/>
                <w:sz w:val="24"/>
                <w:szCs w:val="24"/>
              </w:rPr>
              <w:pBdr>
                <w:top w:val="none" w:color="000000" w:sz="0" w:space="0"/>
                <w:left w:val="none" w:color="000000" w:sz="0" w:space="0"/>
                <w:bottom w:val="none" w:color="000000" w:sz="0" w:space="0"/>
                <w:right w:val="none" w:color="000000" w:sz="0" w:space="0"/>
              </w:pBdr>
            </w:pPr>
            <w:r>
              <w:rPr>
                <w:rFonts w:ascii="Times New Roman" w:hAnsi="Times New Roman"/>
                <w:sz w:val="24"/>
                <w:szCs w:val="24"/>
              </w:rPr>
              <w:t xml:space="preserve">_____________________________</w:t>
            </w:r>
            <w:r>
              <w:rPr>
                <w:rFonts w:ascii="Times New Roman" w:hAnsi="Times New Roman"/>
                <w:sz w:val="24"/>
                <w:szCs w:val="24"/>
              </w:rPr>
            </w:r>
            <w:r>
              <w:rPr>
                <w:rFonts w:ascii="Times New Roman" w:hAnsi="Times New Roman"/>
                <w:sz w:val="24"/>
                <w:szCs w:val="24"/>
              </w:rPr>
            </w:r>
          </w:p>
        </w:tc>
        <w:tc>
          <w:tcPr>
            <w:tcMar>
              <w:left w:w="80" w:type="dxa"/>
              <w:top w:w="80" w:type="dxa"/>
              <w:right w:w="80" w:type="dxa"/>
              <w:bottom w:w="80" w:type="dxa"/>
            </w:tcMar>
            <w:tcW w:w="4927" w:type="dxa"/>
            <w:textDirection w:val="lrTb"/>
            <w:noWrap w:val="false"/>
          </w:tcPr>
          <w:p>
            <w:pPr>
              <w:pStyle w:val="1465"/>
              <w:ind w:left="0" w:right="-8"/>
              <w:jc w:val="both"/>
              <w:spacing w:after="0"/>
              <w:rPr>
                <w:rFonts w:ascii="Times New Roman" w:hAnsi="Times New Roman"/>
                <w:sz w:val="24"/>
                <w:szCs w:val="24"/>
              </w:rPr>
              <w:pBdr>
                <w:top w:val="none" w:color="000000" w:sz="0" w:space="0"/>
                <w:left w:val="none" w:color="000000" w:sz="0" w:space="0"/>
                <w:bottom w:val="none" w:color="000000" w:sz="0" w:space="0"/>
                <w:right w:val="none" w:color="000000" w:sz="0" w:space="0"/>
              </w:pBdr>
            </w:pPr>
            <w:r>
              <w:rPr>
                <w:rFonts w:ascii="Times New Roman" w:hAnsi="Times New Roman"/>
                <w:sz w:val="24"/>
                <w:szCs w:val="24"/>
              </w:rPr>
              <w:t xml:space="preserve">________________________________</w:t>
            </w:r>
            <w:r>
              <w:rPr>
                <w:rFonts w:ascii="Times New Roman" w:hAnsi="Times New Roman"/>
                <w:sz w:val="24"/>
                <w:szCs w:val="24"/>
              </w:rPr>
            </w:r>
            <w:r>
              <w:rPr>
                <w:rFonts w:ascii="Times New Roman" w:hAnsi="Times New Roman"/>
                <w:sz w:val="24"/>
                <w:szCs w:val="24"/>
              </w:rPr>
            </w:r>
          </w:p>
        </w:tc>
      </w:tr>
    </w:tbl>
    <w:p>
      <w:pPr>
        <w:pStyle w:val="1465"/>
        <w:ind w:left="0" w:right="-8"/>
        <w:jc w:val="both"/>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right="-8"/>
        <w:jc w:val="both"/>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right="-8"/>
        <w:jc w:val="both"/>
        <w:shd w:val="clear" w:color="auto" w:fill="ffffff"/>
        <w:rPr>
          <w:rFonts w:ascii="Times New Roman" w:hAnsi="Times New Roman"/>
          <w:b/>
          <w:bCs/>
          <w:sz w:val="24"/>
          <w:szCs w:val="24"/>
        </w:rPr>
        <w:sectPr>
          <w:footnotePr/>
          <w:endnotePr/>
          <w:type w:val="nextPage"/>
          <w:pgSz w:w="11900" w:h="16840" w:orient="portrait"/>
          <w:pgMar w:top="1134" w:right="709" w:bottom="851" w:left="1701" w:header="567" w:footer="709" w:gutter="0"/>
          <w:pgNumType w:start="7"/>
          <w:rtlGutter/>
          <w:cols w:num="1" w:sep="0" w:space="720" w:equalWidth="1"/>
          <w:docGrid w:linePitch="360"/>
          <w:titlePg/>
        </w:sect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tbl>
      <w:tblPr>
        <w:tblW w:w="14925" w:type="dxa"/>
        <w:tblInd w:w="9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ook w:val="04A0" w:firstRow="1" w:lastRow="0" w:firstColumn="1" w:lastColumn="0" w:noHBand="0" w:noVBand="1"/>
      </w:tblPr>
      <w:tblGrid>
        <w:gridCol w:w="1730"/>
        <w:gridCol w:w="1583"/>
        <w:gridCol w:w="5173"/>
        <w:gridCol w:w="1114"/>
        <w:gridCol w:w="1202"/>
        <w:gridCol w:w="1180"/>
        <w:gridCol w:w="1428"/>
        <w:gridCol w:w="1576"/>
      </w:tblGrid>
      <w:tr>
        <w:tblPrEx/>
        <w:trPr>
          <w:trHeight w:val="690"/>
        </w:trPr>
        <w:tc>
          <w:tcPr>
            <w:tcW w:w="1730" w:type="dxa"/>
            <w:vAlign w:val="bottom"/>
            <w:textDirection w:val="lrTb"/>
            <w:noWrap w:val="false"/>
          </w:tcPr>
          <w:p>
            <w:pPr>
              <w:rPr>
                <w:rFonts w:ascii="Times New Roman" w:hAnsi="Times New Roman"/>
              </w:rPr>
            </w:pPr>
            <w:r>
              <w:rPr>
                <w:rFonts w:ascii="Times New Roman" w:hAnsi="Times New Roman"/>
              </w:rPr>
              <w:t xml:space="preserve">Инвестор </w:t>
            </w:r>
            <w:r>
              <w:rPr>
                <w:rFonts w:ascii="Times New Roman" w:hAnsi="Times New Roman"/>
              </w:rPr>
            </w:r>
            <w:r>
              <w:rPr>
                <w:rFonts w:ascii="Times New Roman" w:hAnsi="Times New Roman"/>
              </w:rPr>
            </w:r>
          </w:p>
        </w:tc>
        <w:tc>
          <w:tcPr>
            <w:gridSpan w:val="5"/>
            <w:tcW w:w="10191" w:type="dxa"/>
            <w:vAlign w:val="bottom"/>
            <w:textDirection w:val="lrTb"/>
            <w:noWrap w:val="false"/>
          </w:tcPr>
          <w:p>
            <w:pPr>
              <w:rPr>
                <w:rFonts w:ascii="Times New Roman" w:hAnsi="Times New Roman"/>
                <w:u w:val="single"/>
              </w:rPr>
            </w:pPr>
            <w:r>
              <w:rPr>
                <w:rFonts w:ascii="Times New Roman" w:hAnsi="Times New Roman"/>
                <w:u w:val="single"/>
              </w:rPr>
            </w:r>
            <w:r>
              <w:rPr>
                <w:rFonts w:ascii="Times New Roman" w:hAnsi="Times New Roman"/>
                <w:u w:val="single"/>
              </w:rPr>
            </w:r>
            <w:r>
              <w:rPr>
                <w:rFonts w:ascii="Times New Roman" w:hAnsi="Times New Roman"/>
                <w:u w:val="single"/>
              </w:rPr>
            </w:r>
          </w:p>
        </w:tc>
        <w:tc>
          <w:tcPr>
            <w:gridSpan w:val="2"/>
            <w:tcW w:w="3004" w:type="dxa"/>
            <w:textDirection w:val="lrTb"/>
            <w:noWrap w:val="false"/>
          </w:tcPr>
          <w:p>
            <w:pPr>
              <w:rPr>
                <w:rFonts w:ascii="Times New Roman" w:hAnsi="Times New Roman"/>
                <w:sz w:val="24"/>
                <w:szCs w:val="24"/>
              </w:rPr>
            </w:pPr>
            <w:r>
              <w:rPr>
                <w:rFonts w:ascii="Times New Roman" w:hAnsi="Times New Roman"/>
                <w:sz w:val="24"/>
                <w:szCs w:val="24"/>
              </w:rPr>
              <w:t xml:space="preserve">Приложение 1 </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к Порядку</w:t>
            </w:r>
            <w:r>
              <w:rPr>
                <w:rFonts w:ascii="Times New Roman" w:hAnsi="Times New Roman"/>
                <w:bCs/>
                <w:sz w:val="24"/>
                <w:szCs w:val="24"/>
              </w:rPr>
              <w:t xml:space="preserve"> передачи и учета давальческих материалов</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Приложение к Справке </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о стоимости выполненных работ и затрат</w:t>
            </w:r>
            <w:r>
              <w:rPr>
                <w:rFonts w:ascii="Times New Roman" w:hAnsi="Times New Roman"/>
                <w:sz w:val="24"/>
                <w:szCs w:val="24"/>
              </w:rPr>
            </w:r>
            <w:r>
              <w:rPr>
                <w:rFonts w:ascii="Times New Roman" w:hAnsi="Times New Roman"/>
                <w:sz w:val="24"/>
                <w:szCs w:val="24"/>
              </w:rPr>
            </w:r>
          </w:p>
          <w:p>
            <w:pPr>
              <w:rPr>
                <w:rFonts w:ascii="Times New Roman" w:hAnsi="Times New Roman"/>
              </w:rPr>
            </w:pPr>
            <w:r>
              <w:rPr>
                <w:rFonts w:ascii="Times New Roman" w:hAnsi="Times New Roman"/>
                <w:sz w:val="24"/>
                <w:szCs w:val="24"/>
              </w:rPr>
              <w:t xml:space="preserve">от______ №______</w:t>
            </w:r>
            <w:r>
              <w:rPr>
                <w:rFonts w:ascii="Times New Roman" w:hAnsi="Times New Roman"/>
              </w:rPr>
            </w:r>
            <w:r>
              <w:rPr>
                <w:rFonts w:ascii="Times New Roman" w:hAnsi="Times New Roman"/>
              </w:rPr>
            </w:r>
          </w:p>
        </w:tc>
      </w:tr>
      <w:tr>
        <w:tblPrEx/>
        <w:trPr>
          <w:trHeight w:val="63"/>
        </w:trPr>
        <w:tc>
          <w:tcPr>
            <w:tcW w:w="1730" w:type="dxa"/>
            <w:vAlign w:val="bottom"/>
            <w:textDirection w:val="lrTb"/>
            <w:noWrap w:val="false"/>
          </w:tcPr>
          <w:p>
            <w:pPr>
              <w:rPr>
                <w:rFonts w:ascii="Times New Roman" w:hAnsi="Times New Roman"/>
              </w:rPr>
            </w:pPr>
            <w:r>
              <w:rPr>
                <w:rFonts w:ascii="Times New Roman" w:hAnsi="Times New Roman"/>
              </w:rPr>
              <w:t xml:space="preserve">Заказчик (Генподрядчик)</w:t>
            </w:r>
            <w:r>
              <w:rPr>
                <w:rFonts w:ascii="Times New Roman" w:hAnsi="Times New Roman"/>
              </w:rPr>
            </w:r>
            <w:r>
              <w:rPr>
                <w:rFonts w:ascii="Times New Roman" w:hAnsi="Times New Roman"/>
              </w:rPr>
            </w:r>
          </w:p>
        </w:tc>
        <w:tc>
          <w:tcPr>
            <w:gridSpan w:val="5"/>
            <w:tcW w:w="10191" w:type="dxa"/>
            <w:vAlign w:val="bottom"/>
            <w:textDirection w:val="lrTb"/>
            <w:noWrap w:val="false"/>
          </w:tcPr>
          <w:p>
            <w:pPr>
              <w:rPr>
                <w:rFonts w:ascii="Times New Roman" w:hAnsi="Times New Roman"/>
                <w:u w:val="single"/>
              </w:rPr>
            </w:pPr>
            <w:r>
              <w:rPr>
                <w:rFonts w:ascii="Times New Roman" w:hAnsi="Times New Roman"/>
                <w:u w:val="single"/>
              </w:rPr>
            </w:r>
            <w:r>
              <w:rPr>
                <w:rFonts w:ascii="Times New Roman" w:hAnsi="Times New Roman"/>
                <w:u w:val="single"/>
              </w:rPr>
            </w:r>
            <w:r>
              <w:rPr>
                <w:rFonts w:ascii="Times New Roman" w:hAnsi="Times New Roman"/>
                <w:u w:val="single"/>
              </w:rPr>
            </w:r>
          </w:p>
        </w:tc>
        <w:tc>
          <w:tcPr>
            <w:tcW w:w="142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tcW w:w="1730" w:type="dxa"/>
            <w:vAlign w:val="bottom"/>
            <w:textDirection w:val="lrTb"/>
            <w:noWrap w:val="false"/>
          </w:tcPr>
          <w:p>
            <w:pPr>
              <w:rPr>
                <w:rFonts w:ascii="Times New Roman" w:hAnsi="Times New Roman"/>
              </w:rPr>
            </w:pPr>
            <w:r>
              <w:rPr>
                <w:rFonts w:ascii="Times New Roman" w:hAnsi="Times New Roman"/>
              </w:rPr>
              <w:t xml:space="preserve">Подрядчик (Субподрядчик)</w:t>
            </w:r>
            <w:r>
              <w:rPr>
                <w:rFonts w:ascii="Times New Roman" w:hAnsi="Times New Roman"/>
              </w:rPr>
            </w:r>
            <w:r>
              <w:rPr>
                <w:rFonts w:ascii="Times New Roman" w:hAnsi="Times New Roman"/>
              </w:rPr>
            </w:r>
          </w:p>
        </w:tc>
        <w:tc>
          <w:tcPr>
            <w:gridSpan w:val="7"/>
            <w:tcW w:w="13195" w:type="dxa"/>
            <w:vAlign w:val="bottom"/>
            <w:textDirection w:val="lrTb"/>
            <w:noWrap w:val="false"/>
          </w:tcPr>
          <w:p>
            <w:pPr>
              <w:rPr>
                <w:rFonts w:ascii="Times New Roman" w:hAnsi="Times New Roman"/>
                <w:u w:val="single"/>
              </w:rPr>
            </w:pPr>
            <w:r>
              <w:rPr>
                <w:rFonts w:ascii="Times New Roman" w:hAnsi="Times New Roman"/>
                <w:u w:val="single"/>
              </w:rPr>
            </w:r>
            <w:r>
              <w:rPr>
                <w:rFonts w:ascii="Times New Roman" w:hAnsi="Times New Roman"/>
                <w:u w:val="single"/>
              </w:rPr>
            </w:r>
            <w:r>
              <w:rPr>
                <w:rFonts w:ascii="Times New Roman" w:hAnsi="Times New Roman"/>
                <w:u w:val="single"/>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t xml:space="preserve">Стройка</w:t>
            </w:r>
            <w:r>
              <w:rPr>
                <w:rFonts w:ascii="Times New Roman" w:hAnsi="Times New Roman"/>
              </w:rPr>
            </w:r>
            <w:r>
              <w:rPr>
                <w:rFonts w:ascii="Times New Roman" w:hAnsi="Times New Roman"/>
              </w:rPr>
            </w:r>
          </w:p>
        </w:tc>
        <w:tc>
          <w:tcPr>
            <w:gridSpan w:val="7"/>
            <w:tcW w:w="13195" w:type="dxa"/>
            <w:vAlign w:val="bottom"/>
            <w:textDirection w:val="lrTb"/>
            <w:noWrap w:val="false"/>
          </w:tcPr>
          <w:p>
            <w:pPr>
              <w:rPr>
                <w:rFonts w:ascii="Times New Roman" w:hAnsi="Times New Roman"/>
                <w:u w:val="single"/>
              </w:rPr>
            </w:pPr>
            <w:r>
              <w:rPr>
                <w:rFonts w:ascii="Times New Roman" w:hAnsi="Times New Roman"/>
                <w:u w:val="single"/>
              </w:rPr>
            </w:r>
            <w:r>
              <w:rPr>
                <w:rFonts w:ascii="Times New Roman" w:hAnsi="Times New Roman"/>
                <w:u w:val="single"/>
              </w:rPr>
            </w:r>
            <w:r>
              <w:rPr>
                <w:rFonts w:ascii="Times New Roman" w:hAnsi="Times New Roman"/>
                <w:u w:val="single"/>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t xml:space="preserve">Объект</w:t>
            </w:r>
            <w:r>
              <w:rPr>
                <w:rFonts w:ascii="Times New Roman" w:hAnsi="Times New Roman"/>
              </w:rPr>
            </w:r>
            <w:r>
              <w:rPr>
                <w:rFonts w:ascii="Times New Roman" w:hAnsi="Times New Roman"/>
              </w:rPr>
            </w:r>
          </w:p>
        </w:tc>
        <w:tc>
          <w:tcPr>
            <w:gridSpan w:val="7"/>
            <w:tcW w:w="13195" w:type="dxa"/>
            <w:vAlign w:val="bottom"/>
            <w:textDirection w:val="lrTb"/>
            <w:noWrap w:val="false"/>
          </w:tcPr>
          <w:p>
            <w:pPr>
              <w:rPr>
                <w:rFonts w:ascii="Times New Roman" w:hAnsi="Times New Roman"/>
                <w:u w:val="single"/>
              </w:rPr>
            </w:pPr>
            <w:r>
              <w:rPr>
                <w:rFonts w:ascii="Times New Roman" w:hAnsi="Times New Roman"/>
                <w:u w:val="single"/>
              </w:rPr>
            </w:r>
            <w:r>
              <w:rPr>
                <w:rFonts w:ascii="Times New Roman" w:hAnsi="Times New Roman"/>
                <w:u w:val="single"/>
              </w:rPr>
            </w:r>
            <w:r>
              <w:rPr>
                <w:rFonts w:ascii="Times New Roman" w:hAnsi="Times New Roman"/>
                <w:u w:val="single"/>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2"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gridSpan w:val="6"/>
            <w:tcW w:w="11921" w:type="dxa"/>
            <w:vAlign w:val="center"/>
            <w:textDirection w:val="lrTb"/>
            <w:noWrap/>
          </w:tcPr>
          <w:p>
            <w:pPr>
              <w:jc w:val="center"/>
              <w:rPr>
                <w:rFonts w:ascii="Times New Roman" w:hAnsi="Times New Roman"/>
                <w:b/>
                <w:bCs/>
              </w:rPr>
            </w:pPr>
            <w:r>
              <w:rPr>
                <w:rFonts w:ascii="Times New Roman" w:hAnsi="Times New Roman"/>
                <w:b/>
                <w:bCs/>
              </w:rPr>
              <w:t xml:space="preserve">Ведомость о стоимости смонтированного оборудования заказчика </w:t>
            </w:r>
            <w:r>
              <w:rPr>
                <w:rFonts w:ascii="Times New Roman" w:hAnsi="Times New Roman"/>
                <w:b/>
                <w:bCs/>
              </w:rPr>
            </w:r>
            <w:r>
              <w:rPr>
                <w:rFonts w:ascii="Times New Roman" w:hAnsi="Times New Roman"/>
                <w:b/>
                <w:bCs/>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2"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gridSpan w:val="2"/>
            <w:tcW w:w="3313" w:type="dxa"/>
            <w:vAlign w:val="center"/>
            <w:textDirection w:val="lrTb"/>
            <w:noWrap/>
          </w:tcPr>
          <w:p>
            <w:pPr>
              <w:jc w:val="center"/>
              <w:rPr>
                <w:rFonts w:ascii="Times New Roman" w:hAnsi="Times New Roman"/>
              </w:rPr>
            </w:pPr>
            <w:r>
              <w:rPr>
                <w:rFonts w:ascii="Times New Roman" w:hAnsi="Times New Roman"/>
              </w:rPr>
              <w:t xml:space="preserve">Номер</w:t>
            </w:r>
            <w:r>
              <w:rPr>
                <w:rFonts w:ascii="Times New Roman" w:hAnsi="Times New Roman"/>
              </w:rPr>
            </w:r>
            <w:r>
              <w:rPr>
                <w:rFonts w:ascii="Times New Roman" w:hAnsi="Times New Roman"/>
              </w:rPr>
            </w:r>
          </w:p>
        </w:tc>
        <w:tc>
          <w:tcPr>
            <w:tcW w:w="5173" w:type="dxa"/>
            <w:vAlign w:val="center"/>
            <w:vMerge w:val="restart"/>
            <w:textDirection w:val="lrTb"/>
            <w:noWrap w:val="false"/>
          </w:tcPr>
          <w:p>
            <w:pPr>
              <w:jc w:val="center"/>
              <w:rPr>
                <w:rFonts w:ascii="Times New Roman" w:hAnsi="Times New Roman"/>
              </w:rPr>
            </w:pPr>
            <w:r>
              <w:rPr>
                <w:rFonts w:ascii="Times New Roman" w:hAnsi="Times New Roman"/>
              </w:rPr>
              <w:t xml:space="preserve">Наименование работ</w:t>
            </w:r>
            <w:r>
              <w:rPr>
                <w:rFonts w:ascii="Times New Roman" w:hAnsi="Times New Roman"/>
              </w:rPr>
            </w:r>
            <w:r>
              <w:rPr>
                <w:rFonts w:ascii="Times New Roman" w:hAnsi="Times New Roman"/>
              </w:rPr>
            </w:r>
          </w:p>
        </w:tc>
        <w:tc>
          <w:tcPr>
            <w:tcW w:w="1204" w:type="dxa"/>
            <w:vAlign w:val="center"/>
            <w:vMerge w:val="restart"/>
            <w:textDirection w:val="lrTb"/>
            <w:noWrap w:val="false"/>
          </w:tcPr>
          <w:p>
            <w:pPr>
              <w:jc w:val="center"/>
              <w:rPr>
                <w:rFonts w:ascii="Times New Roman" w:hAnsi="Times New Roman"/>
              </w:rPr>
            </w:pPr>
            <w:r>
              <w:rPr>
                <w:rFonts w:ascii="Times New Roman" w:hAnsi="Times New Roman"/>
              </w:rPr>
              <w:t xml:space="preserve">Номер и дата накладной</w:t>
            </w:r>
            <w:r>
              <w:rPr>
                <w:rFonts w:ascii="Times New Roman" w:hAnsi="Times New Roman"/>
              </w:rPr>
            </w:r>
            <w:r>
              <w:rPr>
                <w:rFonts w:ascii="Times New Roman" w:hAnsi="Times New Roman"/>
              </w:rPr>
            </w:r>
          </w:p>
        </w:tc>
        <w:tc>
          <w:tcPr>
            <w:tcW w:w="1202" w:type="dxa"/>
            <w:vAlign w:val="center"/>
            <w:vMerge w:val="restart"/>
            <w:textDirection w:val="lrTb"/>
            <w:noWrap w:val="false"/>
          </w:tcPr>
          <w:p>
            <w:pPr>
              <w:jc w:val="center"/>
              <w:rPr>
                <w:rFonts w:ascii="Times New Roman" w:hAnsi="Times New Roman"/>
              </w:rPr>
            </w:pPr>
            <w:r>
              <w:rPr>
                <w:rFonts w:ascii="Times New Roman" w:hAnsi="Times New Roman"/>
              </w:rPr>
              <w:t xml:space="preserve">Единица измерения</w:t>
            </w:r>
            <w:r>
              <w:rPr>
                <w:rFonts w:ascii="Times New Roman" w:hAnsi="Times New Roman"/>
              </w:rPr>
            </w:r>
            <w:r>
              <w:rPr>
                <w:rFonts w:ascii="Times New Roman" w:hAnsi="Times New Roman"/>
              </w:rPr>
            </w:r>
          </w:p>
        </w:tc>
        <w:tc>
          <w:tcPr>
            <w:gridSpan w:val="3"/>
            <w:tcW w:w="4033" w:type="dxa"/>
            <w:vAlign w:val="center"/>
            <w:textDirection w:val="lrTb"/>
            <w:noWrap/>
          </w:tcPr>
          <w:p>
            <w:pPr>
              <w:jc w:val="center"/>
              <w:rPr>
                <w:rFonts w:ascii="Times New Roman" w:hAnsi="Times New Roman"/>
              </w:rPr>
            </w:pPr>
            <w:r>
              <w:rPr>
                <w:rFonts w:ascii="Times New Roman" w:hAnsi="Times New Roman"/>
              </w:rPr>
              <w:t xml:space="preserve">Выполнено работ</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по порядку</w:t>
            </w:r>
            <w:r>
              <w:rPr>
                <w:rFonts w:ascii="Times New Roman" w:hAnsi="Times New Roman"/>
              </w:rPr>
            </w:r>
            <w:r>
              <w:rPr>
                <w:rFonts w:ascii="Times New Roman" w:hAnsi="Times New Roman"/>
              </w:rPr>
            </w:r>
          </w:p>
        </w:tc>
        <w:tc>
          <w:tcPr>
            <w:tcW w:w="1583" w:type="dxa"/>
            <w:vAlign w:val="center"/>
            <w:textDirection w:val="lrTb"/>
            <w:noWrap w:val="false"/>
          </w:tcPr>
          <w:p>
            <w:pPr>
              <w:jc w:val="center"/>
              <w:rPr>
                <w:rFonts w:ascii="Times New Roman" w:hAnsi="Times New Roman"/>
              </w:rPr>
            </w:pPr>
            <w:r>
              <w:rPr>
                <w:rFonts w:ascii="Times New Roman" w:hAnsi="Times New Roman"/>
              </w:rPr>
              <w:t xml:space="preserve">позиции по спецификации</w:t>
            </w:r>
            <w:r>
              <w:rPr>
                <w:rFonts w:ascii="Times New Roman" w:hAnsi="Times New Roman"/>
              </w:rPr>
            </w:r>
            <w:r>
              <w:rPr>
                <w:rFonts w:ascii="Times New Roman" w:hAnsi="Times New Roman"/>
              </w:rPr>
            </w:r>
          </w:p>
        </w:tc>
        <w:tc>
          <w:tcPr>
            <w:tcW w:w="5173"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2"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029" w:type="dxa"/>
            <w:vAlign w:val="center"/>
            <w:textDirection w:val="lrTb"/>
            <w:noWrap w:val="false"/>
          </w:tcPr>
          <w:p>
            <w:pPr>
              <w:jc w:val="center"/>
              <w:rPr>
                <w:rFonts w:ascii="Times New Roman" w:hAnsi="Times New Roman"/>
              </w:rPr>
            </w:pPr>
            <w:r>
              <w:rPr>
                <w:rFonts w:ascii="Times New Roman" w:hAnsi="Times New Roman"/>
              </w:rPr>
              <w:t xml:space="preserve">количество</w:t>
            </w:r>
            <w:r>
              <w:rPr>
                <w:rFonts w:ascii="Times New Roman" w:hAnsi="Times New Roman"/>
              </w:rPr>
            </w:r>
            <w:r>
              <w:rPr>
                <w:rFonts w:ascii="Times New Roman" w:hAnsi="Times New Roman"/>
              </w:rPr>
            </w:r>
          </w:p>
        </w:tc>
        <w:tc>
          <w:tcPr>
            <w:tcW w:w="1428" w:type="dxa"/>
            <w:vAlign w:val="center"/>
            <w:textDirection w:val="lrTb"/>
            <w:noWrap w:val="false"/>
          </w:tcPr>
          <w:p>
            <w:pPr>
              <w:jc w:val="center"/>
              <w:rPr>
                <w:rFonts w:ascii="Times New Roman" w:hAnsi="Times New Roman"/>
              </w:rPr>
            </w:pPr>
            <w:r>
              <w:rPr>
                <w:rFonts w:ascii="Times New Roman" w:hAnsi="Times New Roman"/>
              </w:rPr>
              <w:t xml:space="preserve">цена за единицу, руб.</w:t>
            </w:r>
            <w:r>
              <w:rPr>
                <w:rFonts w:ascii="Times New Roman" w:hAnsi="Times New Roman"/>
              </w:rPr>
            </w:r>
            <w:r>
              <w:rPr>
                <w:rFonts w:ascii="Times New Roman" w:hAnsi="Times New Roman"/>
              </w:rPr>
            </w:r>
          </w:p>
        </w:tc>
        <w:tc>
          <w:tcPr>
            <w:tcW w:w="1576" w:type="dxa"/>
            <w:vAlign w:val="center"/>
            <w:textDirection w:val="lrTb"/>
            <w:noWrap w:val="false"/>
          </w:tcPr>
          <w:p>
            <w:pPr>
              <w:jc w:val="center"/>
              <w:rPr>
                <w:rFonts w:ascii="Times New Roman" w:hAnsi="Times New Roman"/>
              </w:rPr>
            </w:pPr>
            <w:r>
              <w:rPr>
                <w:rFonts w:ascii="Times New Roman" w:hAnsi="Times New Roman"/>
              </w:rPr>
              <w:t xml:space="preserve">стоимость, руб.</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1583" w:type="dxa"/>
            <w:vAlign w:val="center"/>
            <w:textDirection w:val="lrTb"/>
            <w:noWrap/>
          </w:tcPr>
          <w:p>
            <w:pPr>
              <w:jc w:val="cente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5173" w:type="dxa"/>
            <w:vAlign w:val="center"/>
            <w:textDirection w:val="lrTb"/>
            <w:noWrap/>
          </w:tcPr>
          <w:p>
            <w:pPr>
              <w:jc w:val="cente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W w:w="1029" w:type="dxa"/>
            <w:vAlign w:val="center"/>
            <w:textDirection w:val="lrTb"/>
            <w:noWrap/>
          </w:tcPr>
          <w:p>
            <w:pPr>
              <w:jc w:val="cente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W w:w="1428" w:type="dxa"/>
            <w:vAlign w:val="center"/>
            <w:textDirection w:val="lrTb"/>
            <w:noWrap/>
          </w:tcPr>
          <w:p>
            <w:pPr>
              <w:jc w:val="center"/>
              <w:rPr>
                <w:rFonts w:ascii="Times New Roman" w:hAnsi="Times New Roman"/>
              </w:rPr>
            </w:pPr>
            <w:r>
              <w:rPr>
                <w:rFonts w:ascii="Times New Roman" w:hAnsi="Times New Roman"/>
              </w:rPr>
              <w:t xml:space="preserve">9</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10</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jc w:val="right"/>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jc w:val="right"/>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jc w:val="right"/>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jc w:val="right"/>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bottom"/>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tcW w:w="1730"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center"/>
            <w:textDirection w:val="lrTb"/>
            <w:noWrap w:val="false"/>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center"/>
            <w:textDirection w:val="lrTb"/>
            <w:noWrap w:val="false"/>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2"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576"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r>
      <w:tr>
        <w:tblPrEx/>
        <w:trPr>
          <w:trHeight w:val="63"/>
        </w:trPr>
        <w:tc>
          <w:tcPr>
            <w:gridSpan w:val="6"/>
            <w:shd w:val="clear" w:color="000000" w:fill="c0c0c0"/>
            <w:tcW w:w="11921" w:type="dxa"/>
            <w:vAlign w:val="center"/>
            <w:textDirection w:val="lrTb"/>
            <w:noWrap/>
          </w:tcPr>
          <w:p>
            <w:pPr>
              <w:jc w:val="center"/>
              <w:rPr>
                <w:rFonts w:ascii="Times New Roman" w:hAnsi="Times New Roman"/>
                <w:b/>
                <w:bCs/>
              </w:rPr>
            </w:pPr>
            <w:r>
              <w:rPr>
                <w:rFonts w:ascii="Times New Roman" w:hAnsi="Times New Roman"/>
                <w:b/>
                <w:bCs/>
              </w:rPr>
              <w:t xml:space="preserve">ИТОГО:</w:t>
            </w:r>
            <w:r>
              <w:rPr>
                <w:rFonts w:ascii="Times New Roman" w:hAnsi="Times New Roman"/>
                <w:b/>
                <w:bCs/>
              </w:rPr>
            </w:r>
            <w:r>
              <w:rPr>
                <w:rFonts w:ascii="Times New Roman" w:hAnsi="Times New Roman"/>
                <w:b/>
                <w:bCs/>
              </w:rPr>
            </w:r>
          </w:p>
        </w:tc>
        <w:tc>
          <w:tcPr>
            <w:shd w:val="clear" w:color="000000" w:fill="c0c0c0"/>
            <w:tcW w:w="1428" w:type="dxa"/>
            <w:vAlign w:val="center"/>
            <w:textDirection w:val="lrTb"/>
            <w:noWrap/>
          </w:tcPr>
          <w:p>
            <w:pPr>
              <w:jc w:val="cente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shd w:val="clear" w:color="000000" w:fill="c0c0c0"/>
            <w:tcW w:w="1576" w:type="dxa"/>
            <w:vAlign w:val="center"/>
            <w:textDirection w:val="lrTb"/>
            <w:noWrap/>
          </w:tcPr>
          <w:p>
            <w:pPr>
              <w:jc w:val="center"/>
              <w:rPr>
                <w:rFonts w:ascii="Times New Roman" w:hAnsi="Times New Roman"/>
                <w:b/>
                <w:bCs/>
              </w:rPr>
            </w:pPr>
            <w:r>
              <w:rPr>
                <w:rFonts w:ascii="Times New Roman" w:hAnsi="Times New Roman"/>
                <w:b/>
                <w:bCs/>
              </w:rPr>
              <w:t xml:space="preserve">0,00</w:t>
            </w:r>
            <w:r>
              <w:rPr>
                <w:rFonts w:ascii="Times New Roman" w:hAnsi="Times New Roman"/>
                <w:b/>
                <w:bCs/>
              </w:rPr>
            </w:r>
            <w:r>
              <w:rPr>
                <w:rFonts w:ascii="Times New Roman" w:hAnsi="Times New Roman"/>
                <w:b/>
                <w:bCs/>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2"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t xml:space="preserve">Сдал:</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2"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W w:w="2231" w:type="dxa"/>
            <w:vAlign w:val="bottom"/>
            <w:textDirection w:val="lrTb"/>
            <w:noWrap/>
          </w:tcPr>
          <w:p>
            <w:pPr>
              <w:rPr>
                <w:rFonts w:ascii="Times New Roman" w:hAnsi="Times New Roman"/>
              </w:rPr>
            </w:pPr>
            <w:r>
              <w:rPr>
                <w:rFonts w:ascii="Times New Roman" w:hAnsi="Times New Roman"/>
              </w:rPr>
              <w:t xml:space="preserve">(подпись)</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t xml:space="preserve">Принял:</w:t>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2" w:type="dxa"/>
            <w:vAlign w:val="bottom"/>
            <w:textDirection w:val="lrTb"/>
            <w:noWrap/>
          </w:tcPr>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tc>
        <w:tc>
          <w:tcPr>
            <w:tcW w:w="1029"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63"/>
        </w:trPr>
        <w:tc>
          <w:tcPr>
            <w:tcW w:w="1730"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8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5173"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0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W w:w="2231" w:type="dxa"/>
            <w:vAlign w:val="bottom"/>
            <w:textDirection w:val="lrTb"/>
            <w:noWrap/>
          </w:tcPr>
          <w:p>
            <w:pPr>
              <w:rPr>
                <w:rFonts w:ascii="Times New Roman" w:hAnsi="Times New Roman"/>
              </w:rPr>
            </w:pPr>
            <w:r>
              <w:rPr>
                <w:rFonts w:ascii="Times New Roman" w:hAnsi="Times New Roman"/>
              </w:rPr>
              <w:t xml:space="preserve">(подпись)</w:t>
            </w:r>
            <w:r>
              <w:rPr>
                <w:rFonts w:ascii="Times New Roman" w:hAnsi="Times New Roman"/>
              </w:rPr>
            </w:r>
            <w:r>
              <w:rPr>
                <w:rFonts w:ascii="Times New Roman" w:hAnsi="Times New Roman"/>
              </w:rPr>
            </w:r>
          </w:p>
        </w:tc>
        <w:tc>
          <w:tcPr>
            <w:tcW w:w="1428"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76" w:type="dxa"/>
            <w:vAlign w:val="bottom"/>
            <w:textDirection w:val="lrTb"/>
            <w:noWrap/>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jc w:val="right"/>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left="10632"/>
        <w:jc w:val="both"/>
        <w:rPr>
          <w:rFonts w:ascii="Times New Roman" w:hAnsi="Times New Roman"/>
          <w:sz w:val="24"/>
          <w:szCs w:val="24"/>
        </w:rPr>
        <w:sectPr>
          <w:footnotePr/>
          <w:endnotePr/>
          <w:type w:val="nextPage"/>
          <w:pgSz w:w="16840" w:h="11900" w:orient="landscape"/>
          <w:pgMar w:top="1134" w:right="851" w:bottom="284" w:left="851" w:header="567" w:footer="709" w:gutter="0"/>
          <w:pgNumType w:start="7"/>
          <w:rtlGutter/>
          <w:cols w:num="1" w:sep="0" w:space="720" w:equalWidth="1"/>
          <w:docGrid w:linePitch="360"/>
          <w:titlePg/>
        </w:sect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left="10632"/>
        <w:jc w:val="both"/>
        <w:rPr>
          <w:rFonts w:ascii="Times New Roman" w:hAnsi="Times New Roman"/>
          <w:bCs/>
          <w:sz w:val="24"/>
          <w:szCs w:val="24"/>
        </w:rPr>
      </w:pPr>
      <w:r>
        <w:rPr>
          <w:rFonts w:ascii="Times New Roman" w:hAnsi="Times New Roman"/>
          <w:sz w:val="24"/>
          <w:szCs w:val="24"/>
        </w:rPr>
        <w:t xml:space="preserve">Приложение 2 к Порядку</w:t>
      </w:r>
      <w:r>
        <w:rPr>
          <w:rFonts w:ascii="Times New Roman" w:hAnsi="Times New Roman"/>
          <w:bCs/>
          <w:sz w:val="24"/>
          <w:szCs w:val="24"/>
        </w:rPr>
        <w:t xml:space="preserve"> </w:t>
      </w:r>
      <w:r>
        <w:rPr>
          <w:rFonts w:ascii="Times New Roman" w:hAnsi="Times New Roman"/>
          <w:bCs/>
          <w:sz w:val="24"/>
          <w:szCs w:val="24"/>
        </w:rPr>
      </w:r>
      <w:r>
        <w:rPr>
          <w:rFonts w:ascii="Times New Roman" w:hAnsi="Times New Roman"/>
          <w:bCs/>
          <w:sz w:val="24"/>
          <w:szCs w:val="24"/>
        </w:rPr>
      </w:r>
    </w:p>
    <w:p>
      <w:pPr>
        <w:ind w:left="10632"/>
        <w:jc w:val="both"/>
        <w:rPr>
          <w:rFonts w:ascii="Times New Roman" w:hAnsi="Times New Roman"/>
          <w:sz w:val="24"/>
          <w:szCs w:val="24"/>
        </w:rPr>
      </w:pPr>
      <w:r>
        <w:rPr>
          <w:rFonts w:ascii="Times New Roman" w:hAnsi="Times New Roman"/>
          <w:bCs/>
          <w:sz w:val="24"/>
          <w:szCs w:val="24"/>
        </w:rPr>
        <w:t xml:space="preserve">передачи и учета давальческих материалов</w:t>
      </w:r>
      <w:r>
        <w:rPr>
          <w:rFonts w:ascii="Times New Roman" w:hAnsi="Times New Roman"/>
          <w:sz w:val="24"/>
          <w:szCs w:val="24"/>
        </w:rPr>
      </w:r>
      <w:r>
        <w:rPr>
          <w:rFonts w:ascii="Times New Roman" w:hAnsi="Times New Roman"/>
          <w:sz w:val="24"/>
          <w:szCs w:val="24"/>
        </w:rPr>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2467"/>
        <w:gridCol w:w="7598"/>
        <w:gridCol w:w="1984"/>
        <w:gridCol w:w="1985"/>
      </w:tblGrid>
      <w:tr>
        <w:tblPrEx/>
        <w:trPr>
          <w:gridAfter w:val="3"/>
          <w:gridBefore w:val="1"/>
        </w:trPr>
        <w:tc>
          <w:tcPr>
            <w:tcBorders>
              <w:top w:val="none" w:color="000000" w:sz="4" w:space="0"/>
              <w:left w:val="none" w:color="000000" w:sz="4" w:space="0"/>
              <w:bottom w:val="none" w:color="000000" w:sz="4" w:space="0"/>
              <w:right w:val="none" w:color="000000" w:sz="4" w:space="0"/>
            </w:tcBorders>
            <w:tcW w:w="2467" w:type="dxa"/>
            <w:vAlign w:val="bottom"/>
            <w:textDirection w:val="lrTb"/>
            <w:noWrap w:val="false"/>
          </w:tcPr>
          <w:p>
            <w:pPr>
              <w:jc w:val="center"/>
              <w:rPr>
                <w:rFonts w:ascii="Times New Roman" w:hAnsi="Times New Roman"/>
                <w:b/>
                <w:bCs/>
                <w:i/>
                <w:sz w:val="24"/>
                <w:szCs w:val="26"/>
              </w:rPr>
            </w:pPr>
            <w:r>
              <w:rPr>
                <w:rFonts w:ascii="Times New Roman" w:hAnsi="Times New Roman"/>
                <w:b/>
                <w:i/>
                <w:sz w:val="24"/>
                <w:szCs w:val="26"/>
              </w:rPr>
              <w:t xml:space="preserve">НАКЛАДНАЯ №</w:t>
            </w:r>
            <w:r>
              <w:rPr>
                <w:rFonts w:ascii="Times New Roman" w:hAnsi="Times New Roman"/>
                <w:b/>
                <w:bCs/>
                <w:i/>
                <w:sz w:val="24"/>
                <w:szCs w:val="26"/>
              </w:rPr>
            </w:r>
            <w:r>
              <w:rPr>
                <w:rFonts w:ascii="Times New Roman" w:hAnsi="Times New Roman"/>
                <w:b/>
                <w:bCs/>
                <w:i/>
                <w:sz w:val="24"/>
                <w:szCs w:val="26"/>
              </w:rPr>
            </w:r>
          </w:p>
        </w:tc>
      </w:tr>
      <w:tr>
        <w:tblPrEx/>
        <w:trPr>
          <w:trHeight w:val="280" w:hRule="exact"/>
        </w:trPr>
        <w:tc>
          <w:tcPr>
            <w:gridSpan w:val="4"/>
            <w:tcBorders>
              <w:top w:val="none" w:color="000000" w:sz="4" w:space="0"/>
              <w:left w:val="none" w:color="000000" w:sz="4" w:space="0"/>
              <w:bottom w:val="none" w:color="000000" w:sz="4" w:space="0"/>
              <w:right w:val="none" w:color="000000" w:sz="4" w:space="0"/>
            </w:tcBorders>
            <w:tcW w:w="13183" w:type="dxa"/>
            <w:textDirection w:val="lrTb"/>
            <w:noWrap w:val="false"/>
          </w:tcPr>
          <w:p>
            <w:pPr>
              <w:ind w:left="4083"/>
              <w:rPr>
                <w:rFonts w:ascii="Times New Roman" w:hAnsi="Times New Roman"/>
                <w:b/>
                <w:bCs/>
                <w:i/>
                <w:sz w:val="24"/>
                <w:szCs w:val="26"/>
              </w:rPr>
            </w:pPr>
            <w:r>
              <w:rPr>
                <w:rFonts w:ascii="Times New Roman" w:hAnsi="Times New Roman"/>
                <w:b/>
                <w:bCs/>
                <w:i/>
                <w:sz w:val="24"/>
                <w:szCs w:val="26"/>
              </w:rPr>
              <w:t xml:space="preserve">на отпуск материалов на сторону</w:t>
            </w:r>
            <w:r>
              <w:rPr>
                <w:rFonts w:ascii="Times New Roman" w:hAnsi="Times New Roman"/>
                <w:b/>
                <w:bCs/>
                <w:i/>
                <w:sz w:val="24"/>
                <w:szCs w:val="26"/>
              </w:rPr>
            </w:r>
            <w:r>
              <w:rPr>
                <w:rFonts w:ascii="Times New Roman" w:hAnsi="Times New Roman"/>
                <w:b/>
                <w:bCs/>
                <w:i/>
                <w:sz w:val="24"/>
                <w:szCs w:val="26"/>
              </w:rPr>
            </w:r>
          </w:p>
        </w:tc>
        <w:tc>
          <w:tcPr>
            <w:tcBorders>
              <w:top w:val="single" w:color="auto" w:sz="4" w:space="0"/>
              <w:left w:val="single" w:color="auto" w:sz="4" w:space="0"/>
              <w:bottom w:val="single" w:color="auto" w:sz="12" w:space="0"/>
              <w:right w:val="single" w:color="auto" w:sz="4" w:space="0"/>
            </w:tcBorders>
            <w:tcW w:w="1985" w:type="dxa"/>
            <w:textDirection w:val="lrTb"/>
            <w:noWrap w:val="false"/>
          </w:tcPr>
          <w:p>
            <w:pPr>
              <w:jc w:val="center"/>
              <w:rPr>
                <w:rFonts w:ascii="Times New Roman" w:hAnsi="Times New Roman"/>
                <w:i/>
                <w:sz w:val="24"/>
                <w:szCs w:val="26"/>
              </w:rPr>
            </w:pPr>
            <w:r>
              <w:rPr>
                <w:rFonts w:ascii="Times New Roman" w:hAnsi="Times New Roman"/>
                <w:i/>
                <w:sz w:val="24"/>
                <w:szCs w:val="26"/>
              </w:rPr>
              <w:t xml:space="preserve">Коды</w:t>
            </w:r>
            <w:r>
              <w:rPr>
                <w:rFonts w:ascii="Times New Roman" w:hAnsi="Times New Roman"/>
                <w:i/>
                <w:sz w:val="24"/>
                <w:szCs w:val="26"/>
              </w:rPr>
            </w:r>
            <w:r>
              <w:rPr>
                <w:rFonts w:ascii="Times New Roman" w:hAnsi="Times New Roman"/>
                <w:i/>
                <w:sz w:val="24"/>
                <w:szCs w:val="26"/>
              </w:rPr>
            </w:r>
          </w:p>
        </w:tc>
      </w:tr>
      <w:tr>
        <w:tblPrEx/>
        <w:trPr>
          <w:trHeight w:val="240" w:hRule="exact"/>
        </w:trPr>
        <w:tc>
          <w:tcPr>
            <w:gridSpan w:val="4"/>
            <w:tcBorders>
              <w:top w:val="none" w:color="000000" w:sz="4" w:space="0"/>
              <w:left w:val="none" w:color="000000" w:sz="4" w:space="0"/>
              <w:bottom w:val="none" w:color="000000" w:sz="4" w:space="0"/>
              <w:right w:val="single" w:color="auto" w:sz="12" w:space="0"/>
            </w:tcBorders>
            <w:tcW w:w="13183" w:type="dxa"/>
            <w:vAlign w:val="bottom"/>
            <w:textDirection w:val="lrTb"/>
            <w:noWrap w:val="false"/>
          </w:tcPr>
          <w:p>
            <w:pPr>
              <w:ind w:right="170"/>
              <w:jc w:val="right"/>
              <w:rPr>
                <w:rFonts w:ascii="Times New Roman" w:hAnsi="Times New Roman"/>
                <w:sz w:val="16"/>
                <w:szCs w:val="16"/>
              </w:rPr>
            </w:pPr>
            <w:r>
              <w:rPr>
                <w:rFonts w:ascii="Times New Roman" w:hAnsi="Times New Roman"/>
                <w:sz w:val="16"/>
                <w:szCs w:val="16"/>
              </w:rPr>
              <w:t xml:space="preserve">Форма по ОКУД</w:t>
            </w:r>
            <w:r>
              <w:rPr>
                <w:rFonts w:ascii="Times New Roman" w:hAnsi="Times New Roman"/>
                <w:sz w:val="16"/>
                <w:szCs w:val="16"/>
              </w:rPr>
            </w:r>
            <w:r>
              <w:rPr>
                <w:rFonts w:ascii="Times New Roman" w:hAnsi="Times New Roman"/>
                <w:sz w:val="16"/>
                <w:szCs w:val="16"/>
              </w:rPr>
            </w:r>
          </w:p>
        </w:tc>
        <w:tc>
          <w:tcPr>
            <w:tcBorders>
              <w:top w:val="single" w:color="auto" w:sz="12" w:space="0"/>
              <w:left w:val="none" w:color="000000" w:sz="4" w:space="0"/>
              <w:bottom w:val="single" w:color="auto" w:sz="4" w:space="0"/>
              <w:right w:val="single" w:color="auto" w:sz="12" w:space="0"/>
            </w:tcBorders>
            <w:tcW w:w="1985" w:type="dxa"/>
            <w:textDirection w:val="lrTb"/>
            <w:noWrap w:val="false"/>
          </w:tcPr>
          <w:p>
            <w:pPr>
              <w:jc w:val="center"/>
              <w:rPr>
                <w:rFonts w:ascii="Times New Roman" w:hAnsi="Times New Roman"/>
                <w:sz w:val="17"/>
                <w:szCs w:val="17"/>
              </w:rPr>
            </w:pPr>
            <w:r>
              <w:rPr>
                <w:rFonts w:ascii="Times New Roman" w:hAnsi="Times New Roman"/>
                <w:sz w:val="17"/>
                <w:szCs w:val="17"/>
              </w:rPr>
              <w:t xml:space="preserve">0315007</w:t>
            </w:r>
            <w:r>
              <w:rPr>
                <w:rFonts w:ascii="Times New Roman" w:hAnsi="Times New Roman"/>
                <w:sz w:val="17"/>
                <w:szCs w:val="17"/>
              </w:rPr>
            </w:r>
            <w:r>
              <w:rPr>
                <w:rFonts w:ascii="Times New Roman" w:hAnsi="Times New Roman"/>
                <w:sz w:val="17"/>
                <w:szCs w:val="17"/>
              </w:rPr>
            </w:r>
          </w:p>
        </w:tc>
      </w:tr>
      <w:tr>
        <w:tblPrEx/>
        <w:trPr>
          <w:trHeight w:val="240" w:hRule="exact"/>
        </w:trPr>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Организация</w:t>
            </w:r>
            <w:r>
              <w:rPr>
                <w:rFonts w:ascii="Times New Roman" w:hAnsi="Times New Roman"/>
                <w:sz w:val="17"/>
                <w:szCs w:val="17"/>
              </w:rPr>
            </w:r>
            <w:r>
              <w:rPr>
                <w:rFonts w:ascii="Times New Roman" w:hAnsi="Times New Roman"/>
                <w:sz w:val="17"/>
                <w:szCs w:val="17"/>
              </w:rPr>
            </w:r>
          </w:p>
        </w:tc>
        <w:tc>
          <w:tcPr>
            <w:gridSpan w:val="2"/>
            <w:tcBorders>
              <w:top w:val="none" w:color="000000" w:sz="4" w:space="0"/>
              <w:left w:val="none" w:color="000000" w:sz="4" w:space="0"/>
              <w:bottom w:val="single" w:color="auto" w:sz="4" w:space="0"/>
              <w:right w:val="none" w:color="000000" w:sz="4" w:space="0"/>
            </w:tcBorders>
            <w:tcW w:w="10065" w:type="dxa"/>
            <w:vAlign w:val="bottom"/>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single" w:color="auto" w:sz="12" w:space="0"/>
            </w:tcBorders>
            <w:tcW w:w="1984" w:type="dxa"/>
            <w:vAlign w:val="bottom"/>
            <w:textDirection w:val="lrTb"/>
            <w:noWrap w:val="false"/>
          </w:tcPr>
          <w:p>
            <w:pPr>
              <w:ind w:right="170"/>
              <w:jc w:val="right"/>
              <w:rPr>
                <w:rFonts w:ascii="Times New Roman" w:hAnsi="Times New Roman"/>
                <w:sz w:val="16"/>
                <w:szCs w:val="16"/>
              </w:rPr>
            </w:pPr>
            <w:r>
              <w:rPr>
                <w:rFonts w:ascii="Times New Roman" w:hAnsi="Times New Roman"/>
                <w:sz w:val="16"/>
                <w:szCs w:val="16"/>
              </w:rPr>
              <w:t xml:space="preserve">по ОКПО</w:t>
            </w:r>
            <w:r>
              <w:rPr>
                <w:rFonts w:ascii="Times New Roman" w:hAnsi="Times New Roman"/>
                <w:sz w:val="16"/>
                <w:szCs w:val="16"/>
              </w:rPr>
            </w:r>
            <w:r>
              <w:rPr>
                <w:rFonts w:ascii="Times New Roman" w:hAnsi="Times New Roman"/>
                <w:sz w:val="16"/>
                <w:szCs w:val="16"/>
              </w:rPr>
            </w:r>
          </w:p>
        </w:tc>
        <w:tc>
          <w:tcPr>
            <w:tcBorders>
              <w:top w:val="single" w:color="auto" w:sz="4" w:space="0"/>
              <w:left w:val="none" w:color="000000" w:sz="4" w:space="0"/>
              <w:bottom w:val="single" w:color="auto" w:sz="12" w:space="0"/>
              <w:right w:val="single" w:color="auto" w:sz="12" w:space="0"/>
            </w:tcBorders>
            <w:tcW w:w="1985" w:type="dxa"/>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r>
    </w:tbl>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bl>
      <w:tblPr>
        <w:tblW w:w="12049" w:type="dxa"/>
        <w:tblInd w:w="3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tblPrEx/>
        <w:trPr>
          <w:cantSplit/>
          <w:trHeight w:val="240" w:hRule="exact"/>
        </w:trPr>
        <w:tc>
          <w:tcPr>
            <w:tcBorders>
              <w:top w:val="single" w:color="auto" w:sz="4" w:space="0"/>
              <w:left w:val="single" w:color="auto" w:sz="4" w:space="0"/>
              <w:right w:val="single" w:color="auto" w:sz="4" w:space="0"/>
            </w:tcBorders>
            <w:tcW w:w="851"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Дата </w:t>
            </w:r>
            <w:r>
              <w:rPr>
                <w:rFonts w:ascii="Times New Roman" w:hAnsi="Times New Roman"/>
                <w:sz w:val="14"/>
                <w:szCs w:val="14"/>
              </w:rPr>
              <w:br/>
              <w:t xml:space="preserve">состав-</w:t>
            </w:r>
            <w:r>
              <w:rPr>
                <w:rFonts w:ascii="Times New Roman" w:hAnsi="Times New Roman"/>
                <w:sz w:val="14"/>
                <w:szCs w:val="14"/>
              </w:rPr>
              <w:br/>
            </w:r>
            <w:r>
              <w:rPr>
                <w:rFonts w:ascii="Times New Roman" w:hAnsi="Times New Roman"/>
                <w:sz w:val="14"/>
                <w:szCs w:val="14"/>
              </w:rPr>
              <w:t xml:space="preserve">ления</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none" w:color="000000" w:sz="4" w:space="0"/>
            </w:tcBorders>
            <w:tcW w:w="1134"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Код </w:t>
            </w:r>
            <w:r>
              <w:rPr>
                <w:rFonts w:ascii="Times New Roman" w:hAnsi="Times New Roman"/>
                <w:sz w:val="14"/>
                <w:szCs w:val="14"/>
              </w:rPr>
              <w:br/>
              <w:t xml:space="preserve">вида </w:t>
            </w:r>
            <w:r>
              <w:rPr>
                <w:rFonts w:ascii="Times New Roman" w:hAnsi="Times New Roman"/>
                <w:sz w:val="14"/>
                <w:szCs w:val="14"/>
              </w:rPr>
              <w:br/>
              <w:t xml:space="preserve">операции</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single" w:color="auto" w:sz="4" w:space="0"/>
              <w:right w:val="single" w:color="auto" w:sz="4" w:space="0"/>
            </w:tcBorders>
            <w:tcW w:w="2779"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Отправитель</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2779"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Получатель</w:t>
            </w:r>
            <w:r>
              <w:rPr>
                <w:rFonts w:ascii="Times New Roman" w:hAnsi="Times New Roman"/>
                <w:sz w:val="14"/>
                <w:szCs w:val="14"/>
              </w:rPr>
            </w:r>
            <w:r>
              <w:rPr>
                <w:rFonts w:ascii="Times New Roman" w:hAnsi="Times New Roman"/>
                <w:sz w:val="14"/>
                <w:szCs w:val="14"/>
              </w:rPr>
            </w:r>
          </w:p>
        </w:tc>
        <w:tc>
          <w:tcPr>
            <w:gridSpan w:val="3"/>
            <w:tcBorders>
              <w:top w:val="single" w:color="auto" w:sz="4" w:space="0"/>
              <w:left w:val="none" w:color="000000" w:sz="4" w:space="0"/>
              <w:right w:val="single" w:color="auto" w:sz="4" w:space="0"/>
            </w:tcBorders>
            <w:tcW w:w="4506" w:type="dxa"/>
            <w:vAlign w:val="center"/>
            <w:textDirection w:val="lrTb"/>
            <w:noWrap w:val="false"/>
          </w:tcPr>
          <w:p>
            <w:pPr>
              <w:ind w:left="397"/>
              <w:rPr>
                <w:rFonts w:ascii="Times New Roman" w:hAnsi="Times New Roman"/>
                <w:sz w:val="14"/>
                <w:szCs w:val="14"/>
              </w:rPr>
            </w:pPr>
            <w:r>
              <w:rPr>
                <w:rFonts w:ascii="Times New Roman" w:hAnsi="Times New Roman"/>
                <w:sz w:val="14"/>
                <w:szCs w:val="14"/>
              </w:rPr>
              <w:t xml:space="preserve">Ответственный за поставку</w:t>
            </w:r>
            <w:r>
              <w:rPr>
                <w:rFonts w:ascii="Times New Roman" w:hAnsi="Times New Roman"/>
                <w:sz w:val="14"/>
                <w:szCs w:val="14"/>
              </w:rPr>
            </w:r>
            <w:r>
              <w:rPr>
                <w:rFonts w:ascii="Times New Roman" w:hAnsi="Times New Roman"/>
                <w:sz w:val="14"/>
                <w:szCs w:val="14"/>
              </w:rPr>
            </w:r>
          </w:p>
        </w:tc>
      </w:tr>
      <w:tr>
        <w:tblPrEx/>
        <w:trPr>
          <w:cantSplit/>
          <w:trHeight w:val="527"/>
        </w:trPr>
        <w:tc>
          <w:tcPr>
            <w:tcBorders>
              <w:left w:val="single" w:color="auto" w:sz="4" w:space="0"/>
              <w:bottom w:val="single" w:color="auto" w:sz="12" w:space="0"/>
              <w:right w:val="single" w:color="auto" w:sz="4" w:space="0"/>
            </w:tcBorders>
            <w:tcW w:w="851"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none" w:color="000000" w:sz="4" w:space="0"/>
            </w:tcBorders>
            <w:tcW w:w="1134"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single" w:color="auto" w:sz="4" w:space="0"/>
              <w:bottom w:val="single" w:color="auto" w:sz="12" w:space="0"/>
            </w:tcBorders>
            <w:tcW w:w="1418"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структурное </w:t>
            </w:r>
            <w:r>
              <w:rPr>
                <w:rFonts w:ascii="Times New Roman" w:hAnsi="Times New Roman"/>
                <w:sz w:val="14"/>
                <w:szCs w:val="14"/>
              </w:rPr>
              <w:br/>
              <w:t xml:space="preserve">подразделение</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136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вид </w:t>
            </w:r>
            <w:r>
              <w:rPr>
                <w:rFonts w:ascii="Times New Roman" w:hAnsi="Times New Roman"/>
                <w:sz w:val="14"/>
                <w:szCs w:val="14"/>
              </w:rPr>
              <w:br/>
              <w:t xml:space="preserve">деятельности</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tcBorders>
            <w:tcW w:w="1418"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структурное </w:t>
            </w:r>
            <w:r>
              <w:rPr>
                <w:rFonts w:ascii="Times New Roman" w:hAnsi="Times New Roman"/>
                <w:sz w:val="14"/>
                <w:szCs w:val="14"/>
              </w:rPr>
              <w:br/>
              <w:t xml:space="preserve">подразделение</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136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вид </w:t>
            </w:r>
            <w:r>
              <w:rPr>
                <w:rFonts w:ascii="Times New Roman" w:hAnsi="Times New Roman"/>
                <w:sz w:val="14"/>
                <w:szCs w:val="14"/>
              </w:rPr>
              <w:br/>
            </w:r>
            <w:r>
              <w:rPr>
                <w:rFonts w:ascii="Times New Roman" w:hAnsi="Times New Roman"/>
                <w:sz w:val="14"/>
                <w:szCs w:val="14"/>
              </w:rPr>
              <w:t xml:space="preserve">деятельности</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tcBorders>
            <w:tcW w:w="1077"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структур-</w:t>
            </w:r>
            <w:r>
              <w:rPr>
                <w:rFonts w:ascii="Times New Roman" w:hAnsi="Times New Roman"/>
                <w:sz w:val="14"/>
                <w:szCs w:val="14"/>
              </w:rPr>
              <w:br/>
            </w:r>
            <w:r>
              <w:rPr>
                <w:rFonts w:ascii="Times New Roman" w:hAnsi="Times New Roman"/>
                <w:sz w:val="14"/>
                <w:szCs w:val="14"/>
              </w:rPr>
              <w:t xml:space="preserve">ное</w:t>
            </w:r>
            <w:r>
              <w:rPr>
                <w:rFonts w:ascii="Times New Roman" w:hAnsi="Times New Roman"/>
                <w:sz w:val="14"/>
                <w:szCs w:val="14"/>
              </w:rPr>
              <w:t xml:space="preserve"> </w:t>
            </w:r>
            <w:r>
              <w:rPr>
                <w:rFonts w:ascii="Times New Roman" w:hAnsi="Times New Roman"/>
                <w:sz w:val="14"/>
                <w:szCs w:val="14"/>
              </w:rPr>
              <w:t xml:space="preserve">подраз</w:t>
            </w:r>
            <w:r>
              <w:rPr>
                <w:rFonts w:ascii="Times New Roman" w:hAnsi="Times New Roman"/>
                <w:sz w:val="14"/>
                <w:szCs w:val="14"/>
              </w:rPr>
              <w:t xml:space="preserve">-</w:t>
            </w:r>
            <w:r>
              <w:rPr>
                <w:rFonts w:ascii="Times New Roman" w:hAnsi="Times New Roman"/>
                <w:sz w:val="14"/>
                <w:szCs w:val="14"/>
              </w:rPr>
              <w:br/>
              <w:t xml:space="preserve">деление</w:t>
            </w:r>
            <w:r>
              <w:rPr>
                <w:rFonts w:ascii="Times New Roman" w:hAnsi="Times New Roman"/>
                <w:sz w:val="14"/>
                <w:szCs w:val="14"/>
              </w:rPr>
            </w:r>
            <w:r>
              <w:rPr>
                <w:rFonts w:ascii="Times New Roman" w:hAnsi="Times New Roman"/>
                <w:sz w:val="14"/>
                <w:szCs w:val="14"/>
              </w:rPr>
            </w:r>
          </w:p>
        </w:tc>
        <w:tc>
          <w:tcPr>
            <w:tcBorders>
              <w:bottom w:val="single" w:color="auto" w:sz="12" w:space="0"/>
            </w:tcBorders>
            <w:tcW w:w="136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вид </w:t>
            </w:r>
            <w:r>
              <w:rPr>
                <w:rFonts w:ascii="Times New Roman" w:hAnsi="Times New Roman"/>
                <w:sz w:val="14"/>
                <w:szCs w:val="14"/>
              </w:rPr>
              <w:br/>
              <w:t xml:space="preserve">деятельности</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2068"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код исполнителя</w:t>
            </w:r>
            <w:r>
              <w:rPr>
                <w:rFonts w:ascii="Times New Roman" w:hAnsi="Times New Roman"/>
                <w:sz w:val="14"/>
                <w:szCs w:val="14"/>
              </w:rPr>
            </w:r>
            <w:r>
              <w:rPr>
                <w:rFonts w:ascii="Times New Roman" w:hAnsi="Times New Roman"/>
                <w:sz w:val="14"/>
                <w:szCs w:val="14"/>
              </w:rPr>
            </w:r>
          </w:p>
        </w:tc>
      </w:tr>
      <w:tr>
        <w:tblPrEx/>
        <w:trPr>
          <w:trHeight w:val="168" w:hRule="exact"/>
        </w:trPr>
        <w:tc>
          <w:tcPr>
            <w:tcBorders>
              <w:top w:val="single" w:color="auto" w:sz="12" w:space="0"/>
              <w:left w:val="single" w:color="auto" w:sz="12" w:space="0"/>
              <w:bottom w:val="single" w:color="auto" w:sz="12"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bottom w:val="single" w:color="auto" w:sz="12"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bottom w:val="single" w:color="auto" w:sz="12" w:space="0"/>
            </w:tcBorders>
            <w:tcW w:w="1418"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bottom w:val="single" w:color="auto" w:sz="12" w:space="0"/>
              <w:right w:val="single" w:color="auto" w:sz="4"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bottom w:val="single" w:color="auto" w:sz="12" w:space="0"/>
            </w:tcBorders>
            <w:tcW w:w="1418"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bottom w:val="single" w:color="auto" w:sz="12" w:space="0"/>
              <w:right w:val="single" w:color="auto" w:sz="4"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bottom w:val="single" w:color="auto" w:sz="12" w:space="0"/>
            </w:tcBorders>
            <w:tcW w:w="1077"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bottom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bottom w:val="single" w:color="auto" w:sz="12" w:space="0"/>
              <w:right w:val="single" w:color="auto" w:sz="12" w:space="0"/>
            </w:tcBorders>
            <w:tcW w:w="2068"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bl>
    <w:p>
      <w:pPr>
        <w:tabs>
          <w:tab w:val="left" w:pos="993" w:leader="none"/>
        </w:tabs>
        <w:rPr>
          <w:rFonts w:ascii="Times New Roman" w:hAnsi="Times New Roman"/>
          <w:sz w:val="17"/>
          <w:szCs w:val="17"/>
        </w:rPr>
      </w:pPr>
      <w:r>
        <w:rPr>
          <w:rFonts w:ascii="Times New Roman" w:hAnsi="Times New Roman"/>
          <w:sz w:val="17"/>
          <w:szCs w:val="17"/>
        </w:rPr>
        <w:t xml:space="preserve">Основание</w:t>
      </w:r>
      <w:r>
        <w:rPr>
          <w:rFonts w:ascii="Times New Roman" w:hAnsi="Times New Roman"/>
          <w:sz w:val="17"/>
          <w:szCs w:val="17"/>
        </w:rPr>
      </w:r>
      <w:r>
        <w:rPr>
          <w:rFonts w:ascii="Times New Roman" w:hAnsi="Times New Roman"/>
          <w:sz w:val="17"/>
          <w:szCs w:val="17"/>
        </w:rPr>
      </w:r>
    </w:p>
    <w:p>
      <w:pPr>
        <w:ind w:left="992"/>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tblPrEx/>
        <w:trPr/>
        <w:tc>
          <w:tcPr>
            <w:tcBorders>
              <w:top w:val="none" w:color="000000" w:sz="4" w:space="0"/>
              <w:left w:val="none" w:color="000000" w:sz="4" w:space="0"/>
              <w:bottom w:val="none" w:color="000000" w:sz="4" w:space="0"/>
              <w:right w:val="none" w:color="000000" w:sz="4" w:space="0"/>
            </w:tcBorders>
            <w:tcW w:w="851"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Кому</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6173" w:type="dxa"/>
            <w:vAlign w:val="bottom"/>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056"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Через кого</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5812" w:type="dxa"/>
            <w:vAlign w:val="bottom"/>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r>
    </w:tbl>
    <w:p>
      <w:pPr>
        <w:rPr>
          <w:rFonts w:ascii="Times New Roman" w:hAnsi="Times New Roman"/>
          <w:sz w:val="8"/>
          <w:szCs w:val="8"/>
        </w:rPr>
      </w:pPr>
      <w:r>
        <w:rPr>
          <w:rFonts w:ascii="Times New Roman" w:hAnsi="Times New Roman"/>
          <w:sz w:val="8"/>
          <w:szCs w:val="8"/>
        </w:rPr>
      </w:r>
      <w:r>
        <w:rPr>
          <w:rFonts w:ascii="Times New Roman" w:hAnsi="Times New Roman"/>
          <w:sz w:val="8"/>
          <w:szCs w:val="8"/>
        </w:rPr>
      </w:r>
      <w:r>
        <w:rPr>
          <w:rFonts w:ascii="Times New Roman" w:hAnsi="Times New Roman"/>
          <w:sz w:val="8"/>
          <w:szCs w:val="8"/>
        </w:rPr>
      </w:r>
    </w:p>
    <w:tbl>
      <w:tblPr>
        <w:tblW w:w="15168"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tblPrEx/>
        <w:trPr>
          <w:cantSplit/>
          <w:trHeight w:val="240" w:hRule="exact"/>
        </w:trPr>
        <w:tc>
          <w:tcPr>
            <w:gridSpan w:val="2"/>
            <w:tcBorders>
              <w:top w:val="single" w:color="auto" w:sz="4" w:space="0"/>
              <w:left w:val="single" w:color="auto" w:sz="4" w:space="0"/>
              <w:right w:val="single" w:color="auto" w:sz="4" w:space="0"/>
            </w:tcBorders>
            <w:tcW w:w="221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Корреспондирующий счет</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215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Материальные ценности</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1758"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Единица измерения</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147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Количество</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794"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Цена,</w:t>
            </w:r>
            <w:r>
              <w:rPr>
                <w:rFonts w:ascii="Times New Roman" w:hAnsi="Times New Roman"/>
                <w:sz w:val="14"/>
                <w:szCs w:val="14"/>
                <w:lang w:val="en-US"/>
              </w:rPr>
              <w:br/>
            </w:r>
            <w:r>
              <w:rPr>
                <w:rFonts w:ascii="Times New Roman" w:hAnsi="Times New Roman"/>
                <w:sz w:val="14"/>
                <w:szCs w:val="14"/>
              </w:rPr>
              <w:t xml:space="preserve">руб.</w:t>
            </w:r>
            <w:r>
              <w:rPr>
                <w:rFonts w:ascii="Times New Roman" w:hAnsi="Times New Roman"/>
                <w:sz w:val="14"/>
                <w:szCs w:val="14"/>
                <w:lang w:val="en-US"/>
              </w:rPr>
              <w:t xml:space="preserve"> </w:t>
            </w:r>
            <w:r>
              <w:rPr>
                <w:rFonts w:ascii="Times New Roman" w:hAnsi="Times New Roman"/>
                <w:sz w:val="14"/>
                <w:szCs w:val="14"/>
              </w:rPr>
              <w:t xml:space="preserve">коп.</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907"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Сумма </w:t>
            </w:r>
            <w:r>
              <w:rPr>
                <w:rFonts w:ascii="Times New Roman" w:hAnsi="Times New Roman"/>
                <w:sz w:val="14"/>
                <w:szCs w:val="14"/>
              </w:rPr>
              <w:br/>
              <w:t xml:space="preserve">без учета НДС,</w:t>
            </w:r>
            <w:r>
              <w:rPr>
                <w:rFonts w:ascii="Times New Roman" w:hAnsi="Times New Roman"/>
                <w:sz w:val="14"/>
                <w:szCs w:val="14"/>
              </w:rPr>
              <w:br/>
              <w:t xml:space="preserve">руб. коп.</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737"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Сумма НДС,</w:t>
            </w:r>
            <w:r>
              <w:rPr>
                <w:rFonts w:ascii="Times New Roman" w:hAnsi="Times New Roman"/>
                <w:sz w:val="14"/>
                <w:szCs w:val="14"/>
                <w:lang w:val="en-US"/>
              </w:rPr>
              <w:br/>
            </w:r>
            <w:r>
              <w:rPr>
                <w:rFonts w:ascii="Times New Roman" w:hAnsi="Times New Roman"/>
                <w:sz w:val="14"/>
                <w:szCs w:val="14"/>
              </w:rPr>
              <w:t xml:space="preserve">руб.</w:t>
            </w:r>
            <w:r>
              <w:rPr>
                <w:rFonts w:ascii="Times New Roman" w:hAnsi="Times New Roman"/>
                <w:sz w:val="14"/>
                <w:szCs w:val="14"/>
                <w:lang w:val="en-US"/>
              </w:rPr>
              <w:t xml:space="preserve"> </w:t>
            </w:r>
            <w:r>
              <w:rPr>
                <w:rFonts w:ascii="Times New Roman" w:hAnsi="Times New Roman"/>
                <w:sz w:val="14"/>
                <w:szCs w:val="14"/>
              </w:rPr>
              <w:t xml:space="preserve">коп.</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none" w:color="000000" w:sz="4" w:space="0"/>
            </w:tcBorders>
            <w:tcW w:w="851"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Всего </w:t>
            </w:r>
            <w:r>
              <w:rPr>
                <w:rFonts w:ascii="Times New Roman" w:hAnsi="Times New Roman"/>
                <w:sz w:val="14"/>
                <w:szCs w:val="14"/>
              </w:rPr>
              <w:br/>
              <w:t xml:space="preserve">с учетом НДС,</w:t>
            </w:r>
            <w:r>
              <w:rPr>
                <w:rFonts w:ascii="Times New Roman" w:hAnsi="Times New Roman"/>
                <w:sz w:val="14"/>
                <w:szCs w:val="14"/>
              </w:rPr>
              <w:br/>
              <w:t xml:space="preserve">руб. коп.</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single" w:color="auto" w:sz="4" w:space="0"/>
              <w:right w:val="single" w:color="auto" w:sz="4" w:space="0"/>
            </w:tcBorders>
            <w:tcW w:w="147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Номер</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2805"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Порядковый но-</w:t>
            </w:r>
            <w:r>
              <w:rPr>
                <w:rFonts w:ascii="Times New Roman" w:hAnsi="Times New Roman"/>
                <w:sz w:val="14"/>
                <w:szCs w:val="14"/>
              </w:rPr>
              <w:br/>
              <w:t xml:space="preserve">мер записи по </w:t>
            </w:r>
            <w:r>
              <w:rPr>
                <w:rFonts w:ascii="Times New Roman" w:hAnsi="Times New Roman"/>
                <w:sz w:val="14"/>
                <w:szCs w:val="14"/>
              </w:rPr>
              <w:br/>
              <w:t xml:space="preserve">складской </w:t>
            </w:r>
            <w:r>
              <w:rPr>
                <w:rFonts w:ascii="Times New Roman" w:hAnsi="Times New Roman"/>
                <w:sz w:val="14"/>
                <w:szCs w:val="14"/>
              </w:rPr>
              <w:br/>
              <w:t xml:space="preserve">картотеке</w:t>
            </w:r>
            <w:r>
              <w:rPr>
                <w:rFonts w:ascii="Times New Roman" w:hAnsi="Times New Roman"/>
                <w:sz w:val="14"/>
                <w:szCs w:val="14"/>
              </w:rPr>
            </w:r>
            <w:r>
              <w:rPr>
                <w:rFonts w:ascii="Times New Roman" w:hAnsi="Times New Roman"/>
                <w:sz w:val="14"/>
                <w:szCs w:val="14"/>
              </w:rPr>
            </w:r>
          </w:p>
        </w:tc>
      </w:tr>
      <w:tr>
        <w:tblPrEx/>
        <w:trPr>
          <w:cantSplit/>
          <w:trHeight w:val="171"/>
        </w:trPr>
        <w:tc>
          <w:tcPr>
            <w:tcBorders>
              <w:left w:val="single" w:color="auto" w:sz="4" w:space="0"/>
            </w:tcBorders>
            <w:tcW w:w="907"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счет, </w:t>
            </w:r>
            <w:r>
              <w:rPr>
                <w:rFonts w:ascii="Times New Roman" w:hAnsi="Times New Roman"/>
                <w:sz w:val="14"/>
                <w:szCs w:val="14"/>
              </w:rPr>
              <w:br/>
            </w:r>
            <w:r>
              <w:rPr>
                <w:rFonts w:ascii="Times New Roman" w:hAnsi="Times New Roman"/>
                <w:sz w:val="14"/>
                <w:szCs w:val="14"/>
              </w:rPr>
              <w:t xml:space="preserve">субсчет</w:t>
            </w:r>
            <w:r>
              <w:rPr>
                <w:rFonts w:ascii="Times New Roman" w:hAnsi="Times New Roman"/>
                <w:sz w:val="14"/>
                <w:szCs w:val="14"/>
              </w:rPr>
            </w:r>
            <w:r>
              <w:rPr>
                <w:rFonts w:ascii="Times New Roman" w:hAnsi="Times New Roman"/>
                <w:sz w:val="14"/>
                <w:szCs w:val="14"/>
              </w:rPr>
            </w:r>
          </w:p>
        </w:tc>
        <w:tc>
          <w:tcPr>
            <w:tcBorders>
              <w:right w:val="single" w:color="auto" w:sz="4" w:space="0"/>
            </w:tcBorders>
            <w:tcW w:w="130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Код </w:t>
            </w:r>
            <w:r>
              <w:rPr>
                <w:rFonts w:ascii="Times New Roman" w:hAnsi="Times New Roman"/>
                <w:sz w:val="14"/>
                <w:szCs w:val="14"/>
              </w:rPr>
              <w:t xml:space="preserve">аналити</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ческого</w:t>
            </w:r>
            <w:r>
              <w:rPr>
                <w:rFonts w:ascii="Times New Roman" w:hAnsi="Times New Roman"/>
                <w:sz w:val="14"/>
                <w:szCs w:val="14"/>
              </w:rPr>
              <w:t xml:space="preserve"> учета</w:t>
            </w:r>
            <w:r>
              <w:rPr>
                <w:rFonts w:ascii="Times New Roman" w:hAnsi="Times New Roman"/>
                <w:sz w:val="14"/>
                <w:szCs w:val="14"/>
              </w:rPr>
            </w:r>
            <w:r>
              <w:rPr>
                <w:rFonts w:ascii="Times New Roman" w:hAnsi="Times New Roman"/>
                <w:sz w:val="14"/>
                <w:szCs w:val="14"/>
              </w:rPr>
            </w:r>
          </w:p>
        </w:tc>
        <w:tc>
          <w:tcPr>
            <w:tcBorders>
              <w:left w:val="none" w:color="000000" w:sz="4" w:space="0"/>
            </w:tcBorders>
            <w:tcW w:w="136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наименование, сорт, размер, </w:t>
            </w:r>
            <w:r>
              <w:rPr>
                <w:rFonts w:ascii="Times New Roman" w:hAnsi="Times New Roman"/>
                <w:sz w:val="14"/>
                <w:szCs w:val="14"/>
              </w:rPr>
              <w:br/>
              <w:t xml:space="preserve">марка</w:t>
            </w:r>
            <w:r>
              <w:rPr>
                <w:rFonts w:ascii="Times New Roman" w:hAnsi="Times New Roman"/>
                <w:sz w:val="14"/>
                <w:szCs w:val="14"/>
              </w:rPr>
            </w:r>
            <w:r>
              <w:rPr>
                <w:rFonts w:ascii="Times New Roman" w:hAnsi="Times New Roman"/>
                <w:sz w:val="14"/>
                <w:szCs w:val="14"/>
              </w:rPr>
            </w:r>
          </w:p>
        </w:tc>
        <w:tc>
          <w:tcPr>
            <w:tcBorders>
              <w:right w:val="single" w:color="auto" w:sz="4" w:space="0"/>
            </w:tcBorders>
            <w:tcW w:w="79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номен</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клатур</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ный</w:t>
            </w:r>
            <w:r>
              <w:rPr>
                <w:rFonts w:ascii="Times New Roman" w:hAnsi="Times New Roman"/>
                <w:sz w:val="14"/>
                <w:szCs w:val="14"/>
              </w:rPr>
              <w:t xml:space="preserve"> </w:t>
            </w:r>
            <w:r>
              <w:rPr>
                <w:rFonts w:ascii="Times New Roman" w:hAnsi="Times New Roman"/>
                <w:sz w:val="14"/>
                <w:szCs w:val="14"/>
              </w:rPr>
              <w:br/>
              <w:t xml:space="preserve">номер</w:t>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код</w:t>
            </w:r>
            <w:r>
              <w:rPr>
                <w:rFonts w:ascii="Times New Roman" w:hAnsi="Times New Roman"/>
                <w:sz w:val="14"/>
                <w:szCs w:val="14"/>
              </w:rPr>
            </w:r>
            <w:r>
              <w:rPr>
                <w:rFonts w:ascii="Times New Roman" w:hAnsi="Times New Roman"/>
                <w:sz w:val="14"/>
                <w:szCs w:val="14"/>
              </w:rPr>
            </w:r>
          </w:p>
        </w:tc>
        <w:tc>
          <w:tcPr>
            <w:tcBorders>
              <w:right w:val="single" w:color="auto" w:sz="4" w:space="0"/>
            </w:tcBorders>
            <w:tcW w:w="113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наименова</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ние</w:t>
            </w:r>
            <w:r>
              <w:rPr>
                <w:rFonts w:ascii="Times New Roman" w:hAnsi="Times New Roman"/>
                <w:sz w:val="14"/>
                <w:szCs w:val="14"/>
              </w:rPr>
            </w:r>
            <w:r>
              <w:rPr>
                <w:rFonts w:ascii="Times New Roman" w:hAnsi="Times New Roman"/>
                <w:sz w:val="14"/>
                <w:szCs w:val="14"/>
              </w:rPr>
            </w:r>
          </w:p>
        </w:tc>
        <w:tc>
          <w:tcPr>
            <w:tcBorders>
              <w:left w:val="none" w:color="000000" w:sz="4" w:space="0"/>
            </w:tcBorders>
            <w:tcW w:w="85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надлежит </w:t>
            </w:r>
            <w:r>
              <w:rPr>
                <w:rFonts w:ascii="Times New Roman" w:hAnsi="Times New Roman"/>
                <w:sz w:val="14"/>
                <w:szCs w:val="14"/>
              </w:rPr>
              <w:t xml:space="preserve">отпус</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тить</w:t>
            </w:r>
            <w:r>
              <w:rPr>
                <w:rFonts w:ascii="Times New Roman" w:hAnsi="Times New Roman"/>
                <w:sz w:val="14"/>
                <w:szCs w:val="14"/>
              </w:rPr>
            </w:r>
            <w:r>
              <w:rPr>
                <w:rFonts w:ascii="Times New Roman" w:hAnsi="Times New Roman"/>
                <w:sz w:val="14"/>
                <w:szCs w:val="14"/>
              </w:rPr>
            </w:r>
          </w:p>
        </w:tc>
        <w:tc>
          <w:tcPr>
            <w:tcBorders>
              <w:right w:val="single" w:color="auto" w:sz="4" w:space="0"/>
            </w:tcBorders>
            <w:tcW w:w="62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отпу</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щено</w:t>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none" w:color="000000" w:sz="4" w:space="0"/>
            </w:tcBorders>
            <w:tcW w:w="851"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single" w:color="auto" w:sz="4" w:space="0"/>
            </w:tcBorders>
            <w:tcW w:w="62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инвентар</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ный</w:t>
            </w:r>
            <w:r>
              <w:rPr>
                <w:rFonts w:ascii="Times New Roman" w:hAnsi="Times New Roman"/>
                <w:sz w:val="14"/>
                <w:szCs w:val="14"/>
              </w:rPr>
            </w:r>
            <w:r>
              <w:rPr>
                <w:rFonts w:ascii="Times New Roman" w:hAnsi="Times New Roman"/>
                <w:sz w:val="14"/>
                <w:szCs w:val="14"/>
              </w:rPr>
            </w:r>
          </w:p>
        </w:tc>
        <w:tc>
          <w:tcPr>
            <w:tcBorders>
              <w:right w:val="single" w:color="auto" w:sz="4" w:space="0"/>
            </w:tcBorders>
            <w:tcW w:w="85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паспорта</w:t>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244" w:hRule="exact"/>
        </w:trPr>
        <w:tc>
          <w:tcPr>
            <w:tcBorders>
              <w:left w:val="single" w:color="auto" w:sz="4" w:space="0"/>
              <w:bottom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2</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4" w:space="0"/>
            </w:tcBorders>
            <w:tcW w:w="136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3</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4</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5</w:t>
            </w:r>
            <w:r>
              <w:rPr>
                <w:rFonts w:ascii="Times New Roman" w:hAnsi="Times New Roman"/>
                <w:sz w:val="14"/>
                <w:szCs w:val="14"/>
              </w:rPr>
            </w:r>
            <w:r>
              <w:rPr>
                <w:rFonts w:ascii="Times New Roman" w:hAnsi="Times New Roman"/>
                <w:sz w:val="14"/>
                <w:szCs w:val="14"/>
              </w:rPr>
            </w:r>
          </w:p>
        </w:tc>
        <w:tc>
          <w:tcPr>
            <w:tcBorders>
              <w:bottom w:val="single" w:color="auto"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6</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7</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8</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9</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10</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11</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12</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13</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14</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15</w:t>
            </w:r>
            <w:r>
              <w:rPr>
                <w:rFonts w:ascii="Times New Roman" w:hAnsi="Times New Roman"/>
                <w:sz w:val="14"/>
                <w:szCs w:val="14"/>
              </w:rPr>
            </w:r>
            <w:r>
              <w:rPr>
                <w:rFonts w:ascii="Times New Roman" w:hAnsi="Times New Roman"/>
                <w:sz w:val="14"/>
                <w:szCs w:val="14"/>
              </w:rPr>
            </w:r>
          </w:p>
        </w:tc>
      </w:tr>
      <w:tr>
        <w:tblPrEx/>
        <w:trPr>
          <w:trHeight w:val="240"/>
        </w:trPr>
        <w:tc>
          <w:tcPr>
            <w:tcBorders>
              <w:top w:val="single" w:color="auto" w:sz="12" w:space="0"/>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240"/>
        </w:trPr>
        <w:tc>
          <w:tcPr>
            <w:tcBorders>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bl>
    <w:p>
      <w:pPr>
        <w:jc w:val="right"/>
        <w:rPr>
          <w:rFonts w:ascii="Times New Roman" w:hAnsi="Times New Roman"/>
          <w:sz w:val="17"/>
          <w:szCs w:val="17"/>
        </w:rPr>
      </w:pPr>
      <w:r>
        <w:rPr>
          <w:rFonts w:ascii="Times New Roman" w:hAnsi="Times New Roman"/>
          <w:sz w:val="17"/>
          <w:szCs w:val="17"/>
        </w:rPr>
        <w:t xml:space="preserve">Оборотная сторона формы № М-15</w:t>
      </w:r>
      <w:r>
        <w:rPr>
          <w:rFonts w:ascii="Times New Roman" w:hAnsi="Times New Roman"/>
          <w:sz w:val="17"/>
          <w:szCs w:val="17"/>
        </w:rPr>
      </w:r>
      <w:r>
        <w:rPr>
          <w:rFonts w:ascii="Times New Roman" w:hAnsi="Times New Roman"/>
          <w:sz w:val="17"/>
          <w:szCs w:val="17"/>
        </w:rPr>
      </w:r>
    </w:p>
    <w:tbl>
      <w:tblPr>
        <w:tblW w:w="15168"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tblPrEx/>
        <w:trPr>
          <w:cantSplit/>
          <w:trHeight w:val="280" w:hRule="exact"/>
        </w:trPr>
        <w:tc>
          <w:tcPr>
            <w:gridSpan w:val="2"/>
            <w:tcBorders>
              <w:top w:val="single" w:color="auto" w:sz="4" w:space="0"/>
              <w:left w:val="single" w:color="auto" w:sz="4" w:space="0"/>
              <w:right w:val="single" w:color="auto" w:sz="4" w:space="0"/>
            </w:tcBorders>
            <w:tcW w:w="221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Корреспондирующий счет</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215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Материальные ценности</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1758"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Единица измерения</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none" w:color="000000" w:sz="4" w:space="0"/>
              <w:right w:val="single" w:color="auto" w:sz="4" w:space="0"/>
            </w:tcBorders>
            <w:tcW w:w="147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Количество</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794"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Цена,</w:t>
            </w:r>
            <w:r>
              <w:rPr>
                <w:rFonts w:ascii="Times New Roman" w:hAnsi="Times New Roman"/>
                <w:sz w:val="14"/>
                <w:szCs w:val="14"/>
                <w:lang w:val="en-US"/>
              </w:rPr>
              <w:br/>
            </w:r>
            <w:r>
              <w:rPr>
                <w:rFonts w:ascii="Times New Roman" w:hAnsi="Times New Roman"/>
                <w:sz w:val="14"/>
                <w:szCs w:val="14"/>
              </w:rPr>
              <w:t xml:space="preserve">руб.</w:t>
            </w:r>
            <w:r>
              <w:rPr>
                <w:rFonts w:ascii="Times New Roman" w:hAnsi="Times New Roman"/>
                <w:sz w:val="14"/>
                <w:szCs w:val="14"/>
                <w:lang w:val="en-US"/>
              </w:rPr>
              <w:t xml:space="preserve"> </w:t>
            </w:r>
            <w:r>
              <w:rPr>
                <w:rFonts w:ascii="Times New Roman" w:hAnsi="Times New Roman"/>
                <w:sz w:val="14"/>
                <w:szCs w:val="14"/>
              </w:rPr>
              <w:t xml:space="preserve">коп.</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907"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Сумма </w:t>
            </w:r>
            <w:r>
              <w:rPr>
                <w:rFonts w:ascii="Times New Roman" w:hAnsi="Times New Roman"/>
                <w:sz w:val="14"/>
                <w:szCs w:val="14"/>
              </w:rPr>
              <w:br/>
              <w:t xml:space="preserve">без учета НДС,</w:t>
            </w:r>
            <w:r>
              <w:rPr>
                <w:rFonts w:ascii="Times New Roman" w:hAnsi="Times New Roman"/>
                <w:sz w:val="14"/>
                <w:szCs w:val="14"/>
              </w:rPr>
              <w:br/>
              <w:t xml:space="preserve">руб. коп.</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737"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Сумма НДС,</w:t>
            </w:r>
            <w:r>
              <w:rPr>
                <w:rFonts w:ascii="Times New Roman" w:hAnsi="Times New Roman"/>
                <w:sz w:val="14"/>
                <w:szCs w:val="14"/>
                <w:lang w:val="en-US"/>
              </w:rPr>
              <w:br/>
            </w:r>
            <w:r>
              <w:rPr>
                <w:rFonts w:ascii="Times New Roman" w:hAnsi="Times New Roman"/>
                <w:sz w:val="14"/>
                <w:szCs w:val="14"/>
              </w:rPr>
              <w:t xml:space="preserve">руб.</w:t>
            </w:r>
            <w:r>
              <w:rPr>
                <w:rFonts w:ascii="Times New Roman" w:hAnsi="Times New Roman"/>
                <w:sz w:val="14"/>
                <w:szCs w:val="14"/>
                <w:lang w:val="en-US"/>
              </w:rPr>
              <w:t xml:space="preserve"> </w:t>
            </w:r>
            <w:r>
              <w:rPr>
                <w:rFonts w:ascii="Times New Roman" w:hAnsi="Times New Roman"/>
                <w:sz w:val="14"/>
                <w:szCs w:val="14"/>
              </w:rPr>
              <w:t xml:space="preserve">коп.</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none" w:color="000000" w:sz="4" w:space="0"/>
            </w:tcBorders>
            <w:tcW w:w="851"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Всего </w:t>
            </w:r>
            <w:r>
              <w:rPr>
                <w:rFonts w:ascii="Times New Roman" w:hAnsi="Times New Roman"/>
                <w:sz w:val="14"/>
                <w:szCs w:val="14"/>
              </w:rPr>
              <w:br/>
              <w:t xml:space="preserve">с учетом НДС,</w:t>
            </w:r>
            <w:r>
              <w:rPr>
                <w:rFonts w:ascii="Times New Roman" w:hAnsi="Times New Roman"/>
                <w:sz w:val="14"/>
                <w:szCs w:val="14"/>
              </w:rPr>
              <w:br/>
              <w:t xml:space="preserve">руб. коп.</w:t>
            </w:r>
            <w:r>
              <w:rPr>
                <w:rFonts w:ascii="Times New Roman" w:hAnsi="Times New Roman"/>
                <w:sz w:val="14"/>
                <w:szCs w:val="14"/>
              </w:rPr>
            </w:r>
            <w:r>
              <w:rPr>
                <w:rFonts w:ascii="Times New Roman" w:hAnsi="Times New Roman"/>
                <w:sz w:val="14"/>
                <w:szCs w:val="14"/>
              </w:rPr>
            </w:r>
          </w:p>
        </w:tc>
        <w:tc>
          <w:tcPr>
            <w:gridSpan w:val="2"/>
            <w:tcBorders>
              <w:top w:val="single" w:color="auto" w:sz="4" w:space="0"/>
              <w:left w:val="single" w:color="auto" w:sz="4" w:space="0"/>
              <w:right w:val="single" w:color="auto" w:sz="4" w:space="0"/>
            </w:tcBorders>
            <w:tcW w:w="147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Номер</w:t>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2805" w:type="dxa"/>
            <w:vMerge w:val="restart"/>
            <w:textDirection w:val="lrTb"/>
            <w:noWrap w:val="false"/>
          </w:tcPr>
          <w:p>
            <w:pPr>
              <w:jc w:val="center"/>
              <w:rPr>
                <w:rFonts w:ascii="Times New Roman" w:hAnsi="Times New Roman"/>
                <w:sz w:val="14"/>
                <w:szCs w:val="14"/>
              </w:rPr>
            </w:pPr>
            <w:r>
              <w:rPr>
                <w:rFonts w:ascii="Times New Roman" w:hAnsi="Times New Roman"/>
                <w:sz w:val="14"/>
                <w:szCs w:val="14"/>
              </w:rPr>
              <w:t xml:space="preserve">Порядковый но-</w:t>
            </w:r>
            <w:r>
              <w:rPr>
                <w:rFonts w:ascii="Times New Roman" w:hAnsi="Times New Roman"/>
                <w:sz w:val="14"/>
                <w:szCs w:val="14"/>
              </w:rPr>
              <w:br/>
              <w:t xml:space="preserve">мер записи по </w:t>
            </w:r>
            <w:r>
              <w:rPr>
                <w:rFonts w:ascii="Times New Roman" w:hAnsi="Times New Roman"/>
                <w:sz w:val="14"/>
                <w:szCs w:val="14"/>
              </w:rPr>
              <w:br/>
              <w:t xml:space="preserve">складской </w:t>
            </w:r>
            <w:r>
              <w:rPr>
                <w:rFonts w:ascii="Times New Roman" w:hAnsi="Times New Roman"/>
                <w:sz w:val="14"/>
                <w:szCs w:val="14"/>
              </w:rPr>
              <w:br/>
              <w:t xml:space="preserve">картотеке</w:t>
            </w:r>
            <w:r>
              <w:rPr>
                <w:rFonts w:ascii="Times New Roman" w:hAnsi="Times New Roman"/>
                <w:sz w:val="14"/>
                <w:szCs w:val="14"/>
              </w:rPr>
            </w:r>
            <w:r>
              <w:rPr>
                <w:rFonts w:ascii="Times New Roman" w:hAnsi="Times New Roman"/>
                <w:sz w:val="14"/>
                <w:szCs w:val="14"/>
              </w:rPr>
            </w:r>
          </w:p>
        </w:tc>
      </w:tr>
      <w:tr>
        <w:tblPrEx/>
        <w:trPr>
          <w:cantSplit/>
          <w:trHeight w:val="58"/>
        </w:trPr>
        <w:tc>
          <w:tcPr>
            <w:tcBorders>
              <w:left w:val="single" w:color="auto" w:sz="4" w:space="0"/>
            </w:tcBorders>
            <w:tcW w:w="907"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счет, </w:t>
            </w:r>
            <w:r>
              <w:rPr>
                <w:rFonts w:ascii="Times New Roman" w:hAnsi="Times New Roman"/>
                <w:sz w:val="14"/>
                <w:szCs w:val="14"/>
              </w:rPr>
              <w:br/>
            </w:r>
            <w:r>
              <w:rPr>
                <w:rFonts w:ascii="Times New Roman" w:hAnsi="Times New Roman"/>
                <w:sz w:val="14"/>
                <w:szCs w:val="14"/>
              </w:rPr>
              <w:t xml:space="preserve">субсчет</w:t>
            </w:r>
            <w:r>
              <w:rPr>
                <w:rFonts w:ascii="Times New Roman" w:hAnsi="Times New Roman"/>
                <w:sz w:val="14"/>
                <w:szCs w:val="14"/>
              </w:rPr>
            </w:r>
            <w:r>
              <w:rPr>
                <w:rFonts w:ascii="Times New Roman" w:hAnsi="Times New Roman"/>
                <w:sz w:val="14"/>
                <w:szCs w:val="14"/>
              </w:rPr>
            </w:r>
          </w:p>
        </w:tc>
        <w:tc>
          <w:tcPr>
            <w:tcBorders>
              <w:right w:val="single" w:color="auto" w:sz="4" w:space="0"/>
            </w:tcBorders>
            <w:tcW w:w="130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код </w:t>
            </w:r>
            <w:r>
              <w:rPr>
                <w:rFonts w:ascii="Times New Roman" w:hAnsi="Times New Roman"/>
                <w:sz w:val="14"/>
                <w:szCs w:val="14"/>
              </w:rPr>
              <w:t xml:space="preserve">аналити</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ческого</w:t>
            </w:r>
            <w:r>
              <w:rPr>
                <w:rFonts w:ascii="Times New Roman" w:hAnsi="Times New Roman"/>
                <w:sz w:val="14"/>
                <w:szCs w:val="14"/>
              </w:rPr>
              <w:t xml:space="preserve"> учета</w:t>
            </w:r>
            <w:r>
              <w:rPr>
                <w:rFonts w:ascii="Times New Roman" w:hAnsi="Times New Roman"/>
                <w:sz w:val="14"/>
                <w:szCs w:val="14"/>
              </w:rPr>
            </w:r>
            <w:r>
              <w:rPr>
                <w:rFonts w:ascii="Times New Roman" w:hAnsi="Times New Roman"/>
                <w:sz w:val="14"/>
                <w:szCs w:val="14"/>
              </w:rPr>
            </w:r>
          </w:p>
        </w:tc>
        <w:tc>
          <w:tcPr>
            <w:tcBorders>
              <w:left w:val="none" w:color="000000" w:sz="4" w:space="0"/>
            </w:tcBorders>
            <w:tcW w:w="136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наименование, сорт, размер, </w:t>
            </w:r>
            <w:r>
              <w:rPr>
                <w:rFonts w:ascii="Times New Roman" w:hAnsi="Times New Roman"/>
                <w:sz w:val="14"/>
                <w:szCs w:val="14"/>
              </w:rPr>
              <w:br/>
              <w:t xml:space="preserve">марка</w:t>
            </w:r>
            <w:r>
              <w:rPr>
                <w:rFonts w:ascii="Times New Roman" w:hAnsi="Times New Roman"/>
                <w:sz w:val="14"/>
                <w:szCs w:val="14"/>
              </w:rPr>
            </w:r>
            <w:r>
              <w:rPr>
                <w:rFonts w:ascii="Times New Roman" w:hAnsi="Times New Roman"/>
                <w:sz w:val="14"/>
                <w:szCs w:val="14"/>
              </w:rPr>
            </w:r>
          </w:p>
        </w:tc>
        <w:tc>
          <w:tcPr>
            <w:tcBorders>
              <w:right w:val="single" w:color="auto" w:sz="4" w:space="0"/>
            </w:tcBorders>
            <w:tcW w:w="79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номен</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клатур</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ный</w:t>
            </w:r>
            <w:r>
              <w:rPr>
                <w:rFonts w:ascii="Times New Roman" w:hAnsi="Times New Roman"/>
                <w:sz w:val="14"/>
                <w:szCs w:val="14"/>
              </w:rPr>
              <w:t xml:space="preserve"> </w:t>
            </w:r>
            <w:r>
              <w:rPr>
                <w:rFonts w:ascii="Times New Roman" w:hAnsi="Times New Roman"/>
                <w:sz w:val="14"/>
                <w:szCs w:val="14"/>
              </w:rPr>
              <w:br/>
              <w:t xml:space="preserve">номер</w:t>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код</w:t>
            </w:r>
            <w:r>
              <w:rPr>
                <w:rFonts w:ascii="Times New Roman" w:hAnsi="Times New Roman"/>
                <w:sz w:val="14"/>
                <w:szCs w:val="14"/>
              </w:rPr>
            </w:r>
            <w:r>
              <w:rPr>
                <w:rFonts w:ascii="Times New Roman" w:hAnsi="Times New Roman"/>
                <w:sz w:val="14"/>
                <w:szCs w:val="14"/>
              </w:rPr>
            </w:r>
          </w:p>
        </w:tc>
        <w:tc>
          <w:tcPr>
            <w:tcBorders>
              <w:right w:val="single" w:color="auto" w:sz="4" w:space="0"/>
            </w:tcBorders>
            <w:tcW w:w="113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наименова</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ние</w:t>
            </w:r>
            <w:r>
              <w:rPr>
                <w:rFonts w:ascii="Times New Roman" w:hAnsi="Times New Roman"/>
                <w:sz w:val="14"/>
                <w:szCs w:val="14"/>
              </w:rPr>
            </w:r>
            <w:r>
              <w:rPr>
                <w:rFonts w:ascii="Times New Roman" w:hAnsi="Times New Roman"/>
                <w:sz w:val="14"/>
                <w:szCs w:val="14"/>
              </w:rPr>
            </w:r>
          </w:p>
        </w:tc>
        <w:tc>
          <w:tcPr>
            <w:tcBorders>
              <w:left w:val="none" w:color="000000" w:sz="4" w:space="0"/>
            </w:tcBorders>
            <w:tcW w:w="85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надлежит </w:t>
            </w:r>
            <w:r>
              <w:rPr>
                <w:rFonts w:ascii="Times New Roman" w:hAnsi="Times New Roman"/>
                <w:sz w:val="14"/>
                <w:szCs w:val="14"/>
              </w:rPr>
              <w:t xml:space="preserve">отпус</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тить</w:t>
            </w:r>
            <w:r>
              <w:rPr>
                <w:rFonts w:ascii="Times New Roman" w:hAnsi="Times New Roman"/>
                <w:sz w:val="14"/>
                <w:szCs w:val="14"/>
              </w:rPr>
            </w:r>
            <w:r>
              <w:rPr>
                <w:rFonts w:ascii="Times New Roman" w:hAnsi="Times New Roman"/>
                <w:sz w:val="14"/>
                <w:szCs w:val="14"/>
              </w:rPr>
            </w:r>
          </w:p>
        </w:tc>
        <w:tc>
          <w:tcPr>
            <w:tcBorders>
              <w:right w:val="single" w:color="auto" w:sz="4" w:space="0"/>
            </w:tcBorders>
            <w:tcW w:w="62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отпу</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щено</w:t>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none" w:color="000000" w:sz="4" w:space="0"/>
            </w:tcBorders>
            <w:tcW w:w="851"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single" w:color="auto" w:sz="4" w:space="0"/>
            </w:tcBorders>
            <w:tcW w:w="62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инвентар</w:t>
            </w:r>
            <w:r>
              <w:rPr>
                <w:rFonts w:ascii="Times New Roman" w:hAnsi="Times New Roman"/>
                <w:sz w:val="14"/>
                <w:szCs w:val="14"/>
              </w:rPr>
              <w:t xml:space="preserve">-</w:t>
            </w:r>
            <w:r>
              <w:rPr>
                <w:rFonts w:ascii="Times New Roman" w:hAnsi="Times New Roman"/>
                <w:sz w:val="14"/>
                <w:szCs w:val="14"/>
              </w:rPr>
              <w:br/>
            </w:r>
            <w:r>
              <w:rPr>
                <w:rFonts w:ascii="Times New Roman" w:hAnsi="Times New Roman"/>
                <w:sz w:val="14"/>
                <w:szCs w:val="14"/>
              </w:rPr>
              <w:t xml:space="preserve">ный</w:t>
            </w:r>
            <w:r>
              <w:rPr>
                <w:rFonts w:ascii="Times New Roman" w:hAnsi="Times New Roman"/>
                <w:sz w:val="14"/>
                <w:szCs w:val="14"/>
              </w:rPr>
            </w:r>
            <w:r>
              <w:rPr>
                <w:rFonts w:ascii="Times New Roman" w:hAnsi="Times New Roman"/>
                <w:sz w:val="14"/>
                <w:szCs w:val="14"/>
              </w:rPr>
            </w:r>
          </w:p>
        </w:tc>
        <w:tc>
          <w:tcPr>
            <w:tcBorders>
              <w:right w:val="single" w:color="auto" w:sz="4" w:space="0"/>
            </w:tcBorders>
            <w:tcW w:w="851"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паспорта</w:t>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Merge w:val="continue"/>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239" w:hRule="exact"/>
        </w:trPr>
        <w:tc>
          <w:tcPr>
            <w:tcBorders>
              <w:left w:val="single" w:color="auto" w:sz="4" w:space="0"/>
              <w:bottom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2</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4" w:space="0"/>
            </w:tcBorders>
            <w:tcW w:w="136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3</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4</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5</w:t>
            </w:r>
            <w:r>
              <w:rPr>
                <w:rFonts w:ascii="Times New Roman" w:hAnsi="Times New Roman"/>
                <w:sz w:val="14"/>
                <w:szCs w:val="14"/>
              </w:rPr>
            </w:r>
            <w:r>
              <w:rPr>
                <w:rFonts w:ascii="Times New Roman" w:hAnsi="Times New Roman"/>
                <w:sz w:val="14"/>
                <w:szCs w:val="14"/>
              </w:rPr>
            </w:r>
          </w:p>
        </w:tc>
        <w:tc>
          <w:tcPr>
            <w:tcBorders>
              <w:bottom w:val="single" w:color="auto"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6</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7</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8</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9</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10</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11</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12</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13</w:t>
            </w:r>
            <w:r>
              <w:rPr>
                <w:rFonts w:ascii="Times New Roman" w:hAnsi="Times New Roman"/>
                <w:sz w:val="14"/>
                <w:szCs w:val="14"/>
              </w:rPr>
            </w:r>
            <w:r>
              <w:rPr>
                <w:rFonts w:ascii="Times New Roman" w:hAnsi="Times New Roman"/>
                <w:sz w:val="14"/>
                <w:szCs w:val="14"/>
              </w:rPr>
            </w:r>
          </w:p>
        </w:tc>
        <w:tc>
          <w:tcPr>
            <w:tcBorders>
              <w:bottom w:val="single" w:color="auto" w:sz="12"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14</w:t>
            </w:r>
            <w:r>
              <w:rPr>
                <w:rFonts w:ascii="Times New Roman" w:hAnsi="Times New Roman"/>
                <w:sz w:val="14"/>
                <w:szCs w:val="14"/>
              </w:rPr>
            </w:r>
            <w:r>
              <w:rPr>
                <w:rFonts w:ascii="Times New Roman" w:hAnsi="Times New Roman"/>
                <w:sz w:val="14"/>
                <w:szCs w:val="14"/>
              </w:rPr>
            </w:r>
          </w:p>
        </w:tc>
        <w:tc>
          <w:tcPr>
            <w:tcBorders>
              <w:left w:val="none" w:color="000000" w:sz="4" w:space="0"/>
              <w:bottom w:val="single" w:color="auto"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t xml:space="preserve">15</w:t>
            </w:r>
            <w:r>
              <w:rPr>
                <w:rFonts w:ascii="Times New Roman" w:hAnsi="Times New Roman"/>
                <w:sz w:val="14"/>
                <w:szCs w:val="14"/>
              </w:rPr>
            </w:r>
            <w:r>
              <w:rPr>
                <w:rFonts w:ascii="Times New Roman" w:hAnsi="Times New Roman"/>
                <w:sz w:val="14"/>
                <w:szCs w:val="14"/>
              </w:rPr>
            </w:r>
          </w:p>
        </w:tc>
      </w:tr>
      <w:tr>
        <w:tblPrEx/>
        <w:trPr>
          <w:trHeight w:val="38"/>
        </w:trPr>
        <w:tc>
          <w:tcPr>
            <w:tcBorders>
              <w:top w:val="single" w:color="auto" w:sz="12" w:space="0"/>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12"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58"/>
        </w:trPr>
        <w:tc>
          <w:tcPr>
            <w:tcBorders>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58"/>
        </w:trPr>
        <w:tc>
          <w:tcPr>
            <w:tcBorders>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58"/>
        </w:trPr>
        <w:tc>
          <w:tcPr>
            <w:tcBorders>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58"/>
        </w:trPr>
        <w:tc>
          <w:tcPr>
            <w:tcBorders>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r>
        <w:tblPrEx/>
        <w:trPr>
          <w:trHeight w:val="58"/>
        </w:trPr>
        <w:tc>
          <w:tcPr>
            <w:tcBorders>
              <w:left w:val="single" w:color="auto" w:sz="12"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130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1361" w:type="dxa"/>
            <w:vAlign w:val="center"/>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113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9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90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737"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tcBorders>
            <w:tcW w:w="624"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right w:val="single" w:color="auto" w:sz="12" w:space="0"/>
            </w:tcBorders>
            <w:tcW w:w="851"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left w:val="none" w:color="000000" w:sz="4" w:space="0"/>
              <w:right w:val="single" w:color="auto" w:sz="4" w:space="0"/>
            </w:tcBorders>
            <w:tcW w:w="2805" w:type="dxa"/>
            <w:vAlign w:val="center"/>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r>
    </w:tbl>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tblPrEx/>
        <w:trPr>
          <w:gridAfter w:val="6"/>
        </w:trPr>
        <w:tc>
          <w:tcPr>
            <w:gridSpan w:val="2"/>
            <w:tcBorders>
              <w:top w:val="none" w:color="000000" w:sz="4" w:space="0"/>
              <w:left w:val="none" w:color="000000" w:sz="4" w:space="0"/>
              <w:bottom w:val="none" w:color="000000" w:sz="4" w:space="0"/>
              <w:right w:val="none" w:color="000000" w:sz="4" w:space="0"/>
            </w:tcBorders>
            <w:tcW w:w="1361"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Всего отпущено</w:t>
            </w:r>
            <w:r>
              <w:rPr>
                <w:rFonts w:ascii="Times New Roman" w:hAnsi="Times New Roman"/>
                <w:sz w:val="17"/>
                <w:szCs w:val="17"/>
              </w:rPr>
            </w:r>
            <w:r>
              <w:rPr>
                <w:rFonts w:ascii="Times New Roman" w:hAnsi="Times New Roman"/>
                <w:sz w:val="17"/>
                <w:szCs w:val="17"/>
              </w:rPr>
            </w:r>
          </w:p>
        </w:tc>
        <w:tc>
          <w:tcPr>
            <w:gridSpan w:val="3"/>
            <w:tcBorders>
              <w:top w:val="none" w:color="000000" w:sz="4" w:space="0"/>
              <w:left w:val="none" w:color="000000" w:sz="4" w:space="0"/>
              <w:bottom w:val="single" w:color="auto" w:sz="4" w:space="0"/>
              <w:right w:val="none" w:color="000000" w:sz="4" w:space="0"/>
            </w:tcBorders>
            <w:tcW w:w="516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gridSpan w:val="2"/>
            <w:tcBorders>
              <w:top w:val="none" w:color="000000" w:sz="4" w:space="0"/>
              <w:left w:val="none" w:color="000000" w:sz="4" w:space="0"/>
              <w:bottom w:val="none" w:color="000000" w:sz="4" w:space="0"/>
              <w:right w:val="none" w:color="000000" w:sz="4" w:space="0"/>
            </w:tcBorders>
            <w:tcW w:w="1559" w:type="dxa"/>
            <w:vAlign w:val="bottom"/>
            <w:textDirection w:val="lrTb"/>
            <w:noWrap w:val="false"/>
          </w:tcPr>
          <w:p>
            <w:pPr>
              <w:ind w:left="113"/>
              <w:rPr>
                <w:rFonts w:ascii="Times New Roman" w:hAnsi="Times New Roman"/>
                <w:sz w:val="17"/>
                <w:szCs w:val="17"/>
              </w:rPr>
            </w:pPr>
            <w:r>
              <w:rPr>
                <w:rFonts w:ascii="Times New Roman" w:hAnsi="Times New Roman"/>
                <w:sz w:val="17"/>
                <w:szCs w:val="17"/>
              </w:rPr>
              <w:t xml:space="preserve">наименований</w:t>
            </w:r>
            <w:r>
              <w:rPr>
                <w:rFonts w:ascii="Times New Roman" w:hAnsi="Times New Roman"/>
                <w:sz w:val="17"/>
                <w:szCs w:val="17"/>
              </w:rPr>
            </w:r>
            <w:r>
              <w:rPr>
                <w:rFonts w:ascii="Times New Roman" w:hAnsi="Times New Roman"/>
                <w:sz w:val="17"/>
                <w:szCs w:val="17"/>
              </w:rPr>
            </w:r>
          </w:p>
        </w:tc>
      </w:tr>
      <w:tr>
        <w:tblPrEx/>
        <w:trPr>
          <w:gridAfter w:val="6"/>
        </w:trPr>
        <w:tc>
          <w:tcPr>
            <w:gridSpan w:val="2"/>
            <w:tcBorders>
              <w:top w:val="none" w:color="000000" w:sz="4" w:space="0"/>
              <w:left w:val="none" w:color="000000" w:sz="4" w:space="0"/>
              <w:bottom w:val="none" w:color="000000" w:sz="4" w:space="0"/>
              <w:right w:val="none" w:color="000000" w:sz="4" w:space="0"/>
            </w:tcBorders>
            <w:tcW w:w="1361"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gridSpan w:val="3"/>
            <w:tcBorders>
              <w:top w:val="none" w:color="000000" w:sz="4" w:space="0"/>
              <w:left w:val="none" w:color="000000" w:sz="4" w:space="0"/>
              <w:bottom w:val="none" w:color="000000" w:sz="4" w:space="0"/>
              <w:right w:val="none" w:color="000000" w:sz="4" w:space="0"/>
            </w:tcBorders>
            <w:tcW w:w="5160"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(прописью)</w:t>
            </w:r>
            <w:r>
              <w:rPr>
                <w:rFonts w:ascii="Times New Roman" w:hAnsi="Times New Roman"/>
                <w:sz w:val="12"/>
                <w:szCs w:val="12"/>
              </w:rPr>
            </w:r>
            <w:r>
              <w:rPr>
                <w:rFonts w:ascii="Times New Roman" w:hAnsi="Times New Roman"/>
                <w:sz w:val="12"/>
                <w:szCs w:val="12"/>
              </w:rPr>
            </w:r>
          </w:p>
        </w:tc>
        <w:tc>
          <w:tcPr>
            <w:gridSpan w:val="2"/>
            <w:tcBorders>
              <w:top w:val="none" w:color="000000" w:sz="4" w:space="0"/>
              <w:left w:val="none" w:color="000000" w:sz="4" w:space="0"/>
              <w:bottom w:val="none" w:color="000000" w:sz="4" w:space="0"/>
              <w:right w:val="none" w:color="000000" w:sz="4" w:space="0"/>
            </w:tcBorders>
            <w:tcW w:w="1559"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r>
      <w:tr>
        <w:tblPrEx/>
        <w:trPr>
          <w:cantSplit/>
        </w:trPr>
        <w:tc>
          <w:tcPr>
            <w:tcBorders>
              <w:top w:val="none" w:color="000000" w:sz="4" w:space="0"/>
              <w:left w:val="none" w:color="000000" w:sz="4" w:space="0"/>
              <w:bottom w:val="none" w:color="000000" w:sz="4" w:space="0"/>
              <w:right w:val="none" w:color="000000" w:sz="4" w:space="0"/>
            </w:tcBorders>
            <w:tcW w:w="851"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на сумму</w:t>
            </w:r>
            <w:r>
              <w:rPr>
                <w:rFonts w:ascii="Times New Roman" w:hAnsi="Times New Roman"/>
                <w:sz w:val="17"/>
                <w:szCs w:val="17"/>
              </w:rPr>
            </w:r>
            <w:r>
              <w:rPr>
                <w:rFonts w:ascii="Times New Roman" w:hAnsi="Times New Roman"/>
                <w:sz w:val="17"/>
                <w:szCs w:val="17"/>
              </w:rPr>
            </w:r>
          </w:p>
        </w:tc>
        <w:tc>
          <w:tcPr>
            <w:gridSpan w:val="2"/>
            <w:tcBorders>
              <w:top w:val="none" w:color="000000" w:sz="4" w:space="0"/>
              <w:left w:val="none" w:color="000000" w:sz="4" w:space="0"/>
              <w:bottom w:val="single" w:color="auto" w:sz="4" w:space="0"/>
              <w:right w:val="none" w:color="000000" w:sz="4" w:space="0"/>
            </w:tcBorders>
            <w:tcW w:w="3544"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538"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t xml:space="preserve">руб.</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1588"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t xml:space="preserve">коп.</w:t>
            </w:r>
            <w:r>
              <w:rPr>
                <w:rFonts w:ascii="Times New Roman" w:hAnsi="Times New Roman"/>
                <w:sz w:val="17"/>
                <w:szCs w:val="17"/>
              </w:rPr>
            </w:r>
            <w:r>
              <w:rPr>
                <w:rFonts w:ascii="Times New Roman" w:hAnsi="Times New Roman"/>
                <w:sz w:val="17"/>
                <w:szCs w:val="17"/>
              </w:rPr>
            </w:r>
          </w:p>
        </w:tc>
        <w:tc>
          <w:tcPr>
            <w:gridSpan w:val="2"/>
            <w:tcBorders>
              <w:top w:val="none" w:color="000000" w:sz="4" w:space="0"/>
              <w:left w:val="none" w:color="000000" w:sz="4" w:space="0"/>
              <w:bottom w:val="none" w:color="000000" w:sz="4" w:space="0"/>
              <w:right w:val="none" w:color="000000" w:sz="4" w:space="0"/>
            </w:tcBorders>
            <w:tcW w:w="1559" w:type="dxa"/>
            <w:vAlign w:val="bottom"/>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985"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в том числе сумма НДС</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1417"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426" w:type="dxa"/>
            <w:vAlign w:val="bottom"/>
            <w:textDirection w:val="lrTb"/>
            <w:noWrap w:val="false"/>
          </w:tcPr>
          <w:p>
            <w:pPr>
              <w:jc w:val="right"/>
              <w:rPr>
                <w:rFonts w:ascii="Times New Roman" w:hAnsi="Times New Roman"/>
                <w:sz w:val="17"/>
                <w:szCs w:val="17"/>
              </w:rPr>
            </w:pPr>
            <w:r>
              <w:rPr>
                <w:rFonts w:ascii="Times New Roman" w:hAnsi="Times New Roman"/>
                <w:sz w:val="17"/>
                <w:szCs w:val="17"/>
              </w:rPr>
              <w:t xml:space="preserve">руб.</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424" w:type="dxa"/>
            <w:vAlign w:val="bottom"/>
            <w:textDirection w:val="lrTb"/>
            <w:noWrap w:val="false"/>
          </w:tcPr>
          <w:p>
            <w:pPr>
              <w:jc w:val="right"/>
              <w:rPr>
                <w:rFonts w:ascii="Times New Roman" w:hAnsi="Times New Roman"/>
                <w:sz w:val="17"/>
                <w:szCs w:val="17"/>
              </w:rPr>
            </w:pPr>
            <w:r>
              <w:rPr>
                <w:rFonts w:ascii="Times New Roman" w:hAnsi="Times New Roman"/>
                <w:sz w:val="17"/>
                <w:szCs w:val="17"/>
              </w:rPr>
              <w:t xml:space="preserve">коп.</w:t>
            </w:r>
            <w:r>
              <w:rPr>
                <w:rFonts w:ascii="Times New Roman" w:hAnsi="Times New Roman"/>
                <w:sz w:val="17"/>
                <w:szCs w:val="17"/>
              </w:rPr>
            </w:r>
            <w:r>
              <w:rPr>
                <w:rFonts w:ascii="Times New Roman" w:hAnsi="Times New Roman"/>
                <w:sz w:val="17"/>
                <w:szCs w:val="17"/>
              </w:rPr>
            </w:r>
          </w:p>
        </w:tc>
      </w:tr>
      <w:tr>
        <w:tblPrEx/>
        <w:trPr>
          <w:cantSplit/>
        </w:trPr>
        <w:tc>
          <w:tcPr>
            <w:tcBorders>
              <w:top w:val="none" w:color="000000" w:sz="4" w:space="0"/>
              <w:left w:val="none" w:color="000000" w:sz="4" w:space="0"/>
              <w:bottom w:val="none" w:color="000000" w:sz="4" w:space="0"/>
              <w:right w:val="none" w:color="000000" w:sz="4" w:space="0"/>
            </w:tcBorders>
            <w:tcW w:w="851"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gridSpan w:val="2"/>
            <w:tcBorders>
              <w:top w:val="none" w:color="000000" w:sz="4" w:space="0"/>
              <w:left w:val="none" w:color="000000" w:sz="4" w:space="0"/>
              <w:bottom w:val="none" w:color="000000" w:sz="4" w:space="0"/>
              <w:right w:val="none" w:color="000000" w:sz="4" w:space="0"/>
            </w:tcBorders>
            <w:tcW w:w="3544"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(прописью)</w:t>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538"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588"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567"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gridSpan w:val="2"/>
            <w:tcBorders>
              <w:top w:val="none" w:color="000000" w:sz="4" w:space="0"/>
              <w:left w:val="none" w:color="000000" w:sz="4" w:space="0"/>
              <w:bottom w:val="none" w:color="000000" w:sz="4" w:space="0"/>
              <w:right w:val="none" w:color="000000" w:sz="4" w:space="0"/>
            </w:tcBorders>
            <w:tcW w:w="1559"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985"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417"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426"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851"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424"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r>
    </w:tbl>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tblPrEx/>
        <w:trPr/>
        <w:tc>
          <w:tcPr>
            <w:tcBorders>
              <w:top w:val="none" w:color="000000" w:sz="4" w:space="0"/>
              <w:left w:val="none" w:color="000000" w:sz="4" w:space="0"/>
              <w:bottom w:val="none" w:color="000000" w:sz="4" w:space="0"/>
              <w:right w:val="none" w:color="000000" w:sz="4" w:space="0"/>
            </w:tcBorders>
            <w:tcW w:w="1474"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Отпуск разрешил</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907"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68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1474"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3772" w:type="dxa"/>
            <w:vAlign w:val="bottom"/>
            <w:textDirection w:val="lrTb"/>
            <w:noWrap w:val="false"/>
          </w:tcPr>
          <w:p>
            <w:pPr>
              <w:pStyle w:val="1280"/>
              <w:ind w:right="397"/>
              <w:keepNext w:val="0"/>
              <w:spacing w:before="0" w:after="0"/>
              <w:widowControl w:val="off"/>
              <w:rPr>
                <w:rFonts w:ascii="Times New Roman" w:hAnsi="Times New Roman"/>
              </w:rPr>
            </w:pPr>
            <w:r>
              <w:rPr>
                <w:rFonts w:ascii="Times New Roman" w:hAnsi="Times New Roman"/>
                <w:sz w:val="22"/>
              </w:rPr>
              <w:t xml:space="preserve">Главный бухгалтер</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737"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284"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1531"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r>
      <w:tr>
        <w:tblPrEx/>
        <w:trPr/>
        <w:tc>
          <w:tcPr>
            <w:tcBorders>
              <w:top w:val="none" w:color="000000" w:sz="4" w:space="0"/>
              <w:left w:val="none" w:color="000000" w:sz="4" w:space="0"/>
              <w:bottom w:val="none" w:color="000000" w:sz="4" w:space="0"/>
              <w:right w:val="none" w:color="000000" w:sz="4" w:space="0"/>
            </w:tcBorders>
            <w:tcW w:w="1474"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907"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(должность)</w:t>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170" w:type="dxa"/>
            <w:textDirection w:val="lrTb"/>
            <w:noWrap w:val="false"/>
          </w:tcPr>
          <w:p>
            <w:pPr>
              <w:jc w:val="center"/>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680"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(подпись)</w:t>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170" w:type="dxa"/>
            <w:textDirection w:val="lrTb"/>
            <w:noWrap w:val="false"/>
          </w:tcPr>
          <w:p>
            <w:pPr>
              <w:jc w:val="center"/>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1474"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(расшифровка подписи)</w:t>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3772" w:type="dxa"/>
            <w:textDirection w:val="lrTb"/>
            <w:noWrap w:val="false"/>
          </w:tcPr>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737"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(подпись)</w:t>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284" w:type="dxa"/>
            <w:textDirection w:val="lrTb"/>
            <w:noWrap w:val="false"/>
          </w:tcPr>
          <w:p>
            <w:pPr>
              <w:jc w:val="center"/>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Borders>
              <w:top w:val="none" w:color="000000" w:sz="4" w:space="0"/>
              <w:left w:val="none" w:color="000000" w:sz="4" w:space="0"/>
              <w:bottom w:val="none" w:color="000000" w:sz="4" w:space="0"/>
              <w:right w:val="none" w:color="000000" w:sz="4" w:space="0"/>
            </w:tcBorders>
            <w:tcW w:w="1531" w:type="dxa"/>
            <w:textDirection w:val="lrTb"/>
            <w:noWrap w:val="false"/>
          </w:tcPr>
          <w:p>
            <w:pPr>
              <w:jc w:val="center"/>
              <w:rPr>
                <w:rFonts w:ascii="Times New Roman" w:hAnsi="Times New Roman"/>
                <w:sz w:val="12"/>
                <w:szCs w:val="12"/>
              </w:rPr>
            </w:pPr>
            <w:r>
              <w:rPr>
                <w:rFonts w:ascii="Times New Roman" w:hAnsi="Times New Roman"/>
                <w:sz w:val="12"/>
                <w:szCs w:val="12"/>
              </w:rPr>
              <w:t xml:space="preserve">(расшифровка подписи)</w:t>
            </w:r>
            <w:r>
              <w:rPr>
                <w:rFonts w:ascii="Times New Roman" w:hAnsi="Times New Roman"/>
                <w:sz w:val="12"/>
                <w:szCs w:val="12"/>
              </w:rPr>
            </w:r>
            <w:r>
              <w:rPr>
                <w:rFonts w:ascii="Times New Roman" w:hAnsi="Times New Roman"/>
                <w:sz w:val="12"/>
                <w:szCs w:val="12"/>
              </w:rPr>
            </w:r>
          </w:p>
        </w:tc>
      </w:tr>
    </w:tbl>
    <w:p>
      <w:pP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tblPrEx/>
        <w:trPr>
          <w:cantSplit/>
        </w:trPr>
        <w:tc>
          <w:tcPr>
            <w:tcBorders>
              <w:top w:val="none" w:color="000000" w:sz="4" w:space="0"/>
              <w:left w:val="none" w:color="000000" w:sz="4" w:space="0"/>
              <w:bottom w:val="none" w:color="000000" w:sz="4" w:space="0"/>
              <w:right w:val="none" w:color="000000" w:sz="4" w:space="0"/>
            </w:tcBorders>
            <w:tcW w:w="851" w:type="dxa"/>
            <w:vAlign w:val="bottom"/>
            <w:textDirection w:val="lrTb"/>
            <w:noWrap w:val="false"/>
          </w:tcPr>
          <w:p>
            <w:pPr>
              <w:rPr>
                <w:rFonts w:ascii="Times New Roman" w:hAnsi="Times New Roman"/>
                <w:sz w:val="17"/>
                <w:szCs w:val="17"/>
              </w:rPr>
            </w:pPr>
            <w:r>
              <w:rPr>
                <w:rFonts w:ascii="Times New Roman" w:hAnsi="Times New Roman"/>
                <w:sz w:val="17"/>
                <w:szCs w:val="17"/>
              </w:rPr>
              <w:t xml:space="preserve">Отпустил</w:t>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907"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68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1474"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none" w:color="000000" w:sz="4" w:space="0"/>
              <w:right w:val="none" w:color="000000" w:sz="4" w:space="0"/>
            </w:tcBorders>
            <w:tcW w:w="3119" w:type="dxa"/>
            <w:vAlign w:val="bottom"/>
            <w:textDirection w:val="lrTb"/>
            <w:noWrap w:val="false"/>
          </w:tcPr>
          <w:p>
            <w:pPr>
              <w:pStyle w:val="1280"/>
              <w:ind w:right="113"/>
              <w:keepNext w:val="0"/>
              <w:spacing w:before="0" w:after="0"/>
              <w:widowControl w:val="off"/>
              <w:rPr>
                <w:rFonts w:ascii="Times New Roman" w:hAnsi="Times New Roman"/>
                <w:b w:val="0"/>
                <w:bCs/>
              </w:rPr>
            </w:pPr>
            <w:r>
              <w:rPr>
                <w:rFonts w:ascii="Times New Roman" w:hAnsi="Times New Roman"/>
                <w:b w:val="0"/>
                <w:bCs/>
              </w:rPr>
              <w:t xml:space="preserve">Получил</w:t>
            </w:r>
            <w:r>
              <w:rPr>
                <w:rFonts w:ascii="Times New Roman" w:hAnsi="Times New Roman"/>
                <w:b w:val="0"/>
                <w:bCs/>
              </w:rPr>
            </w:r>
            <w:r>
              <w:rPr>
                <w:rFonts w:ascii="Times New Roman" w:hAnsi="Times New Roman"/>
                <w:b w:val="0"/>
                <w:bCs/>
              </w:rPr>
            </w:r>
          </w:p>
        </w:tc>
        <w:tc>
          <w:tcPr>
            <w:tcBorders>
              <w:top w:val="none" w:color="000000" w:sz="4" w:space="0"/>
              <w:left w:val="none" w:color="000000" w:sz="4" w:space="0"/>
              <w:bottom w:val="single" w:color="auto" w:sz="4" w:space="0"/>
              <w:right w:val="none" w:color="000000" w:sz="4" w:space="0"/>
            </w:tcBorders>
            <w:tcW w:w="794" w:type="dxa"/>
            <w:vAlign w:val="bottom"/>
            <w:textDirection w:val="lrTb"/>
            <w:noWrap w:val="false"/>
          </w:tcPr>
          <w:p>
            <w:pPr>
              <w:pStyle w:val="1280"/>
              <w:jc w:val="center"/>
              <w:keepNext w:val="0"/>
              <w:spacing w:before="0" w:after="0"/>
              <w:widowControl w:val="off"/>
              <w:rPr>
                <w:rFonts w:ascii="Times New Roman" w:hAnsi="Times New Roman"/>
                <w:b w:val="0"/>
                <w:bCs/>
              </w:rPr>
            </w:pPr>
            <w:r>
              <w:rPr>
                <w:rFonts w:ascii="Times New Roman" w:hAnsi="Times New Roman"/>
                <w:b w:val="0"/>
                <w:bCs/>
              </w:rPr>
            </w:r>
            <w:r>
              <w:rPr>
                <w:rFonts w:ascii="Times New Roman" w:hAnsi="Times New Roman"/>
                <w:b w:val="0"/>
                <w:bCs/>
              </w:rPr>
            </w:r>
            <w:r>
              <w:rPr>
                <w:rFonts w:ascii="Times New Roman" w:hAnsi="Times New Roman"/>
                <w:b w:val="0"/>
                <w:bCs/>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pStyle w:val="1280"/>
              <w:jc w:val="center"/>
              <w:keepNext w:val="0"/>
              <w:spacing w:before="0" w:after="0"/>
              <w:widowControl w:val="off"/>
              <w:rPr>
                <w:rFonts w:ascii="Times New Roman" w:hAnsi="Times New Roman"/>
                <w:b w:val="0"/>
                <w:bCs/>
              </w:rPr>
            </w:pPr>
            <w:r>
              <w:rPr>
                <w:rFonts w:ascii="Times New Roman" w:hAnsi="Times New Roman"/>
                <w:b w:val="0"/>
                <w:bCs/>
              </w:rPr>
            </w:r>
            <w:r>
              <w:rPr>
                <w:rFonts w:ascii="Times New Roman" w:hAnsi="Times New Roman"/>
                <w:b w:val="0"/>
                <w:bCs/>
              </w:rPr>
            </w:r>
            <w:r>
              <w:rPr>
                <w:rFonts w:ascii="Times New Roman" w:hAnsi="Times New Roman"/>
                <w:b w:val="0"/>
                <w:bCs/>
              </w:rPr>
            </w:r>
          </w:p>
        </w:tc>
        <w:tc>
          <w:tcPr>
            <w:tcBorders>
              <w:top w:val="none" w:color="000000" w:sz="4" w:space="0"/>
              <w:left w:val="none" w:color="000000" w:sz="4" w:space="0"/>
              <w:bottom w:val="single" w:color="auto" w:sz="4" w:space="0"/>
              <w:right w:val="none" w:color="000000" w:sz="4" w:space="0"/>
            </w:tcBorders>
            <w:tcW w:w="794" w:type="dxa"/>
            <w:vAlign w:val="bottom"/>
            <w:textDirection w:val="lrTb"/>
            <w:noWrap w:val="false"/>
          </w:tcPr>
          <w:p>
            <w:pPr>
              <w:pStyle w:val="1280"/>
              <w:jc w:val="center"/>
              <w:keepNext w:val="0"/>
              <w:spacing w:before="0" w:after="0"/>
              <w:widowControl w:val="off"/>
              <w:rPr>
                <w:rFonts w:ascii="Times New Roman" w:hAnsi="Times New Roman"/>
                <w:b w:val="0"/>
                <w:bCs/>
              </w:rPr>
            </w:pPr>
            <w:r>
              <w:rPr>
                <w:rFonts w:ascii="Times New Roman" w:hAnsi="Times New Roman"/>
                <w:b w:val="0"/>
                <w:bCs/>
              </w:rPr>
            </w:r>
            <w:r>
              <w:rPr>
                <w:rFonts w:ascii="Times New Roman" w:hAnsi="Times New Roman"/>
                <w:b w:val="0"/>
                <w:bCs/>
              </w:rPr>
            </w:r>
            <w:r>
              <w:rPr>
                <w:rFonts w:ascii="Times New Roman" w:hAnsi="Times New Roman"/>
                <w:b w:val="0"/>
                <w:bCs/>
              </w:rPr>
            </w:r>
          </w:p>
        </w:tc>
        <w:tc>
          <w:tcPr>
            <w:tcBorders>
              <w:top w:val="none" w:color="000000" w:sz="4" w:space="0"/>
              <w:left w:val="none" w:color="000000" w:sz="4" w:space="0"/>
              <w:bottom w:val="none" w:color="000000" w:sz="4" w:space="0"/>
              <w:right w:val="none" w:color="000000" w:sz="4" w:space="0"/>
            </w:tcBorders>
            <w:tcW w:w="284"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c>
          <w:tcPr>
            <w:tcBorders>
              <w:top w:val="none" w:color="000000" w:sz="4" w:space="0"/>
              <w:left w:val="none" w:color="000000" w:sz="4" w:space="0"/>
              <w:bottom w:val="single" w:color="auto" w:sz="4" w:space="0"/>
              <w:right w:val="none" w:color="000000" w:sz="4" w:space="0"/>
            </w:tcBorders>
            <w:tcW w:w="1531" w:type="dxa"/>
            <w:vAlign w:val="bottom"/>
            <w:textDirection w:val="lrTb"/>
            <w:noWrap w:val="false"/>
          </w:tcPr>
          <w:p>
            <w:pPr>
              <w:jc w:val="center"/>
              <w:rPr>
                <w:rFonts w:ascii="Times New Roman" w:hAnsi="Times New Roman"/>
                <w:sz w:val="17"/>
                <w:szCs w:val="17"/>
              </w:rPr>
            </w:pPr>
            <w:r>
              <w:rPr>
                <w:rFonts w:ascii="Times New Roman" w:hAnsi="Times New Roman"/>
                <w:sz w:val="17"/>
                <w:szCs w:val="17"/>
              </w:rPr>
            </w:r>
            <w:r>
              <w:rPr>
                <w:rFonts w:ascii="Times New Roman" w:hAnsi="Times New Roman"/>
                <w:sz w:val="17"/>
                <w:szCs w:val="17"/>
              </w:rPr>
            </w:r>
            <w:r>
              <w:rPr>
                <w:rFonts w:ascii="Times New Roman" w:hAnsi="Times New Roman"/>
                <w:sz w:val="17"/>
                <w:szCs w:val="17"/>
              </w:rPr>
            </w:r>
          </w:p>
        </w:tc>
      </w:tr>
    </w:tbl>
    <w:p>
      <w:pPr>
        <w:ind w:right="701"/>
        <w:jc w:val="both"/>
        <w:shd w:val="clear" w:color="auto" w:fill="ffffff"/>
        <w:rPr>
          <w:rFonts w:ascii="Times New Roman" w:hAnsi="Times New Roman"/>
          <w:sz w:val="24"/>
          <w:szCs w:val="24"/>
        </w:rPr>
        <w:sectPr>
          <w:footnotePr/>
          <w:endnotePr/>
          <w:type w:val="nextPage"/>
          <w:pgSz w:w="16840" w:h="11900" w:orient="landscape"/>
          <w:pgMar w:top="1134" w:right="851" w:bottom="284" w:left="851" w:header="567" w:footer="709" w:gutter="0"/>
          <w:pgNumType w:start="7"/>
          <w:rtlGutter/>
          <w:cols w:num="1" w:sep="0" w:space="720" w:equalWidth="1"/>
          <w:docGrid w:linePitch="360"/>
          <w:titlePg/>
        </w:sect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right="701"/>
        <w:jc w:val="both"/>
        <w:shd w:val="clear" w:color="auto" w:fill="ffffff"/>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5000" w:type="pct"/>
        <w:jc w:val="center"/>
        <w:tblCellMar>
          <w:left w:w="0" w:type="dxa"/>
          <w:right w:w="0" w:type="dxa"/>
        </w:tblCellMar>
        <w:tblLook w:val="04A0" w:firstRow="1" w:lastRow="0" w:firstColumn="1" w:lastColumn="0" w:noHBand="0" w:noVBand="1"/>
      </w:tblPr>
      <w:tblGrid>
        <w:gridCol w:w="15138"/>
      </w:tblGrid>
      <w:tr>
        <w:tblPrEx/>
        <w:trPr>
          <w:jc w:val="center"/>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5000" w:type="pct"/>
            <w:textDirection w:val="lrTb"/>
            <w:noWrap w:val="false"/>
          </w:tcPr>
          <w:tbl>
            <w:tblPr>
              <w:tblW w:w="10555" w:type="dxa"/>
              <w:jc w:val="center"/>
              <w:tblCellMar>
                <w:left w:w="0" w:type="dxa"/>
                <w:right w:w="0" w:type="dxa"/>
              </w:tblCellMar>
              <w:tblLook w:val="04A0" w:firstRow="1" w:lastRow="0" w:firstColumn="1" w:lastColumn="0" w:noHBand="0" w:noVBand="1"/>
            </w:tblPr>
            <w:tblGrid>
              <w:gridCol w:w="2570"/>
              <w:gridCol w:w="267"/>
              <w:gridCol w:w="531"/>
              <w:gridCol w:w="803"/>
              <w:gridCol w:w="795"/>
              <w:gridCol w:w="805"/>
              <w:gridCol w:w="809"/>
              <w:gridCol w:w="1201"/>
              <w:gridCol w:w="318"/>
              <w:gridCol w:w="1398"/>
              <w:gridCol w:w="1979"/>
            </w:tblGrid>
            <w:tr>
              <w:tblPrEx/>
              <w:trPr>
                <w:jc w:val="center"/>
                <w:trHeight w:val="23"/>
              </w:trPr>
              <w:tc>
                <w:tcPr>
                  <w:gridSpan w:val="10"/>
                  <w:tcBorders>
                    <w:right w:val="single" w:color="auto" w:sz="4" w:space="0"/>
                  </w:tcBorders>
                  <w:tcMar>
                    <w:left w:w="108" w:type="dxa"/>
                    <w:top w:w="0" w:type="dxa"/>
                    <w:right w:w="108" w:type="dxa"/>
                    <w:bottom w:w="0" w:type="dxa"/>
                  </w:tcMar>
                  <w:tcW w:w="4661" w:type="pct"/>
                  <w:textDirection w:val="lrTb"/>
                  <w:noWrap w:val="false"/>
                </w:tcPr>
                <w:p>
                  <w:pPr>
                    <w:jc w:val="both"/>
                    <w:rPr>
                      <w:rFonts w:ascii="Times New Roman" w:hAnsi="Times New Roman"/>
                      <w:b/>
                      <w:bCs/>
                      <w:sz w:val="24"/>
                    </w:rPr>
                  </w:pPr>
                  <w:r>
                    <w:rPr>
                      <w:rFonts w:ascii="Times New Roman" w:hAnsi="Times New Roman"/>
                      <w:sz w:val="24"/>
                    </w:rPr>
                    <w:t xml:space="preserve">Приложение 3 </w:t>
                  </w:r>
                  <w:r>
                    <w:rPr>
                      <w:rFonts w:ascii="Times New Roman" w:hAnsi="Times New Roman"/>
                      <w:b/>
                      <w:bCs/>
                      <w:sz w:val="24"/>
                    </w:rPr>
                  </w:r>
                  <w:r>
                    <w:rPr>
                      <w:rFonts w:ascii="Times New Roman" w:hAnsi="Times New Roman"/>
                      <w:b/>
                      <w:bCs/>
                      <w:sz w:val="24"/>
                    </w:rPr>
                  </w:r>
                </w:p>
              </w:tc>
              <w:tc>
                <w:tcPr>
                  <w:tcBorders>
                    <w:top w:val="single" w:color="auto" w:sz="4" w:space="0"/>
                    <w:bottom w:val="single" w:color="auto" w:sz="4" w:space="0"/>
                    <w:right w:val="single" w:color="auto" w:sz="4" w:space="0"/>
                  </w:tcBorders>
                  <w:tcMar>
                    <w:left w:w="108" w:type="dxa"/>
                    <w:top w:w="0" w:type="dxa"/>
                    <w:right w:w="108" w:type="dxa"/>
                    <w:bottom w:w="0" w:type="dxa"/>
                  </w:tcMar>
                  <w:tcW w:w="339" w:type="pct"/>
                  <w:textDirection w:val="lrTb"/>
                  <w:noWrap w:val="false"/>
                </w:tcPr>
                <w:p>
                  <w:pPr>
                    <w:pStyle w:val="1283"/>
                    <w:keepNext w:val="0"/>
                    <w:spacing w:before="0" w:line="240" w:lineRule="auto"/>
                    <w:widowControl w:val="off"/>
                  </w:pPr>
                  <w:r>
                    <w:rPr>
                      <w:sz w:val="20"/>
                      <w:szCs w:val="20"/>
                    </w:rPr>
                    <w:t xml:space="preserve">Код</w:t>
                  </w:r>
                  <w:r/>
                </w:p>
              </w:tc>
            </w:tr>
            <w:tr>
              <w:tblPrEx/>
              <w:trPr>
                <w:jc w:val="center"/>
                <w:trHeight w:val="23"/>
              </w:trPr>
              <w:tc>
                <w:tcPr>
                  <w:gridSpan w:val="8"/>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3844" w:type="pct"/>
                  <w:textDirection w:val="lrTb"/>
                  <w:noWrap w:val="false"/>
                </w:tcPr>
                <w:p>
                  <w:pPr>
                    <w:jc w:val="both"/>
                    <w:rPr>
                      <w:rFonts w:ascii="Times New Roman" w:hAnsi="Times New Roman"/>
                      <w:b/>
                      <w:bCs/>
                      <w:sz w:val="24"/>
                    </w:rPr>
                  </w:pPr>
                  <w:r>
                    <w:rPr>
                      <w:rFonts w:ascii="Times New Roman" w:hAnsi="Times New Roman"/>
                      <w:sz w:val="24"/>
                    </w:rPr>
                    <w:t xml:space="preserve">к Порядку передачи и учета давальческих материалов</w:t>
                  </w:r>
                  <w:r>
                    <w:rPr>
                      <w:rFonts w:ascii="Times New Roman" w:hAnsi="Times New Roman"/>
                      <w:b/>
                      <w:bCs/>
                      <w:sz w:val="24"/>
                    </w:rPr>
                  </w:r>
                  <w:r>
                    <w:rPr>
                      <w:rFonts w:ascii="Times New Roman" w:hAnsi="Times New Roman"/>
                      <w:b/>
                      <w:bCs/>
                      <w:sz w:val="24"/>
                    </w:rPr>
                  </w:r>
                </w:p>
              </w:tc>
              <w:tc>
                <w:tcPr>
                  <w:gridSpan w:val="2"/>
                  <w:tcBorders>
                    <w:right w:val="single" w:color="auto" w:sz="4" w:space="0"/>
                  </w:tcBorders>
                  <w:tcMar>
                    <w:left w:w="108" w:type="dxa"/>
                    <w:top w:w="0" w:type="dxa"/>
                    <w:right w:w="108" w:type="dxa"/>
                    <w:bottom w:w="0" w:type="dxa"/>
                  </w:tcMar>
                  <w:tcW w:w="817" w:type="pct"/>
                  <w:textDirection w:val="lrTb"/>
                  <w:noWrap w:val="false"/>
                </w:tcPr>
                <w:p>
                  <w:pPr>
                    <w:jc w:val="center"/>
                    <w:rPr>
                      <w:rFonts w:ascii="Times New Roman" w:hAnsi="Times New Roman"/>
                      <w:b/>
                      <w:bCs/>
                    </w:rPr>
                  </w:pPr>
                  <w:r>
                    <w:rPr>
                      <w:rFonts w:ascii="Times New Roman" w:hAnsi="Times New Roman"/>
                      <w:b/>
                      <w:bCs/>
                    </w:rPr>
                    <w:t xml:space="preserve">Форма по ОКУД</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293" w:type="pct"/>
                  <w:textDirection w:val="lrTb"/>
                  <w:noWrap w:val="false"/>
                </w:tcPr>
                <w:p>
                  <w:pPr>
                    <w:jc w:val="both"/>
                    <w:rPr>
                      <w:rFonts w:ascii="Times New Roman" w:hAnsi="Times New Roman"/>
                      <w:b/>
                      <w:bCs/>
                    </w:rPr>
                  </w:pPr>
                  <w:r>
                    <w:rPr>
                      <w:rFonts w:ascii="Times New Roman" w:hAnsi="Times New Roman"/>
                      <w:b/>
                      <w:bCs/>
                      <w:sz w:val="24"/>
                      <w:szCs w:val="12"/>
                    </w:rPr>
                    <w:t xml:space="preserve">Организация-заказчик</w:t>
                  </w:r>
                  <w:r>
                    <w:rPr>
                      <w:rFonts w:ascii="Times New Roman" w:hAnsi="Times New Roman"/>
                      <w:b/>
                      <w:bCs/>
                    </w:rPr>
                  </w:r>
                  <w:r>
                    <w:rPr>
                      <w:rFonts w:ascii="Times New Roman" w:hAnsi="Times New Roman"/>
                      <w:b/>
                      <w:bCs/>
                    </w:rPr>
                  </w:r>
                </w:p>
              </w:tc>
              <w:tc>
                <w:tcPr>
                  <w:gridSpan w:val="7"/>
                  <w:tcBorders>
                    <w:bottom w:val="single" w:color="auto" w:sz="4" w:space="0"/>
                  </w:tcBorders>
                  <w:tcMar>
                    <w:left w:w="108" w:type="dxa"/>
                    <w:top w:w="0" w:type="dxa"/>
                    <w:right w:w="108" w:type="dxa"/>
                    <w:bottom w:w="0" w:type="dxa"/>
                  </w:tcMar>
                  <w:tcW w:w="2551"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2"/>
                  <w:tcBorders>
                    <w:right w:val="single" w:color="auto" w:sz="4" w:space="0"/>
                  </w:tcBorders>
                  <w:tcMar>
                    <w:left w:w="108" w:type="dxa"/>
                    <w:top w:w="0" w:type="dxa"/>
                    <w:right w:w="108" w:type="dxa"/>
                    <w:bottom w:w="0" w:type="dxa"/>
                  </w:tcMar>
                  <w:tcW w:w="817" w:type="pct"/>
                  <w:textDirection w:val="lrTb"/>
                  <w:noWrap w:val="false"/>
                </w:tcPr>
                <w:p>
                  <w:pPr>
                    <w:jc w:val="center"/>
                    <w:rPr>
                      <w:rFonts w:ascii="Times New Roman" w:hAnsi="Times New Roman"/>
                      <w:b/>
                      <w:bCs/>
                    </w:rPr>
                  </w:pPr>
                  <w:r>
                    <w:rPr>
                      <w:rFonts w:ascii="Times New Roman" w:hAnsi="Times New Roman"/>
                      <w:b/>
                      <w:bCs/>
                    </w:rPr>
                    <w:t xml:space="preserve">по ОКПО</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tcBorders>
                    <w:bottom w:val="single" w:color="auto" w:sz="4" w:space="0"/>
                  </w:tcBorders>
                  <w:tcMar>
                    <w:left w:w="108" w:type="dxa"/>
                    <w:top w:w="0" w:type="dxa"/>
                    <w:right w:w="108" w:type="dxa"/>
                    <w:bottom w:w="0" w:type="dxa"/>
                  </w:tcMar>
                  <w:tcW w:w="1293"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7"/>
                  <w:tcBorders>
                    <w:bottom w:val="single" w:color="auto" w:sz="4" w:space="0"/>
                  </w:tcBorders>
                  <w:tcMar>
                    <w:left w:w="108" w:type="dxa"/>
                    <w:top w:w="0" w:type="dxa"/>
                    <w:right w:w="108" w:type="dxa"/>
                    <w:bottom w:w="0" w:type="dxa"/>
                  </w:tcMar>
                  <w:tcW w:w="2551" w:type="pct"/>
                  <w:textDirection w:val="lrTb"/>
                  <w:noWrap w:val="false"/>
                </w:tcPr>
                <w:p>
                  <w:pPr>
                    <w:jc w:val="center"/>
                    <w:rPr>
                      <w:rFonts w:ascii="Times New Roman" w:hAnsi="Times New Roman"/>
                      <w:b/>
                      <w:bCs/>
                    </w:rPr>
                  </w:pPr>
                  <w:r>
                    <w:rPr>
                      <w:rFonts w:ascii="Times New Roman" w:hAnsi="Times New Roman"/>
                      <w:b/>
                      <w:bCs/>
                    </w:rPr>
                    <w:t xml:space="preserve">наименование</w:t>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Mar>
                    <w:left w:w="108" w:type="dxa"/>
                    <w:top w:w="0" w:type="dxa"/>
                    <w:right w:w="108" w:type="dxa"/>
                    <w:bottom w:w="0" w:type="dxa"/>
                  </w:tcMar>
                  <w:tcW w:w="817"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8"/>
                  <w:tcBorders>
                    <w:right w:val="single" w:color="auto" w:sz="4" w:space="0"/>
                  </w:tcBorders>
                  <w:tcMar>
                    <w:left w:w="108" w:type="dxa"/>
                    <w:top w:w="0" w:type="dxa"/>
                    <w:right w:w="108" w:type="dxa"/>
                    <w:bottom w:w="0" w:type="dxa"/>
                  </w:tcMar>
                  <w:tcW w:w="3844" w:type="pct"/>
                  <w:textDirection w:val="lrTb"/>
                  <w:noWrap w:val="false"/>
                </w:tcPr>
                <w:p>
                  <w:pPr>
                    <w:jc w:val="center"/>
                    <w:rPr>
                      <w:rFonts w:ascii="Times New Roman" w:hAnsi="Times New Roman"/>
                      <w:b/>
                      <w:bCs/>
                    </w:rPr>
                  </w:pPr>
                  <w:r>
                    <w:rPr>
                      <w:rFonts w:ascii="Times New Roman" w:hAnsi="Times New Roman"/>
                      <w:b/>
                      <w:bCs/>
                    </w:rPr>
                    <w:t xml:space="preserve">наименование структурного подразделения заказчика</w:t>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Mar>
                    <w:left w:w="108" w:type="dxa"/>
                    <w:top w:w="0" w:type="dxa"/>
                    <w:right w:w="108" w:type="dxa"/>
                    <w:bottom w:w="0" w:type="dxa"/>
                  </w:tcMar>
                  <w:tcW w:w="817" w:type="pct"/>
                  <w:textDirection w:val="lrTb"/>
                  <w:noWrap w:val="false"/>
                </w:tcPr>
                <w:p>
                  <w:pPr>
                    <w:jc w:val="center"/>
                    <w:rPr>
                      <w:rFonts w:ascii="Times New Roman" w:hAnsi="Times New Roman"/>
                      <w:b/>
                      <w:bCs/>
                    </w:rPr>
                  </w:pPr>
                  <w:r>
                    <w:rPr>
                      <w:rFonts w:ascii="Times New Roman" w:hAnsi="Times New Roman"/>
                      <w:b/>
                      <w:bCs/>
                    </w:rPr>
                    <w:t xml:space="preserve">номер</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694" w:type="pct"/>
                  <w:textDirection w:val="lrTb"/>
                  <w:noWrap w:val="false"/>
                </w:tcPr>
                <w:p>
                  <w:pPr>
                    <w:jc w:val="both"/>
                    <w:rPr>
                      <w:rFonts w:ascii="Times New Roman" w:hAnsi="Times New Roman"/>
                      <w:b/>
                      <w:bCs/>
                    </w:rPr>
                  </w:pPr>
                  <w:r>
                    <w:rPr>
                      <w:rFonts w:ascii="Times New Roman" w:hAnsi="Times New Roman"/>
                      <w:b/>
                      <w:bCs/>
                      <w:sz w:val="24"/>
                      <w:szCs w:val="12"/>
                    </w:rPr>
                    <w:t xml:space="preserve">Основание для составления акта</w:t>
                  </w:r>
                  <w:r>
                    <w:rPr>
                      <w:rFonts w:ascii="Times New Roman" w:hAnsi="Times New Roman"/>
                      <w:b/>
                      <w:bCs/>
                    </w:rPr>
                  </w:r>
                  <w:r>
                    <w:rPr>
                      <w:rFonts w:ascii="Times New Roman" w:hAnsi="Times New Roman"/>
                      <w:b/>
                      <w:bCs/>
                    </w:rPr>
                  </w:r>
                </w:p>
              </w:tc>
              <w:tc>
                <w:tcPr>
                  <w:gridSpan w:val="2"/>
                  <w:tcBorders>
                    <w:bottom w:val="single" w:color="auto" w:sz="4" w:space="0"/>
                  </w:tcBorders>
                  <w:tcMar>
                    <w:left w:w="108" w:type="dxa"/>
                    <w:top w:w="0" w:type="dxa"/>
                    <w:right w:w="108" w:type="dxa"/>
                    <w:bottom w:w="0" w:type="dxa"/>
                  </w:tcMar>
                  <w:tcW w:w="804"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3"/>
                  <w:tcBorders>
                    <w:bottom w:val="single" w:color="auto" w:sz="4" w:space="0"/>
                    <w:right w:val="single" w:color="auto" w:sz="4" w:space="0"/>
                  </w:tcBorders>
                  <w:tcMar>
                    <w:left w:w="108" w:type="dxa"/>
                    <w:top w:w="0" w:type="dxa"/>
                    <w:right w:w="108" w:type="dxa"/>
                    <w:bottom w:w="0" w:type="dxa"/>
                  </w:tcMar>
                  <w:tcW w:w="1346"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Mar>
                    <w:left w:w="108" w:type="dxa"/>
                    <w:top w:w="0" w:type="dxa"/>
                    <w:right w:w="108" w:type="dxa"/>
                    <w:bottom w:w="0" w:type="dxa"/>
                  </w:tcMar>
                  <w:tcW w:w="817" w:type="pct"/>
                  <w:textDirection w:val="lrTb"/>
                  <w:noWrap w:val="false"/>
                </w:tcPr>
                <w:p>
                  <w:pPr>
                    <w:jc w:val="center"/>
                    <w:rPr>
                      <w:rFonts w:ascii="Times New Roman" w:hAnsi="Times New Roman"/>
                      <w:b/>
                      <w:bCs/>
                    </w:rPr>
                  </w:pPr>
                  <w:r>
                    <w:rPr>
                      <w:rFonts w:ascii="Times New Roman" w:hAnsi="Times New Roman"/>
                      <w:b/>
                      <w:bCs/>
                    </w:rPr>
                    <w:t xml:space="preserve">дата</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694"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5"/>
                  <w:tcMar>
                    <w:left w:w="108" w:type="dxa"/>
                    <w:top w:w="0" w:type="dxa"/>
                    <w:right w:w="108" w:type="dxa"/>
                    <w:bottom w:w="0" w:type="dxa"/>
                  </w:tcMar>
                  <w:tcW w:w="2150" w:type="pct"/>
                  <w:textDirection w:val="lrTb"/>
                  <w:noWrap w:val="false"/>
                </w:tcPr>
                <w:p>
                  <w:pPr>
                    <w:jc w:val="center"/>
                    <w:rPr>
                      <w:rFonts w:ascii="Times New Roman" w:hAnsi="Times New Roman"/>
                      <w:b/>
                      <w:bCs/>
                    </w:rPr>
                  </w:pPr>
                  <w:r>
                    <w:rPr>
                      <w:rFonts w:ascii="Times New Roman" w:hAnsi="Times New Roman"/>
                      <w:b/>
                      <w:bCs/>
                    </w:rPr>
                    <w:t xml:space="preserve">наименование документа</w:t>
                  </w:r>
                  <w:r>
                    <w:rPr>
                      <w:rFonts w:ascii="Times New Roman" w:hAnsi="Times New Roman"/>
                      <w:b/>
                      <w:bCs/>
                    </w:rPr>
                  </w:r>
                  <w:r>
                    <w:rPr>
                      <w:rFonts w:ascii="Times New Roman" w:hAnsi="Times New Roman"/>
                      <w:b/>
                      <w:bCs/>
                    </w:rPr>
                  </w:r>
                </w:p>
              </w:tc>
              <w:tc>
                <w:tcPr>
                  <w:gridSpan w:val="2"/>
                  <w:tcBorders>
                    <w:right w:val="single" w:color="auto" w:sz="4" w:space="0"/>
                  </w:tcBorders>
                  <w:tcMar>
                    <w:left w:w="108" w:type="dxa"/>
                    <w:top w:w="0" w:type="dxa"/>
                    <w:right w:w="108" w:type="dxa"/>
                    <w:bottom w:w="0" w:type="dxa"/>
                  </w:tcMar>
                  <w:tcW w:w="817"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vMerge w:val="restar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427"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071"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5"/>
                  <w:tcBorders>
                    <w:bottom w:val="single" w:color="auto" w:sz="4" w:space="0"/>
                    <w:right w:val="single" w:color="auto" w:sz="4" w:space="0"/>
                  </w:tcBorders>
                  <w:tcMar>
                    <w:left w:w="108" w:type="dxa"/>
                    <w:top w:w="0" w:type="dxa"/>
                    <w:right w:w="108" w:type="dxa"/>
                    <w:bottom w:w="0" w:type="dxa"/>
                  </w:tcMar>
                  <w:tcW w:w="2163" w:type="pct"/>
                  <w:textDirection w:val="lrTb"/>
                  <w:noWrap w:val="false"/>
                </w:tcPr>
                <w:p>
                  <w:pPr>
                    <w:jc w:val="right"/>
                    <w:rPr>
                      <w:rFonts w:ascii="Times New Roman" w:hAnsi="Times New Roman"/>
                      <w:b/>
                      <w:bCs/>
                    </w:rPr>
                  </w:pPr>
                  <w:r>
                    <w:rPr>
                      <w:rFonts w:ascii="Times New Roman" w:hAnsi="Times New Roman"/>
                      <w:b/>
                      <w:bCs/>
                    </w:rPr>
                    <w:t xml:space="preserve">Счет, </w:t>
                  </w:r>
                  <w:r>
                    <w:rPr>
                      <w:rFonts w:ascii="Times New Roman" w:hAnsi="Times New Roman"/>
                      <w:b/>
                      <w:bCs/>
                    </w:rPr>
                    <w:t xml:space="preserve">субсчет</w:t>
                  </w:r>
                  <w:r>
                    <w:rPr>
                      <w:rFonts w:ascii="Times New Roman" w:hAnsi="Times New Roman"/>
                      <w:b/>
                      <w:bCs/>
                    </w:rPr>
                    <w:t xml:space="preserve">, код аналитического учета</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r>
            <w:tr>
              <w:tblPrEx/>
              <w:trPr>
                <w:jc w:val="center"/>
                <w:trHeight w:val="23"/>
              </w:trPr>
              <w:tc>
                <w:tcPr>
                  <w:gridSpan w:val="2"/>
                  <w:tcBorders>
                    <w:right w:val="single" w:color="auto" w:sz="4" w:space="0"/>
                  </w:tcBorders>
                  <w:tcMar>
                    <w:left w:w="108" w:type="dxa"/>
                    <w:top w:w="0" w:type="dxa"/>
                    <w:right w:w="108" w:type="dxa"/>
                    <w:bottom w:w="0" w:type="dxa"/>
                  </w:tcMar>
                  <w:tcW w:w="1427" w:type="pct"/>
                  <w:vMerge w:val="restart"/>
                  <w:textDirection w:val="lrTb"/>
                  <w:noWrap w:val="false"/>
                </w:tcPr>
                <w:p>
                  <w:pPr>
                    <w:jc w:val="center"/>
                    <w:rPr>
                      <w:rFonts w:ascii="Times New Roman" w:hAnsi="Times New Roman"/>
                      <w:b/>
                      <w:bCs/>
                    </w:rPr>
                  </w:pPr>
                  <w:r>
                    <w:rPr>
                      <w:rFonts w:ascii="Times New Roman" w:hAnsi="Times New Roman"/>
                      <w:b/>
                      <w:bCs/>
                      <w:sz w:val="24"/>
                      <w:szCs w:val="24"/>
                    </w:rPr>
                    <w:t xml:space="preserve">Акт </w:t>
                  </w:r>
                  <w:r>
                    <w:rPr>
                      <w:rFonts w:ascii="Times New Roman" w:hAnsi="Times New Roman"/>
                      <w:b/>
                      <w:bCs/>
                      <w:sz w:val="24"/>
                      <w:szCs w:val="24"/>
                    </w:rPr>
                    <w:br/>
                    <w:t xml:space="preserve">о приеме-передаче </w:t>
                  </w:r>
                  <w:r>
                    <w:rPr>
                      <w:rFonts w:ascii="Times New Roman" w:hAnsi="Times New Roman"/>
                      <w:b/>
                      <w:bCs/>
                      <w:sz w:val="24"/>
                      <w:szCs w:val="24"/>
                    </w:rPr>
                    <w:br/>
                    <w:t xml:space="preserve">оборудования в монтаж</w:t>
                  </w:r>
                  <w:r>
                    <w:rPr>
                      <w:rFonts w:ascii="Times New Roman" w:hAnsi="Times New Roman"/>
                      <w:b/>
                      <w:bCs/>
                    </w:rPr>
                  </w:r>
                  <w:r>
                    <w:rPr>
                      <w:rFonts w:ascii="Times New Roman" w:hAnsi="Times New Roman"/>
                      <w:b/>
                      <w:bCs/>
                    </w:rPr>
                  </w:r>
                </w:p>
              </w:tc>
              <w:tc>
                <w:tcPr>
                  <w:gridSpan w:val="2"/>
                  <w:tcBorders>
                    <w:top w:val="single" w:color="auto" w:sz="4" w:space="0"/>
                    <w:bottom w:val="single" w:color="auto" w:sz="4" w:space="0"/>
                    <w:right w:val="single" w:color="auto" w:sz="4" w:space="0"/>
                  </w:tcBorders>
                  <w:tcMar>
                    <w:left w:w="108" w:type="dxa"/>
                    <w:top w:w="0" w:type="dxa"/>
                    <w:right w:w="108" w:type="dxa"/>
                    <w:bottom w:w="0" w:type="dxa"/>
                  </w:tcMar>
                  <w:tcW w:w="671" w:type="pct"/>
                  <w:vAlign w:val="center"/>
                  <w:textDirection w:val="lrTb"/>
                  <w:noWrap w:val="false"/>
                </w:tcPr>
                <w:p>
                  <w:pPr>
                    <w:jc w:val="center"/>
                    <w:rPr>
                      <w:rFonts w:ascii="Times New Roman" w:hAnsi="Times New Roman"/>
                      <w:b/>
                      <w:bCs/>
                    </w:rPr>
                  </w:pPr>
                  <w:r>
                    <w:rPr>
                      <w:rFonts w:ascii="Times New Roman" w:hAnsi="Times New Roman"/>
                      <w:b/>
                      <w:bCs/>
                    </w:rPr>
                    <w:t xml:space="preserve">Номер документа</w:t>
                  </w:r>
                  <w:r>
                    <w:rPr>
                      <w:rFonts w:ascii="Times New Roman" w:hAnsi="Times New Roman"/>
                      <w:b/>
                      <w:bCs/>
                    </w:rPr>
                  </w:r>
                  <w:r>
                    <w:rPr>
                      <w:rFonts w:ascii="Times New Roman" w:hAnsi="Times New Roman"/>
                      <w:b/>
                      <w:bCs/>
                    </w:rPr>
                  </w:r>
                </w:p>
              </w:tc>
              <w:tc>
                <w:tcPr>
                  <w:gridSpan w:val="2"/>
                  <w:tcBorders>
                    <w:top w:val="single" w:color="auto" w:sz="4" w:space="0"/>
                    <w:bottom w:val="single" w:color="auto" w:sz="4" w:space="0"/>
                    <w:right w:val="single" w:color="auto" w:sz="4" w:space="0"/>
                  </w:tcBorders>
                  <w:tcMar>
                    <w:left w:w="108" w:type="dxa"/>
                    <w:top w:w="0" w:type="dxa"/>
                    <w:right w:w="108" w:type="dxa"/>
                    <w:bottom w:w="0" w:type="dxa"/>
                  </w:tcMar>
                  <w:tcW w:w="805" w:type="pct"/>
                  <w:vAlign w:val="center"/>
                  <w:textDirection w:val="lrTb"/>
                  <w:noWrap w:val="false"/>
                </w:tcPr>
                <w:p>
                  <w:pPr>
                    <w:jc w:val="center"/>
                    <w:rPr>
                      <w:rFonts w:ascii="Times New Roman" w:hAnsi="Times New Roman"/>
                      <w:b/>
                      <w:bCs/>
                    </w:rPr>
                  </w:pPr>
                  <w:r>
                    <w:rPr>
                      <w:rFonts w:ascii="Times New Roman" w:hAnsi="Times New Roman"/>
                      <w:b/>
                      <w:bCs/>
                    </w:rPr>
                    <w:t xml:space="preserve">Дата составления</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Mar>
                    <w:left w:w="108" w:type="dxa"/>
                    <w:top w:w="0" w:type="dxa"/>
                    <w:right w:w="108" w:type="dxa"/>
                    <w:bottom w:w="0" w:type="dxa"/>
                  </w:tcMar>
                  <w:tcW w:w="407" w:type="pct"/>
                  <w:vAlign w:val="center"/>
                  <w:vMerge w:val="restart"/>
                  <w:textDirection w:val="lrTb"/>
                  <w:noWrap w:val="false"/>
                </w:tcPr>
                <w:p>
                  <w:pPr>
                    <w:jc w:val="center"/>
                    <w:rPr>
                      <w:rFonts w:ascii="Times New Roman" w:hAnsi="Times New Roman"/>
                      <w:b/>
                      <w:bCs/>
                    </w:rPr>
                  </w:pPr>
                  <w:r>
                    <w:rPr>
                      <w:rFonts w:ascii="Times New Roman" w:hAnsi="Times New Roman"/>
                      <w:b/>
                      <w:bCs/>
                    </w:rPr>
                    <w:t xml:space="preserve">Дата</w:t>
                  </w:r>
                  <w:r>
                    <w:rPr>
                      <w:rFonts w:ascii="Times New Roman" w:hAnsi="Times New Roman"/>
                      <w:b/>
                      <w:bCs/>
                    </w:rPr>
                  </w:r>
                  <w:r>
                    <w:rPr>
                      <w:rFonts w:ascii="Times New Roman" w:hAnsi="Times New Roman"/>
                      <w:b/>
                      <w:bCs/>
                    </w:rPr>
                  </w:r>
                </w:p>
              </w:tc>
              <w:tc>
                <w:tcPr>
                  <w:gridSpan w:val="3"/>
                  <w:tcBorders>
                    <w:top w:val="single" w:color="auto" w:sz="4" w:space="0"/>
                    <w:bottom w:val="single" w:color="auto" w:sz="4" w:space="0"/>
                    <w:right w:val="single" w:color="auto" w:sz="4" w:space="0"/>
                  </w:tcBorders>
                  <w:tcMar>
                    <w:left w:w="108" w:type="dxa"/>
                    <w:top w:w="0" w:type="dxa"/>
                    <w:right w:w="108" w:type="dxa"/>
                    <w:bottom w:w="0" w:type="dxa"/>
                  </w:tcMar>
                  <w:tcW w:w="1351" w:type="pct"/>
                  <w:vAlign w:val="center"/>
                  <w:textDirection w:val="lrTb"/>
                  <w:noWrap w:val="false"/>
                </w:tcPr>
                <w:p>
                  <w:pPr>
                    <w:jc w:val="center"/>
                    <w:rPr>
                      <w:rFonts w:ascii="Times New Roman" w:hAnsi="Times New Roman"/>
                      <w:b/>
                      <w:bCs/>
                    </w:rPr>
                  </w:pPr>
                  <w:r>
                    <w:rPr>
                      <w:rFonts w:ascii="Times New Roman" w:hAnsi="Times New Roman"/>
                      <w:b/>
                      <w:bCs/>
                    </w:rPr>
                    <w:t xml:space="preserve">Сдачи в монтаж</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0"/>
              </w:trPr>
              <w:tc>
                <w:tcPr>
                  <w:gridSpan w:val="2"/>
                  <w:tcBorders>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Mar>
                    <w:left w:w="108" w:type="dxa"/>
                    <w:top w:w="0" w:type="dxa"/>
                    <w:right w:w="108" w:type="dxa"/>
                    <w:bottom w:w="0" w:type="dxa"/>
                  </w:tcMar>
                  <w:tcW w:w="671" w:type="pct"/>
                  <w:vAlign w:val="center"/>
                  <w:vMerge w:val="restar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Mar>
                    <w:left w:w="108" w:type="dxa"/>
                    <w:top w:w="0" w:type="dxa"/>
                    <w:right w:w="108" w:type="dxa"/>
                    <w:bottom w:w="0" w:type="dxa"/>
                  </w:tcMar>
                  <w:tcW w:w="805" w:type="pct"/>
                  <w:vAlign w:val="center"/>
                  <w:vMerge w:val="restar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Mar>
                    <w:left w:w="108" w:type="dxa"/>
                    <w:top w:w="0" w:type="dxa"/>
                    <w:right w:w="108" w:type="dxa"/>
                    <w:bottom w:w="0" w:type="dxa"/>
                  </w:tcMar>
                  <w:tcW w:w="675" w:type="pct"/>
                  <w:vAlign w:val="center"/>
                  <w:vMerge w:val="restart"/>
                  <w:textDirection w:val="lrTb"/>
                  <w:noWrap w:val="false"/>
                </w:tcPr>
                <w:p>
                  <w:pPr>
                    <w:jc w:val="center"/>
                    <w:rPr>
                      <w:rFonts w:ascii="Times New Roman" w:hAnsi="Times New Roman"/>
                      <w:b/>
                      <w:bCs/>
                    </w:rPr>
                  </w:pPr>
                  <w:r>
                    <w:rPr>
                      <w:rFonts w:ascii="Times New Roman" w:hAnsi="Times New Roman"/>
                      <w:b/>
                      <w:bCs/>
                    </w:rPr>
                    <w:t xml:space="preserve">сдачи в эксплуатацию</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676" w:type="pct"/>
                  <w:vAlign w:val="center"/>
                  <w:textDirection w:val="lrTb"/>
                  <w:noWrap w:val="false"/>
                </w:tcPr>
                <w:p>
                  <w:pPr>
                    <w:jc w:val="center"/>
                    <w:rPr>
                      <w:rFonts w:ascii="Times New Roman" w:hAnsi="Times New Roman"/>
                      <w:b/>
                      <w:bCs/>
                    </w:rPr>
                  </w:pPr>
                  <w:r>
                    <w:rPr>
                      <w:rFonts w:ascii="Times New Roman" w:hAnsi="Times New Roman"/>
                      <w:b/>
                      <w:bCs/>
                    </w:rPr>
                    <w:t xml:space="preserve">по договору</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2"/>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676" w:type="pct"/>
                  <w:vAlign w:val="center"/>
                  <w:textDirection w:val="lrTb"/>
                  <w:noWrap w:val="false"/>
                </w:tcPr>
                <w:p>
                  <w:pPr>
                    <w:jc w:val="center"/>
                    <w:rPr>
                      <w:rFonts w:ascii="Times New Roman" w:hAnsi="Times New Roman"/>
                      <w:b/>
                      <w:bCs/>
                    </w:rPr>
                  </w:pPr>
                  <w:r>
                    <w:rPr>
                      <w:rFonts w:ascii="Times New Roman" w:hAnsi="Times New Roman"/>
                      <w:b/>
                      <w:bCs/>
                    </w:rPr>
                    <w:t xml:space="preserve">фактическая</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427" w:type="pct"/>
                  <w:vAlign w:val="bottom"/>
                  <w:textDirection w:val="lrTb"/>
                  <w:noWrap w:val="false"/>
                </w:tcPr>
                <w:p>
                  <w:pPr>
                    <w:jc w:val="both"/>
                    <w:rPr>
                      <w:rFonts w:ascii="Times New Roman" w:hAnsi="Times New Roman"/>
                      <w:b/>
                      <w:bCs/>
                    </w:rPr>
                  </w:pPr>
                  <w:r>
                    <w:rPr>
                      <w:rFonts w:ascii="Times New Roman" w:hAnsi="Times New Roman"/>
                      <w:b/>
                      <w:bCs/>
                      <w:sz w:val="24"/>
                      <w:szCs w:val="12"/>
                    </w:rPr>
                    <w:t xml:space="preserve">Место составления акта</w:t>
                  </w:r>
                  <w:r>
                    <w:rPr>
                      <w:rFonts w:ascii="Times New Roman" w:hAnsi="Times New Roman"/>
                      <w:b/>
                      <w:bCs/>
                    </w:rPr>
                  </w:r>
                  <w:r>
                    <w:rPr>
                      <w:rFonts w:ascii="Times New Roman" w:hAnsi="Times New Roman"/>
                      <w:b/>
                      <w:bCs/>
                    </w:rPr>
                  </w:r>
                </w:p>
              </w:tc>
              <w:tc>
                <w:tcPr>
                  <w:gridSpan w:val="7"/>
                  <w:tcBorders>
                    <w:bottom w:val="single" w:color="auto" w:sz="4" w:space="0"/>
                  </w:tcBorders>
                  <w:tcMar>
                    <w:left w:w="108" w:type="dxa"/>
                    <w:top w:w="0" w:type="dxa"/>
                    <w:right w:w="108" w:type="dxa"/>
                    <w:bottom w:w="0" w:type="dxa"/>
                  </w:tcMar>
                  <w:tcW w:w="2558"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right w:val="single" w:color="auto" w:sz="4" w:space="0"/>
                  </w:tcBorders>
                  <w:tcMar>
                    <w:left w:w="108" w:type="dxa"/>
                    <w:top w:w="0" w:type="dxa"/>
                    <w:right w:w="108" w:type="dxa"/>
                    <w:bottom w:w="0" w:type="dxa"/>
                  </w:tcMar>
                  <w:tcW w:w="676" w:type="pct"/>
                  <w:textDirection w:val="lrTb"/>
                  <w:noWrap w:val="false"/>
                </w:tcPr>
                <w:p>
                  <w:pPr>
                    <w:jc w:val="center"/>
                    <w:rPr>
                      <w:rFonts w:ascii="Times New Roman" w:hAnsi="Times New Roman"/>
                      <w:b/>
                      <w:bCs/>
                    </w:rPr>
                  </w:pPr>
                  <w:r>
                    <w:rPr>
                      <w:rFonts w:ascii="Times New Roman" w:hAnsi="Times New Roman"/>
                      <w:b/>
                      <w:bCs/>
                    </w:rPr>
                    <w:t xml:space="preserve">по ОКПО</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427" w:type="pct"/>
                  <w:vAlign w:val="bottom"/>
                  <w:textDirection w:val="lrTb"/>
                  <w:noWrap w:val="false"/>
                </w:tcPr>
                <w:p>
                  <w:pPr>
                    <w:jc w:val="both"/>
                    <w:rPr>
                      <w:rFonts w:ascii="Times New Roman" w:hAnsi="Times New Roman"/>
                      <w:b/>
                      <w:bCs/>
                    </w:rPr>
                  </w:pPr>
                  <w:r>
                    <w:rPr>
                      <w:rFonts w:ascii="Times New Roman" w:hAnsi="Times New Roman"/>
                      <w:b/>
                      <w:bCs/>
                      <w:sz w:val="24"/>
                      <w:szCs w:val="12"/>
                    </w:rPr>
                    <w:t xml:space="preserve">Организация-изготовитель</w:t>
                  </w:r>
                  <w:r>
                    <w:rPr>
                      <w:rFonts w:ascii="Times New Roman" w:hAnsi="Times New Roman"/>
                      <w:b/>
                      <w:bCs/>
                    </w:rPr>
                  </w:r>
                  <w:r>
                    <w:rPr>
                      <w:rFonts w:ascii="Times New Roman" w:hAnsi="Times New Roman"/>
                      <w:b/>
                      <w:bCs/>
                    </w:rPr>
                  </w:r>
                </w:p>
              </w:tc>
              <w:tc>
                <w:tcPr>
                  <w:gridSpan w:val="7"/>
                  <w:tcBorders>
                    <w:bottom w:val="single" w:color="auto" w:sz="4" w:space="0"/>
                  </w:tcBorders>
                  <w:tcMar>
                    <w:left w:w="108" w:type="dxa"/>
                    <w:top w:w="0" w:type="dxa"/>
                    <w:right w:w="108" w:type="dxa"/>
                    <w:bottom w:w="0" w:type="dxa"/>
                  </w:tcMar>
                  <w:tcW w:w="2558"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right w:val="single" w:color="auto" w:sz="4" w:space="0"/>
                  </w:tcBorders>
                  <w:tcMar>
                    <w:left w:w="108" w:type="dxa"/>
                    <w:top w:w="0" w:type="dxa"/>
                    <w:right w:w="108" w:type="dxa"/>
                    <w:bottom w:w="0" w:type="dxa"/>
                  </w:tcMar>
                  <w:tcW w:w="676" w:type="pct"/>
                  <w:textDirection w:val="lrTb"/>
                  <w:noWrap w:val="false"/>
                </w:tcPr>
                <w:p>
                  <w:pPr>
                    <w:jc w:val="center"/>
                    <w:rPr>
                      <w:rFonts w:ascii="Times New Roman" w:hAnsi="Times New Roman"/>
                      <w:b/>
                      <w:bCs/>
                    </w:rPr>
                  </w:pPr>
                  <w:r>
                    <w:rPr>
                      <w:rFonts w:ascii="Times New Roman" w:hAnsi="Times New Roman"/>
                      <w:b/>
                      <w:bCs/>
                    </w:rPr>
                    <w:t xml:space="preserve">по ОКПО</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427" w:type="pct"/>
                  <w:vAlign w:val="bottom"/>
                  <w:textDirection w:val="lrTb"/>
                  <w:noWrap w:val="false"/>
                </w:tcPr>
                <w:p>
                  <w:pPr>
                    <w:jc w:val="both"/>
                    <w:rPr>
                      <w:rFonts w:ascii="Times New Roman" w:hAnsi="Times New Roman"/>
                      <w:b/>
                      <w:bCs/>
                    </w:rPr>
                  </w:pPr>
                  <w:r>
                    <w:rPr>
                      <w:rFonts w:ascii="Times New Roman" w:hAnsi="Times New Roman"/>
                      <w:b/>
                      <w:bCs/>
                      <w:sz w:val="24"/>
                      <w:szCs w:val="12"/>
                    </w:rPr>
                    <w:t xml:space="preserve">Организация-поставщик</w:t>
                  </w:r>
                  <w:r>
                    <w:rPr>
                      <w:rFonts w:ascii="Times New Roman" w:hAnsi="Times New Roman"/>
                      <w:b/>
                      <w:bCs/>
                    </w:rPr>
                  </w:r>
                  <w:r>
                    <w:rPr>
                      <w:rFonts w:ascii="Times New Roman" w:hAnsi="Times New Roman"/>
                      <w:b/>
                      <w:bCs/>
                    </w:rPr>
                  </w:r>
                </w:p>
              </w:tc>
              <w:tc>
                <w:tcPr>
                  <w:gridSpan w:val="7"/>
                  <w:tcBorders>
                    <w:bottom w:val="single" w:color="auto" w:sz="4" w:space="0"/>
                  </w:tcBorders>
                  <w:tcMar>
                    <w:left w:w="108" w:type="dxa"/>
                    <w:top w:w="0" w:type="dxa"/>
                    <w:right w:w="108" w:type="dxa"/>
                    <w:bottom w:w="0" w:type="dxa"/>
                  </w:tcMar>
                  <w:tcW w:w="2558" w:type="pct"/>
                  <w:textDirection w:val="lrTb"/>
                  <w:noWrap w:val="false"/>
                </w:tcPr>
                <w:p>
                  <w:pPr>
                    <w:jc w:val="center"/>
                    <w:rPr>
                      <w:rFonts w:ascii="Times New Roman" w:hAnsi="Times New Roman"/>
                      <w:b/>
                      <w:bCs/>
                    </w:rPr>
                  </w:pPr>
                  <w:r>
                    <w:rPr>
                      <w:rFonts w:ascii="Times New Roman" w:hAnsi="Times New Roman"/>
                      <w:b/>
                      <w:bCs/>
                    </w:rPr>
                    <w:t xml:space="preserve">наименование</w:t>
                  </w:r>
                  <w:r>
                    <w:rPr>
                      <w:rFonts w:ascii="Times New Roman" w:hAnsi="Times New Roman"/>
                      <w:b/>
                      <w:bCs/>
                    </w:rPr>
                  </w:r>
                  <w:r>
                    <w:rPr>
                      <w:rFonts w:ascii="Times New Roman" w:hAnsi="Times New Roman"/>
                      <w:b/>
                      <w:bCs/>
                    </w:rPr>
                  </w:r>
                </w:p>
              </w:tc>
              <w:tc>
                <w:tcPr>
                  <w:tcBorders>
                    <w:right w:val="single" w:color="auto" w:sz="4" w:space="0"/>
                  </w:tcBorders>
                  <w:tcMar>
                    <w:left w:w="108" w:type="dxa"/>
                    <w:top w:w="0" w:type="dxa"/>
                    <w:right w:w="108" w:type="dxa"/>
                    <w:bottom w:w="0" w:type="dxa"/>
                  </w:tcMar>
                  <w:tcW w:w="676" w:type="pct"/>
                  <w:textDirection w:val="lrTb"/>
                  <w:noWrap w:val="false"/>
                </w:tcPr>
                <w:p>
                  <w:pPr>
                    <w:jc w:val="center"/>
                    <w:rPr>
                      <w:rFonts w:ascii="Times New Roman" w:hAnsi="Times New Roman"/>
                      <w:b/>
                      <w:bCs/>
                    </w:rPr>
                  </w:pPr>
                  <w:r>
                    <w:rPr>
                      <w:rFonts w:ascii="Times New Roman" w:hAnsi="Times New Roman"/>
                      <w:b/>
                      <w:bCs/>
                    </w:rPr>
                    <w:t xml:space="preserve">по ОКПО</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427" w:type="pct"/>
                  <w:vAlign w:val="bottom"/>
                  <w:textDirection w:val="lrTb"/>
                  <w:noWrap w:val="false"/>
                </w:tcPr>
                <w:p>
                  <w:pPr>
                    <w:jc w:val="both"/>
                    <w:rPr>
                      <w:rFonts w:ascii="Times New Roman" w:hAnsi="Times New Roman"/>
                      <w:b/>
                      <w:bCs/>
                    </w:rPr>
                  </w:pPr>
                  <w:r>
                    <w:rPr>
                      <w:rFonts w:ascii="Times New Roman" w:hAnsi="Times New Roman"/>
                      <w:b/>
                      <w:bCs/>
                      <w:sz w:val="24"/>
                      <w:szCs w:val="12"/>
                    </w:rPr>
                    <w:t xml:space="preserve">Монтажная организация</w:t>
                  </w:r>
                  <w:r>
                    <w:rPr>
                      <w:rFonts w:ascii="Times New Roman" w:hAnsi="Times New Roman"/>
                      <w:b/>
                      <w:bCs/>
                    </w:rPr>
                  </w:r>
                  <w:r>
                    <w:rPr>
                      <w:rFonts w:ascii="Times New Roman" w:hAnsi="Times New Roman"/>
                      <w:b/>
                      <w:bCs/>
                    </w:rPr>
                  </w:r>
                </w:p>
              </w:tc>
              <w:tc>
                <w:tcPr>
                  <w:gridSpan w:val="7"/>
                  <w:tcBorders>
                    <w:bottom w:val="single" w:color="auto" w:sz="4" w:space="0"/>
                  </w:tcBorders>
                  <w:tcMar>
                    <w:left w:w="108" w:type="dxa"/>
                    <w:top w:w="0" w:type="dxa"/>
                    <w:right w:w="108" w:type="dxa"/>
                    <w:bottom w:w="0" w:type="dxa"/>
                  </w:tcMar>
                  <w:tcW w:w="2558" w:type="pct"/>
                  <w:textDirection w:val="lrTb"/>
                  <w:noWrap w:val="false"/>
                </w:tcPr>
                <w:p>
                  <w:pPr>
                    <w:jc w:val="center"/>
                    <w:rPr>
                      <w:rFonts w:ascii="Times New Roman" w:hAnsi="Times New Roman"/>
                      <w:b/>
                      <w:bCs/>
                    </w:rPr>
                  </w:pPr>
                  <w:r>
                    <w:rPr>
                      <w:rFonts w:ascii="Times New Roman" w:hAnsi="Times New Roman"/>
                      <w:b/>
                      <w:bCs/>
                    </w:rPr>
                    <w:t xml:space="preserve">наименование</w:t>
                  </w:r>
                  <w:r>
                    <w:rPr>
                      <w:rFonts w:ascii="Times New Roman" w:hAnsi="Times New Roman"/>
                      <w:b/>
                      <w:bCs/>
                    </w:rPr>
                  </w:r>
                  <w:r>
                    <w:rPr>
                      <w:rFonts w:ascii="Times New Roman" w:hAnsi="Times New Roman"/>
                      <w:b/>
                      <w:bCs/>
                    </w:rPr>
                  </w:r>
                </w:p>
              </w:tc>
              <w:tc>
                <w:tcPr>
                  <w:tcBorders>
                    <w:right w:val="single" w:color="auto" w:sz="4" w:space="0"/>
                  </w:tcBorders>
                  <w:tcMar>
                    <w:left w:w="108" w:type="dxa"/>
                    <w:top w:w="0" w:type="dxa"/>
                    <w:right w:w="108" w:type="dxa"/>
                    <w:bottom w:w="0" w:type="dxa"/>
                  </w:tcMar>
                  <w:tcW w:w="676" w:type="pct"/>
                  <w:textDirection w:val="lrTb"/>
                  <w:noWrap w:val="false"/>
                </w:tcPr>
                <w:p>
                  <w:pPr>
                    <w:jc w:val="center"/>
                    <w:rPr>
                      <w:rFonts w:ascii="Times New Roman" w:hAnsi="Times New Roman"/>
                      <w:b/>
                      <w:bCs/>
                    </w:rPr>
                  </w:pPr>
                  <w:r>
                    <w:rPr>
                      <w:rFonts w:ascii="Times New Roman" w:hAnsi="Times New Roman"/>
                      <w:b/>
                      <w:bCs/>
                    </w:rPr>
                    <w:t xml:space="preserve">по ОКПО</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2"/>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427"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7"/>
                  <w:tcMar>
                    <w:left w:w="108" w:type="dxa"/>
                    <w:top w:w="0" w:type="dxa"/>
                    <w:right w:w="108" w:type="dxa"/>
                    <w:bottom w:w="0" w:type="dxa"/>
                  </w:tcMar>
                  <w:tcW w:w="2558" w:type="pct"/>
                  <w:textDirection w:val="lrTb"/>
                  <w:noWrap w:val="false"/>
                </w:tcPr>
                <w:p>
                  <w:pPr>
                    <w:jc w:val="center"/>
                    <w:rPr>
                      <w:rFonts w:ascii="Times New Roman" w:hAnsi="Times New Roman"/>
                      <w:b/>
                      <w:bCs/>
                    </w:rPr>
                  </w:pPr>
                  <w:r>
                    <w:rPr>
                      <w:rFonts w:ascii="Times New Roman" w:hAnsi="Times New Roman"/>
                      <w:b/>
                      <w:bCs/>
                    </w:rPr>
                    <w:t xml:space="preserve">наименование</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676" w:type="pc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Mar>
                    <w:left w:w="108" w:type="dxa"/>
                    <w:top w:w="0" w:type="dxa"/>
                    <w:right w:w="108" w:type="dxa"/>
                    <w:bottom w:w="0" w:type="dxa"/>
                  </w:tcMar>
                  <w:tcW w:w="339"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23"/>
              </w:trPr>
              <w:tc>
                <w:tcPr>
                  <w:gridSpan w:val="11"/>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5000" w:type="pct"/>
                  <w:vAlign w:val="center"/>
                  <w:textDirection w:val="lrTb"/>
                  <w:noWrap w:val="false"/>
                </w:tcPr>
                <w:p>
                  <w:pPr>
                    <w:jc w:val="both"/>
                    <w:rPr>
                      <w:rFonts w:ascii="Times New Roman" w:hAnsi="Times New Roman"/>
                      <w:b/>
                      <w:bCs/>
                    </w:rPr>
                  </w:pPr>
                  <w:r>
                    <w:rPr>
                      <w:rFonts w:ascii="Times New Roman" w:hAnsi="Times New Roman"/>
                      <w:b/>
                      <w:bCs/>
                      <w:sz w:val="24"/>
                      <w:szCs w:val="12"/>
                    </w:rPr>
                    <w:t xml:space="preserve">1. Перечисленное ниже оборудование передано для монтажа в ___________________________</w:t>
                  </w:r>
                  <w:r>
                    <w:rPr>
                      <w:rFonts w:ascii="Times New Roman" w:hAnsi="Times New Roman"/>
                      <w:b/>
                      <w:bCs/>
                    </w:rPr>
                  </w:r>
                  <w:r>
                    <w:rPr>
                      <w:rFonts w:ascii="Times New Roman" w:hAnsi="Times New Roman"/>
                      <w:b/>
                      <w:bCs/>
                    </w:rPr>
                  </w:r>
                </w:p>
              </w:tc>
            </w:tr>
            <w:tr>
              <w:tblPrEx/>
              <w:trPr>
                <w:jc w:val="center"/>
                <w:trHeight w:val="23"/>
              </w:trPr>
              <w:tc>
                <w:tcPr>
                  <w:gridSpan w:val="11"/>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5000" w:type="pct"/>
                  <w:textDirection w:val="lrTb"/>
                  <w:noWrap w:val="false"/>
                </w:tcPr>
                <w:p>
                  <w:pPr>
                    <w:rPr>
                      <w:rFonts w:ascii="Times New Roman" w:hAnsi="Times New Roman"/>
                      <w:b/>
                      <w:bCs/>
                    </w:rPr>
                  </w:pPr>
                  <w:r>
                    <w:rPr>
                      <w:rFonts w:ascii="Times New Roman" w:hAnsi="Times New Roman"/>
                      <w:b/>
                      <w:bCs/>
                      <w:sz w:val="24"/>
                      <w:szCs w:val="12"/>
                    </w:rPr>
                    <w:t xml:space="preserve">_________________________________________________________________________________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наименование здания, сооружения, цеха</w:t>
                  </w:r>
                  <w:r>
                    <w:rPr>
                      <w:rFonts w:ascii="Times New Roman" w:hAnsi="Times New Roman"/>
                      <w:b/>
                      <w:bCs/>
                    </w:rPr>
                  </w:r>
                  <w:r>
                    <w:rPr>
                      <w:rFonts w:ascii="Times New Roman" w:hAnsi="Times New Roman"/>
                      <w:b/>
                      <w:bCs/>
                    </w:rPr>
                  </w:r>
                </w:p>
              </w:tc>
            </w:tr>
            <w:tr>
              <w:tblPrEx/>
              <w:trPr>
                <w:jc w:val="center"/>
              </w:trPr>
              <w:tc>
                <w:tcPr>
                  <w:tcW w:w="3405"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36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705"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065"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05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065"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08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41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375"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785"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90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r>
          </w:tbl>
          <w:p>
            <w:pPr>
              <w:rPr>
                <w:rFonts w:ascii="Times New Roman" w:hAnsi="Times New Roman"/>
                <w:b/>
                <w:bCs/>
              </w:rPr>
            </w:pPr>
            <w:r>
              <w:rPr>
                <w:rFonts w:ascii="Times New Roman" w:hAnsi="Times New Roman"/>
                <w:b/>
                <w:bCs/>
                <w:sz w:val="24"/>
                <w:szCs w:val="12"/>
              </w:rPr>
              <w:t xml:space="preserve"> </w:t>
            </w:r>
            <w:r>
              <w:rPr>
                <w:rFonts w:ascii="Times New Roman" w:hAnsi="Times New Roman"/>
                <w:b/>
                <w:bCs/>
              </w:rPr>
            </w:r>
            <w:r>
              <w:rPr>
                <w:rFonts w:ascii="Times New Roman" w:hAnsi="Times New Roman"/>
                <w:b/>
                <w:bCs/>
              </w:rPr>
            </w:r>
          </w:p>
          <w:tbl>
            <w:tblPr>
              <w:tblW w:w="5000" w:type="pct"/>
              <w:jc w:val="center"/>
              <w:tblCellMar>
                <w:left w:w="0" w:type="dxa"/>
                <w:right w:w="0" w:type="dxa"/>
              </w:tblCellMar>
              <w:tblLook w:val="04A0" w:firstRow="1" w:lastRow="0" w:firstColumn="1" w:lastColumn="0" w:noHBand="0" w:noVBand="1"/>
            </w:tblPr>
            <w:tblGrid>
              <w:gridCol w:w="1677"/>
              <w:gridCol w:w="2100"/>
              <w:gridCol w:w="1610"/>
              <w:gridCol w:w="1950"/>
              <w:gridCol w:w="874"/>
              <w:gridCol w:w="722"/>
              <w:gridCol w:w="1005"/>
              <w:gridCol w:w="1494"/>
              <w:gridCol w:w="1157"/>
              <w:gridCol w:w="820"/>
              <w:gridCol w:w="1503"/>
            </w:tblGrid>
            <w:tr>
              <w:tblPrEx/>
              <w:trPr>
                <w:jc w:val="center"/>
                <w:trHeight w:val="138"/>
              </w:trPr>
              <w:tc>
                <w:tcPr>
                  <w:gridSpan w:val="5"/>
                  <w:tcBorders>
                    <w:top w:val="single" w:color="auto" w:sz="4" w:space="0"/>
                    <w:left w:val="single" w:color="auto" w:sz="4" w:space="0"/>
                    <w:bottom w:val="single" w:color="auto" w:sz="4" w:space="0"/>
                    <w:right w:val="single" w:color="auto" w:sz="4" w:space="0"/>
                  </w:tcBorders>
                  <w:tcMar>
                    <w:left w:w="108" w:type="dxa"/>
                    <w:top w:w="0" w:type="dxa"/>
                    <w:right w:w="108" w:type="dxa"/>
                    <w:bottom w:w="0" w:type="dxa"/>
                  </w:tcMar>
                  <w:tcW w:w="2753" w:type="pct"/>
                  <w:textDirection w:val="lrTb"/>
                  <w:noWrap w:val="false"/>
                </w:tcPr>
                <w:p>
                  <w:pPr>
                    <w:jc w:val="center"/>
                    <w:rPr>
                      <w:rFonts w:ascii="Times New Roman" w:hAnsi="Times New Roman"/>
                      <w:b/>
                      <w:bCs/>
                    </w:rPr>
                  </w:pPr>
                  <w:r>
                    <w:rPr>
                      <w:rFonts w:ascii="Times New Roman" w:hAnsi="Times New Roman"/>
                      <w:b/>
                      <w:bCs/>
                      <w:sz w:val="16"/>
                      <w:szCs w:val="16"/>
                    </w:rPr>
                    <w:t xml:space="preserve">Оборудование</w:t>
                  </w:r>
                  <w:r>
                    <w:rPr>
                      <w:rFonts w:ascii="Times New Roman" w:hAnsi="Times New Roman"/>
                      <w:b/>
                      <w:bCs/>
                    </w:rPr>
                  </w:r>
                  <w:r>
                    <w:rPr>
                      <w:rFonts w:ascii="Times New Roman" w:hAnsi="Times New Roman"/>
                      <w:b/>
                      <w:bCs/>
                    </w:rPr>
                  </w:r>
                </w:p>
              </w:tc>
              <w:tc>
                <w:tcPr>
                  <w:gridSpan w:val="2"/>
                  <w:tcBorders>
                    <w:top w:val="single" w:color="auto" w:sz="4" w:space="0"/>
                    <w:bottom w:val="single" w:color="auto" w:sz="4" w:space="0"/>
                    <w:right w:val="single" w:color="auto" w:sz="4" w:space="0"/>
                  </w:tcBorders>
                  <w:tcMar>
                    <w:left w:w="108" w:type="dxa"/>
                    <w:top w:w="0" w:type="dxa"/>
                    <w:right w:w="108" w:type="dxa"/>
                    <w:bottom w:w="0" w:type="dxa"/>
                  </w:tcMar>
                  <w:tcW w:w="579" w:type="pct"/>
                  <w:textDirection w:val="lrTb"/>
                  <w:noWrap w:val="false"/>
                </w:tcPr>
                <w:p>
                  <w:pPr>
                    <w:jc w:val="center"/>
                    <w:rPr>
                      <w:rFonts w:ascii="Times New Roman" w:hAnsi="Times New Roman"/>
                      <w:b/>
                      <w:bCs/>
                    </w:rPr>
                  </w:pPr>
                  <w:r>
                    <w:rPr>
                      <w:rFonts w:ascii="Times New Roman" w:hAnsi="Times New Roman"/>
                      <w:b/>
                      <w:bCs/>
                      <w:sz w:val="16"/>
                      <w:szCs w:val="16"/>
                    </w:rPr>
                    <w:t xml:space="preserve">Поступление на склад заказчика</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Mar>
                    <w:left w:w="108" w:type="dxa"/>
                    <w:top w:w="0" w:type="dxa"/>
                    <w:right w:w="108" w:type="dxa"/>
                    <w:bottom w:w="0" w:type="dxa"/>
                  </w:tcMar>
                  <w:tcW w:w="501" w:type="pct"/>
                  <w:vMerge w:val="restart"/>
                  <w:textDirection w:val="lrTb"/>
                  <w:noWrap w:val="false"/>
                </w:tcPr>
                <w:p>
                  <w:pPr>
                    <w:jc w:val="center"/>
                    <w:rPr>
                      <w:rFonts w:ascii="Times New Roman" w:hAnsi="Times New Roman"/>
                      <w:b/>
                      <w:bCs/>
                    </w:rPr>
                  </w:pPr>
                  <w:r>
                    <w:rPr>
                      <w:rFonts w:ascii="Times New Roman" w:hAnsi="Times New Roman"/>
                      <w:b/>
                      <w:bCs/>
                      <w:sz w:val="16"/>
                      <w:szCs w:val="16"/>
                    </w:rPr>
                    <w:t xml:space="preserve">Количество, шт.</w:t>
                  </w:r>
                  <w:r>
                    <w:rPr>
                      <w:rFonts w:ascii="Times New Roman" w:hAnsi="Times New Roman"/>
                      <w:b/>
                      <w:bCs/>
                    </w:rPr>
                  </w:r>
                  <w:r>
                    <w:rPr>
                      <w:rFonts w:ascii="Times New Roman" w:hAnsi="Times New Roman"/>
                      <w:b/>
                      <w:bCs/>
                    </w:rPr>
                  </w:r>
                </w:p>
              </w:tc>
              <w:tc>
                <w:tcPr>
                  <w:gridSpan w:val="2"/>
                  <w:tcBorders>
                    <w:top w:val="single" w:color="auto" w:sz="4" w:space="0"/>
                    <w:bottom w:val="single" w:color="auto" w:sz="4" w:space="0"/>
                    <w:right w:val="single" w:color="auto" w:sz="4" w:space="0"/>
                  </w:tcBorders>
                  <w:tcMar>
                    <w:left w:w="108" w:type="dxa"/>
                    <w:top w:w="0" w:type="dxa"/>
                    <w:right w:w="108" w:type="dxa"/>
                    <w:bottom w:w="0" w:type="dxa"/>
                  </w:tcMar>
                  <w:tcW w:w="663" w:type="pct"/>
                  <w:textDirection w:val="lrTb"/>
                  <w:noWrap w:val="false"/>
                </w:tcPr>
                <w:p>
                  <w:pPr>
                    <w:jc w:val="center"/>
                    <w:rPr>
                      <w:rFonts w:ascii="Times New Roman" w:hAnsi="Times New Roman"/>
                      <w:b/>
                      <w:bCs/>
                    </w:rPr>
                  </w:pPr>
                  <w:r>
                    <w:rPr>
                      <w:rFonts w:ascii="Times New Roman" w:hAnsi="Times New Roman"/>
                      <w:b/>
                      <w:bCs/>
                      <w:sz w:val="16"/>
                      <w:szCs w:val="16"/>
                    </w:rPr>
                    <w:t xml:space="preserve">Стоимость, </w:t>
                  </w:r>
                  <w:r>
                    <w:rPr>
                      <w:rFonts w:ascii="Times New Roman" w:hAnsi="Times New Roman"/>
                      <w:b/>
                      <w:bCs/>
                      <w:sz w:val="16"/>
                      <w:szCs w:val="16"/>
                    </w:rPr>
                    <w:t xml:space="preserve">руб</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Mar>
                    <w:left w:w="108" w:type="dxa"/>
                    <w:top w:w="0" w:type="dxa"/>
                    <w:right w:w="108" w:type="dxa"/>
                    <w:bottom w:w="0" w:type="dxa"/>
                  </w:tcMar>
                  <w:tcW w:w="504" w:type="pct"/>
                  <w:vMerge w:val="restart"/>
                  <w:textDirection w:val="lrTb"/>
                  <w:noWrap w:val="false"/>
                </w:tcPr>
                <w:p>
                  <w:pPr>
                    <w:jc w:val="center"/>
                    <w:rPr>
                      <w:rFonts w:ascii="Times New Roman" w:hAnsi="Times New Roman"/>
                      <w:b/>
                      <w:bCs/>
                    </w:rPr>
                  </w:pPr>
                  <w:r>
                    <w:rPr>
                      <w:rFonts w:ascii="Times New Roman" w:hAnsi="Times New Roman"/>
                      <w:b/>
                      <w:bCs/>
                      <w:sz w:val="16"/>
                      <w:szCs w:val="16"/>
                    </w:rPr>
                    <w:t xml:space="preserve">Примечание</w:t>
                  </w:r>
                  <w:r>
                    <w:rPr>
                      <w:rFonts w:ascii="Times New Roman" w:hAnsi="Times New Roman"/>
                      <w:b/>
                      <w:bCs/>
                    </w:rPr>
                  </w:r>
                  <w:r>
                    <w:rPr>
                      <w:rFonts w:ascii="Times New Roman" w:hAnsi="Times New Roman"/>
                      <w:b/>
                      <w:bCs/>
                    </w:rPr>
                  </w:r>
                </w:p>
              </w:tc>
            </w:tr>
            <w:tr>
              <w:tblPrEx/>
              <w:trPr>
                <w:jc w:val="center"/>
                <w:trHeight w:val="230"/>
              </w:trPr>
              <w:tc>
                <w:tcPr>
                  <w:tcBorders>
                    <w:left w:val="single" w:color="auto" w:sz="4" w:space="0"/>
                    <w:bottom w:val="single" w:color="auto" w:sz="4" w:space="0"/>
                    <w:right w:val="single" w:color="auto" w:sz="4" w:space="0"/>
                  </w:tcBorders>
                  <w:tcMar>
                    <w:left w:w="108" w:type="dxa"/>
                    <w:top w:w="0" w:type="dxa"/>
                    <w:right w:w="108" w:type="dxa"/>
                    <w:bottom w:w="0" w:type="dxa"/>
                  </w:tcMar>
                  <w:tcW w:w="562" w:type="pct"/>
                  <w:vMerge w:val="restart"/>
                  <w:textDirection w:val="lrTb"/>
                  <w:noWrap w:val="false"/>
                </w:tcPr>
                <w:p>
                  <w:pPr>
                    <w:jc w:val="center"/>
                    <w:rPr>
                      <w:rFonts w:ascii="Times New Roman" w:hAnsi="Times New Roman"/>
                      <w:b/>
                      <w:bCs/>
                    </w:rPr>
                  </w:pPr>
                  <w:r>
                    <w:rPr>
                      <w:rFonts w:ascii="Times New Roman" w:hAnsi="Times New Roman"/>
                      <w:b/>
                      <w:bCs/>
                      <w:sz w:val="16"/>
                      <w:szCs w:val="16"/>
                    </w:rPr>
                    <w:t xml:space="preserve">наименование</w:t>
                  </w:r>
                  <w:r>
                    <w:rPr>
                      <w:rFonts w:ascii="Times New Roman" w:hAnsi="Times New Roman"/>
                      <w:b/>
                      <w:bCs/>
                    </w:rPr>
                  </w:r>
                  <w:r>
                    <w:rPr>
                      <w:rFonts w:ascii="Times New Roman" w:hAnsi="Times New Roman"/>
                      <w:b/>
                      <w:bCs/>
                    </w:rPr>
                  </w:r>
                </w:p>
              </w:tc>
              <w:tc>
                <w:tcPr>
                  <w:gridSpan w:val="3"/>
                  <w:tcBorders>
                    <w:bottom w:val="single" w:color="auto" w:sz="4" w:space="0"/>
                    <w:right w:val="single" w:color="auto" w:sz="4" w:space="0"/>
                  </w:tcBorders>
                  <w:tcMar>
                    <w:left w:w="108" w:type="dxa"/>
                    <w:top w:w="0" w:type="dxa"/>
                    <w:right w:w="108" w:type="dxa"/>
                    <w:bottom w:w="0" w:type="dxa"/>
                  </w:tcMar>
                  <w:tcW w:w="1898" w:type="pct"/>
                  <w:textDirection w:val="lrTb"/>
                  <w:noWrap w:val="false"/>
                </w:tcPr>
                <w:p>
                  <w:pPr>
                    <w:jc w:val="center"/>
                    <w:rPr>
                      <w:rFonts w:ascii="Times New Roman" w:hAnsi="Times New Roman"/>
                      <w:b/>
                      <w:bCs/>
                    </w:rPr>
                  </w:pPr>
                  <w:r>
                    <w:rPr>
                      <w:rFonts w:ascii="Times New Roman" w:hAnsi="Times New Roman"/>
                      <w:b/>
                      <w:bCs/>
                      <w:sz w:val="16"/>
                      <w:szCs w:val="16"/>
                    </w:rPr>
                    <w:t xml:space="preserve">номер</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93" w:type="pct"/>
                  <w:vMerge w:val="restart"/>
                  <w:textDirection w:val="lrTb"/>
                  <w:noWrap w:val="false"/>
                </w:tcPr>
                <w:p>
                  <w:pPr>
                    <w:jc w:val="center"/>
                    <w:rPr>
                      <w:rFonts w:ascii="Times New Roman" w:hAnsi="Times New Roman"/>
                      <w:b/>
                      <w:bCs/>
                    </w:rPr>
                  </w:pPr>
                  <w:r>
                    <w:rPr>
                      <w:rFonts w:ascii="Times New Roman" w:hAnsi="Times New Roman"/>
                      <w:b/>
                      <w:bCs/>
                      <w:sz w:val="16"/>
                      <w:szCs w:val="16"/>
                    </w:rPr>
                    <w:t xml:space="preserve">Тип, марка</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42" w:type="pct"/>
                  <w:vMerge w:val="restart"/>
                  <w:textDirection w:val="lrTb"/>
                  <w:noWrap w:val="false"/>
                </w:tcPr>
                <w:p>
                  <w:pPr>
                    <w:jc w:val="center"/>
                    <w:rPr>
                      <w:rFonts w:ascii="Times New Roman" w:hAnsi="Times New Roman"/>
                      <w:b/>
                      <w:bCs/>
                    </w:rPr>
                  </w:pPr>
                  <w:r>
                    <w:rPr>
                      <w:rFonts w:ascii="Times New Roman" w:hAnsi="Times New Roman"/>
                      <w:b/>
                      <w:bCs/>
                      <w:sz w:val="16"/>
                      <w:szCs w:val="16"/>
                    </w:rPr>
                    <w:t xml:space="preserve">дата</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7" w:type="pct"/>
                  <w:vMerge w:val="restart"/>
                  <w:textDirection w:val="lrTb"/>
                  <w:noWrap w:val="false"/>
                </w:tcPr>
                <w:p>
                  <w:pPr>
                    <w:jc w:val="center"/>
                    <w:rPr>
                      <w:rFonts w:ascii="Times New Roman" w:hAnsi="Times New Roman"/>
                      <w:b/>
                      <w:bCs/>
                    </w:rPr>
                  </w:pPr>
                  <w:r>
                    <w:rPr>
                      <w:rFonts w:ascii="Times New Roman" w:hAnsi="Times New Roman"/>
                      <w:b/>
                      <w:bCs/>
                      <w:sz w:val="16"/>
                      <w:szCs w:val="16"/>
                    </w:rPr>
                    <w:t xml:space="preserve">номер акта приема</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88" w:type="pct"/>
                  <w:textDirection w:val="lrTb"/>
                  <w:noWrap w:val="false"/>
                </w:tcPr>
                <w:p>
                  <w:pPr>
                    <w:jc w:val="center"/>
                    <w:rPr>
                      <w:rFonts w:ascii="Times New Roman" w:hAnsi="Times New Roman"/>
                      <w:b/>
                      <w:bCs/>
                    </w:rPr>
                  </w:pPr>
                  <w:r>
                    <w:rPr>
                      <w:rFonts w:ascii="Times New Roman" w:hAnsi="Times New Roman"/>
                      <w:b/>
                      <w:bCs/>
                      <w:sz w:val="16"/>
                      <w:szCs w:val="16"/>
                    </w:rPr>
                    <w:t xml:space="preserve">единицы</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75" w:type="pct"/>
                  <w:textDirection w:val="lrTb"/>
                  <w:noWrap w:val="false"/>
                </w:tcPr>
                <w:p>
                  <w:pPr>
                    <w:jc w:val="center"/>
                    <w:rPr>
                      <w:rFonts w:ascii="Times New Roman" w:hAnsi="Times New Roman"/>
                      <w:b/>
                      <w:bCs/>
                    </w:rPr>
                  </w:pPr>
                  <w:r>
                    <w:rPr>
                      <w:rFonts w:ascii="Times New Roman" w:hAnsi="Times New Roman"/>
                      <w:b/>
                      <w:bCs/>
                      <w:sz w:val="16"/>
                      <w:szCs w:val="16"/>
                    </w:rPr>
                    <w:t xml:space="preserve">всего</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r>
            <w:tr>
              <w:tblPrEx/>
              <w:trPr>
                <w:jc w:val="center"/>
                <w:trHeight w:val="135"/>
              </w:trPr>
              <w:tc>
                <w:tcPr>
                  <w:tcBorders>
                    <w:left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704" w:type="pct"/>
                  <w:textDirection w:val="lrTb"/>
                  <w:noWrap w:val="false"/>
                </w:tcPr>
                <w:p>
                  <w:pPr>
                    <w:jc w:val="center"/>
                    <w:rPr>
                      <w:rFonts w:ascii="Times New Roman" w:hAnsi="Times New Roman"/>
                      <w:b/>
                      <w:bCs/>
                    </w:rPr>
                  </w:pPr>
                  <w:r>
                    <w:rPr>
                      <w:rFonts w:ascii="Times New Roman" w:hAnsi="Times New Roman"/>
                      <w:b/>
                      <w:bCs/>
                      <w:sz w:val="16"/>
                      <w:szCs w:val="16"/>
                    </w:rPr>
                    <w:t xml:space="preserve">заводской (номенклатурный)</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40" w:type="pct"/>
                  <w:textDirection w:val="lrTb"/>
                  <w:noWrap w:val="false"/>
                </w:tcPr>
                <w:p>
                  <w:pPr>
                    <w:jc w:val="center"/>
                    <w:rPr>
                      <w:rFonts w:ascii="Times New Roman" w:hAnsi="Times New Roman"/>
                      <w:b/>
                      <w:bCs/>
                    </w:rPr>
                  </w:pPr>
                  <w:r>
                    <w:rPr>
                      <w:rFonts w:ascii="Times New Roman" w:hAnsi="Times New Roman"/>
                      <w:b/>
                      <w:bCs/>
                      <w:sz w:val="16"/>
                      <w:szCs w:val="16"/>
                    </w:rPr>
                    <w:t xml:space="preserve">паспорта (маркировки)</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654" w:type="pct"/>
                  <w:textDirection w:val="lrTb"/>
                  <w:noWrap w:val="false"/>
                </w:tcPr>
                <w:p>
                  <w:pPr>
                    <w:jc w:val="center"/>
                    <w:rPr>
                      <w:rFonts w:ascii="Times New Roman" w:hAnsi="Times New Roman"/>
                      <w:b/>
                      <w:bCs/>
                    </w:rPr>
                  </w:pPr>
                  <w:r>
                    <w:rPr>
                      <w:rFonts w:ascii="Times New Roman" w:hAnsi="Times New Roman"/>
                      <w:b/>
                      <w:bCs/>
                      <w:sz w:val="16"/>
                      <w:szCs w:val="16"/>
                    </w:rPr>
                    <w:t xml:space="preserve">позиции по технологической схеме</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88"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75"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top w:val="single" w:color="auto" w:sz="4" w:space="0"/>
                    <w:bottom w:val="single" w:color="auto" w:sz="4" w:space="0"/>
                    <w:right w:val="single" w:color="auto"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r>
            <w:tr>
              <w:tblPrEx/>
              <w:trPr>
                <w:jc w:val="center"/>
                <w:trHeight w:val="135"/>
              </w:trPr>
              <w:tc>
                <w:tcPr>
                  <w:tcBorders>
                    <w:left w:val="single" w:color="auto" w:sz="4" w:space="0"/>
                    <w:bottom w:val="single" w:color="auto" w:sz="4" w:space="0"/>
                    <w:right w:val="single" w:color="auto" w:sz="4" w:space="0"/>
                  </w:tcBorders>
                  <w:tcMar>
                    <w:left w:w="108" w:type="dxa"/>
                    <w:top w:w="0" w:type="dxa"/>
                    <w:right w:w="108" w:type="dxa"/>
                    <w:bottom w:w="0" w:type="dxa"/>
                  </w:tcMar>
                  <w:tcW w:w="562"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704"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40"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654"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93"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42"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7"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01"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88"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75"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04"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r>
              <w:tblPrEx/>
              <w:trPr>
                <w:jc w:val="center"/>
                <w:trHeight w:val="135"/>
              </w:trPr>
              <w:tc>
                <w:tcPr>
                  <w:tcBorders>
                    <w:left w:val="single" w:color="auto" w:sz="4" w:space="0"/>
                    <w:bottom w:val="single" w:color="auto" w:sz="4" w:space="0"/>
                    <w:right w:val="single" w:color="auto" w:sz="4" w:space="0"/>
                  </w:tcBorders>
                  <w:tcMar>
                    <w:left w:w="108" w:type="dxa"/>
                    <w:top w:w="0" w:type="dxa"/>
                    <w:right w:w="108" w:type="dxa"/>
                    <w:bottom w:w="0" w:type="dxa"/>
                  </w:tcMar>
                  <w:tcW w:w="562"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704"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40"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654"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93"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42"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37"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01"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388"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275"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tcBorders>
                    <w:bottom w:val="single" w:color="auto" w:sz="4" w:space="0"/>
                    <w:right w:val="single" w:color="auto" w:sz="4" w:space="0"/>
                  </w:tcBorders>
                  <w:tcMar>
                    <w:left w:w="108" w:type="dxa"/>
                    <w:top w:w="0" w:type="dxa"/>
                    <w:right w:w="108" w:type="dxa"/>
                    <w:bottom w:w="0" w:type="dxa"/>
                  </w:tcMar>
                  <w:tcW w:w="504" w:type="pct"/>
                  <w:textDirection w:val="lrTb"/>
                  <w:noWrap w:val="false"/>
                </w:tcPr>
                <w:p>
                  <w:pPr>
                    <w:jc w:val="center"/>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r>
          </w:tbl>
          <w:p>
            <w:pPr>
              <w:ind w:firstLine="720"/>
              <w:jc w:val="both"/>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tc>
      </w:tr>
    </w:tbl>
    <w:p>
      <w:pPr>
        <w:jc w:val="right"/>
        <w:rPr>
          <w:rFonts w:ascii="Times New Roman" w:hAnsi="Times New Roman"/>
          <w:b/>
          <w:bCs/>
          <w:sz w:val="24"/>
          <w:szCs w:val="24"/>
        </w:rPr>
        <w:sectPr>
          <w:footnotePr/>
          <w:endnotePr/>
          <w:type w:val="nextPage"/>
          <w:pgSz w:w="16840" w:h="11900" w:orient="landscape"/>
          <w:pgMar w:top="1134" w:right="851" w:bottom="284" w:left="851" w:header="567" w:footer="709" w:gutter="0"/>
          <w:pgNumType w:start="7"/>
          <w:rtlGutter/>
          <w:cols w:num="1" w:sep="0" w:space="720" w:equalWidth="1"/>
          <w:docGrid w:linePitch="360"/>
          <w:titlePg/>
        </w:sect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jc w:val="right"/>
        <w:rPr>
          <w:rFonts w:ascii="Times New Roman" w:hAnsi="Times New Roman"/>
          <w:b/>
          <w:bCs/>
        </w:rPr>
      </w:pPr>
      <w:r>
        <w:rPr>
          <w:rFonts w:ascii="Times New Roman" w:hAnsi="Times New Roman"/>
          <w:b/>
          <w:bCs/>
          <w:sz w:val="24"/>
          <w:szCs w:val="24"/>
        </w:rPr>
        <w:t xml:space="preserve"> </w:t>
      </w:r>
      <w:r>
        <w:rPr>
          <w:rFonts w:ascii="Times New Roman" w:hAnsi="Times New Roman"/>
          <w:b/>
          <w:bCs/>
        </w:rPr>
      </w:r>
      <w:r>
        <w:rPr>
          <w:rFonts w:ascii="Times New Roman" w:hAnsi="Times New Roman"/>
          <w:b/>
          <w:bCs/>
        </w:rPr>
      </w:r>
    </w:p>
    <w:tbl>
      <w:tblPr>
        <w:tblW w:w="0" w:type="auto"/>
        <w:jc w:val="center"/>
        <w:tblCellMar>
          <w:left w:w="0" w:type="dxa"/>
          <w:right w:w="0" w:type="dxa"/>
        </w:tblCellMar>
        <w:tblLook w:val="04A0" w:firstRow="1" w:lastRow="0" w:firstColumn="1" w:lastColumn="0" w:noHBand="0" w:noVBand="1"/>
      </w:tblPr>
      <w:tblGrid>
        <w:gridCol w:w="9456"/>
      </w:tblGrid>
      <w:tr>
        <w:tblPrEx/>
        <w:trPr>
          <w:jc w:val="center"/>
        </w:trPr>
        <w:tc>
          <w:tcPr>
            <w:tcMar>
              <w:left w:w="108" w:type="dxa"/>
              <w:top w:w="0" w:type="dxa"/>
              <w:right w:w="108" w:type="dxa"/>
              <w:bottom w:w="0" w:type="dxa"/>
            </w:tcMar>
            <w:tcW w:w="9285" w:type="dxa"/>
            <w:textDirection w:val="lrTb"/>
            <w:noWrap w:val="false"/>
          </w:tcPr>
          <w:p>
            <w:pPr>
              <w:ind w:firstLine="284"/>
              <w:jc w:val="right"/>
              <w:rPr>
                <w:rFonts w:ascii="Times New Roman" w:hAnsi="Times New Roman"/>
                <w:b/>
                <w:bCs/>
              </w:rPr>
            </w:pPr>
            <w:r>
              <w:rPr>
                <w:rFonts w:ascii="Times New Roman" w:hAnsi="Times New Roman"/>
                <w:b/>
                <w:bCs/>
                <w:sz w:val="24"/>
                <w:szCs w:val="24"/>
              </w:rPr>
              <w:t xml:space="preserve">Оборотная сторона формы № ОС-15</w:t>
            </w:r>
            <w:r>
              <w:rPr>
                <w:rFonts w:ascii="Times New Roman" w:hAnsi="Times New Roman"/>
                <w:b/>
                <w:bCs/>
              </w:rPr>
            </w:r>
            <w:r>
              <w:rPr>
                <w:rFonts w:ascii="Times New Roman" w:hAnsi="Times New Roman"/>
                <w:b/>
                <w:bCs/>
              </w:rPr>
            </w:r>
          </w:p>
          <w:p>
            <w:pPr>
              <w:jc w:val="center"/>
              <w:rPr>
                <w:rFonts w:ascii="Times New Roman" w:hAnsi="Times New Roman"/>
              </w:rPr>
            </w:pPr>
            <w:r>
              <w:rPr>
                <w:rFonts w:ascii="Times New Roman" w:hAnsi="Times New Roman"/>
                <w:b/>
                <w:bCs/>
                <w:sz w:val="24"/>
                <w:szCs w:val="24"/>
              </w:rPr>
              <w:t xml:space="preserve">При приемке оборудования в монтаж установлено:</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оборудование </w:t>
            </w:r>
            <w:r>
              <w:rPr>
                <w:rFonts w:ascii="Times New Roman" w:hAnsi="Times New Roman"/>
                <w:b/>
                <w:sz w:val="24"/>
                <w:szCs w:val="12"/>
              </w:rPr>
              <mc:AlternateContent>
                <mc:Choice Requires="wpg">
                  <w:drawing>
                    <wp:inline xmlns:wp="http://schemas.openxmlformats.org/drawingml/2006/wordprocessingDrawing" distT="0" distB="0" distL="0" distR="0">
                      <wp:extent cx="1190625" cy="438150"/>
                      <wp:effectExtent l="0" t="0" r="0" b="0"/>
                      <wp:docPr id="5"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files.stroyinf.ru/Data2/1/4293848/4293848997.files/x002.gif"/>
                              <pic:cNvPicPr>
                                <a:picLocks noChangeAspect="1"/>
                              </pic:cNvPicPr>
                              <pic:nvPr/>
                            </pic:nvPicPr>
                            <pic:blipFill>
                              <a:blip r:embed="rId35"/>
                              <a:stretch/>
                            </pic:blipFill>
                            <pic:spPr bwMode="auto">
                              <a:xfrm>
                                <a:off x="0" y="0"/>
                                <a:ext cx="1190625" cy="43814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93.75pt;height:34.50pt;mso-wrap-distance-left:0.00pt;mso-wrap-distance-top:0.00pt;mso-wrap-distance-right:0.00pt;mso-wrap-distance-bottom:0.00pt;" stroked="f">
                      <v:path textboxrect="0,0,0,0"/>
                      <v:imagedata r:id="rId35" o:title=""/>
                    </v:shape>
                  </w:pict>
                </mc:Fallback>
              </mc:AlternateContent>
            </w:r>
            <w:r>
              <w:rPr>
                <w:rFonts w:ascii="Times New Roman" w:hAnsi="Times New Roman"/>
                <w:b/>
                <w:bCs/>
                <w:sz w:val="24"/>
                <w:szCs w:val="12"/>
              </w:rPr>
              <w:t xml:space="preserve"> проектной специализации или чертежу</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(если не соответствует, указать в чем несоответствие) 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Оборудование перед</w:t>
            </w:r>
            <w:r>
              <w:rPr>
                <w:rFonts w:ascii="Times New Roman" w:hAnsi="Times New Roman"/>
                <w:b/>
                <w:bCs/>
                <w:sz w:val="24"/>
                <w:szCs w:val="12"/>
              </w:rPr>
              <w:t xml:space="preserve">ано </w:t>
            </w:r>
            <w:r>
              <w:rPr>
                <w:rFonts w:ascii="Times New Roman" w:hAnsi="Times New Roman"/>
                <w:b/>
                <w:sz w:val="24"/>
                <w:szCs w:val="12"/>
              </w:rPr>
              <mc:AlternateContent>
                <mc:Choice Requires="wpg">
                  <w:drawing>
                    <wp:inline xmlns:wp="http://schemas.openxmlformats.org/drawingml/2006/wordprocessingDrawing" distT="0" distB="0" distL="0" distR="0">
                      <wp:extent cx="990600" cy="400050"/>
                      <wp:effectExtent l="0" t="0" r="0" b="0"/>
                      <wp:docPr id="6"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files.stroyinf.ru/Data2/1/4293848/4293848997.files/x004.gif"/>
                              <pic:cNvPicPr>
                                <a:picLocks noChangeAspect="1"/>
                              </pic:cNvPicPr>
                              <pic:nvPr/>
                            </pic:nvPicPr>
                            <pic:blipFill>
                              <a:blip r:embed="rId36"/>
                              <a:stretch/>
                            </pic:blipFill>
                            <pic:spPr bwMode="auto">
                              <a:xfrm>
                                <a:off x="0" y="0"/>
                                <a:ext cx="990600" cy="4000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78.00pt;height:31.50pt;mso-wrap-distance-left:0.00pt;mso-wrap-distance-top:0.00pt;mso-wrap-distance-right:0.00pt;mso-wrap-distance-bottom:0.00pt;" stroked="f">
                      <v:path textboxrect="0,0,0,0"/>
                      <v:imagedata r:id="rId36" o:title=""/>
                    </v:shape>
                  </w:pict>
                </mc:Fallback>
              </mc:AlternateContent>
            </w:r>
            <w:r>
              <w:rPr>
                <w:rFonts w:ascii="Times New Roman" w:hAnsi="Times New Roman"/>
                <w:b/>
                <w:bCs/>
                <w:sz w:val="24"/>
                <w:szCs w:val="12"/>
              </w:rPr>
              <w:t xml:space="preserve"> (указать состав комплекта и технической документации, по которой произведена приемка, и какая комплектность 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w:t>
            </w:r>
            <w:r>
              <w:rPr>
                <w:rFonts w:ascii="Times New Roman" w:hAnsi="Times New Roman"/>
                <w:b/>
                <w:bCs/>
                <w:sz w:val="24"/>
                <w:szCs w:val="12"/>
              </w:rPr>
              <w:t xml:space="preserve">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Дефекты при наружном осмотре оборудования </w:t>
            </w:r>
            <w:r>
              <w:rPr>
                <w:rFonts w:ascii="Times New Roman" w:hAnsi="Times New Roman"/>
                <w:b/>
                <w:sz w:val="24"/>
                <w:szCs w:val="12"/>
              </w:rPr>
              <mc:AlternateContent>
                <mc:Choice Requires="wpg">
                  <w:drawing>
                    <wp:inline xmlns:wp="http://schemas.openxmlformats.org/drawingml/2006/wordprocessingDrawing" distT="0" distB="0" distL="0" distR="0">
                      <wp:extent cx="1095375" cy="438150"/>
                      <wp:effectExtent l="0" t="0" r="0" b="0"/>
                      <wp:docPr id="7"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files.stroyinf.ru/Data2/1/4293848/4293848997.files/x006.gif"/>
                              <pic:cNvPicPr>
                                <a:picLocks noChangeAspect="1"/>
                              </pic:cNvPicPr>
                              <pic:nvPr/>
                            </pic:nvPicPr>
                            <pic:blipFill>
                              <a:blip r:embed="rId37"/>
                              <a:stretch/>
                            </pic:blipFill>
                            <pic:spPr bwMode="auto">
                              <a:xfrm>
                                <a:off x="0" y="0"/>
                                <a:ext cx="1095375" cy="43814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86.25pt;height:34.50pt;mso-wrap-distance-left:0.00pt;mso-wrap-distance-top:0.00pt;mso-wrap-distance-right:0.00pt;mso-wrap-distance-bottom:0.00pt;" stroked="f">
                      <v:path textboxrect="0,0,0,0"/>
                      <v:imagedata r:id="rId37" o:title=""/>
                    </v:shape>
                  </w:pict>
                </mc:Fallback>
              </mc:AlternateContent>
            </w:r>
            <w:r>
              <w:rPr>
                <w:rFonts w:ascii="Times New Roman" w:hAnsi="Times New Roman"/>
                <w:b/>
                <w:bCs/>
                <w:sz w:val="24"/>
                <w:szCs w:val="12"/>
              </w:rPr>
              <w:t xml:space="preserve"> </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(если обнаружены, подробно их перечислить) 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w:t>
            </w:r>
            <w:r>
              <w:rPr>
                <w:rFonts w:ascii="Times New Roman" w:hAnsi="Times New Roman"/>
                <w:b/>
                <w:bCs/>
                <w:sz w:val="24"/>
                <w:szCs w:val="12"/>
              </w:rPr>
              <w:t xml:space="preserve">____________________________________________________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w:t>
            </w:r>
            <w:r>
              <w:rPr>
                <w:rFonts w:ascii="Times New Roman" w:hAnsi="Times New Roman"/>
              </w:rPr>
            </w:r>
            <w:r>
              <w:rPr>
                <w:rFonts w:ascii="Times New Roman" w:hAnsi="Times New Roman"/>
              </w:rPr>
            </w:r>
          </w:p>
          <w:p>
            <w:pPr>
              <w:ind w:firstLine="284"/>
              <w:rPr>
                <w:rFonts w:ascii="Times New Roman" w:hAnsi="Times New Roman"/>
              </w:rPr>
            </w:pPr>
            <w:r>
              <w:rPr>
                <w:rFonts w:ascii="Times New Roman" w:hAnsi="Times New Roman"/>
              </w:rPr>
              <w:t xml:space="preserve">Примечание</w:t>
            </w:r>
            <w:r>
              <w:rPr>
                <w:rFonts w:ascii="Times New Roman" w:hAnsi="Times New Roman"/>
                <w:b/>
                <w:bCs/>
              </w:rPr>
              <w:t xml:space="preserve">. Дефекты, обнаруженные при приеме, монтаже, наладке и испытании оборудования, оформляются актом о выявленных дефектах оборудования (формы № ОС-16).</w:t>
            </w:r>
            <w:r>
              <w:rPr>
                <w:rFonts w:ascii="Times New Roman" w:hAnsi="Times New Roman"/>
              </w:rPr>
            </w:r>
            <w:r>
              <w:rPr>
                <w:rFonts w:ascii="Times New Roman" w:hAnsi="Times New Roman"/>
              </w:rPr>
            </w:r>
          </w:p>
          <w:p>
            <w:pPr>
              <w:pStyle w:val="1284"/>
              <w:spacing w:before="0" w:line="240" w:lineRule="auto"/>
            </w:pPr>
            <w:r>
              <w:t xml:space="preserve">Заключение о пригодности к монтажу: __________________________________________</w:t>
            </w:r>
            <w:r/>
          </w:p>
          <w:p>
            <w:pPr>
              <w:rPr>
                <w:rFonts w:ascii="Times New Roman" w:hAnsi="Times New Roman"/>
              </w:rPr>
            </w:pPr>
            <w:r>
              <w:rPr>
                <w:rFonts w:ascii="Times New Roman" w:hAnsi="Times New Roman"/>
                <w:b/>
                <w:bCs/>
                <w:sz w:val="24"/>
                <w:szCs w:val="12"/>
              </w:rPr>
              <w:t xml:space="preserve">____________________________</w:t>
            </w:r>
            <w:r>
              <w:rPr>
                <w:rFonts w:ascii="Times New Roman" w:hAnsi="Times New Roman"/>
                <w:b/>
                <w:bCs/>
                <w:sz w:val="24"/>
                <w:szCs w:val="12"/>
              </w:rPr>
              <w:t xml:space="preserve">________________________________________________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b/>
                <w:bCs/>
                <w:sz w:val="24"/>
                <w:szCs w:val="12"/>
              </w:rPr>
              <w:t xml:space="preserve">____________________________________________________________________________</w:t>
            </w:r>
            <w:r>
              <w:rPr>
                <w:rFonts w:ascii="Times New Roman" w:hAnsi="Times New Roman"/>
              </w:rPr>
            </w:r>
            <w:r>
              <w:rPr>
                <w:rFonts w:ascii="Times New Roman" w:hAnsi="Times New Roman"/>
              </w:rPr>
            </w:r>
          </w:p>
          <w:p>
            <w:pPr>
              <w:jc w:val="both"/>
              <w:rPr>
                <w:rFonts w:ascii="Times New Roman" w:hAnsi="Times New Roman"/>
                <w:b/>
                <w:bCs/>
              </w:rPr>
            </w:pPr>
            <w:r>
              <w:rPr>
                <w:rFonts w:ascii="Times New Roman" w:hAnsi="Times New Roman"/>
                <w:b/>
                <w:bCs/>
                <w:sz w:val="24"/>
                <w:szCs w:val="12"/>
              </w:rPr>
              <w:t xml:space="preserve">____________________________________________________________________________</w:t>
            </w:r>
            <w:r>
              <w:rPr>
                <w:rFonts w:ascii="Times New Roman" w:hAnsi="Times New Roman"/>
                <w:b/>
                <w:bCs/>
              </w:rPr>
            </w:r>
            <w:r>
              <w:rPr>
                <w:rFonts w:ascii="Times New Roman" w:hAnsi="Times New Roman"/>
                <w:b/>
                <w:bCs/>
              </w:rPr>
            </w:r>
          </w:p>
        </w:tc>
      </w:tr>
    </w:tbl>
    <w:p>
      <w:pPr>
        <w:jc w:val="right"/>
        <w:rPr>
          <w:rFonts w:ascii="Times New Roman" w:hAnsi="Times New Roman"/>
          <w:b/>
          <w:bCs/>
        </w:rPr>
      </w:pPr>
      <w:r>
        <w:rPr>
          <w:rFonts w:ascii="Times New Roman" w:hAnsi="Times New Roman"/>
          <w:b/>
          <w:bCs/>
          <w:sz w:val="24"/>
          <w:szCs w:val="24"/>
        </w:rPr>
        <w:t xml:space="preserve"> </w:t>
      </w:r>
      <w:r>
        <w:rPr>
          <w:rFonts w:ascii="Times New Roman" w:hAnsi="Times New Roman"/>
          <w:b/>
          <w:bCs/>
        </w:rPr>
      </w:r>
      <w:r>
        <w:rPr>
          <w:rFonts w:ascii="Times New Roman" w:hAnsi="Times New Roman"/>
          <w:b/>
          <w:bCs/>
        </w:rPr>
      </w:r>
    </w:p>
    <w:tbl>
      <w:tblPr>
        <w:tblW w:w="0" w:type="auto"/>
        <w:jc w:val="center"/>
        <w:tblCellMar>
          <w:left w:w="0" w:type="dxa"/>
          <w:right w:w="0" w:type="dxa"/>
        </w:tblCellMar>
        <w:tblLook w:val="04A0" w:firstRow="1" w:lastRow="0" w:firstColumn="1" w:lastColumn="0" w:noHBand="0" w:noVBand="1"/>
      </w:tblPr>
      <w:tblGrid>
        <w:gridCol w:w="9285"/>
      </w:tblGrid>
      <w:tr>
        <w:tblPrEx/>
        <w:trPr>
          <w:jc w:val="center"/>
        </w:trPr>
        <w:tc>
          <w:tcPr>
            <w:tcMar>
              <w:left w:w="108" w:type="dxa"/>
              <w:top w:w="0" w:type="dxa"/>
              <w:right w:w="108" w:type="dxa"/>
              <w:bottom w:w="0" w:type="dxa"/>
            </w:tcMar>
            <w:tcW w:w="9285" w:type="dxa"/>
            <w:textDirection w:val="lrTb"/>
            <w:noWrap w:val="false"/>
          </w:tcPr>
          <w:tbl>
            <w:tblPr>
              <w:tblW w:w="5000" w:type="pct"/>
              <w:jc w:val="center"/>
              <w:tblCellMar>
                <w:left w:w="0" w:type="dxa"/>
                <w:right w:w="0" w:type="dxa"/>
              </w:tblCellMar>
              <w:tblLook w:val="04A0" w:firstRow="1" w:lastRow="0" w:firstColumn="1" w:lastColumn="0" w:noHBand="0" w:noVBand="1"/>
            </w:tblPr>
            <w:tblGrid>
              <w:gridCol w:w="1296"/>
              <w:gridCol w:w="1416"/>
              <w:gridCol w:w="1473"/>
              <w:gridCol w:w="699"/>
              <w:gridCol w:w="1296"/>
              <w:gridCol w:w="1416"/>
              <w:gridCol w:w="1473"/>
            </w:tblGrid>
            <w:tr>
              <w:tblPrEx/>
              <w:trPr>
                <w:jc w:val="center"/>
                <w:trHeight w:val="92"/>
              </w:trPr>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2142" w:type="pct"/>
                  <w:textDirection w:val="lrTb"/>
                  <w:noWrap w:val="false"/>
                </w:tcPr>
                <w:p>
                  <w:pPr>
                    <w:jc w:val="both"/>
                    <w:rPr>
                      <w:rFonts w:ascii="Times New Roman" w:hAnsi="Times New Roman"/>
                      <w:b/>
                      <w:bCs/>
                    </w:rPr>
                  </w:pPr>
                  <w:r>
                    <w:rPr>
                      <w:rFonts w:ascii="Times New Roman" w:hAnsi="Times New Roman"/>
                      <w:b/>
                      <w:bCs/>
                      <w:sz w:val="24"/>
                      <w:szCs w:val="12"/>
                    </w:rPr>
                    <w:t xml:space="preserve">Сдал</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4" w:type="pct"/>
                  <w:vMerge w:val="restart"/>
                  <w:textDirection w:val="lrTb"/>
                  <w:noWrap w:val="false"/>
                </w:tcPr>
                <w:p>
                  <w:pPr>
                    <w:jc w:val="both"/>
                    <w:rPr>
                      <w:rFonts w:ascii="Times New Roman" w:hAnsi="Times New Roman"/>
                      <w:b/>
                      <w:bCs/>
                    </w:rPr>
                  </w:pPr>
                  <w:r>
                    <w:rPr>
                      <w:rFonts w:ascii="Times New Roman" w:hAnsi="Times New Roman"/>
                    </w:rPr>
                    <w:t xml:space="preserve"> </w:t>
                  </w:r>
                  <w:r>
                    <w:rPr>
                      <w:rFonts w:ascii="Times New Roman" w:hAnsi="Times New Roman"/>
                      <w:b/>
                      <w:bCs/>
                    </w:rPr>
                  </w:r>
                  <w:r>
                    <w:rPr>
                      <w:rFonts w:ascii="Times New Roman" w:hAnsi="Times New Roman"/>
                      <w:b/>
                      <w:bCs/>
                    </w:rPr>
                  </w:r>
                </w:p>
              </w:tc>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2143" w:type="pct"/>
                  <w:textDirection w:val="lrTb"/>
                  <w:noWrap w:val="false"/>
                </w:tcPr>
                <w:p>
                  <w:pPr>
                    <w:jc w:val="both"/>
                    <w:rPr>
                      <w:rFonts w:ascii="Times New Roman" w:hAnsi="Times New Roman"/>
                      <w:b/>
                      <w:bCs/>
                    </w:rPr>
                  </w:pPr>
                  <w:r>
                    <w:rPr>
                      <w:rFonts w:ascii="Times New Roman" w:hAnsi="Times New Roman"/>
                      <w:b/>
                      <w:bCs/>
                      <w:sz w:val="24"/>
                      <w:szCs w:val="12"/>
                    </w:rPr>
                    <w:t xml:space="preserve">Принял</w:t>
                  </w:r>
                  <w:r>
                    <w:rPr>
                      <w:rFonts w:ascii="Times New Roman" w:hAnsi="Times New Roman"/>
                      <w:b/>
                      <w:bCs/>
                    </w:rPr>
                  </w:r>
                  <w:r>
                    <w:rPr>
                      <w:rFonts w:ascii="Times New Roman" w:hAnsi="Times New Roman"/>
                      <w:b/>
                      <w:bCs/>
                    </w:rPr>
                  </w:r>
                </w:p>
              </w:tc>
            </w:tr>
            <w:tr>
              <w:tblPrEx/>
              <w:trPr>
                <w:jc w:val="center"/>
                <w:trHeight w:val="92"/>
              </w:trPr>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2142" w:type="pct"/>
                  <w:textDirection w:val="lrTb"/>
                  <w:noWrap w:val="false"/>
                </w:tcPr>
                <w:p>
                  <w:pPr>
                    <w:jc w:val="center"/>
                    <w:rPr>
                      <w:rFonts w:ascii="Times New Roman" w:hAnsi="Times New Roman"/>
                      <w:b/>
                      <w:bCs/>
                    </w:rPr>
                  </w:pPr>
                  <w:r>
                    <w:rPr>
                      <w:rFonts w:ascii="Times New Roman" w:hAnsi="Times New Roman"/>
                      <w:b/>
                      <w:bCs/>
                      <w:sz w:val="24"/>
                      <w:szCs w:val="24"/>
                    </w:rPr>
                    <w:t xml:space="preserve">Представитель </w:t>
                  </w:r>
                  <w:r>
                    <w:rPr>
                      <w:rFonts w:ascii="Times New Roman" w:hAnsi="Times New Roman"/>
                      <w:b/>
                      <w:bCs/>
                      <w:sz w:val="24"/>
                      <w:szCs w:val="24"/>
                    </w:rPr>
                    <w:br/>
                  </w:r>
                  <w:r>
                    <w:rPr>
                      <w:rFonts w:ascii="Times New Roman" w:hAnsi="Times New Roman"/>
                      <w:b/>
                      <w:bCs/>
                      <w:sz w:val="24"/>
                      <w:szCs w:val="24"/>
                    </w:rPr>
                    <w:t xml:space="preserve">организации-заказчика</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2143" w:type="pct"/>
                  <w:textDirection w:val="lrTb"/>
                  <w:noWrap w:val="false"/>
                </w:tcPr>
                <w:p>
                  <w:pPr>
                    <w:jc w:val="center"/>
                    <w:rPr>
                      <w:rFonts w:ascii="Times New Roman" w:hAnsi="Times New Roman"/>
                      <w:b/>
                      <w:bCs/>
                    </w:rPr>
                  </w:pPr>
                  <w:r>
                    <w:rPr>
                      <w:rFonts w:ascii="Times New Roman" w:hAnsi="Times New Roman"/>
                      <w:b/>
                      <w:bCs/>
                      <w:sz w:val="24"/>
                      <w:szCs w:val="24"/>
                    </w:rPr>
                    <w:t xml:space="preserve">Представитель </w:t>
                  </w:r>
                  <w:r>
                    <w:rPr>
                      <w:rFonts w:ascii="Times New Roman" w:hAnsi="Times New Roman"/>
                      <w:b/>
                      <w:bCs/>
                      <w:sz w:val="24"/>
                      <w:szCs w:val="24"/>
                    </w:rPr>
                    <w:br/>
                    <w:t xml:space="preserve">монтажной организации</w:t>
                  </w:r>
                  <w:r>
                    <w:rPr>
                      <w:rFonts w:ascii="Times New Roman" w:hAnsi="Times New Roman"/>
                      <w:b/>
                      <w:bCs/>
                    </w:rPr>
                  </w:r>
                  <w:r>
                    <w:rPr>
                      <w:rFonts w:ascii="Times New Roman" w:hAnsi="Times New Roman"/>
                      <w:b/>
                      <w:bCs/>
                    </w:rPr>
                  </w:r>
                </w:p>
              </w:tc>
            </w:tr>
            <w:tr>
              <w:tblPrEx/>
              <w:trPr>
                <w:jc w:val="center"/>
                <w:trHeight w:val="92"/>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4"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должность</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4"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подпись</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5"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расшифровка </w:t>
                  </w:r>
                  <w:r>
                    <w:rPr>
                      <w:rFonts w:ascii="Times New Roman" w:hAnsi="Times New Roman"/>
                      <w:b/>
                      <w:bCs/>
                    </w:rPr>
                    <w:br/>
                    <w:t xml:space="preserve">подписи</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5"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должность</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4"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подпись</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715"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расшифровка </w:t>
                  </w:r>
                  <w:r>
                    <w:rPr>
                      <w:rFonts w:ascii="Times New Roman" w:hAnsi="Times New Roman"/>
                      <w:b/>
                      <w:bCs/>
                    </w:rPr>
                    <w:br/>
                    <w:t xml:space="preserve">подписи</w:t>
                  </w:r>
                  <w:r>
                    <w:rPr>
                      <w:rFonts w:ascii="Times New Roman" w:hAnsi="Times New Roman"/>
                      <w:b/>
                      <w:bCs/>
                    </w:rPr>
                  </w:r>
                  <w:r>
                    <w:rPr>
                      <w:rFonts w:ascii="Times New Roman" w:hAnsi="Times New Roman"/>
                      <w:b/>
                      <w:bCs/>
                    </w:rPr>
                  </w:r>
                </w:p>
              </w:tc>
            </w:tr>
            <w:tr>
              <w:tblPrEx/>
              <w:trPr>
                <w:jc w:val="center"/>
                <w:trHeight w:val="92"/>
              </w:trPr>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2142" w:type="pct"/>
                  <w:textDirection w:val="lrTb"/>
                  <w:noWrap w:val="false"/>
                </w:tcPr>
                <w:p>
                  <w:pPr>
                    <w:rPr>
                      <w:rFonts w:ascii="Times New Roman" w:hAnsi="Times New Roman"/>
                      <w:b/>
                      <w:bCs/>
                    </w:rPr>
                  </w:pPr>
                  <w:r>
                    <w:rPr>
                      <w:rFonts w:ascii="Times New Roman" w:hAnsi="Times New Roman"/>
                      <w:b/>
                      <w:bCs/>
                      <w:sz w:val="24"/>
                      <w:szCs w:val="24"/>
                    </w:rPr>
                    <w:t xml:space="preserve">М.П.</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W w:w="0" w:type="auto"/>
                  <w:vAlign w:val="center"/>
                  <w:vMerge w:val="continue"/>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gridSpan w:val="3"/>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2143" w:type="pct"/>
                  <w:textDirection w:val="lrTb"/>
                  <w:noWrap w:val="false"/>
                </w:tcPr>
                <w:p>
                  <w:pPr>
                    <w:rPr>
                      <w:rFonts w:ascii="Times New Roman" w:hAnsi="Times New Roman"/>
                      <w:b/>
                      <w:bCs/>
                    </w:rPr>
                  </w:pPr>
                  <w:r>
                    <w:rPr>
                      <w:rFonts w:ascii="Times New Roman" w:hAnsi="Times New Roman"/>
                      <w:b/>
                      <w:bCs/>
                      <w:sz w:val="24"/>
                      <w:szCs w:val="24"/>
                    </w:rPr>
                    <w:t xml:space="preserve">М.П.</w:t>
                  </w:r>
                  <w:r>
                    <w:rPr>
                      <w:rFonts w:ascii="Times New Roman" w:hAnsi="Times New Roman"/>
                      <w:b/>
                      <w:bCs/>
                    </w:rPr>
                  </w:r>
                  <w:r>
                    <w:rPr>
                      <w:rFonts w:ascii="Times New Roman" w:hAnsi="Times New Roman"/>
                      <w:b/>
                      <w:bCs/>
                    </w:rPr>
                  </w:r>
                </w:p>
              </w:tc>
            </w:tr>
            <w:tr>
              <w:tblPrEx/>
              <w:trPr>
                <w:jc w:val="center"/>
              </w:trPr>
              <w:tc>
                <w:tcPr>
                  <w:tcW w:w="162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77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77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99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62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77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c>
                <w:tcPr>
                  <w:tcW w:w="1770" w:type="dxa"/>
                  <w:vAlign w:val="center"/>
                  <w:textDirection w:val="lrTb"/>
                  <w:noWrap w:val="false"/>
                </w:tcPr>
                <w:p>
                  <w:pPr>
                    <w:rPr>
                      <w:rFonts w:ascii="Times New Roman" w:hAnsi="Times New Roman"/>
                      <w:b/>
                      <w:bCs/>
                      <w:sz w:val="2"/>
                      <w:szCs w:val="24"/>
                    </w:rPr>
                  </w:pPr>
                  <w:r>
                    <w:rPr>
                      <w:rFonts w:ascii="Times New Roman" w:hAnsi="Times New Roman"/>
                      <w:b/>
                      <w:bCs/>
                      <w:sz w:val="2"/>
                      <w:szCs w:val="24"/>
                    </w:rPr>
                  </w:r>
                  <w:r>
                    <w:rPr>
                      <w:rFonts w:ascii="Times New Roman" w:hAnsi="Times New Roman"/>
                      <w:b/>
                      <w:bCs/>
                      <w:sz w:val="2"/>
                      <w:szCs w:val="24"/>
                    </w:rPr>
                  </w:r>
                  <w:r>
                    <w:rPr>
                      <w:rFonts w:ascii="Times New Roman" w:hAnsi="Times New Roman"/>
                      <w:b/>
                      <w:bCs/>
                      <w:sz w:val="2"/>
                      <w:szCs w:val="24"/>
                    </w:rPr>
                  </w:r>
                </w:p>
              </w:tc>
            </w:tr>
          </w:tbl>
          <w:p>
            <w:pPr>
              <w:pStyle w:val="1284"/>
              <w:spacing w:before="0" w:line="240" w:lineRule="auto"/>
              <w:rPr>
                <w:sz w:val="24"/>
                <w:szCs w:val="24"/>
              </w:rPr>
            </w:pPr>
            <w:r>
              <w:t xml:space="preserve">Указанное оборудование принято на ответственное хранение</w:t>
            </w:r>
            <w:r>
              <w:rPr>
                <w:sz w:val="24"/>
                <w:szCs w:val="24"/>
              </w:rPr>
            </w:r>
            <w:r>
              <w:rPr>
                <w:sz w:val="24"/>
                <w:szCs w:val="24"/>
              </w:rPr>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tblPrEx/>
              <w:trPr>
                <w:jc w:val="center"/>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963" w:type="pct"/>
                  <w:textDirection w:val="lrTb"/>
                  <w:noWrap w:val="false"/>
                </w:tcPr>
                <w:p>
                  <w:pPr>
                    <w:jc w:val="both"/>
                    <w:rPr>
                      <w:rFonts w:ascii="Times New Roman" w:hAnsi="Times New Roman"/>
                      <w:b/>
                      <w:bCs/>
                    </w:rPr>
                  </w:pPr>
                  <w:r>
                    <w:rPr>
                      <w:rFonts w:ascii="Times New Roman" w:hAnsi="Times New Roman"/>
                      <w:b/>
                      <w:bCs/>
                      <w:sz w:val="24"/>
                      <w:szCs w:val="12"/>
                    </w:rPr>
                    <w:t xml:space="preserve">Материально ответственное лицо</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874"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должность</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913"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подпись</w:t>
                  </w:r>
                  <w:r>
                    <w:rPr>
                      <w:rFonts w:ascii="Times New Roman" w:hAnsi="Times New Roman"/>
                      <w:b/>
                      <w:bCs/>
                    </w:rPr>
                  </w:r>
                  <w:r>
                    <w:rPr>
                      <w:rFonts w:ascii="Times New Roman" w:hAnsi="Times New Roman"/>
                      <w:b/>
                      <w:bCs/>
                    </w:rP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250" w:type="pct"/>
                  <w:textDirection w:val="lrTb"/>
                  <w:noWrap w:val="false"/>
                </w:tcPr>
                <w:p>
                  <w:pPr>
                    <w:jc w:val="center"/>
                    <w:rPr>
                      <w:rFonts w:ascii="Times New Roman" w:hAnsi="Times New Roman"/>
                      <w:b/>
                      <w:bCs/>
                    </w:rPr>
                  </w:pPr>
                  <w:r>
                    <w:rPr>
                      <w:rFonts w:ascii="Times New Roman" w:hAnsi="Times New Roman"/>
                      <w:b/>
                      <w:bCs/>
                      <w:sz w:val="24"/>
                      <w:szCs w:val="24"/>
                    </w:rPr>
                    <w:t xml:space="preserve">__________</w:t>
                  </w:r>
                  <w:r>
                    <w:rPr>
                      <w:rFonts w:ascii="Times New Roman" w:hAnsi="Times New Roman"/>
                      <w:b/>
                      <w:bCs/>
                    </w:rPr>
                  </w:r>
                  <w:r>
                    <w:rPr>
                      <w:rFonts w:ascii="Times New Roman" w:hAnsi="Times New Roman"/>
                      <w:b/>
                      <w:bCs/>
                    </w:rPr>
                  </w:r>
                </w:p>
                <w:p>
                  <w:pPr>
                    <w:jc w:val="center"/>
                    <w:rPr>
                      <w:rFonts w:ascii="Times New Roman" w:hAnsi="Times New Roman"/>
                      <w:b/>
                      <w:bCs/>
                    </w:rPr>
                  </w:pPr>
                  <w:r>
                    <w:rPr>
                      <w:rFonts w:ascii="Times New Roman" w:hAnsi="Times New Roman"/>
                      <w:b/>
                      <w:bCs/>
                    </w:rPr>
                    <w:t xml:space="preserve">расшифровка </w:t>
                  </w:r>
                  <w:r>
                    <w:rPr>
                      <w:rFonts w:ascii="Times New Roman" w:hAnsi="Times New Roman"/>
                      <w:b/>
                      <w:bCs/>
                    </w:rPr>
                    <w:br/>
                    <w:t xml:space="preserve">подписи</w:t>
                  </w:r>
                  <w:r>
                    <w:rPr>
                      <w:rFonts w:ascii="Times New Roman" w:hAnsi="Times New Roman"/>
                      <w:b/>
                      <w:bCs/>
                    </w:rPr>
                  </w:r>
                  <w:r>
                    <w:rPr>
                      <w:rFonts w:ascii="Times New Roman" w:hAnsi="Times New Roman"/>
                      <w:b/>
                      <w:bCs/>
                    </w:rPr>
                  </w:r>
                </w:p>
              </w:tc>
            </w:tr>
          </w:tbl>
          <w:p>
            <w:pPr>
              <w:jc w:val="center"/>
              <w:rPr>
                <w:rFonts w:ascii="Times New Roman" w:hAnsi="Times New Roman"/>
                <w:b/>
                <w:bCs/>
              </w:rPr>
            </w:pPr>
            <w:r>
              <w:rPr>
                <w:rFonts w:ascii="Times New Roman" w:hAnsi="Times New Roman"/>
                <w:b/>
                <w:bCs/>
                <w:sz w:val="24"/>
                <w:szCs w:val="24"/>
              </w:rPr>
              <w:t xml:space="preserve">"__" ___________ 20__ г.</w:t>
            </w:r>
            <w:r>
              <w:rPr>
                <w:rFonts w:ascii="Times New Roman" w:hAnsi="Times New Roman"/>
                <w:b/>
                <w:bCs/>
              </w:rPr>
            </w:r>
            <w:r>
              <w:rPr>
                <w:rFonts w:ascii="Times New Roman" w:hAnsi="Times New Roman"/>
                <w:b/>
                <w:bCs/>
              </w:rPr>
            </w:r>
          </w:p>
        </w:tc>
      </w:tr>
    </w:tbl>
    <w:p>
      <w:pPr>
        <w:jc w:val="right"/>
        <w:rPr>
          <w:rFonts w:ascii="Times New Roman" w:hAnsi="Times New Roman"/>
          <w:b/>
          <w:bCs/>
        </w:rPr>
      </w:pPr>
      <w:r>
        <w:rPr>
          <w:rFonts w:ascii="Times New Roman" w:hAnsi="Times New Roman"/>
          <w:b/>
          <w:bCs/>
          <w:sz w:val="24"/>
          <w:szCs w:val="24"/>
        </w:rPr>
        <w:t xml:space="preserve"> </w:t>
      </w:r>
      <w:r>
        <w:rPr>
          <w:rFonts w:ascii="Times New Roman" w:hAnsi="Times New Roman"/>
          <w:b/>
          <w:bCs/>
        </w:rPr>
      </w:r>
      <w:r>
        <w:rPr>
          <w:rFonts w:ascii="Times New Roman" w:hAnsi="Times New Roman"/>
          <w:b/>
          <w:bCs/>
        </w:rPr>
      </w:r>
    </w:p>
    <w:p>
      <w:pPr>
        <w:jc w:val="right"/>
        <w:rPr>
          <w:rFonts w:ascii="Times New Roman" w:hAnsi="Times New Roman"/>
        </w:rPr>
      </w:pPr>
      <w:r>
        <w:rPr>
          <w:rFonts w:ascii="Times New Roman" w:hAnsi="Times New Roman"/>
          <w:b/>
          <w:bCs/>
          <w:sz w:val="24"/>
          <w:szCs w:val="24"/>
        </w:rPr>
        <w:t xml:space="preserve"> </w:t>
      </w:r>
      <w:r>
        <w:rPr>
          <w:rFonts w:ascii="Times New Roman" w:hAnsi="Times New Roman"/>
        </w:rPr>
      </w:r>
      <w:r>
        <w:rPr>
          <w:rFonts w:ascii="Times New Roman" w:hAnsi="Times New Roman"/>
        </w:rPr>
      </w:r>
    </w:p>
    <w:p>
      <w:pPr>
        <w:rPr>
          <w:rFonts w:ascii="Times New Roman" w:hAnsi="Times New Roman"/>
          <w:sz w:val="24"/>
          <w:szCs w:val="24"/>
        </w:rPr>
      </w:pPr>
      <w:r>
        <w:rPr>
          <w:rStyle w:val="1649"/>
          <w:rFonts w:ascii="Tahoma" w:hAnsi="Tahoma" w:cs="Tahoma"/>
          <w:b/>
          <w:bCs/>
          <w:sz w:val="24"/>
          <w:szCs w:val="24"/>
        </w:rPr>
        <w:t xml:space="preserve">﻿</w:t>
      </w:r>
      <w:r>
        <w:rPr>
          <w:rStyle w:val="1648"/>
          <w:rFonts w:ascii="Times New Roman" w:hAnsi="Times New Roman"/>
          <w:b/>
          <w:bCs/>
          <w:sz w:val="24"/>
          <w:szCs w:val="24"/>
        </w:rPr>
        <w:t xml:space="preserve"> </w:t>
      </w:r>
      <w:r>
        <w:rPr>
          <w:rFonts w:ascii="Times New Roman" w:hAnsi="Times New Roman"/>
          <w:sz w:val="24"/>
          <w:szCs w:val="24"/>
        </w:rPr>
        <w:br w:type="page" w:clear="all"/>
      </w:r>
      <w:r>
        <w:rPr>
          <w:rFonts w:ascii="Times New Roman" w:hAnsi="Times New Roman"/>
          <w:sz w:val="24"/>
          <w:szCs w:val="24"/>
        </w:rPr>
      </w:r>
      <w:r>
        <w:rPr>
          <w:rFonts w:ascii="Times New Roman" w:hAnsi="Times New Roman"/>
          <w:sz w:val="24"/>
          <w:szCs w:val="24"/>
        </w:rPr>
      </w:r>
    </w:p>
    <w:p>
      <w:pPr>
        <w:ind w:right="701"/>
        <w:jc w:val="both"/>
        <w:shd w:val="clear" w:color="auto" w:fill="ffffff"/>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left="4678"/>
        <w:jc w:val="both"/>
        <w:rPr>
          <w:rFonts w:ascii="Times New Roman" w:hAnsi="Times New Roman"/>
          <w:sz w:val="24"/>
        </w:rPr>
      </w:pPr>
      <w:r>
        <w:rPr>
          <w:rFonts w:ascii="Times New Roman" w:hAnsi="Times New Roman"/>
          <w:sz w:val="24"/>
        </w:rPr>
        <w:t xml:space="preserve">Приложение 4</w:t>
      </w:r>
      <w:r>
        <w:rPr>
          <w:rFonts w:ascii="Times New Roman" w:hAnsi="Times New Roman"/>
          <w:sz w:val="24"/>
        </w:rPr>
      </w:r>
      <w:r>
        <w:rPr>
          <w:rFonts w:ascii="Times New Roman" w:hAnsi="Times New Roman"/>
          <w:sz w:val="24"/>
        </w:rPr>
      </w:r>
    </w:p>
    <w:p>
      <w:pPr>
        <w:ind w:left="4678"/>
        <w:jc w:val="both"/>
        <w:rPr>
          <w:rFonts w:ascii="Times New Roman" w:hAnsi="Times New Roman"/>
          <w:sz w:val="24"/>
        </w:rPr>
      </w:pPr>
      <w:r>
        <w:rPr>
          <w:rFonts w:ascii="Times New Roman" w:hAnsi="Times New Roman"/>
          <w:sz w:val="24"/>
        </w:rPr>
        <w:t xml:space="preserve">к Порядку передачи давальческих материалов</w:t>
      </w:r>
      <w:r>
        <w:rPr>
          <w:rFonts w:ascii="Times New Roman" w:hAnsi="Times New Roman"/>
          <w:sz w:val="24"/>
        </w:rPr>
      </w:r>
      <w:r>
        <w:rPr>
          <w:rFonts w:ascii="Times New Roman" w:hAnsi="Times New Roman"/>
          <w:sz w:val="24"/>
        </w:rPr>
      </w:r>
    </w:p>
    <w:p>
      <w:pPr>
        <w:jc w:val="right"/>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tblPrEx/>
        <w:trPr/>
        <w:tc>
          <w:tcPr>
            <w:gridSpan w:val="3"/>
            <w:tcBorders>
              <w:top w:val="none" w:color="000000" w:sz="4" w:space="0"/>
              <w:left w:val="none" w:color="000000" w:sz="4" w:space="0"/>
              <w:bottom w:val="none" w:color="000000" w:sz="4" w:space="0"/>
              <w:right w:val="none" w:color="000000" w:sz="4" w:space="0"/>
            </w:tcBorders>
            <w:tcW w:w="895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textDirection w:val="lrTb"/>
            <w:noWrap w:val="false"/>
          </w:tcPr>
          <w:p>
            <w:pPr>
              <w:rPr>
                <w:rFonts w:ascii="Times New Roman" w:hAnsi="Times New Roman"/>
              </w:rPr>
            </w:pPr>
            <w:r>
              <w:rPr>
                <w:rFonts w:ascii="Times New Roman" w:hAnsi="Times New Roman"/>
              </w:rPr>
              <w:t xml:space="preserve">Код</w:t>
            </w:r>
            <w:r>
              <w:rPr>
                <w:rFonts w:ascii="Times New Roman" w:hAnsi="Times New Roman"/>
              </w:rPr>
            </w:r>
            <w:r>
              <w:rPr>
                <w:rFonts w:ascii="Times New Roman" w:hAnsi="Times New Roman"/>
              </w:rPr>
            </w:r>
          </w:p>
        </w:tc>
      </w:tr>
      <w:tr>
        <w:tblPrEx/>
        <w:trPr/>
        <w:tc>
          <w:tcPr>
            <w:gridSpan w:val="3"/>
            <w:tcBorders>
              <w:top w:val="none" w:color="000000" w:sz="4" w:space="0"/>
              <w:left w:val="none" w:color="000000" w:sz="4" w:space="0"/>
              <w:bottom w:val="none" w:color="000000" w:sz="4" w:space="0"/>
              <w:right w:val="none" w:color="000000" w:sz="4" w:space="0"/>
            </w:tcBorders>
            <w:tcW w:w="8959" w:type="dxa"/>
            <w:vAlign w:val="bottom"/>
            <w:textDirection w:val="lrTb"/>
            <w:noWrap w:val="false"/>
          </w:tcPr>
          <w:p>
            <w:pPr>
              <w:rPr>
                <w:rFonts w:ascii="Times New Roman" w:hAnsi="Times New Roman"/>
              </w:rPr>
            </w:pPr>
            <w:r>
              <w:rPr>
                <w:rFonts w:ascii="Times New Roman" w:hAnsi="Times New Roman"/>
              </w:rPr>
              <w:t xml:space="preserve">Форма по ОКУД</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2013" w:type="dxa"/>
            <w:vAlign w:val="bottom"/>
            <w:textDirection w:val="lrTb"/>
            <w:noWrap w:val="false"/>
          </w:tcPr>
          <w:p>
            <w:pPr>
              <w:rPr>
                <w:rFonts w:ascii="Times New Roman" w:hAnsi="Times New Roman"/>
              </w:rPr>
            </w:pPr>
            <w:r>
              <w:rPr>
                <w:rFonts w:ascii="Times New Roman" w:hAnsi="Times New Roman"/>
              </w:rPr>
              <w:t xml:space="preserve">Организация-заказчик</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386"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560" w:type="dxa"/>
            <w:vAlign w:val="bottom"/>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01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386" w:type="dxa"/>
            <w:vAlign w:val="bottom"/>
            <w:textDirection w:val="lrTb"/>
            <w:noWrap w:val="false"/>
          </w:tcPr>
          <w:p>
            <w:pPr>
              <w:rPr>
                <w:rFonts w:ascii="Times New Roman" w:hAnsi="Times New Roman"/>
              </w:rPr>
            </w:pPr>
            <w:r>
              <w:rPr>
                <w:rFonts w:ascii="Times New Roman" w:hAnsi="Times New Roman"/>
              </w:rPr>
              <w:t xml:space="preserve">(наименование организации)</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560"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vMerge w:val="restart"/>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single" w:color="auto" w:sz="4" w:space="0"/>
              <w:right w:val="none" w:color="000000" w:sz="4" w:space="0"/>
            </w:tcBorders>
            <w:tcW w:w="895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99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gridSpan w:val="3"/>
            <w:tcBorders>
              <w:top w:val="none" w:color="000000" w:sz="4" w:space="0"/>
              <w:left w:val="none" w:color="000000" w:sz="4" w:space="0"/>
              <w:bottom w:val="none" w:color="000000" w:sz="4" w:space="0"/>
              <w:right w:val="none" w:color="000000" w:sz="4" w:space="0"/>
            </w:tcBorders>
            <w:tcW w:w="8959" w:type="dxa"/>
            <w:vAlign w:val="bottom"/>
            <w:textDirection w:val="lrTb"/>
            <w:noWrap w:val="false"/>
          </w:tcPr>
          <w:p>
            <w:pPr>
              <w:rPr>
                <w:rFonts w:ascii="Times New Roman" w:hAnsi="Times New Roman"/>
              </w:rPr>
            </w:pPr>
            <w:r>
              <w:rPr>
                <w:rFonts w:ascii="Times New Roman" w:hAnsi="Times New Roman"/>
              </w:rPr>
              <w:t xml:space="preserve">(структурное подразделение)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tblPrEx/>
        <w:trPr>
          <w:cantSplit/>
          <w:jc w:val="center"/>
        </w:trPr>
        <w:tc>
          <w:tcPr>
            <w:tcBorders>
              <w:top w:val="none" w:color="000000" w:sz="4" w:space="0"/>
              <w:left w:val="none" w:color="000000" w:sz="4" w:space="0"/>
              <w:bottom w:val="none" w:color="000000" w:sz="4" w:space="0"/>
              <w:right w:val="none" w:color="000000" w:sz="4" w:space="0"/>
            </w:tcBorders>
            <w:tcW w:w="737" w:type="dxa"/>
            <w:vAlign w:val="bottom"/>
            <w:vMerge w:val="restart"/>
            <w:textDirection w:val="lrTb"/>
            <w:noWrap w:val="false"/>
          </w:tcPr>
          <w:p>
            <w:pPr>
              <w:rPr>
                <w:rFonts w:ascii="Times New Roman" w:hAnsi="Times New Roman"/>
                <w:b/>
                <w:bCs/>
              </w:rPr>
            </w:pPr>
            <w:r>
              <w:rPr>
                <w:rFonts w:ascii="Times New Roman" w:hAnsi="Times New Roman"/>
                <w:b/>
                <w:bCs/>
              </w:rPr>
              <w:t xml:space="preserve">АКТ</w:t>
            </w:r>
            <w:r>
              <w:rPr>
                <w:rFonts w:ascii="Times New Roman" w:hAnsi="Times New Roman"/>
                <w:b/>
                <w:bCs/>
              </w:rPr>
            </w:r>
            <w:r>
              <w:rPr>
                <w:rFonts w:ascii="Times New Roman" w:hAnsi="Times New Roman"/>
                <w:b/>
                <w:bCs/>
              </w:rPr>
            </w:r>
          </w:p>
        </w:tc>
        <w:tc>
          <w:tcPr>
            <w:tcBorders>
              <w:top w:val="single" w:color="auto" w:sz="4" w:space="0"/>
              <w:left w:val="single" w:color="auto" w:sz="4" w:space="0"/>
              <w:bottom w:val="single" w:color="auto" w:sz="4" w:space="0"/>
              <w:right w:val="single" w:color="auto" w:sz="4" w:space="0"/>
            </w:tcBorders>
            <w:tcW w:w="2055" w:type="dxa"/>
            <w:vAlign w:val="bottom"/>
            <w:textDirection w:val="lrTb"/>
            <w:noWrap w:val="false"/>
          </w:tcPr>
          <w:p>
            <w:pPr>
              <w:rPr>
                <w:rFonts w:ascii="Times New Roman" w:hAnsi="Times New Roman"/>
              </w:rPr>
            </w:pPr>
            <w:r>
              <w:rPr>
                <w:rFonts w:ascii="Times New Roman" w:hAnsi="Times New Roman"/>
              </w:rPr>
              <w:t xml:space="preserve">Номер документа</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056" w:type="dxa"/>
            <w:vAlign w:val="bottom"/>
            <w:textDirection w:val="lrTb"/>
            <w:noWrap w:val="false"/>
          </w:tcPr>
          <w:p>
            <w:pPr>
              <w:rPr>
                <w:rFonts w:ascii="Times New Roman" w:hAnsi="Times New Roman"/>
              </w:rPr>
            </w:pPr>
            <w:r>
              <w:rPr>
                <w:rFonts w:ascii="Times New Roman" w:hAnsi="Times New Roman"/>
              </w:rPr>
              <w:t xml:space="preserve">Дата составления</w:t>
            </w:r>
            <w:r>
              <w:rPr>
                <w:rFonts w:ascii="Times New Roman" w:hAnsi="Times New Roman"/>
              </w:rPr>
            </w:r>
            <w:r>
              <w:rPr>
                <w:rFonts w:ascii="Times New Roman" w:hAnsi="Times New Roman"/>
              </w:rPr>
            </w:r>
          </w:p>
        </w:tc>
      </w:tr>
      <w:tr>
        <w:tblPrEx/>
        <w:trPr>
          <w:cantSplit/>
          <w:jc w:val="center"/>
        </w:trPr>
        <w:tc>
          <w:tcPr>
            <w:tcBorders>
              <w:top w:val="none" w:color="000000" w:sz="4" w:space="0"/>
              <w:left w:val="none" w:color="000000" w:sz="4" w:space="0"/>
              <w:bottom w:val="none" w:color="000000" w:sz="4" w:space="0"/>
              <w:right w:val="none" w:color="000000" w:sz="4" w:space="0"/>
            </w:tcBorders>
            <w:tcW w:w="737"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055" w:type="dxa"/>
            <w:vAlign w:val="bottom"/>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c>
          <w:tcPr>
            <w:tcBorders>
              <w:top w:val="single" w:color="auto" w:sz="4" w:space="0"/>
              <w:left w:val="single" w:color="auto" w:sz="4" w:space="0"/>
              <w:bottom w:val="single" w:color="auto" w:sz="4" w:space="0"/>
              <w:right w:val="single" w:color="auto" w:sz="4" w:space="0"/>
            </w:tcBorders>
            <w:tcW w:w="2056" w:type="dxa"/>
            <w:vAlign w:val="bottom"/>
            <w:textDirection w:val="lrTb"/>
            <w:noWrap w:val="false"/>
          </w:tcPr>
          <w:p>
            <w:pPr>
              <w:rPr>
                <w:rFonts w:ascii="Times New Roman" w:hAnsi="Times New Roman"/>
                <w:b/>
                <w:bCs/>
              </w:rPr>
            </w:pPr>
            <w:r>
              <w:rPr>
                <w:rFonts w:ascii="Times New Roman" w:hAnsi="Times New Roman"/>
                <w:b/>
                <w:bCs/>
              </w:rPr>
            </w:r>
            <w:r>
              <w:rPr>
                <w:rFonts w:ascii="Times New Roman" w:hAnsi="Times New Roman"/>
                <w:b/>
                <w:bCs/>
              </w:rPr>
            </w:r>
            <w:r>
              <w:rPr>
                <w:rFonts w:ascii="Times New Roman" w:hAnsi="Times New Roman"/>
                <w:b/>
                <w:bCs/>
              </w:rPr>
            </w:r>
          </w:p>
        </w:tc>
      </w:tr>
    </w:tbl>
    <w:p>
      <w:pPr>
        <w:rPr>
          <w:rFonts w:ascii="Times New Roman" w:hAnsi="Times New Roman"/>
          <w:b/>
          <w:bCs/>
        </w:rPr>
      </w:pPr>
      <w:r>
        <w:rPr>
          <w:rFonts w:ascii="Times New Roman" w:hAnsi="Times New Roman"/>
          <w:b/>
          <w:bCs/>
        </w:rPr>
        <w:t xml:space="preserve">о выявленных дефектах оборудования</w:t>
      </w:r>
      <w:r>
        <w:rPr>
          <w:rFonts w:ascii="Times New Roman" w:hAnsi="Times New Roman"/>
          <w:b/>
          <w:bCs/>
        </w:rPr>
      </w:r>
      <w:r>
        <w:rPr>
          <w:rFonts w:ascii="Times New Roman" w:hAnsi="Times New Roman"/>
          <w:b/>
          <w:bCs/>
        </w:rPr>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tblPrEx/>
        <w:trPr>
          <w:cantSplit/>
        </w:trPr>
        <w:tc>
          <w:tcPr>
            <w:tcBorders>
              <w:top w:val="none" w:color="000000" w:sz="4" w:space="0"/>
              <w:left w:val="none" w:color="000000" w:sz="4" w:space="0"/>
              <w:bottom w:val="none" w:color="000000" w:sz="4" w:space="0"/>
              <w:right w:val="none" w:color="000000" w:sz="4" w:space="0"/>
            </w:tcBorders>
            <w:tcW w:w="7825" w:type="dxa"/>
            <w:vAlign w:val="center"/>
            <w:vMerge w:val="restart"/>
            <w:textDirection w:val="lrTb"/>
            <w:noWrap w:val="false"/>
          </w:tcPr>
          <w:p>
            <w:pPr>
              <w:rPr>
                <w:rFonts w:ascii="Times New Roman" w:hAnsi="Times New Roman"/>
              </w:rPr>
            </w:pPr>
            <w:r>
              <w:rPr>
                <w:rFonts w:ascii="Times New Roman" w:hAnsi="Times New Roman"/>
              </w:rPr>
              <w:t xml:space="preserve">принятого в монтаж по акту</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bottom"/>
            <w:textDirection w:val="lrTb"/>
            <w:noWrap w:val="false"/>
          </w:tcPr>
          <w:p>
            <w:pPr>
              <w:rPr>
                <w:rFonts w:ascii="Times New Roman" w:hAnsi="Times New Roman"/>
              </w:rPr>
            </w:pPr>
            <w:r>
              <w:rPr>
                <w:rFonts w:ascii="Times New Roman" w:hAnsi="Times New Roman"/>
              </w:rPr>
              <w:t xml:space="preserve">номер</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7825"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bottom"/>
            <w:textDirection w:val="lrTb"/>
            <w:noWrap w:val="false"/>
          </w:tcPr>
          <w:p>
            <w:pPr>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t xml:space="preserve">Местонахождение оборудования </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(адрес, здание, сооружение, цех)</w:t>
      </w:r>
      <w:r>
        <w:rPr>
          <w:rFonts w:ascii="Times New Roman" w:hAnsi="Times New Roman"/>
        </w:rPr>
      </w:r>
      <w:r>
        <w:rPr>
          <w:rFonts w:ascii="Times New Roman" w:hAnsi="Times New Roman"/>
        </w:rPr>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tblPrEx/>
        <w:trPr>
          <w:cantSplit/>
        </w:trPr>
        <w:tc>
          <w:tcPr>
            <w:gridSpan w:val="4"/>
            <w:tcBorders>
              <w:top w:val="none" w:color="000000" w:sz="4" w:space="0"/>
              <w:left w:val="none" w:color="000000" w:sz="4" w:space="0"/>
              <w:bottom w:val="single" w:color="auto" w:sz="4" w:space="0"/>
              <w:right w:val="none" w:color="000000" w:sz="4" w:space="0"/>
            </w:tcBorders>
            <w:tcW w:w="782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gridSpan w:val="2"/>
            <w:tcBorders>
              <w:top w:val="none" w:color="000000" w:sz="4" w:space="0"/>
              <w:left w:val="none" w:color="000000" w:sz="4" w:space="0"/>
              <w:bottom w:val="none" w:color="000000" w:sz="4" w:space="0"/>
              <w:right w:val="none" w:color="000000" w:sz="4" w:space="0"/>
            </w:tcBorders>
            <w:tcW w:w="2438" w:type="dxa"/>
            <w:vAlign w:val="bottom"/>
            <w:textDirection w:val="lrTb"/>
            <w:noWrap w:val="false"/>
          </w:tcPr>
          <w:p>
            <w:pPr>
              <w:rPr>
                <w:rFonts w:ascii="Times New Roman" w:hAnsi="Times New Roman"/>
              </w:rPr>
            </w:pPr>
            <w:r>
              <w:rPr>
                <w:rFonts w:ascii="Times New Roman" w:hAnsi="Times New Roman"/>
              </w:rPr>
              <w:t xml:space="preserve">Организация-изготовитель</w:t>
            </w:r>
            <w:r>
              <w:rPr>
                <w:rFonts w:ascii="Times New Roman" w:hAnsi="Times New Roman"/>
              </w:rPr>
            </w:r>
            <w:r>
              <w:rPr>
                <w:rFonts w:ascii="Times New Roman" w:hAnsi="Times New Roman"/>
              </w:rPr>
            </w:r>
          </w:p>
        </w:tc>
        <w:tc>
          <w:tcPr>
            <w:gridSpan w:val="2"/>
            <w:tcBorders>
              <w:top w:val="none" w:color="000000" w:sz="4" w:space="0"/>
              <w:left w:val="none" w:color="000000" w:sz="4" w:space="0"/>
              <w:bottom w:val="single" w:color="auto" w:sz="4" w:space="0"/>
              <w:right w:val="none" w:color="000000" w:sz="4" w:space="0"/>
            </w:tcBorders>
            <w:tcW w:w="538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2"/>
            <w:tcBorders>
              <w:top w:val="none" w:color="000000" w:sz="4" w:space="0"/>
              <w:left w:val="none" w:color="000000" w:sz="4" w:space="0"/>
              <w:bottom w:val="none" w:color="000000" w:sz="4" w:space="0"/>
              <w:right w:val="none" w:color="000000" w:sz="4" w:space="0"/>
            </w:tcBorders>
            <w:tcW w:w="243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top w:val="none" w:color="000000" w:sz="4" w:space="0"/>
              <w:left w:val="none" w:color="000000" w:sz="4" w:space="0"/>
              <w:bottom w:val="none" w:color="000000" w:sz="4" w:space="0"/>
              <w:right w:val="none" w:color="000000" w:sz="4" w:space="0"/>
            </w:tcBorders>
            <w:tcW w:w="5387" w:type="dxa"/>
            <w:vAlign w:val="bottom"/>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992" w:type="dxa"/>
            <w:vAlign w:val="bottom"/>
            <w:vMerge w:val="restart"/>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rPr>
                <w:rFonts w:ascii="Times New Roman" w:hAnsi="Times New Roman"/>
              </w:rPr>
            </w:pPr>
            <w:r>
              <w:rPr>
                <w:rFonts w:ascii="Times New Roman" w:hAnsi="Times New Roman"/>
              </w:rPr>
              <w:t xml:space="preserve">Организация-поставщик</w:t>
            </w:r>
            <w:r>
              <w:rPr>
                <w:rFonts w:ascii="Times New Roman" w:hAnsi="Times New Roman"/>
              </w:rPr>
            </w:r>
            <w:r>
              <w:rPr>
                <w:rFonts w:ascii="Times New Roman" w:hAnsi="Times New Roman"/>
              </w:rPr>
            </w:r>
          </w:p>
        </w:tc>
        <w:tc>
          <w:tcPr>
            <w:gridSpan w:val="3"/>
            <w:tcBorders>
              <w:top w:val="none" w:color="000000" w:sz="4" w:space="0"/>
              <w:left w:val="none" w:color="000000" w:sz="4" w:space="0"/>
              <w:bottom w:val="single" w:color="auto" w:sz="4" w:space="0"/>
              <w:right w:val="none" w:color="000000" w:sz="4" w:space="0"/>
            </w:tcBorders>
            <w:tcW w:w="552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99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none" w:color="000000" w:sz="4" w:space="0"/>
              <w:left w:val="none" w:color="000000" w:sz="4" w:space="0"/>
              <w:bottom w:val="none" w:color="000000" w:sz="4" w:space="0"/>
              <w:right w:val="none" w:color="000000" w:sz="4" w:space="0"/>
            </w:tcBorders>
            <w:tcW w:w="5529" w:type="dxa"/>
            <w:vAlign w:val="bottom"/>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992" w:type="dxa"/>
            <w:vAlign w:val="bottom"/>
            <w:vMerge w:val="restart"/>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none" w:color="000000" w:sz="4" w:space="0"/>
              <w:right w:val="none" w:color="000000" w:sz="4" w:space="0"/>
            </w:tcBorders>
            <w:tcW w:w="2863" w:type="dxa"/>
            <w:vAlign w:val="bottom"/>
            <w:textDirection w:val="lrTb"/>
            <w:noWrap w:val="false"/>
          </w:tcPr>
          <w:p>
            <w:pPr>
              <w:rPr>
                <w:rFonts w:ascii="Times New Roman" w:hAnsi="Times New Roman"/>
              </w:rPr>
            </w:pPr>
            <w:r>
              <w:rPr>
                <w:rFonts w:ascii="Times New Roman" w:hAnsi="Times New Roman"/>
              </w:rPr>
              <w:t xml:space="preserve">Организация-грузоотправитель</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496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99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none" w:color="000000" w:sz="4" w:space="0"/>
              <w:right w:val="none" w:color="000000" w:sz="4" w:space="0"/>
            </w:tcBorders>
            <w:tcW w:w="286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962" w:type="dxa"/>
            <w:vAlign w:val="bottom"/>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none" w:color="000000" w:sz="4" w:space="0"/>
              <w:right w:val="single" w:color="auto" w:sz="4" w:space="0"/>
            </w:tcBorders>
            <w:tcW w:w="992" w:type="dxa"/>
            <w:vAlign w:val="bottom"/>
            <w:vMerge w:val="restart"/>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rPr>
                <w:rFonts w:ascii="Times New Roman" w:hAnsi="Times New Roman"/>
              </w:rPr>
            </w:pPr>
            <w:r>
              <w:rPr>
                <w:rFonts w:ascii="Times New Roman" w:hAnsi="Times New Roman"/>
              </w:rPr>
              <w:t xml:space="preserve">Организация-перевозчик</w:t>
            </w:r>
            <w:r>
              <w:rPr>
                <w:rFonts w:ascii="Times New Roman" w:hAnsi="Times New Roman"/>
              </w:rPr>
            </w:r>
            <w:r>
              <w:rPr>
                <w:rFonts w:ascii="Times New Roman" w:hAnsi="Times New Roman"/>
              </w:rPr>
            </w:r>
          </w:p>
        </w:tc>
        <w:tc>
          <w:tcPr>
            <w:gridSpan w:val="3"/>
            <w:tcBorders>
              <w:top w:val="none" w:color="000000" w:sz="4" w:space="0"/>
              <w:left w:val="none" w:color="000000" w:sz="4" w:space="0"/>
              <w:bottom w:val="single" w:color="auto" w:sz="4" w:space="0"/>
              <w:right w:val="none" w:color="000000" w:sz="4" w:space="0"/>
            </w:tcBorders>
            <w:tcW w:w="552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none" w:color="000000" w:sz="4" w:space="0"/>
              <w:right w:val="single" w:color="auto" w:sz="4" w:space="0"/>
            </w:tcBorders>
            <w:tcW w:w="99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none" w:color="000000" w:sz="4" w:space="0"/>
              <w:left w:val="none" w:color="000000" w:sz="4" w:space="0"/>
              <w:bottom w:val="none" w:color="000000" w:sz="4" w:space="0"/>
              <w:right w:val="none" w:color="000000" w:sz="4" w:space="0"/>
            </w:tcBorders>
            <w:tcW w:w="5529" w:type="dxa"/>
            <w:vAlign w:val="bottom"/>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restart"/>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bottom"/>
            <w:vMerge w:val="restart"/>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rPr>
                <w:rFonts w:ascii="Times New Roman" w:hAnsi="Times New Roman"/>
              </w:rPr>
            </w:pPr>
            <w:r>
              <w:rPr>
                <w:rFonts w:ascii="Times New Roman" w:hAnsi="Times New Roman"/>
              </w:rPr>
              <w:t xml:space="preserve">Монтажная организация</w:t>
            </w:r>
            <w:r>
              <w:rPr>
                <w:rFonts w:ascii="Times New Roman" w:hAnsi="Times New Roman"/>
              </w:rPr>
            </w:r>
            <w:r>
              <w:rPr>
                <w:rFonts w:ascii="Times New Roman" w:hAnsi="Times New Roman"/>
              </w:rPr>
            </w:r>
          </w:p>
        </w:tc>
        <w:tc>
          <w:tcPr>
            <w:gridSpan w:val="3"/>
            <w:tcBorders>
              <w:top w:val="none" w:color="000000" w:sz="4" w:space="0"/>
              <w:left w:val="none" w:color="000000" w:sz="4" w:space="0"/>
              <w:bottom w:val="single" w:color="auto" w:sz="4" w:space="0"/>
              <w:right w:val="none" w:color="000000" w:sz="4" w:space="0"/>
            </w:tcBorders>
            <w:tcW w:w="552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992"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2296"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none" w:color="000000" w:sz="4" w:space="0"/>
              <w:left w:val="none" w:color="000000" w:sz="4" w:space="0"/>
              <w:bottom w:val="none" w:color="000000" w:sz="4" w:space="0"/>
              <w:right w:val="none" w:color="000000" w:sz="4" w:space="0"/>
            </w:tcBorders>
            <w:tcW w:w="5529" w:type="dxa"/>
            <w:vAlign w:val="bottom"/>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t xml:space="preserve">1. В процессе</w:t>
      </w:r>
      <w:r>
        <w:rPr>
          <w:rFonts w:ascii="Times New Roman" w:hAnsi="Times New Roman"/>
        </w:rPr>
        <w:tab/>
      </w:r>
      <w:r>
        <w:rPr>
          <w:rFonts w:ascii="Times New Roman" w:hAnsi="Times New Roman"/>
        </w:rPr>
        <w:tab/>
        <w:t xml:space="preserve">перечисленного ниже оборудования обнаружены следующие дефекты:</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(приема, монтажа, наладки, испытания)</w:t>
      </w:r>
      <w:r>
        <w:rPr>
          <w:rFonts w:ascii="Times New Roman" w:hAnsi="Times New Roman"/>
        </w:rPr>
      </w:r>
      <w:r>
        <w:rPr>
          <w:rFonts w:ascii="Times New Roman" w:hAnsi="Times New Roman"/>
        </w:rPr>
      </w:r>
    </w:p>
    <w:tbl>
      <w:tblPr>
        <w:tblW w:w="992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tblPrEx/>
        <w:trPr>
          <w:cantSplit/>
        </w:trPr>
        <w:tc>
          <w:tcPr>
            <w:gridSpan w:val="4"/>
            <w:tcW w:w="5698" w:type="dxa"/>
            <w:vAlign w:val="bottom"/>
            <w:textDirection w:val="lrTb"/>
            <w:noWrap w:val="false"/>
          </w:tcPr>
          <w:p>
            <w:pPr>
              <w:rPr>
                <w:rFonts w:ascii="Times New Roman" w:hAnsi="Times New Roman"/>
              </w:rPr>
            </w:pPr>
            <w:r>
              <w:rPr>
                <w:rFonts w:ascii="Times New Roman" w:hAnsi="Times New Roman"/>
              </w:rPr>
              <w:t xml:space="preserve">Оборудование</w:t>
            </w:r>
            <w:r>
              <w:rPr>
                <w:rFonts w:ascii="Times New Roman" w:hAnsi="Times New Roman"/>
              </w:rPr>
            </w:r>
            <w:r>
              <w:rPr>
                <w:rFonts w:ascii="Times New Roman" w:hAnsi="Times New Roman"/>
              </w:rPr>
            </w:r>
          </w:p>
        </w:tc>
        <w:tc>
          <w:tcPr>
            <w:gridSpan w:val="2"/>
            <w:tcW w:w="2624" w:type="dxa"/>
            <w:vAlign w:val="bottom"/>
            <w:textDirection w:val="lrTb"/>
            <w:noWrap w:val="false"/>
          </w:tcPr>
          <w:p>
            <w:pPr>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W w:w="1601" w:type="dxa"/>
            <w:vMerge w:val="restart"/>
            <w:textDirection w:val="lrTb"/>
            <w:noWrap w:val="false"/>
          </w:tcPr>
          <w:p>
            <w:pPr>
              <w:rPr>
                <w:rFonts w:ascii="Times New Roman" w:hAnsi="Times New Roman"/>
              </w:rPr>
            </w:pPr>
            <w:r>
              <w:rPr>
                <w:rFonts w:ascii="Times New Roman" w:hAnsi="Times New Roman"/>
              </w:rPr>
              <w:t xml:space="preserve">Обнаруженные</w:t>
            </w:r>
            <w:r>
              <w:rPr>
                <w:rFonts w:ascii="Times New Roman" w:hAnsi="Times New Roman"/>
              </w:rPr>
              <w:br/>
              <w:t xml:space="preserve">дефекты</w:t>
            </w:r>
            <w:r>
              <w:rPr>
                <w:rFonts w:ascii="Times New Roman" w:hAnsi="Times New Roman"/>
              </w:rPr>
            </w:r>
            <w:r>
              <w:rPr>
                <w:rFonts w:ascii="Times New Roman" w:hAnsi="Times New Roman"/>
              </w:rPr>
            </w:r>
          </w:p>
        </w:tc>
      </w:tr>
      <w:tr>
        <w:tblPrEx/>
        <w:trPr>
          <w:cantSplit/>
        </w:trPr>
        <w:tc>
          <w:tcPr>
            <w:tcW w:w="1701" w:type="dxa"/>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W w:w="1375" w:type="dxa"/>
            <w:textDirection w:val="lrTb"/>
            <w:noWrap w:val="false"/>
          </w:tcPr>
          <w:p>
            <w:pPr>
              <w:rPr>
                <w:rFonts w:ascii="Times New Roman" w:hAnsi="Times New Roman"/>
              </w:rPr>
            </w:pPr>
            <w:r>
              <w:rPr>
                <w:rFonts w:ascii="Times New Roman" w:hAnsi="Times New Roman"/>
              </w:rPr>
              <w:t xml:space="preserve">номер</w:t>
            </w:r>
            <w:r>
              <w:rPr>
                <w:rFonts w:ascii="Times New Roman" w:hAnsi="Times New Roman"/>
              </w:rPr>
              <w:br/>
              <w:t xml:space="preserve">паспорта или маркировка</w:t>
            </w:r>
            <w:r>
              <w:rPr>
                <w:rFonts w:ascii="Times New Roman" w:hAnsi="Times New Roman"/>
              </w:rPr>
            </w:r>
            <w:r>
              <w:rPr>
                <w:rFonts w:ascii="Times New Roman" w:hAnsi="Times New Roman"/>
              </w:rPr>
            </w:r>
          </w:p>
        </w:tc>
        <w:tc>
          <w:tcPr>
            <w:tcW w:w="1134" w:type="dxa"/>
            <w:textDirection w:val="lrTb"/>
            <w:noWrap w:val="false"/>
          </w:tcPr>
          <w:p>
            <w:pPr>
              <w:rPr>
                <w:rFonts w:ascii="Times New Roman" w:hAnsi="Times New Roman"/>
              </w:rPr>
            </w:pPr>
            <w:r>
              <w:rPr>
                <w:rFonts w:ascii="Times New Roman" w:hAnsi="Times New Roman"/>
              </w:rPr>
              <w:t xml:space="preserve">тип, марка</w:t>
            </w:r>
            <w:r>
              <w:rPr>
                <w:rFonts w:ascii="Times New Roman" w:hAnsi="Times New Roman"/>
              </w:rPr>
            </w:r>
            <w:r>
              <w:rPr>
                <w:rFonts w:ascii="Times New Roman" w:hAnsi="Times New Roman"/>
              </w:rPr>
            </w:r>
          </w:p>
        </w:tc>
        <w:tc>
          <w:tcPr>
            <w:tcW w:w="1488" w:type="dxa"/>
            <w:textDirection w:val="lrTb"/>
            <w:noWrap w:val="false"/>
          </w:tcPr>
          <w:p>
            <w:pPr>
              <w:rPr>
                <w:rFonts w:ascii="Times New Roman" w:hAnsi="Times New Roman"/>
              </w:rPr>
            </w:pPr>
            <w:r>
              <w:rPr>
                <w:rFonts w:ascii="Times New Roman" w:hAnsi="Times New Roman"/>
              </w:rPr>
              <w:t xml:space="preserve">проектная</w:t>
            </w:r>
            <w:r>
              <w:rPr>
                <w:rFonts w:ascii="Times New Roman" w:hAnsi="Times New Roman"/>
              </w:rPr>
              <w:br/>
              <w:t xml:space="preserve">организация</w:t>
            </w:r>
            <w:r>
              <w:rPr>
                <w:rFonts w:ascii="Times New Roman" w:hAnsi="Times New Roman"/>
              </w:rPr>
            </w:r>
            <w:r>
              <w:rPr>
                <w:rFonts w:ascii="Times New Roman" w:hAnsi="Times New Roman"/>
              </w:rPr>
            </w:r>
          </w:p>
        </w:tc>
        <w:tc>
          <w:tcPr>
            <w:tcW w:w="1347" w:type="dxa"/>
            <w:textDirection w:val="lrTb"/>
            <w:noWrap w:val="false"/>
          </w:tcPr>
          <w:p>
            <w:pPr>
              <w:rPr>
                <w:rFonts w:ascii="Times New Roman" w:hAnsi="Times New Roman"/>
              </w:rPr>
            </w:pPr>
            <w:r>
              <w:rPr>
                <w:rFonts w:ascii="Times New Roman" w:hAnsi="Times New Roman"/>
              </w:rPr>
              <w:t xml:space="preserve">изготовления оборудования</w:t>
            </w:r>
            <w:r>
              <w:rPr>
                <w:rFonts w:ascii="Times New Roman" w:hAnsi="Times New Roman"/>
              </w:rPr>
            </w:r>
            <w:r>
              <w:rPr>
                <w:rFonts w:ascii="Times New Roman" w:hAnsi="Times New Roman"/>
              </w:rPr>
            </w:r>
          </w:p>
        </w:tc>
        <w:tc>
          <w:tcPr>
            <w:tcW w:w="1277" w:type="dxa"/>
            <w:textDirection w:val="lrTb"/>
            <w:noWrap w:val="false"/>
          </w:tcPr>
          <w:p>
            <w:pPr>
              <w:rPr>
                <w:rFonts w:ascii="Times New Roman" w:hAnsi="Times New Roman"/>
              </w:rPr>
            </w:pPr>
            <w:r>
              <w:rPr>
                <w:rFonts w:ascii="Times New Roman" w:hAnsi="Times New Roman"/>
              </w:rPr>
              <w:t xml:space="preserve">поступления оборудования</w:t>
            </w:r>
            <w:r>
              <w:rPr>
                <w:rFonts w:ascii="Times New Roman" w:hAnsi="Times New Roman"/>
              </w:rPr>
            </w:r>
            <w:r>
              <w:rPr>
                <w:rFonts w:ascii="Times New Roman" w:hAnsi="Times New Roman"/>
              </w:rPr>
            </w:r>
          </w:p>
        </w:tc>
        <w:tc>
          <w:tcPr>
            <w:tcW w:w="1601"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Оборотная сторона формы № ОС-16</w:t>
      </w:r>
      <w:r>
        <w:rPr>
          <w:rFonts w:ascii="Times New Roman" w:hAnsi="Times New Roman"/>
        </w:rPr>
      </w:r>
      <w:r>
        <w:rPr>
          <w:rFonts w:ascii="Times New Roman" w:hAnsi="Times New Roman"/>
        </w:rPr>
      </w:r>
    </w:p>
    <w:tbl>
      <w:tblPr>
        <w:tblW w:w="992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tblPrEx/>
        <w:trPr>
          <w:cantSplit/>
        </w:trPr>
        <w:tc>
          <w:tcPr>
            <w:gridSpan w:val="4"/>
            <w:tcW w:w="5698" w:type="dxa"/>
            <w:vAlign w:val="bottom"/>
            <w:textDirection w:val="lrTb"/>
            <w:noWrap w:val="false"/>
          </w:tcPr>
          <w:p>
            <w:pPr>
              <w:rPr>
                <w:rFonts w:ascii="Times New Roman" w:hAnsi="Times New Roman"/>
              </w:rPr>
            </w:pPr>
            <w:r>
              <w:rPr>
                <w:rFonts w:ascii="Times New Roman" w:hAnsi="Times New Roman"/>
              </w:rPr>
              <w:t xml:space="preserve">Оборудование</w:t>
            </w:r>
            <w:r>
              <w:rPr>
                <w:rFonts w:ascii="Times New Roman" w:hAnsi="Times New Roman"/>
              </w:rPr>
            </w:r>
            <w:r>
              <w:rPr>
                <w:rFonts w:ascii="Times New Roman" w:hAnsi="Times New Roman"/>
              </w:rPr>
            </w:r>
          </w:p>
        </w:tc>
        <w:tc>
          <w:tcPr>
            <w:gridSpan w:val="2"/>
            <w:tcW w:w="2624" w:type="dxa"/>
            <w:vAlign w:val="bottom"/>
            <w:textDirection w:val="lrTb"/>
            <w:noWrap w:val="false"/>
          </w:tcPr>
          <w:p>
            <w:pPr>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W w:w="1601" w:type="dxa"/>
            <w:vMerge w:val="restart"/>
            <w:textDirection w:val="lrTb"/>
            <w:noWrap w:val="false"/>
          </w:tcPr>
          <w:p>
            <w:pPr>
              <w:rPr>
                <w:rFonts w:ascii="Times New Roman" w:hAnsi="Times New Roman"/>
              </w:rPr>
            </w:pPr>
            <w:r>
              <w:rPr>
                <w:rFonts w:ascii="Times New Roman" w:hAnsi="Times New Roman"/>
              </w:rPr>
              <w:t xml:space="preserve">Обнаруженные</w:t>
            </w:r>
            <w:r>
              <w:rPr>
                <w:rFonts w:ascii="Times New Roman" w:hAnsi="Times New Roman"/>
              </w:rPr>
              <w:br/>
              <w:t xml:space="preserve">дефекты</w:t>
            </w:r>
            <w:r>
              <w:rPr>
                <w:rFonts w:ascii="Times New Roman" w:hAnsi="Times New Roman"/>
              </w:rPr>
            </w:r>
            <w:r>
              <w:rPr>
                <w:rFonts w:ascii="Times New Roman" w:hAnsi="Times New Roman"/>
              </w:rPr>
            </w:r>
          </w:p>
        </w:tc>
      </w:tr>
      <w:tr>
        <w:tblPrEx/>
        <w:trPr>
          <w:cantSplit/>
        </w:trPr>
        <w:tc>
          <w:tcPr>
            <w:tcW w:w="1701" w:type="dxa"/>
            <w:textDirection w:val="lrTb"/>
            <w:noWrap w:val="false"/>
          </w:tcPr>
          <w:p>
            <w:pPr>
              <w:rPr>
                <w:rFonts w:ascii="Times New Roman" w:hAnsi="Times New Roman"/>
              </w:rPr>
            </w:pPr>
            <w:r>
              <w:rPr>
                <w:rFonts w:ascii="Times New Roman" w:hAnsi="Times New Roman"/>
              </w:rPr>
              <w:t xml:space="preserve">наименование</w:t>
            </w:r>
            <w:r>
              <w:rPr>
                <w:rFonts w:ascii="Times New Roman" w:hAnsi="Times New Roman"/>
              </w:rPr>
            </w:r>
            <w:r>
              <w:rPr>
                <w:rFonts w:ascii="Times New Roman" w:hAnsi="Times New Roman"/>
              </w:rPr>
            </w:r>
          </w:p>
        </w:tc>
        <w:tc>
          <w:tcPr>
            <w:tcW w:w="1375" w:type="dxa"/>
            <w:textDirection w:val="lrTb"/>
            <w:noWrap w:val="false"/>
          </w:tcPr>
          <w:p>
            <w:pPr>
              <w:rPr>
                <w:rFonts w:ascii="Times New Roman" w:hAnsi="Times New Roman"/>
              </w:rPr>
            </w:pPr>
            <w:r>
              <w:rPr>
                <w:rFonts w:ascii="Times New Roman" w:hAnsi="Times New Roman"/>
              </w:rPr>
              <w:t xml:space="preserve">номер</w:t>
            </w:r>
            <w:r>
              <w:rPr>
                <w:rFonts w:ascii="Times New Roman" w:hAnsi="Times New Roman"/>
              </w:rPr>
              <w:br/>
              <w:t xml:space="preserve">паспорта или маркировка</w:t>
            </w:r>
            <w:r>
              <w:rPr>
                <w:rFonts w:ascii="Times New Roman" w:hAnsi="Times New Roman"/>
              </w:rPr>
            </w:r>
            <w:r>
              <w:rPr>
                <w:rFonts w:ascii="Times New Roman" w:hAnsi="Times New Roman"/>
              </w:rPr>
            </w:r>
          </w:p>
        </w:tc>
        <w:tc>
          <w:tcPr>
            <w:tcW w:w="1134" w:type="dxa"/>
            <w:textDirection w:val="lrTb"/>
            <w:noWrap w:val="false"/>
          </w:tcPr>
          <w:p>
            <w:pPr>
              <w:rPr>
                <w:rFonts w:ascii="Times New Roman" w:hAnsi="Times New Roman"/>
              </w:rPr>
            </w:pPr>
            <w:r>
              <w:rPr>
                <w:rFonts w:ascii="Times New Roman" w:hAnsi="Times New Roman"/>
              </w:rPr>
              <w:t xml:space="preserve">тип, марка</w:t>
            </w:r>
            <w:r>
              <w:rPr>
                <w:rFonts w:ascii="Times New Roman" w:hAnsi="Times New Roman"/>
              </w:rPr>
            </w:r>
            <w:r>
              <w:rPr>
                <w:rFonts w:ascii="Times New Roman" w:hAnsi="Times New Roman"/>
              </w:rPr>
            </w:r>
          </w:p>
        </w:tc>
        <w:tc>
          <w:tcPr>
            <w:tcW w:w="1488" w:type="dxa"/>
            <w:textDirection w:val="lrTb"/>
            <w:noWrap w:val="false"/>
          </w:tcPr>
          <w:p>
            <w:pPr>
              <w:rPr>
                <w:rFonts w:ascii="Times New Roman" w:hAnsi="Times New Roman"/>
              </w:rPr>
            </w:pPr>
            <w:r>
              <w:rPr>
                <w:rFonts w:ascii="Times New Roman" w:hAnsi="Times New Roman"/>
              </w:rPr>
              <w:t xml:space="preserve">проектная</w:t>
            </w:r>
            <w:r>
              <w:rPr>
                <w:rFonts w:ascii="Times New Roman" w:hAnsi="Times New Roman"/>
              </w:rPr>
              <w:br/>
              <w:t xml:space="preserve">организация</w:t>
            </w:r>
            <w:r>
              <w:rPr>
                <w:rFonts w:ascii="Times New Roman" w:hAnsi="Times New Roman"/>
              </w:rPr>
            </w:r>
            <w:r>
              <w:rPr>
                <w:rFonts w:ascii="Times New Roman" w:hAnsi="Times New Roman"/>
              </w:rPr>
            </w:r>
          </w:p>
        </w:tc>
        <w:tc>
          <w:tcPr>
            <w:tcW w:w="1347" w:type="dxa"/>
            <w:textDirection w:val="lrTb"/>
            <w:noWrap w:val="false"/>
          </w:tcPr>
          <w:p>
            <w:pPr>
              <w:rPr>
                <w:rFonts w:ascii="Times New Roman" w:hAnsi="Times New Roman"/>
              </w:rPr>
            </w:pPr>
            <w:r>
              <w:rPr>
                <w:rFonts w:ascii="Times New Roman" w:hAnsi="Times New Roman"/>
              </w:rPr>
              <w:t xml:space="preserve">изготовления оборудования</w:t>
            </w:r>
            <w:r>
              <w:rPr>
                <w:rFonts w:ascii="Times New Roman" w:hAnsi="Times New Roman"/>
              </w:rPr>
            </w:r>
            <w:r>
              <w:rPr>
                <w:rFonts w:ascii="Times New Roman" w:hAnsi="Times New Roman"/>
              </w:rPr>
            </w:r>
          </w:p>
        </w:tc>
        <w:tc>
          <w:tcPr>
            <w:tcW w:w="1277" w:type="dxa"/>
            <w:textDirection w:val="lrTb"/>
            <w:noWrap w:val="false"/>
          </w:tcPr>
          <w:p>
            <w:pPr>
              <w:rPr>
                <w:rFonts w:ascii="Times New Roman" w:hAnsi="Times New Roman"/>
              </w:rPr>
            </w:pPr>
            <w:r>
              <w:rPr>
                <w:rFonts w:ascii="Times New Roman" w:hAnsi="Times New Roman"/>
              </w:rPr>
              <w:t xml:space="preserve">поступления оборудования</w:t>
            </w:r>
            <w:r>
              <w:rPr>
                <w:rFonts w:ascii="Times New Roman" w:hAnsi="Times New Roman"/>
              </w:rPr>
            </w:r>
            <w:r>
              <w:rPr>
                <w:rFonts w:ascii="Times New Roman" w:hAnsi="Times New Roman"/>
              </w:rPr>
            </w:r>
          </w:p>
        </w:tc>
        <w:tc>
          <w:tcPr>
            <w:tcW w:w="1601" w:type="dxa"/>
            <w:vAlign w:val="bottom"/>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17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75"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48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34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27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01"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t xml:space="preserve">Для устранения выявленных дефектов необходимо: </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(подробно указываются мероприятия или работы по устранению выявленных дефектов, исполнители и сроки исполнения)</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tblPrEx/>
        <w:trPr/>
        <w:tc>
          <w:tcPr>
            <w:gridSpan w:val="5"/>
            <w:tcBorders>
              <w:top w:val="none" w:color="000000" w:sz="4" w:space="0"/>
              <w:left w:val="none" w:color="000000" w:sz="4" w:space="0"/>
              <w:bottom w:val="none" w:color="000000" w:sz="4" w:space="0"/>
              <w:right w:val="none" w:color="000000" w:sz="4" w:space="0"/>
            </w:tcBorders>
            <w:tcW w:w="5103" w:type="dxa"/>
            <w:vAlign w:val="bottom"/>
            <w:textDirection w:val="lrTb"/>
            <w:noWrap w:val="false"/>
          </w:tcPr>
          <w:p>
            <w:pPr>
              <w:rPr>
                <w:rFonts w:ascii="Times New Roman" w:hAnsi="Times New Roman"/>
              </w:rPr>
            </w:pPr>
            <w:r>
              <w:rPr>
                <w:rFonts w:ascii="Times New Roman" w:hAnsi="Times New Roman"/>
              </w:rPr>
              <w:t xml:space="preserve">Представитель организации-заказчика</w:t>
            </w:r>
            <w:r>
              <w:rPr>
                <w:rFonts w:ascii="Times New Roman" w:hAnsi="Times New Roman"/>
              </w:rPr>
            </w:r>
            <w:r>
              <w:rPr>
                <w:rFonts w:ascii="Times New Roman" w:hAnsi="Times New Roman"/>
              </w:rPr>
            </w:r>
          </w:p>
        </w:tc>
        <w:tc>
          <w:tcPr>
            <w:gridSpan w:val="6"/>
            <w:tcBorders>
              <w:top w:val="none" w:color="000000" w:sz="4" w:space="0"/>
              <w:left w:val="none" w:color="000000" w:sz="4" w:space="0"/>
              <w:bottom w:val="none" w:color="000000" w:sz="4" w:space="0"/>
              <w:right w:val="none" w:color="000000" w:sz="4" w:space="0"/>
            </w:tcBorders>
            <w:tcW w:w="4820" w:type="dxa"/>
            <w:vAlign w:val="bottom"/>
            <w:textDirection w:val="lrTb"/>
            <w:noWrap w:val="false"/>
          </w:tcPr>
          <w:p>
            <w:pPr>
              <w:rPr>
                <w:rFonts w:ascii="Times New Roman" w:hAnsi="Times New Roman"/>
              </w:rPr>
            </w:pPr>
            <w:r>
              <w:rPr>
                <w:rFonts w:ascii="Times New Roman" w:hAnsi="Times New Roman"/>
              </w:rPr>
              <w:t xml:space="preserve">Представитель монтажной организации</w:t>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9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020"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00"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13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276"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1843" w:type="dxa"/>
            <w:vAlign w:val="bottom"/>
            <w:textDirection w:val="lrTb"/>
            <w:noWrap w:val="false"/>
          </w:tcPr>
          <w:p>
            <w:pPr>
              <w:rPr>
                <w:rFonts w:ascii="Times New Roman" w:hAnsi="Times New Roman"/>
              </w:rPr>
            </w:pPr>
            <w:r>
              <w:rPr>
                <w:rFonts w:ascii="Times New Roman" w:hAnsi="Times New Roman"/>
              </w:rPr>
              <w:t xml:space="preserve">(должность)</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9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020" w:type="dxa"/>
            <w:vAlign w:val="bottom"/>
            <w:textDirection w:val="lrTb"/>
            <w:noWrap w:val="false"/>
          </w:tcPr>
          <w:p>
            <w:pPr>
              <w:rPr>
                <w:rFonts w:ascii="Times New Roman" w:hAnsi="Times New Roman"/>
              </w:rPr>
            </w:pPr>
            <w:r>
              <w:rPr>
                <w:rFonts w:ascii="Times New Roman" w:hAnsi="Times New Roman"/>
              </w:rPr>
              <w:t xml:space="preserve">(подпись)</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00"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842" w:type="dxa"/>
            <w:vAlign w:val="bottom"/>
            <w:textDirection w:val="lrTb"/>
            <w:noWrap w:val="false"/>
          </w:tcPr>
          <w:p>
            <w:pPr>
              <w:rPr>
                <w:rFonts w:ascii="Times New Roman" w:hAnsi="Times New Roman"/>
              </w:rPr>
            </w:pPr>
            <w:r>
              <w:rPr>
                <w:rFonts w:ascii="Times New Roman" w:hAnsi="Times New Roman"/>
              </w:rPr>
              <w:t xml:space="preserve">(расшифровка подписи)</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843" w:type="dxa"/>
            <w:vAlign w:val="bottom"/>
            <w:textDirection w:val="lrTb"/>
            <w:noWrap w:val="false"/>
          </w:tcPr>
          <w:p>
            <w:pPr>
              <w:rPr>
                <w:rFonts w:ascii="Times New Roman" w:hAnsi="Times New Roman"/>
              </w:rPr>
            </w:pPr>
            <w:r>
              <w:rPr>
                <w:rFonts w:ascii="Times New Roman" w:hAnsi="Times New Roman"/>
              </w:rPr>
              <w:t xml:space="preserve">(должность)</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134" w:type="dxa"/>
            <w:vAlign w:val="bottom"/>
            <w:textDirection w:val="lrTb"/>
            <w:noWrap w:val="false"/>
          </w:tcPr>
          <w:p>
            <w:pPr>
              <w:rPr>
                <w:rFonts w:ascii="Times New Roman" w:hAnsi="Times New Roman"/>
              </w:rPr>
            </w:pPr>
            <w:r>
              <w:rPr>
                <w:rFonts w:ascii="Times New Roman" w:hAnsi="Times New Roman"/>
              </w:rPr>
              <w:t xml:space="preserve">(подпись)</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276" w:type="dxa"/>
            <w:vAlign w:val="bottom"/>
            <w:textDirection w:val="lrTb"/>
            <w:noWrap w:val="false"/>
          </w:tcPr>
          <w:p>
            <w:pPr>
              <w:rPr>
                <w:rFonts w:ascii="Times New Roman" w:hAnsi="Times New Roman"/>
              </w:rPr>
            </w:pPr>
            <w:r>
              <w:rPr>
                <w:rFonts w:ascii="Times New Roman" w:hAnsi="Times New Roman"/>
              </w:rPr>
              <w:t xml:space="preserve">(расшифровка подписи)</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tblPrEx/>
        <w:trPr/>
        <w:tc>
          <w:tcPr>
            <w:tcBorders>
              <w:top w:val="none" w:color="000000" w:sz="4" w:space="0"/>
              <w:left w:val="none" w:color="000000" w:sz="4" w:space="0"/>
              <w:bottom w:val="none" w:color="000000" w:sz="4" w:space="0"/>
              <w:right w:val="none" w:color="000000" w:sz="4" w:space="0"/>
            </w:tcBorders>
            <w:tcW w:w="737" w:type="dxa"/>
            <w:vAlign w:val="bottom"/>
            <w:textDirection w:val="lrTb"/>
            <w:noWrap w:val="false"/>
          </w:tcPr>
          <w:p>
            <w:pPr>
              <w:rPr>
                <w:rFonts w:ascii="Times New Roman" w:hAnsi="Times New Roman"/>
              </w:rPr>
            </w:pPr>
            <w:r>
              <w:rPr>
                <w:rFonts w:ascii="Times New Roman" w:hAnsi="Times New Roman"/>
              </w:rPr>
              <w:t xml:space="preserve">М.П.</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245" w:type="dxa"/>
            <w:vAlign w:val="bottom"/>
            <w:textDirection w:val="lrTb"/>
            <w:noWrap w:val="false"/>
          </w:tcPr>
          <w:p>
            <w:pPr>
              <w:rPr>
                <w:rFonts w:ascii="Times New Roman" w:hAnsi="Times New Roman"/>
              </w:rPr>
            </w:pPr>
            <w:r>
              <w:rPr>
                <w:rFonts w:ascii="Times New Roman" w:hAnsi="Times New Roman"/>
              </w:rPr>
              <w:t xml:space="preserve">М.П.</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6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41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rPr>
                <w:rFonts w:ascii="Times New Roman" w:hAnsi="Times New Roman"/>
              </w:rPr>
            </w:pPr>
            <w:r>
              <w:rPr>
                <w:rFonts w:ascii="Times New Roman" w:hAnsi="Times New Roman"/>
              </w:rPr>
              <w:t xml:space="preserve">20</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8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rPr>
                <w:rFonts w:ascii="Times New Roman" w:hAnsi="Times New Roman"/>
              </w:rPr>
            </w:pPr>
            <w:r>
              <w:rPr>
                <w:rFonts w:ascii="Times New Roman" w:hAnsi="Times New Roman"/>
              </w:rPr>
              <w:t xml:space="preserve">г.</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tblPrEx/>
        <w:trPr/>
        <w:tc>
          <w:tcPr>
            <w:tcBorders>
              <w:top w:val="none" w:color="000000" w:sz="4" w:space="0"/>
              <w:left w:val="none" w:color="000000" w:sz="4" w:space="0"/>
              <w:bottom w:val="none" w:color="000000" w:sz="4" w:space="0"/>
              <w:right w:val="none" w:color="000000" w:sz="4" w:space="0"/>
            </w:tcBorders>
            <w:tcW w:w="3997" w:type="dxa"/>
            <w:vAlign w:val="bottom"/>
            <w:textDirection w:val="lrTb"/>
            <w:noWrap w:val="false"/>
          </w:tcPr>
          <w:p>
            <w:pPr>
              <w:rPr>
                <w:rFonts w:ascii="Times New Roman" w:hAnsi="Times New Roman"/>
              </w:rPr>
            </w:pPr>
            <w:r>
              <w:rPr>
                <w:rFonts w:ascii="Times New Roman" w:hAnsi="Times New Roman"/>
              </w:rPr>
              <w:t xml:space="preserve">Представитель организации-изготовителя</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55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26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399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843" w:type="dxa"/>
            <w:vAlign w:val="bottom"/>
            <w:textDirection w:val="lrTb"/>
            <w:noWrap w:val="false"/>
          </w:tcPr>
          <w:p>
            <w:pPr>
              <w:rPr>
                <w:rFonts w:ascii="Times New Roman" w:hAnsi="Times New Roman"/>
              </w:rPr>
            </w:pPr>
            <w:r>
              <w:rPr>
                <w:rFonts w:ascii="Times New Roman" w:hAnsi="Times New Roman"/>
              </w:rPr>
              <w:t xml:space="preserve">(должность)</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559" w:type="dxa"/>
            <w:vAlign w:val="bottom"/>
            <w:textDirection w:val="lrTb"/>
            <w:noWrap w:val="false"/>
          </w:tcPr>
          <w:p>
            <w:pPr>
              <w:rPr>
                <w:rFonts w:ascii="Times New Roman" w:hAnsi="Times New Roman"/>
              </w:rPr>
            </w:pPr>
            <w:r>
              <w:rPr>
                <w:rFonts w:ascii="Times New Roman" w:hAnsi="Times New Roman"/>
              </w:rPr>
              <w:t xml:space="preserve">(подпись)</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42"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268" w:type="dxa"/>
            <w:vAlign w:val="bottom"/>
            <w:textDirection w:val="lrTb"/>
            <w:noWrap w:val="false"/>
          </w:tcPr>
          <w:p>
            <w:pPr>
              <w:rPr>
                <w:rFonts w:ascii="Times New Roman" w:hAnsi="Times New Roman"/>
              </w:rPr>
            </w:pPr>
            <w:r>
              <w:rPr>
                <w:rFonts w:ascii="Times New Roman" w:hAnsi="Times New Roman"/>
              </w:rPr>
              <w:t xml:space="preserve">(расшифровка подписи)</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tblPrEx/>
        <w:trPr/>
        <w:tc>
          <w:tcPr>
            <w:tcBorders>
              <w:top w:val="none" w:color="000000" w:sz="4" w:space="0"/>
              <w:left w:val="none" w:color="000000" w:sz="4" w:space="0"/>
              <w:bottom w:val="none" w:color="000000" w:sz="4" w:space="0"/>
              <w:right w:val="none" w:color="000000" w:sz="4" w:space="0"/>
            </w:tcBorders>
            <w:tcW w:w="255"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67"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418"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rPr>
                <w:rFonts w:ascii="Times New Roman" w:hAnsi="Times New Roman"/>
              </w:rPr>
            </w:pPr>
            <w:r>
              <w:rPr>
                <w:rFonts w:ascii="Times New Roman" w:hAnsi="Times New Roman"/>
              </w:rPr>
              <w:t xml:space="preserve">20</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84"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rPr>
                <w:rFonts w:ascii="Times New Roman" w:hAnsi="Times New Roman"/>
              </w:rPr>
            </w:pPr>
            <w:r>
              <w:rPr>
                <w:rFonts w:ascii="Times New Roman" w:hAnsi="Times New Roman"/>
              </w:rPr>
              <w:t xml:space="preserve">г.</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firstLine="6000"/>
        <w:jc w:val="both"/>
        <w:rPr>
          <w:rFonts w:ascii="Times New Roman" w:hAnsi="Times New Roman" w:cs="Times New Roman"/>
          <w:sz w:val="24"/>
          <w:szCs w:val="24"/>
        </w:rPr>
      </w:pPr>
      <w:r>
        <w:rPr>
          <w:rFonts w:ascii="Times New Roman" w:hAnsi="Times New Roman" w:cs="Times New Roman"/>
          <w:sz w:val="24"/>
          <w:szCs w:val="24"/>
        </w:rPr>
        <w:t xml:space="preserve">Приложение 25 </w:t>
      </w:r>
      <w:r>
        <w:rPr>
          <w:rFonts w:ascii="Times New Roman" w:hAnsi="Times New Roman" w:cs="Times New Roman"/>
          <w:sz w:val="24"/>
          <w:szCs w:val="24"/>
        </w:rPr>
      </w:r>
      <w:r>
        <w:rPr>
          <w:rFonts w:ascii="Times New Roman" w:hAnsi="Times New Roman" w:cs="Times New Roman"/>
          <w:sz w:val="24"/>
          <w:szCs w:val="24"/>
        </w:rPr>
      </w:r>
    </w:p>
    <w:p>
      <w:pPr>
        <w:ind w:firstLine="6000"/>
        <w:jc w:val="both"/>
        <w:rPr>
          <w:rFonts w:ascii="Times New Roman" w:hAnsi="Times New Roman" w:cs="Times New Roman"/>
          <w:sz w:val="24"/>
          <w:szCs w:val="24"/>
        </w:rPr>
      </w:pPr>
      <w:r>
        <w:rPr>
          <w:rFonts w:ascii="Times New Roman" w:hAnsi="Times New Roman" w:cs="Times New Roman"/>
          <w:sz w:val="24"/>
          <w:szCs w:val="24"/>
        </w:rPr>
        <w:t xml:space="preserve">к Договору №________</w:t>
      </w:r>
      <w:r>
        <w:rPr>
          <w:rFonts w:ascii="Times New Roman" w:hAnsi="Times New Roman" w:cs="Times New Roman"/>
          <w:sz w:val="24"/>
          <w:szCs w:val="24"/>
        </w:rPr>
      </w:r>
      <w:r>
        <w:rPr>
          <w:rFonts w:ascii="Times New Roman" w:hAnsi="Times New Roman" w:cs="Times New Roman"/>
          <w:sz w:val="24"/>
          <w:szCs w:val="24"/>
        </w:rPr>
      </w:r>
    </w:p>
    <w:p>
      <w:pPr>
        <w:ind w:firstLine="6000"/>
        <w:jc w:val="both"/>
        <w:rPr>
          <w:rFonts w:ascii="Times New Roman" w:hAnsi="Times New Roman" w:cs="Times New Roman"/>
          <w:sz w:val="24"/>
          <w:szCs w:val="24"/>
        </w:rPr>
      </w:pPr>
      <w:r>
        <w:rPr>
          <w:rFonts w:ascii="Times New Roman" w:hAnsi="Times New Roman" w:cs="Times New Roman"/>
          <w:sz w:val="24"/>
          <w:szCs w:val="24"/>
        </w:rPr>
        <w:t xml:space="preserve">от «___»_______2024 г.</w:t>
      </w:r>
      <w:r>
        <w:rPr>
          <w:rFonts w:ascii="Times New Roman" w:hAnsi="Times New Roman" w:cs="Times New Roman"/>
          <w:sz w:val="24"/>
          <w:szCs w:val="24"/>
        </w:rPr>
      </w:r>
      <w:r>
        <w:rPr>
          <w:rFonts w:ascii="Times New Roman" w:hAnsi="Times New Roman" w:cs="Times New Roman"/>
          <w:sz w:val="24"/>
          <w:szCs w:val="24"/>
        </w:rPr>
      </w:r>
    </w:p>
    <w:p>
      <w:pPr>
        <w:ind w:firstLine="600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600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b/>
          <w:sz w:val="24"/>
          <w:szCs w:val="24"/>
        </w:rPr>
      </w:pPr>
      <w:r>
        <w:rPr>
          <w:rFonts w:ascii="Times New Roman" w:hAnsi="Times New Roman" w:cs="Times New Roman"/>
          <w:sz w:val="24"/>
          <w:szCs w:val="24"/>
        </w:rPr>
        <w:t xml:space="preserve">ФОРМА ОТЧЕТА ОБ ИСПОЛЬЗОВАНИИ ДАВАЛЬЧЕСКИХ МАТЕРИАЛОВ/ОБОРУДОВАНИЯ</w:t>
      </w:r>
      <w:r>
        <w:rPr>
          <w:rFonts w:ascii="Times New Roman" w:hAnsi="Times New Roman" w:cs="Times New Roman"/>
          <w:b/>
          <w:sz w:val="24"/>
          <w:szCs w:val="24"/>
        </w:rPr>
      </w:r>
      <w:r>
        <w:rPr>
          <w:rFonts w:ascii="Times New Roman" w:hAnsi="Times New Roman" w:cs="Times New Roman"/>
          <w:b/>
          <w:sz w:val="24"/>
          <w:szCs w:val="24"/>
        </w:rPr>
      </w:r>
    </w:p>
    <w:p>
      <w:pPr>
        <w:jc w:val="both"/>
        <w:spacing w:line="288"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jc w:val="both"/>
        <w:spacing w:after="200" w:line="276" w:lineRule="auto"/>
      </w:pPr>
      <w: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687"/>
        <w:gridCol w:w="4809"/>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89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89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jc w:val="both"/>
        <w:spacing w:after="200" w:line="276" w:lineRule="auto"/>
        <w:sectPr>
          <w:footnotePr/>
          <w:endnotePr/>
          <w:type w:val="nextPage"/>
          <w:pgSz w:w="11906" w:h="16838" w:orient="portrait"/>
          <w:pgMar w:top="1134" w:right="709" w:bottom="851" w:left="1701" w:header="709" w:footer="709" w:gutter="0"/>
          <w:pgNumType w:start="82"/>
          <w:cols w:num="1" w:sep="0" w:space="708" w:equalWidth="1"/>
          <w:docGrid w:linePitch="360"/>
          <w:titlePg/>
        </w:sectPr>
      </w:pPr>
      <w:r/>
      <w:r/>
    </w:p>
    <w:p>
      <w:pPr>
        <w:ind w:left="10773"/>
        <w:rPr>
          <w:rFonts w:ascii="Times New Roman" w:hAnsi="Times New Roman" w:cs="Times New Roman"/>
          <w:sz w:val="24"/>
          <w:szCs w:val="24"/>
        </w:rPr>
      </w:pP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26 к Договору №_____</w:t>
      </w:r>
      <w:r>
        <w:rPr>
          <w:rFonts w:ascii="Times New Roman" w:hAnsi="Times New Roman" w:cs="Times New Roman"/>
          <w:sz w:val="24"/>
          <w:szCs w:val="24"/>
        </w:rPr>
      </w:r>
      <w:r>
        <w:rPr>
          <w:rFonts w:ascii="Times New Roman" w:hAnsi="Times New Roman" w:cs="Times New Roman"/>
          <w:sz w:val="24"/>
          <w:szCs w:val="24"/>
        </w:rPr>
      </w:r>
    </w:p>
    <w:p>
      <w:pPr>
        <w:ind w:left="10773"/>
        <w:rPr>
          <w:rFonts w:ascii="Times New Roman" w:hAnsi="Times New Roman" w:cs="Times New Roman"/>
          <w:sz w:val="22"/>
          <w:szCs w:val="22"/>
        </w:rPr>
      </w:pPr>
      <w:r>
        <w:rPr>
          <w:rFonts w:ascii="Times New Roman" w:hAnsi="Times New Roman" w:cs="Times New Roman"/>
          <w:sz w:val="22"/>
          <w:szCs w:val="22"/>
        </w:rPr>
        <w:t xml:space="preserve">от «____»_______________2024 г.</w:t>
      </w:r>
      <w:r>
        <w:rPr>
          <w:rFonts w:ascii="Times New Roman" w:hAnsi="Times New Roman" w:cs="Times New Roman"/>
          <w:sz w:val="22"/>
          <w:szCs w:val="22"/>
        </w:rPr>
      </w:r>
      <w:r>
        <w:rPr>
          <w:rFonts w:ascii="Times New Roman" w:hAnsi="Times New Roman" w:cs="Times New Roman"/>
          <w:sz w:val="22"/>
          <w:szCs w:val="22"/>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mc:AlternateContent>
          <mc:Choice Requires="wpg">
            <w:drawing>
              <wp:inline xmlns:wp="http://schemas.openxmlformats.org/drawingml/2006/wordprocessingDrawing" distT="0" distB="0" distL="0" distR="0">
                <wp:extent cx="8614410" cy="5005070"/>
                <wp:effectExtent l="0" t="0" r="0" b="508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38"/>
                        <a:stretch/>
                      </pic:blipFill>
                      <pic:spPr bwMode="auto">
                        <a:xfrm>
                          <a:off x="0" y="0"/>
                          <a:ext cx="8614410" cy="500507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678.30pt;height:394.10pt;mso-wrap-distance-left:0.00pt;mso-wrap-distance-top:0.00pt;mso-wrap-distance-right:0.00pt;mso-wrap-distance-bottom:0.00pt;" stroked="false">
                <v:path textboxrect="0,0,0,0"/>
                <v:imagedata r:id="rId38" o:title=""/>
              </v:shape>
            </w:pict>
          </mc:Fallback>
        </mc:AlternateConten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mc:AlternateContent>
          <mc:Choice Requires="wpg">
            <w:drawing>
              <wp:inline xmlns:wp="http://schemas.openxmlformats.org/drawingml/2006/wordprocessingDrawing" distT="0" distB="0" distL="0" distR="0">
                <wp:extent cx="9431020" cy="4218940"/>
                <wp:effectExtent l="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r/>
                      </pic:nvPicPr>
                      <pic:blipFill>
                        <a:blip r:embed="rId39"/>
                        <a:stretch/>
                      </pic:blipFill>
                      <pic:spPr bwMode="auto">
                        <a:xfrm>
                          <a:off x="0" y="0"/>
                          <a:ext cx="9431020" cy="421894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742.60pt;height:332.20pt;mso-wrap-distance-left:0.00pt;mso-wrap-distance-top:0.00pt;mso-wrap-distance-right:0.00pt;mso-wrap-distance-bottom:0.00pt;" stroked="false">
                <v:path textboxrect="0,0,0,0"/>
                <v:imagedata r:id="rId39" o:title=""/>
              </v:shape>
            </w:pict>
          </mc:Fallback>
        </mc:AlternateContent>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785"/>
        <w:gridCol w:w="489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89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89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r/>
      <w:r/>
    </w:p>
    <w:p>
      <w:pPr>
        <w:rPr>
          <w:rFonts w:ascii="Times New Roman" w:hAnsi="Times New Roman" w:cs="Times New Roman"/>
        </w:rPr>
        <w:sectPr>
          <w:footnotePr/>
          <w:endnotePr/>
          <w:type w:val="nextPage"/>
          <w:pgSz w:w="16840" w:h="11907" w:orient="landscape"/>
          <w:pgMar w:top="993" w:right="1134" w:bottom="709" w:left="85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5812"/>
        <w:rPr>
          <w:rFonts w:ascii="Times New Roman" w:hAnsi="Times New Roman" w:cs="Times New Roman"/>
          <w:sz w:val="24"/>
          <w:szCs w:val="24"/>
        </w:rPr>
      </w:pPr>
      <w:r>
        <w:rPr>
          <w:rFonts w:ascii="Times New Roman" w:hAnsi="Times New Roman" w:cs="Times New Roman"/>
          <w:sz w:val="24"/>
          <w:szCs w:val="24"/>
        </w:rPr>
        <w:t xml:space="preserve">Приложение 27 </w:t>
      </w:r>
      <w:r>
        <w:rPr>
          <w:rFonts w:ascii="Times New Roman" w:hAnsi="Times New Roman" w:cs="Times New Roman"/>
          <w:sz w:val="24"/>
          <w:szCs w:val="24"/>
        </w:rPr>
      </w:r>
      <w:r>
        <w:rPr>
          <w:rFonts w:ascii="Times New Roman" w:hAnsi="Times New Roman" w:cs="Times New Roman"/>
          <w:sz w:val="24"/>
          <w:szCs w:val="24"/>
        </w:rPr>
      </w:r>
    </w:p>
    <w:p>
      <w:pPr>
        <w:ind w:left="5812"/>
        <w:rPr>
          <w:rFonts w:ascii="Times New Roman" w:hAnsi="Times New Roman" w:cs="Times New Roman"/>
          <w:sz w:val="24"/>
          <w:szCs w:val="24"/>
        </w:rPr>
      </w:pPr>
      <w:r>
        <w:rPr>
          <w:rFonts w:ascii="Times New Roman" w:hAnsi="Times New Roman" w:cs="Times New Roman"/>
          <w:sz w:val="24"/>
          <w:szCs w:val="24"/>
        </w:rPr>
        <w:t xml:space="preserve">к Договору №_____</w:t>
      </w:r>
      <w:r>
        <w:rPr>
          <w:rFonts w:ascii="Times New Roman" w:hAnsi="Times New Roman" w:cs="Times New Roman"/>
          <w:sz w:val="24"/>
          <w:szCs w:val="24"/>
        </w:rPr>
      </w:r>
      <w:r>
        <w:rPr>
          <w:rFonts w:ascii="Times New Roman" w:hAnsi="Times New Roman" w:cs="Times New Roman"/>
          <w:sz w:val="24"/>
          <w:szCs w:val="24"/>
        </w:rPr>
      </w:r>
    </w:p>
    <w:p>
      <w:pPr>
        <w:ind w:left="5812"/>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ind w:left="5812"/>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sz w:val="24"/>
          <w:szCs w:val="24"/>
        </w:rPr>
      </w:pPr>
      <w:r>
        <w:rPr>
          <w:rFonts w:ascii="Times New Roman" w:hAnsi="Times New Roman"/>
          <w:sz w:val="24"/>
          <w:szCs w:val="24"/>
        </w:rPr>
        <w:t xml:space="preserve">ФОРМА КС-15</w:t>
      </w:r>
      <w:r>
        <w:rPr>
          <w:rFonts w:ascii="Times New Roman" w:hAnsi="Times New Roman"/>
          <w:sz w:val="24"/>
          <w:szCs w:val="24"/>
        </w:rPr>
      </w:r>
      <w:r>
        <w:rPr>
          <w:rFonts w:ascii="Times New Roman" w:hAnsi="Times New Roman"/>
          <w:sz w:val="24"/>
          <w:szCs w:val="24"/>
        </w:rPr>
      </w:r>
    </w:p>
    <w:p>
      <w:pPr>
        <w:jc w:val="center"/>
        <w:rPr>
          <w:rFonts w:ascii="Times New Roman" w:hAnsi="Times New Roman"/>
          <w:b/>
          <w:sz w:val="24"/>
          <w:szCs w:val="24"/>
        </w:rPr>
      </w:pPr>
      <w:r>
        <w:rPr>
          <w:rFonts w:ascii="Times New Roman" w:hAnsi="Times New Roman"/>
          <w:b/>
          <w:sz w:val="24"/>
          <w:szCs w:val="24"/>
        </w:rPr>
        <w:t xml:space="preserve">АКТ </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b/>
          <w:sz w:val="24"/>
          <w:szCs w:val="24"/>
        </w:rPr>
      </w:pPr>
      <w:r>
        <w:rPr>
          <w:rFonts w:ascii="Times New Roman" w:hAnsi="Times New Roman"/>
          <w:b/>
          <w:sz w:val="24"/>
          <w:szCs w:val="24"/>
        </w:rPr>
        <w:t xml:space="preserve">СДАЧИ-ПРИЕМКИ ПРОЧИХ РАБОТ,</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b/>
          <w:sz w:val="24"/>
          <w:szCs w:val="24"/>
        </w:rPr>
      </w:pPr>
      <w:r>
        <w:rPr>
          <w:rFonts w:ascii="Times New Roman" w:hAnsi="Times New Roman"/>
          <w:b/>
          <w:sz w:val="24"/>
          <w:szCs w:val="24"/>
        </w:rPr>
        <w:t xml:space="preserve">выполненных по договору №_____ от ___________________</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p>
      <w:pPr>
        <w:rPr>
          <w:rFonts w:ascii="Times New Roman" w:hAnsi="Times New Roman"/>
          <w:b/>
          <w:sz w:val="24"/>
          <w:szCs w:val="24"/>
        </w:rPr>
      </w:pPr>
      <w:r>
        <w:rPr>
          <w:rFonts w:ascii="Times New Roman" w:hAnsi="Times New Roman"/>
          <w:b/>
          <w:sz w:val="24"/>
          <w:szCs w:val="24"/>
        </w:rPr>
        <w:t xml:space="preserve">№ __________                                                   от ___.___.20___</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p>
      <w:pPr>
        <w:jc w:val="both"/>
        <w:shd w:val="clear" w:color="auto" w:fill="ffffff"/>
        <w:rPr>
          <w:rFonts w:ascii="Times New Roman" w:hAnsi="Times New Roman"/>
          <w:color w:val="000000"/>
          <w:sz w:val="24"/>
          <w:szCs w:val="24"/>
        </w:rPr>
      </w:pPr>
      <w:r>
        <w:rPr>
          <w:rFonts w:ascii="Times New Roman" w:hAnsi="Times New Roman"/>
          <w:b/>
          <w:color w:val="000000"/>
          <w:sz w:val="24"/>
          <w:szCs w:val="24"/>
        </w:rPr>
        <w:t xml:space="preserve">Подрядчик</w:t>
      </w:r>
      <w:r>
        <w:rPr>
          <w:rFonts w:ascii="Times New Roman" w:hAnsi="Times New Roman"/>
          <w:color w:val="000000"/>
          <w:sz w:val="24"/>
          <w:szCs w:val="24"/>
        </w:rPr>
        <w:t xml:space="preserve">___________________________________________________________________</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i/>
          <w:color w:val="000000"/>
          <w:sz w:val="24"/>
          <w:szCs w:val="24"/>
        </w:rPr>
      </w:pP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 xml:space="preserve">    указывается фирменное наименование, место нахождения </w:t>
      </w:r>
      <w:r>
        <w:rPr>
          <w:rFonts w:ascii="Times New Roman" w:hAnsi="Times New Roman"/>
          <w:i/>
          <w:color w:val="000000"/>
          <w:sz w:val="24"/>
          <w:szCs w:val="24"/>
        </w:rPr>
      </w:r>
      <w:r>
        <w:rPr>
          <w:rFonts w:ascii="Times New Roman" w:hAnsi="Times New Roman"/>
          <w:i/>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в лице ________________________________________________________________________</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i/>
          <w:color w:val="000000"/>
          <w:sz w:val="24"/>
          <w:szCs w:val="24"/>
        </w:rPr>
      </w:pPr>
      <w:r>
        <w:rPr>
          <w:rFonts w:ascii="Times New Roman" w:hAnsi="Times New Roman"/>
          <w:i/>
          <w:color w:val="000000"/>
          <w:sz w:val="24"/>
          <w:szCs w:val="24"/>
        </w:rPr>
        <w:t xml:space="preserve">                 (должность, ФИО уполномоченного лица)</w:t>
      </w:r>
      <w:r>
        <w:rPr>
          <w:rFonts w:ascii="Times New Roman" w:hAnsi="Times New Roman"/>
          <w:i/>
          <w:color w:val="000000"/>
          <w:sz w:val="24"/>
          <w:szCs w:val="24"/>
        </w:rPr>
      </w:r>
      <w:r>
        <w:rPr>
          <w:rFonts w:ascii="Times New Roman" w:hAnsi="Times New Roman"/>
          <w:i/>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 действующего на основании ___________________________, с одной стороны, и</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b/>
          <w:color w:val="000000"/>
          <w:sz w:val="24"/>
          <w:szCs w:val="24"/>
        </w:rPr>
        <w:t xml:space="preserve">Заказчик</w:t>
      </w:r>
      <w:r>
        <w:rPr>
          <w:rFonts w:ascii="Times New Roman" w:hAnsi="Times New Roman"/>
          <w:color w:val="000000"/>
          <w:sz w:val="24"/>
          <w:szCs w:val="24"/>
        </w:rPr>
        <w:t xml:space="preserve">___________________________________________________________________</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i/>
          <w:color w:val="000000"/>
          <w:sz w:val="24"/>
          <w:szCs w:val="24"/>
        </w:rPr>
      </w:pPr>
      <w:r>
        <w:rPr>
          <w:rFonts w:ascii="Times New Roman" w:hAnsi="Times New Roman"/>
          <w:i/>
          <w:color w:val="000000"/>
          <w:sz w:val="24"/>
          <w:szCs w:val="24"/>
        </w:rPr>
        <w:tab/>
      </w:r>
      <w:r>
        <w:rPr>
          <w:rFonts w:ascii="Times New Roman" w:hAnsi="Times New Roman"/>
          <w:i/>
          <w:color w:val="000000"/>
          <w:sz w:val="24"/>
          <w:szCs w:val="24"/>
        </w:rPr>
        <w:tab/>
        <w:t xml:space="preserve">    Указывается фирменное наименование, место нахождения </w:t>
      </w:r>
      <w:r>
        <w:rPr>
          <w:rFonts w:ascii="Times New Roman" w:hAnsi="Times New Roman"/>
          <w:i/>
          <w:color w:val="000000"/>
          <w:sz w:val="24"/>
          <w:szCs w:val="24"/>
        </w:rPr>
      </w:r>
      <w:r>
        <w:rPr>
          <w:rFonts w:ascii="Times New Roman" w:hAnsi="Times New Roman"/>
          <w:i/>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в лице _____________________________________</w:t>
      </w:r>
      <w:r>
        <w:rPr>
          <w:rFonts w:ascii="Times New Roman" w:hAnsi="Times New Roman"/>
          <w:color w:val="000000"/>
          <w:sz w:val="24"/>
          <w:szCs w:val="24"/>
        </w:rPr>
        <w:t xml:space="preserve">___________________________________</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i/>
          <w:color w:val="000000"/>
          <w:sz w:val="24"/>
          <w:szCs w:val="24"/>
        </w:rPr>
      </w:pPr>
      <w:r>
        <w:rPr>
          <w:rFonts w:ascii="Times New Roman" w:hAnsi="Times New Roman"/>
          <w:i/>
          <w:color w:val="000000"/>
          <w:sz w:val="24"/>
          <w:szCs w:val="24"/>
        </w:rPr>
        <w:t xml:space="preserve">                 (должность, ФИО уполномоченного лица)</w:t>
      </w:r>
      <w:r>
        <w:rPr>
          <w:rFonts w:ascii="Times New Roman" w:hAnsi="Times New Roman"/>
          <w:i/>
          <w:color w:val="000000"/>
          <w:sz w:val="24"/>
          <w:szCs w:val="24"/>
        </w:rPr>
      </w:r>
      <w:r>
        <w:rPr>
          <w:rFonts w:ascii="Times New Roman" w:hAnsi="Times New Roman"/>
          <w:i/>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r>
        <w:rPr>
          <w:rFonts w:ascii="Times New Roman" w:hAnsi="Times New Roman"/>
          <w:color w:val="000000"/>
          <w:sz w:val="24"/>
          <w:szCs w:val="24"/>
        </w:rPr>
      </w:r>
      <w:r>
        <w:rPr>
          <w:rFonts w:ascii="Times New Roman" w:hAnsi="Times New Roman"/>
          <w:color w:val="000000"/>
          <w:sz w:val="24"/>
          <w:szCs w:val="24"/>
        </w:rPr>
      </w:r>
    </w:p>
    <w:tbl>
      <w:tblPr>
        <w:tblpPr w:horzAnchor="margin" w:tblpXSpec="left" w:vertAnchor="text" w:tblpY="101" w:leftFromText="180" w:topFromText="0" w:rightFromText="180" w:bottomFromText="0"/>
        <w:tblW w:w="99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376"/>
        <w:gridCol w:w="1782"/>
        <w:gridCol w:w="1701"/>
        <w:gridCol w:w="2074"/>
        <w:gridCol w:w="2037"/>
      </w:tblGrid>
      <w:tr>
        <w:tblPrEx/>
        <w:trPr>
          <w:trHeight w:val="58"/>
        </w:trPr>
        <w:tc>
          <w:tcPr>
            <w:tcBorders>
              <w:bottom w:val="single" w:color="auto" w:sz="4" w:space="0"/>
            </w:tcBorders>
            <w:tcW w:w="2376" w:type="dxa"/>
            <w:textDirection w:val="lrTb"/>
            <w:noWrap w:val="false"/>
          </w:tcPr>
          <w:p>
            <w:pPr>
              <w:jc w:val="center"/>
              <w:rPr>
                <w:rFonts w:ascii="Times New Roman" w:hAnsi="Times New Roman"/>
                <w:b/>
                <w:szCs w:val="24"/>
              </w:rPr>
            </w:pPr>
            <w:r>
              <w:rPr>
                <w:rFonts w:ascii="Times New Roman" w:hAnsi="Times New Roman"/>
                <w:b/>
                <w:szCs w:val="24"/>
              </w:rPr>
              <w:t xml:space="preserve">Наименование р</w:t>
            </w:r>
            <w:r>
              <w:rPr>
                <w:rFonts w:ascii="Times New Roman" w:hAnsi="Times New Roman"/>
                <w:b/>
                <w:szCs w:val="24"/>
              </w:rPr>
              <w:t xml:space="preserve">абот</w:t>
            </w:r>
            <w:r>
              <w:rPr>
                <w:rFonts w:ascii="Times New Roman" w:hAnsi="Times New Roman"/>
                <w:b/>
                <w:szCs w:val="24"/>
              </w:rPr>
            </w:r>
            <w:r>
              <w:rPr>
                <w:rFonts w:ascii="Times New Roman" w:hAnsi="Times New Roman"/>
                <w:b/>
                <w:szCs w:val="24"/>
              </w:rPr>
            </w:r>
          </w:p>
        </w:tc>
        <w:tc>
          <w:tcPr>
            <w:tcBorders>
              <w:bottom w:val="single" w:color="auto" w:sz="4" w:space="0"/>
            </w:tcBorders>
            <w:tcW w:w="1782" w:type="dxa"/>
            <w:textDirection w:val="lrTb"/>
            <w:noWrap w:val="false"/>
          </w:tcPr>
          <w:p>
            <w:pPr>
              <w:jc w:val="center"/>
              <w:rPr>
                <w:rFonts w:ascii="Times New Roman" w:hAnsi="Times New Roman"/>
                <w:b/>
                <w:szCs w:val="24"/>
              </w:rPr>
            </w:pPr>
            <w:r>
              <w:rPr>
                <w:rFonts w:ascii="Times New Roman" w:hAnsi="Times New Roman"/>
                <w:b/>
                <w:szCs w:val="24"/>
              </w:rPr>
              <w:t xml:space="preserve">Ед. изм.</w:t>
            </w:r>
            <w:r>
              <w:rPr>
                <w:rFonts w:ascii="Times New Roman" w:hAnsi="Times New Roman"/>
                <w:b/>
                <w:szCs w:val="24"/>
              </w:rPr>
            </w:r>
            <w:r>
              <w:rPr>
                <w:rFonts w:ascii="Times New Roman" w:hAnsi="Times New Roman"/>
                <w:b/>
                <w:szCs w:val="24"/>
              </w:rPr>
            </w:r>
          </w:p>
        </w:tc>
        <w:tc>
          <w:tcPr>
            <w:tcW w:w="1701" w:type="dxa"/>
            <w:textDirection w:val="lrTb"/>
            <w:noWrap w:val="false"/>
          </w:tcPr>
          <w:p>
            <w:pPr>
              <w:jc w:val="center"/>
              <w:rPr>
                <w:rFonts w:ascii="Times New Roman" w:hAnsi="Times New Roman"/>
                <w:b/>
                <w:szCs w:val="24"/>
              </w:rPr>
            </w:pPr>
            <w:r>
              <w:rPr>
                <w:rFonts w:ascii="Times New Roman" w:hAnsi="Times New Roman"/>
                <w:b/>
                <w:szCs w:val="24"/>
              </w:rPr>
              <w:t xml:space="preserve">К-во</w:t>
            </w:r>
            <w:r>
              <w:rPr>
                <w:rFonts w:ascii="Times New Roman" w:hAnsi="Times New Roman"/>
                <w:b/>
                <w:szCs w:val="24"/>
              </w:rPr>
            </w:r>
            <w:r>
              <w:rPr>
                <w:rFonts w:ascii="Times New Roman" w:hAnsi="Times New Roman"/>
                <w:b/>
                <w:szCs w:val="24"/>
              </w:rPr>
            </w:r>
          </w:p>
        </w:tc>
        <w:tc>
          <w:tcPr>
            <w:tcW w:w="2074" w:type="dxa"/>
            <w:textDirection w:val="lrTb"/>
            <w:noWrap w:val="false"/>
          </w:tcPr>
          <w:p>
            <w:pPr>
              <w:jc w:val="center"/>
              <w:rPr>
                <w:rFonts w:ascii="Times New Roman" w:hAnsi="Times New Roman"/>
                <w:b/>
                <w:szCs w:val="24"/>
              </w:rPr>
            </w:pPr>
            <w:r>
              <w:rPr>
                <w:rFonts w:ascii="Times New Roman" w:hAnsi="Times New Roman"/>
                <w:b/>
                <w:szCs w:val="24"/>
              </w:rPr>
              <w:t xml:space="preserve">Цена </w:t>
            </w:r>
            <w:r>
              <w:rPr>
                <w:rFonts w:ascii="Times New Roman" w:hAnsi="Times New Roman"/>
                <w:b/>
                <w:szCs w:val="24"/>
              </w:rPr>
            </w:r>
            <w:r>
              <w:rPr>
                <w:rFonts w:ascii="Times New Roman" w:hAnsi="Times New Roman"/>
                <w:b/>
                <w:szCs w:val="24"/>
              </w:rPr>
            </w:r>
          </w:p>
        </w:tc>
        <w:tc>
          <w:tcPr>
            <w:tcW w:w="2037" w:type="dxa"/>
            <w:textDirection w:val="lrTb"/>
            <w:noWrap w:val="false"/>
          </w:tcPr>
          <w:p>
            <w:pPr>
              <w:jc w:val="center"/>
              <w:rPr>
                <w:rFonts w:ascii="Times New Roman" w:hAnsi="Times New Roman"/>
                <w:b/>
                <w:szCs w:val="24"/>
              </w:rPr>
            </w:pPr>
            <w:r>
              <w:rPr>
                <w:rFonts w:ascii="Times New Roman" w:hAnsi="Times New Roman"/>
                <w:b/>
                <w:szCs w:val="24"/>
              </w:rPr>
              <w:t xml:space="preserve">Сумма </w:t>
            </w:r>
            <w:r>
              <w:rPr>
                <w:rFonts w:ascii="Times New Roman" w:hAnsi="Times New Roman"/>
                <w:b/>
                <w:szCs w:val="24"/>
              </w:rPr>
            </w:r>
            <w:r>
              <w:rPr>
                <w:rFonts w:ascii="Times New Roman" w:hAnsi="Times New Roman"/>
                <w:b/>
                <w:szCs w:val="24"/>
              </w:rPr>
            </w:r>
          </w:p>
        </w:tc>
      </w:tr>
      <w:tr>
        <w:tblPrEx/>
        <w:trPr>
          <w:trHeight w:val="180"/>
        </w:trPr>
        <w:tc>
          <w:tcPr>
            <w:tcW w:w="2376" w:type="dxa"/>
            <w:vMerge w:val="restart"/>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1782"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1701"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74"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37"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120"/>
        </w:trPr>
        <w:tc>
          <w:tcPr>
            <w:tcW w:w="2376" w:type="dxa"/>
            <w:vMerge w:val="continue"/>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1782"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bottom w:val="single" w:color="auto" w:sz="4" w:space="0"/>
            </w:tcBorders>
            <w:tcW w:w="1701"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74"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37" w:type="dxa"/>
            <w:textDirection w:val="lrTb"/>
            <w:noWrap w:val="false"/>
          </w:tcPr>
          <w:p>
            <w:pPr>
              <w:jc w:val="center"/>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300"/>
        </w:trPr>
        <w:tc>
          <w:tcPr>
            <w:tcBorders>
              <w:bottom w:val="single" w:color="auto" w:sz="4" w:space="0"/>
            </w:tcBorders>
            <w:tcW w:w="2376" w:type="dxa"/>
            <w:vMerge w:val="continue"/>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bottom w:val="single" w:color="auto" w:sz="4" w:space="0"/>
            </w:tcBorders>
            <w:tcW w:w="1782"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bottom w:val="single" w:color="auto" w:sz="4" w:space="0"/>
            </w:tcBorders>
            <w:tcW w:w="1701"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74"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37"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300"/>
        </w:trPr>
        <w:tc>
          <w:tcPr>
            <w:tcBorders>
              <w:top w:val="single" w:color="auto" w:sz="4" w:space="0"/>
              <w:left w:val="none" w:color="000000" w:sz="4" w:space="0"/>
              <w:bottom w:val="none" w:color="000000" w:sz="4" w:space="0"/>
              <w:right w:val="none" w:color="000000" w:sz="4" w:space="0"/>
            </w:tcBorders>
            <w:tcW w:w="2376"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top w:val="single" w:color="auto" w:sz="4" w:space="0"/>
              <w:left w:val="none" w:color="000000" w:sz="4" w:space="0"/>
              <w:bottom w:val="none" w:color="000000" w:sz="4" w:space="0"/>
              <w:right w:val="none" w:color="000000" w:sz="4" w:space="0"/>
            </w:tcBorders>
            <w:tcW w:w="1782"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top w:val="single" w:color="auto" w:sz="4" w:space="0"/>
              <w:left w:val="none" w:color="000000" w:sz="4" w:space="0"/>
              <w:bottom w:val="none" w:color="000000" w:sz="4" w:space="0"/>
            </w:tcBorders>
            <w:tcW w:w="1701"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74" w:type="dxa"/>
            <w:textDirection w:val="lrTb"/>
            <w:noWrap w:val="false"/>
          </w:tcPr>
          <w:p>
            <w:pPr>
              <w:jc w:val="both"/>
              <w:rPr>
                <w:rFonts w:ascii="Times New Roman" w:hAnsi="Times New Roman"/>
                <w:szCs w:val="24"/>
              </w:rPr>
            </w:pPr>
            <w:r>
              <w:rPr>
                <w:rFonts w:ascii="Times New Roman" w:hAnsi="Times New Roman"/>
                <w:szCs w:val="24"/>
              </w:rPr>
              <w:t xml:space="preserve">Итого:</w:t>
            </w:r>
            <w:r>
              <w:rPr>
                <w:rFonts w:ascii="Times New Roman" w:hAnsi="Times New Roman"/>
                <w:szCs w:val="24"/>
              </w:rPr>
            </w:r>
            <w:r>
              <w:rPr>
                <w:rFonts w:ascii="Times New Roman" w:hAnsi="Times New Roman"/>
                <w:szCs w:val="24"/>
              </w:rPr>
            </w:r>
          </w:p>
        </w:tc>
        <w:tc>
          <w:tcPr>
            <w:tcW w:w="2037"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300"/>
        </w:trPr>
        <w:tc>
          <w:tcPr>
            <w:tcBorders>
              <w:top w:val="none" w:color="000000" w:sz="4" w:space="0"/>
              <w:left w:val="none" w:color="000000" w:sz="4" w:space="0"/>
              <w:bottom w:val="none" w:color="000000" w:sz="4" w:space="0"/>
              <w:right w:val="none" w:color="000000" w:sz="4" w:space="0"/>
            </w:tcBorders>
            <w:tcW w:w="2376"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top w:val="none" w:color="000000" w:sz="4" w:space="0"/>
              <w:left w:val="none" w:color="000000" w:sz="4" w:space="0"/>
              <w:bottom w:val="none" w:color="000000" w:sz="4" w:space="0"/>
              <w:right w:val="none" w:color="000000" w:sz="4" w:space="0"/>
            </w:tcBorders>
            <w:tcW w:w="1782"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top w:val="none" w:color="000000" w:sz="4" w:space="0"/>
              <w:left w:val="none" w:color="000000" w:sz="4" w:space="0"/>
              <w:bottom w:val="none" w:color="000000" w:sz="4" w:space="0"/>
            </w:tcBorders>
            <w:tcW w:w="1701"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74" w:type="dxa"/>
            <w:textDirection w:val="lrTb"/>
            <w:noWrap w:val="false"/>
          </w:tcPr>
          <w:p>
            <w:pPr>
              <w:jc w:val="both"/>
              <w:rPr>
                <w:rFonts w:ascii="Times New Roman" w:hAnsi="Times New Roman"/>
                <w:szCs w:val="24"/>
              </w:rPr>
            </w:pPr>
            <w:r>
              <w:rPr>
                <w:rFonts w:ascii="Times New Roman" w:hAnsi="Times New Roman"/>
                <w:szCs w:val="24"/>
              </w:rPr>
              <w:t xml:space="preserve">Кроме того НДС</w:t>
            </w:r>
            <w:r>
              <w:rPr>
                <w:rFonts w:ascii="Times New Roman" w:hAnsi="Times New Roman"/>
                <w:szCs w:val="24"/>
              </w:rPr>
            </w:r>
            <w:r>
              <w:rPr>
                <w:rFonts w:ascii="Times New Roman" w:hAnsi="Times New Roman"/>
                <w:szCs w:val="24"/>
              </w:rPr>
            </w:r>
          </w:p>
        </w:tc>
        <w:tc>
          <w:tcPr>
            <w:tcW w:w="2037"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300"/>
        </w:trPr>
        <w:tc>
          <w:tcPr>
            <w:tcBorders>
              <w:top w:val="none" w:color="000000" w:sz="4" w:space="0"/>
              <w:left w:val="none" w:color="000000" w:sz="4" w:space="0"/>
              <w:bottom w:val="none" w:color="000000" w:sz="4" w:space="0"/>
              <w:right w:val="none" w:color="000000" w:sz="4" w:space="0"/>
            </w:tcBorders>
            <w:tcW w:w="2376"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top w:val="none" w:color="000000" w:sz="4" w:space="0"/>
              <w:left w:val="none" w:color="000000" w:sz="4" w:space="0"/>
              <w:bottom w:val="none" w:color="000000" w:sz="4" w:space="0"/>
              <w:right w:val="none" w:color="000000" w:sz="4" w:space="0"/>
            </w:tcBorders>
            <w:tcW w:w="1782"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Borders>
              <w:top w:val="none" w:color="000000" w:sz="4" w:space="0"/>
              <w:left w:val="none" w:color="000000" w:sz="4" w:space="0"/>
              <w:bottom w:val="none" w:color="000000" w:sz="4" w:space="0"/>
            </w:tcBorders>
            <w:tcW w:w="1701"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c>
          <w:tcPr>
            <w:tcW w:w="2074" w:type="dxa"/>
            <w:textDirection w:val="lrTb"/>
            <w:noWrap w:val="false"/>
          </w:tcPr>
          <w:p>
            <w:pPr>
              <w:jc w:val="both"/>
              <w:rPr>
                <w:rFonts w:ascii="Times New Roman" w:hAnsi="Times New Roman"/>
                <w:szCs w:val="24"/>
              </w:rPr>
            </w:pPr>
            <w:r>
              <w:rPr>
                <w:rFonts w:ascii="Times New Roman" w:hAnsi="Times New Roman"/>
                <w:szCs w:val="24"/>
              </w:rPr>
              <w:t xml:space="preserve">Всего (с учётом НДС)</w:t>
            </w:r>
            <w:r>
              <w:rPr>
                <w:rFonts w:ascii="Times New Roman" w:hAnsi="Times New Roman"/>
                <w:szCs w:val="24"/>
              </w:rPr>
            </w:r>
            <w:r>
              <w:rPr>
                <w:rFonts w:ascii="Times New Roman" w:hAnsi="Times New Roman"/>
                <w:szCs w:val="24"/>
              </w:rPr>
            </w:r>
          </w:p>
        </w:tc>
        <w:tc>
          <w:tcPr>
            <w:tcW w:w="2037" w:type="dxa"/>
            <w:textDirection w:val="lrTb"/>
            <w:noWrap w:val="false"/>
          </w:tcPr>
          <w:p>
            <w:pPr>
              <w:jc w:val="both"/>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bl>
    <w:p>
      <w:pPr>
        <w:ind w:firstLine="540"/>
        <w:jc w:val="both"/>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firstLine="540"/>
        <w:jc w:val="center"/>
        <w:rPr>
          <w:rFonts w:ascii="Times New Roman" w:hAnsi="Times New Roman"/>
          <w:i/>
        </w:rPr>
      </w:pPr>
      <w:r>
        <w:rPr>
          <w:rFonts w:ascii="Times New Roman" w:hAnsi="Times New Roman"/>
          <w:i/>
        </w:rPr>
        <w:t xml:space="preserve">(сумма прописью)</w:t>
      </w:r>
      <w:r>
        <w:rPr>
          <w:rFonts w:ascii="Times New Roman" w:hAnsi="Times New Roman"/>
          <w:i/>
        </w:rPr>
      </w:r>
      <w:r>
        <w:rPr>
          <w:rFonts w:ascii="Times New Roman" w:hAnsi="Times New Roman"/>
          <w:i/>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Кроме того НДС _____________________________________________________________</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i/>
          <w:color w:val="000000"/>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i/>
          <w:color w:val="000000"/>
        </w:rPr>
        <w:t xml:space="preserve">(сумма НДС прописью)</w:t>
      </w:r>
      <w:r>
        <w:rPr>
          <w:rFonts w:ascii="Times New Roman" w:hAnsi="Times New Roman"/>
          <w:i/>
          <w:color w:val="000000"/>
        </w:rPr>
      </w:r>
      <w:r>
        <w:rPr>
          <w:rFonts w:ascii="Times New Roman" w:hAnsi="Times New Roman"/>
          <w:i/>
          <w:color w:val="000000"/>
        </w:rPr>
      </w:r>
    </w:p>
    <w:p>
      <w:pPr>
        <w:jc w:val="both"/>
        <w:shd w:val="clear" w:color="auto" w:fill="ffffff"/>
        <w:rPr>
          <w:rFonts w:ascii="Times New Roman" w:hAnsi="Times New Roman"/>
          <w:i/>
          <w:color w:val="000000"/>
        </w:rPr>
      </w:pPr>
      <w:r>
        <w:rPr>
          <w:rFonts w:ascii="Times New Roman" w:hAnsi="Times New Roman"/>
          <w:i/>
          <w:color w:val="000000"/>
        </w:rPr>
      </w:r>
      <w:r>
        <w:rPr>
          <w:rFonts w:ascii="Times New Roman" w:hAnsi="Times New Roman"/>
          <w:i/>
          <w:color w:val="000000"/>
        </w:rPr>
      </w:r>
      <w:r>
        <w:rPr>
          <w:rFonts w:ascii="Times New Roman" w:hAnsi="Times New Roman"/>
          <w:i/>
          <w:color w:val="000000"/>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Подлежит оплате по настоящему акту __________________________________________ в сроки, установленные договором.</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w:t>
      </w:r>
      <w:r>
        <w:rPr>
          <w:rFonts w:ascii="Times New Roman" w:hAnsi="Times New Roman"/>
          <w:color w:val="000000"/>
          <w:sz w:val="24"/>
          <w:szCs w:val="24"/>
        </w:rPr>
        <w:t xml:space="preserve"> надлежаще оформлены и переданы Заказчику по </w:t>
      </w:r>
      <w:r>
        <w:rPr>
          <w:rFonts w:ascii="Times New Roman" w:hAnsi="Times New Roman"/>
          <w:i/>
          <w:color w:val="000000"/>
          <w:sz w:val="24"/>
          <w:szCs w:val="24"/>
        </w:rPr>
        <w:t xml:space="preserve">__ (</w:t>
      </w:r>
      <w:r>
        <w:rPr>
          <w:rFonts w:ascii="Times New Roman" w:hAnsi="Times New Roman"/>
          <w:i/>
          <w:color w:val="000000"/>
        </w:rPr>
        <w:t xml:space="preserve">наименование документа: накладная, акт передачи документации и пр.</w:t>
      </w:r>
      <w:r>
        <w:rPr>
          <w:rFonts w:ascii="Times New Roman" w:hAnsi="Times New Roman"/>
          <w:i/>
          <w:color w:val="000000"/>
          <w:sz w:val="24"/>
          <w:szCs w:val="24"/>
        </w:rPr>
        <w:t xml:space="preserve">)</w:t>
      </w:r>
      <w:r>
        <w:rPr>
          <w:rFonts w:ascii="Times New Roman" w:hAnsi="Times New Roman"/>
          <w:color w:val="000000"/>
          <w:sz w:val="24"/>
          <w:szCs w:val="24"/>
        </w:rPr>
        <w:t xml:space="preserve">__</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t xml:space="preserve">Стороны претензий друг к другу не имеют.</w:t>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p>
      <w:pPr>
        <w:jc w:val="both"/>
        <w:shd w:val="clear" w:color="auto" w:fill="ffffff"/>
        <w:rPr>
          <w:rFonts w:ascii="Times New Roman" w:hAnsi="Times New Roman"/>
          <w:sz w:val="24"/>
          <w:szCs w:val="24"/>
        </w:rPr>
      </w:pPr>
      <w:r>
        <w:rPr>
          <w:rFonts w:ascii="Times New Roman" w:hAnsi="Times New Roman"/>
          <w:sz w:val="24"/>
          <w:szCs w:val="24"/>
        </w:rPr>
        <w:t xml:space="preserve">Работу сдал ___</w:t>
      </w:r>
      <w:r>
        <w:rPr>
          <w:rFonts w:ascii="Times New Roman" w:hAnsi="Times New Roman"/>
          <w:color w:val="000000"/>
          <w:sz w:val="24"/>
          <w:szCs w:val="24"/>
        </w:rPr>
        <w:t xml:space="preserve">_______ ___________ ________________</w:t>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t xml:space="preserve">     Должность</w:t>
      </w:r>
      <w:r>
        <w:rPr>
          <w:rFonts w:ascii="Times New Roman" w:hAnsi="Times New Roman"/>
          <w:i/>
          <w:color w:val="000000"/>
          <w:sz w:val="24"/>
          <w:szCs w:val="24"/>
        </w:rPr>
        <w:tab/>
        <w:t xml:space="preserve">  подпись       расшиф</w:t>
      </w:r>
      <w:r>
        <w:rPr>
          <w:rFonts w:ascii="Times New Roman" w:hAnsi="Times New Roman"/>
          <w:i/>
          <w:color w:val="000000"/>
          <w:sz w:val="24"/>
          <w:szCs w:val="24"/>
        </w:rPr>
        <w:t xml:space="preserve">ровка подписи</w:t>
      </w:r>
      <w:r>
        <w:rPr>
          <w:rFonts w:ascii="Times New Roman" w:hAnsi="Times New Roman"/>
          <w:sz w:val="24"/>
          <w:szCs w:val="24"/>
        </w:rPr>
      </w:r>
      <w:r>
        <w:rPr>
          <w:rFonts w:ascii="Times New Roman" w:hAnsi="Times New Roman"/>
          <w:sz w:val="24"/>
          <w:szCs w:val="24"/>
        </w:rPr>
      </w:r>
    </w:p>
    <w:p>
      <w:pPr>
        <w:jc w:val="both"/>
        <w:shd w:val="clear" w:color="auto" w:fill="ffffff"/>
        <w:rPr>
          <w:rFonts w:ascii="Times New Roman" w:hAnsi="Times New Roman"/>
          <w:sz w:val="24"/>
          <w:szCs w:val="24"/>
        </w:rPr>
      </w:pPr>
      <w:r>
        <w:rPr>
          <w:rFonts w:ascii="Times New Roman" w:hAnsi="Times New Roman"/>
          <w:sz w:val="24"/>
          <w:szCs w:val="24"/>
        </w:rPr>
        <w:t xml:space="preserve">Работу принял </w:t>
      </w:r>
      <w:r>
        <w:rPr>
          <w:rFonts w:ascii="Times New Roman" w:hAnsi="Times New Roman"/>
          <w:color w:val="000000"/>
          <w:sz w:val="24"/>
          <w:szCs w:val="24"/>
        </w:rPr>
        <w:t xml:space="preserve">____________ _______ _______________</w:t>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r>
      <w:r>
        <w:rPr>
          <w:rFonts w:ascii="Times New Roman" w:hAnsi="Times New Roman"/>
          <w:i/>
          <w:color w:val="000000"/>
          <w:sz w:val="24"/>
          <w:szCs w:val="24"/>
        </w:rPr>
        <w:tab/>
        <w:t xml:space="preserve">    Должность        подпись  расшифровка подписи</w:t>
      </w:r>
      <w:r>
        <w:rPr>
          <w:rFonts w:ascii="Times New Roman" w:hAnsi="Times New Roman"/>
          <w:sz w:val="24"/>
          <w:szCs w:val="24"/>
        </w:rPr>
      </w:r>
      <w:r>
        <w:rPr>
          <w:rFonts w:ascii="Times New Roman" w:hAnsi="Times New Roman"/>
          <w:sz w:val="24"/>
          <w:szCs w:val="24"/>
        </w:rPr>
      </w:r>
    </w:p>
    <w:p>
      <w:pPr>
        <w:jc w:val="both"/>
        <w:shd w:val="clear" w:color="auto" w:fill="ffffff"/>
        <w:rPr>
          <w:rFonts w:ascii="Times New Roman" w:hAnsi="Times New Roman"/>
          <w:sz w:val="18"/>
          <w:szCs w:val="18"/>
        </w:rPr>
      </w:pPr>
      <w:r>
        <w:rPr>
          <w:rFonts w:ascii="Times New Roman" w:hAnsi="Times New Roman"/>
          <w:sz w:val="18"/>
          <w:szCs w:val="18"/>
        </w:rPr>
      </w:r>
      <w:r>
        <w:rPr>
          <w:rFonts w:ascii="Times New Roman" w:hAnsi="Times New Roman"/>
          <w:sz w:val="18"/>
          <w:szCs w:val="18"/>
        </w:rPr>
      </w:r>
      <w:r>
        <w:rPr>
          <w:rFonts w:ascii="Times New Roman" w:hAnsi="Times New Roman"/>
          <w:sz w:val="18"/>
          <w:szCs w:val="18"/>
        </w:rPr>
      </w:r>
    </w:p>
    <w:p>
      <w:pPr>
        <w:rPr>
          <w:rFonts w:ascii="Times New Roman" w:hAnsi="Times New Roman"/>
          <w:sz w:val="24"/>
          <w:szCs w:val="24"/>
        </w:rPr>
        <w:pBdr>
          <w:bottom w:val="single" w:color="000000" w:sz="12" w:space="1"/>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p>
      <w:pPr>
        <w:rPr>
          <w:bCs/>
        </w:rPr>
      </w:pPr>
      <w:r>
        <w:rPr>
          <w:rFonts w:ascii="Times New Roman" w:hAnsi="Times New Roman"/>
          <w:sz w:val="24"/>
          <w:szCs w:val="24"/>
        </w:rPr>
        <w:t xml:space="preserve">               </w:t>
      </w:r>
      <w:r>
        <w:rPr>
          <w:bCs/>
        </w:rPr>
      </w:r>
      <w:r>
        <w:rPr>
          <w:bCs/>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bCs/>
        </w:rPr>
      </w:pPr>
      <w:r>
        <w:rPr>
          <w:bCs/>
        </w:rPr>
      </w:r>
      <w:r>
        <w:rPr>
          <w:bCs/>
        </w:rPr>
      </w:r>
      <w:r>
        <w:rPr>
          <w:bCs/>
        </w:rPr>
      </w:r>
    </w:p>
    <w:p>
      <w:pPr>
        <w:ind w:left="6663"/>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 28</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6663"/>
        <w:tabs>
          <w:tab w:val="left" w:pos="11624" w:leader="none"/>
        </w:tabs>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ind w:firstLine="567"/>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67"/>
        <w:jc w:val="center"/>
        <w:rPr>
          <w:rFonts w:ascii="Times New Roman" w:hAnsi="Times New Roman" w:cs="Times New Roman"/>
          <w:sz w:val="26"/>
          <w:szCs w:val="26"/>
        </w:rPr>
      </w:pPr>
      <w:r>
        <w:rPr>
          <w:rFonts w:ascii="Times New Roman" w:hAnsi="Times New Roman" w:cs="Times New Roman"/>
          <w:sz w:val="26"/>
          <w:szCs w:val="26"/>
        </w:rPr>
        <w:t xml:space="preserve">Календарно-сетевой график</w:t>
      </w:r>
      <w:r>
        <w:rPr>
          <w:rFonts w:ascii="Times New Roman" w:hAnsi="Times New Roman" w:cs="Times New Roman"/>
          <w:sz w:val="26"/>
          <w:szCs w:val="26"/>
        </w:rPr>
      </w:r>
      <w:r>
        <w:rPr>
          <w:rFonts w:ascii="Times New Roman" w:hAnsi="Times New Roman" w:cs="Times New Roman"/>
          <w:sz w:val="26"/>
          <w:szCs w:val="26"/>
        </w:rPr>
      </w:r>
    </w:p>
    <w:p>
      <w:pPr>
        <w:ind w:firstLine="567"/>
        <w:jc w:val="center"/>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rPr>
          <w:rFonts w:ascii="Times New Roman" w:hAnsi="Times New Roman" w:cs="Times New Roman"/>
          <w:sz w:val="26"/>
          <w:szCs w:val="26"/>
        </w:rPr>
      </w:pPr>
      <w:r>
        <w:rPr>
          <w:rFonts w:ascii="Times New Roman" w:hAnsi="Times New Roman" w:cs="Times New Roman"/>
          <w:sz w:val="26"/>
          <w:szCs w:val="26"/>
        </w:rPr>
        <mc:AlternateContent>
          <mc:Choice Requires="wpg">
            <w:drawing>
              <wp:inline xmlns:wp="http://schemas.openxmlformats.org/drawingml/2006/wordprocessingDrawing" distT="0" distB="0" distL="0" distR="0">
                <wp:extent cx="6030595" cy="3527154"/>
                <wp:effectExtent l="0" t="0" r="825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pic:cNvPicPr>
                        <pic:nvPr/>
                      </pic:nvPicPr>
                      <pic:blipFill>
                        <a:blip r:embed="rId40"/>
                        <a:stretch/>
                      </pic:blipFill>
                      <pic:spPr bwMode="auto">
                        <a:xfrm>
                          <a:off x="0" y="0"/>
                          <a:ext cx="6030595" cy="352715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width:474.85pt;height:277.73pt;mso-wrap-distance-left:0.00pt;mso-wrap-distance-top:0.00pt;mso-wrap-distance-right:0.00pt;mso-wrap-distance-bottom:0.00pt;" stroked="f">
                <v:path textboxrect="0,0,0,0"/>
                <v:imagedata r:id="rId40" o:title=""/>
              </v:shape>
            </w:pict>
          </mc:Fallback>
        </mc:AlternateContent>
      </w:r>
      <w:r>
        <w:rPr>
          <w:rFonts w:ascii="Times New Roman" w:hAnsi="Times New Roman" w:cs="Times New Roman"/>
          <w:sz w:val="26"/>
          <w:szCs w:val="26"/>
        </w:rPr>
      </w:r>
      <w:r>
        <w:rPr>
          <w:rFonts w:ascii="Times New Roman" w:hAnsi="Times New Roman" w:cs="Times New Roman"/>
          <w:sz w:val="26"/>
          <w:szCs w:val="26"/>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sz w:val="24"/>
                <w:szCs w:val="24"/>
              </w:rPr>
              <w:pBdr>
                <w:bottom w:val="single" w:color="000000" w:sz="12" w:space="1"/>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firstLine="567"/>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r>
      <w:r>
        <w:rPr>
          <w:rFonts w:ascii="Times New Roman" w:hAnsi="Times New Roman" w:cs="Times New Roman"/>
          <w:b/>
          <w:bCs/>
          <w:color w:val="000000"/>
          <w:sz w:val="26"/>
          <w:szCs w:val="26"/>
        </w:rPr>
      </w:r>
      <w:r>
        <w:rPr>
          <w:rFonts w:ascii="Times New Roman" w:hAnsi="Times New Roman" w:cs="Times New Roman"/>
          <w:b/>
          <w:bCs/>
          <w:color w:val="000000"/>
          <w:sz w:val="26"/>
          <w:szCs w:val="26"/>
        </w:rPr>
      </w:r>
    </w:p>
    <w:p>
      <w:pPr>
        <w:rPr>
          <w:rFonts w:ascii="Times New Roman" w:hAnsi="Times New Roman" w:cs="Times New Roman"/>
        </w:rPr>
        <w:sectPr>
          <w:footnotePr/>
          <w:endnotePr/>
          <w:type w:val="nextPage"/>
          <w:pgSz w:w="11907" w:h="16840" w:orient="portrait"/>
          <w:pgMar w:top="993" w:right="709" w:bottom="851" w:left="170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11199"/>
        <w:shd w:val="clear" w:color="auto" w:fill="ffffff"/>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Приложение 29 </w:t>
      </w:r>
      <w:r>
        <w:rPr>
          <w:rFonts w:ascii="Times New Roman" w:hAnsi="Times New Roman" w:cs="Times New Roman"/>
          <w:bCs/>
          <w:color w:val="000000"/>
          <w:sz w:val="24"/>
          <w:szCs w:val="24"/>
        </w:rPr>
      </w:r>
      <w:r>
        <w:rPr>
          <w:rFonts w:ascii="Times New Roman" w:hAnsi="Times New Roman" w:cs="Times New Roman"/>
          <w:bCs/>
          <w:color w:val="000000"/>
          <w:sz w:val="24"/>
          <w:szCs w:val="24"/>
        </w:rPr>
      </w:r>
    </w:p>
    <w:p>
      <w:pPr>
        <w:ind w:left="11199"/>
        <w:rPr>
          <w:rFonts w:ascii="Times New Roman" w:hAnsi="Times New Roman" w:cs="Times New Roman"/>
          <w:sz w:val="24"/>
          <w:szCs w:val="24"/>
        </w:rPr>
      </w:pPr>
      <w:r>
        <w:rPr>
          <w:rFonts w:ascii="Times New Roman" w:hAnsi="Times New Roman" w:cs="Times New Roman"/>
          <w:sz w:val="24"/>
          <w:szCs w:val="24"/>
        </w:rPr>
        <w:t xml:space="preserve">к Договору №_____</w:t>
      </w:r>
      <w:r>
        <w:rPr>
          <w:rFonts w:ascii="Times New Roman" w:hAnsi="Times New Roman" w:cs="Times New Roman"/>
          <w:sz w:val="24"/>
          <w:szCs w:val="24"/>
        </w:rPr>
      </w:r>
      <w:r>
        <w:rPr>
          <w:rFonts w:ascii="Times New Roman" w:hAnsi="Times New Roman" w:cs="Times New Roman"/>
          <w:sz w:val="24"/>
          <w:szCs w:val="24"/>
        </w:rPr>
      </w:r>
    </w:p>
    <w:p>
      <w:pPr>
        <w:ind w:left="11199"/>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p>
      <w:pPr>
        <w:jc w:val="center"/>
        <w:shd w:val="clear" w:color="auto" w:fill="ffffff"/>
        <w:rPr>
          <w:rFonts w:ascii="Times New Roman" w:hAnsi="Times New Roman" w:cs="Times New Roman"/>
          <w:b/>
          <w:bCs/>
          <w:color w:val="000000"/>
          <w:sz w:val="24"/>
          <w:szCs w:val="24"/>
        </w:rPr>
      </w:pPr>
      <w:r>
        <w:rPr>
          <w:rFonts w:ascii="Times New Roman" w:hAnsi="Times New Roman" w:cs="Times New Roman"/>
          <w:b/>
          <w:i/>
          <w:color w:val="000000"/>
          <w:sz w:val="24"/>
          <w:szCs w:val="24"/>
        </w:rPr>
        <w:t xml:space="preserve">Спецификация оборудования, материалов, запасных частей к оборудованию, приобретаемого(</w:t>
      </w:r>
      <w:r>
        <w:rPr>
          <w:rFonts w:ascii="Times New Roman" w:hAnsi="Times New Roman" w:cs="Times New Roman"/>
          <w:b/>
          <w:i/>
          <w:color w:val="000000"/>
          <w:sz w:val="24"/>
          <w:szCs w:val="24"/>
        </w:rPr>
        <w:t xml:space="preserve">ых</w:t>
      </w:r>
      <w:r>
        <w:rPr>
          <w:rFonts w:ascii="Times New Roman" w:hAnsi="Times New Roman" w:cs="Times New Roman"/>
          <w:b/>
          <w:i/>
          <w:color w:val="000000"/>
          <w:sz w:val="24"/>
          <w:szCs w:val="24"/>
        </w:rPr>
        <w:t xml:space="preserve">) и поставляемого(</w:t>
      </w:r>
      <w:r>
        <w:rPr>
          <w:rFonts w:ascii="Times New Roman" w:hAnsi="Times New Roman" w:cs="Times New Roman"/>
          <w:b/>
          <w:i/>
          <w:color w:val="000000"/>
          <w:sz w:val="24"/>
          <w:szCs w:val="24"/>
        </w:rPr>
        <w:t xml:space="preserve">ых</w:t>
      </w:r>
      <w:r>
        <w:rPr>
          <w:rFonts w:ascii="Times New Roman" w:hAnsi="Times New Roman" w:cs="Times New Roman"/>
          <w:b/>
          <w:i/>
          <w:color w:val="000000"/>
          <w:sz w:val="24"/>
          <w:szCs w:val="24"/>
        </w:rPr>
        <w:t xml:space="preserve">) для выполнения работ</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bl>
      <w:tblPr>
        <w:tblW w:w="15749" w:type="dxa"/>
        <w:tblInd w:w="-112" w:type="dxa"/>
        <w:tblLayout w:type="fixed"/>
        <w:tblCellMar>
          <w:left w:w="30" w:type="dxa"/>
          <w:right w:w="30" w:type="dxa"/>
        </w:tblCellMar>
        <w:tblLook w:val="00A0" w:firstRow="1" w:lastRow="0" w:firstColumn="1" w:lastColumn="0" w:noHBand="0" w:noVBand="0"/>
      </w:tblPr>
      <w:tblGrid>
        <w:gridCol w:w="709"/>
        <w:gridCol w:w="1134"/>
        <w:gridCol w:w="993"/>
        <w:gridCol w:w="373"/>
        <w:gridCol w:w="902"/>
        <w:gridCol w:w="468"/>
        <w:gridCol w:w="950"/>
        <w:gridCol w:w="850"/>
        <w:gridCol w:w="993"/>
        <w:gridCol w:w="1417"/>
        <w:gridCol w:w="1276"/>
        <w:gridCol w:w="1701"/>
        <w:gridCol w:w="1276"/>
        <w:gridCol w:w="1245"/>
        <w:gridCol w:w="1462"/>
      </w:tblGrid>
      <w:tr>
        <w:tblPrEx/>
        <w:trPr>
          <w:gridAfter w:val="9"/>
          <w:trHeight w:val="216"/>
        </w:trPr>
        <w:tc>
          <w:tcPr>
            <w:gridSpan w:val="4"/>
            <w:tcW w:w="3209" w:type="dxa"/>
            <w:textDirection w:val="lrTb"/>
            <w:noWrap w:val="false"/>
          </w:tcPr>
          <w:p>
            <w:pP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Наименование титула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tcW w:w="1370" w:type="dxa"/>
            <w:textDirection w:val="lrTb"/>
            <w:noWrap w:val="false"/>
          </w:tcPr>
          <w:p>
            <w:pPr>
              <w:widowControl/>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r>
            <w:r>
              <w:rPr>
                <w:rFonts w:ascii="Times New Roman" w:hAnsi="Times New Roman" w:cs="Times New Roman"/>
                <w:color w:val="000000"/>
                <w:sz w:val="24"/>
                <w:szCs w:val="24"/>
                <w:u w:val="single"/>
              </w:rPr>
            </w:r>
            <w:r>
              <w:rPr>
                <w:rFonts w:ascii="Times New Roman" w:hAnsi="Times New Roman" w:cs="Times New Roman"/>
                <w:color w:val="000000"/>
                <w:sz w:val="24"/>
                <w:szCs w:val="24"/>
                <w:u w:val="single"/>
              </w:rPr>
            </w:r>
          </w:p>
        </w:tc>
      </w:tr>
      <w:tr>
        <w:tblPrEx/>
        <w:trPr>
          <w:gridAfter w:val="9"/>
          <w:trHeight w:val="216"/>
        </w:trPr>
        <w:tc>
          <w:tcPr>
            <w:gridSpan w:val="4"/>
            <w:tcW w:w="3209" w:type="dxa"/>
            <w:textDirection w:val="lrTb"/>
            <w:noWrap w:val="false"/>
          </w:tcPr>
          <w:p>
            <w:pP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Наименование подрядчика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tcW w:w="1370" w:type="dxa"/>
            <w:textDirection w:val="lrTb"/>
            <w:noWrap w:val="false"/>
          </w:tcPr>
          <w:p>
            <w:pPr>
              <w:widowControl/>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r>
            <w:r>
              <w:rPr>
                <w:rFonts w:ascii="Times New Roman" w:hAnsi="Times New Roman" w:cs="Times New Roman"/>
                <w:color w:val="000000"/>
                <w:sz w:val="24"/>
                <w:szCs w:val="24"/>
                <w:u w:val="single"/>
              </w:rPr>
            </w:r>
            <w:r>
              <w:rPr>
                <w:rFonts w:ascii="Times New Roman" w:hAnsi="Times New Roman" w:cs="Times New Roman"/>
                <w:color w:val="000000"/>
                <w:sz w:val="24"/>
                <w:szCs w:val="24"/>
                <w:u w:val="single"/>
              </w:rPr>
            </w:r>
          </w:p>
        </w:tc>
      </w:tr>
      <w:tr>
        <w:tblPrEx/>
        <w:trPr>
          <w:gridAfter w:val="9"/>
          <w:trHeight w:val="216"/>
        </w:trPr>
        <w:tc>
          <w:tcPr>
            <w:gridSpan w:val="4"/>
            <w:tcW w:w="3209" w:type="dxa"/>
            <w:textDirection w:val="lrTb"/>
            <w:noWrap w:val="false"/>
          </w:tcPr>
          <w:p>
            <w:pP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Номер договора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tcW w:w="1370" w:type="dxa"/>
            <w:textDirection w:val="lrTb"/>
            <w:noWrap w:val="false"/>
          </w:tcPr>
          <w:p>
            <w:pPr>
              <w:widowControl/>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r>
            <w:r>
              <w:rPr>
                <w:rFonts w:ascii="Times New Roman" w:hAnsi="Times New Roman" w:cs="Times New Roman"/>
                <w:color w:val="000000"/>
                <w:sz w:val="24"/>
                <w:szCs w:val="24"/>
                <w:u w:val="single"/>
              </w:rPr>
            </w:r>
            <w:r>
              <w:rPr>
                <w:rFonts w:ascii="Times New Roman" w:hAnsi="Times New Roman" w:cs="Times New Roman"/>
                <w:color w:val="000000"/>
                <w:sz w:val="24"/>
                <w:szCs w:val="24"/>
                <w:u w:val="single"/>
              </w:rPr>
            </w:r>
          </w:p>
        </w:tc>
      </w:tr>
      <w:tr>
        <w:tblPrEx/>
        <w:trPr>
          <w:trHeight w:val="1656"/>
        </w:trPr>
        <w:tc>
          <w:tcPr>
            <w:shd w:val="clear" w:color="c0c0c0" w:fill="ccccff"/>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п/п</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ffcc"/>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PID CIUS</w:t>
            </w:r>
            <w:r>
              <w:rPr>
                <w:rFonts w:ascii="Times New Roman" w:hAnsi="Times New Roman" w:cs="Times New Roman"/>
                <w:b/>
                <w:bCs/>
                <w:color w:val="000000"/>
                <w:sz w:val="24"/>
                <w:szCs w:val="24"/>
              </w:rPr>
              <w:br/>
            </w:r>
            <w:r>
              <w:rPr>
                <w:rFonts w:ascii="Times New Roman" w:hAnsi="Times New Roman" w:cs="Times New Roman"/>
                <w:b/>
                <w:bCs/>
                <w:color w:val="000000"/>
                <w:sz w:val="24"/>
                <w:szCs w:val="24"/>
              </w:rPr>
              <w:t xml:space="preserve">(заполняется Заказчиком)</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Номенклатура МТР</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shd w:val="clear" w:color="c0c0c0" w:fill="ccccff"/>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Марка, тип, Гост, ТУ</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shd w:val="clear" w:color="c0c0c0" w:fill="ccccff"/>
            <w:tcBorders>
              <w:top w:val="single" w:color="auto" w:sz="4" w:space="0"/>
              <w:left w:val="single" w:color="auto"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Единица измерения</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Количество</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Срок поставки</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Срок заключения договора с поставщиком МТР</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Цена на продукцию за единицу без НДС, руб.</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Стоимость продукции без НДС, руб.</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000000" w:fill="ccccff"/>
            <w:tcBorders>
              <w:top w:val="single" w:color="auto" w:sz="4" w:space="0"/>
              <w:left w:val="single" w:color="auto" w:sz="4" w:space="0"/>
              <w:right w:val="single" w:color="auto" w:sz="4" w:space="0"/>
            </w:tcBorders>
            <w:tcW w:w="1276" w:type="dxa"/>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Гарантийный срок</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000000" w:fill="ccccff"/>
            <w:tcBorders>
              <w:top w:val="single" w:color="auto"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Страна происхождения товара</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jc w:val="center"/>
              <w:spacing w:after="160" w:line="259" w:lineRule="auto"/>
              <w:widowControl/>
              <w:rPr>
                <w:rFonts w:ascii="Times New Roman" w:hAnsi="Times New Roman" w:cs="Times New Roman"/>
                <w:b/>
                <w:sz w:val="24"/>
                <w:szCs w:val="24"/>
              </w:rPr>
            </w:pPr>
            <w:r>
              <w:rPr>
                <w:rFonts w:ascii="Times New Roman" w:hAnsi="Times New Roman" w:cs="Times New Roman"/>
                <w:b/>
                <w:sz w:val="24"/>
                <w:szCs w:val="24"/>
              </w:rPr>
              <w:t xml:space="preserve">Примечание</w:t>
            </w:r>
            <w:r>
              <w:rPr>
                <w:rFonts w:ascii="Times New Roman" w:hAnsi="Times New Roman" w:cs="Times New Roman"/>
                <w:b/>
                <w:sz w:val="24"/>
                <w:szCs w:val="24"/>
              </w:rPr>
            </w:r>
            <w:r>
              <w:rPr>
                <w:rFonts w:ascii="Times New Roman" w:hAnsi="Times New Roman" w:cs="Times New Roman"/>
                <w:b/>
                <w:sz w:val="24"/>
                <w:szCs w:val="24"/>
              </w:rPr>
            </w:r>
          </w:p>
        </w:tc>
      </w:tr>
      <w:tr>
        <w:tblPrEx/>
        <w:trPr>
          <w:trHeight w:val="300"/>
        </w:trPr>
        <w:tc>
          <w:tcPr>
            <w:shd w:val="clear" w:color="c0c0c0" w:fill="ccccff"/>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2</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3</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shd w:val="clear" w:color="c0c0c0" w:fill="ccccff"/>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4</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gridSpan w:val="2"/>
            <w:shd w:val="clear" w:color="c0c0c0" w:fill="ccccff"/>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5</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7</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8</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9</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10</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single" w:color="auto" w:sz="4" w:space="0"/>
              <w:left w:val="none" w:color="000000" w:sz="4" w:space="0"/>
              <w:bottom w:val="single" w:color="auto" w:sz="4" w:space="0"/>
              <w:right w:val="single" w:color="auto" w:sz="4" w:space="0"/>
            </w:tcBorders>
            <w:tcW w:w="1276" w:type="dxa"/>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11</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c0c0c0" w:fill="ccccff"/>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jc w:val="center"/>
              <w:widowControl/>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12</w:t>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rPr>
                <w:rFonts w:ascii="Times New Roman" w:hAnsi="Times New Roman" w:cs="Times New Roman"/>
                <w:b/>
              </w:rPr>
            </w:pPr>
            <w:r>
              <w:rPr>
                <w:rFonts w:ascii="Times New Roman" w:hAnsi="Times New Roman" w:cs="Times New Roman"/>
                <w:b/>
              </w:rPr>
              <w:t xml:space="preserve">13</w:t>
            </w:r>
            <w:r>
              <w:rPr>
                <w:rFonts w:ascii="Times New Roman" w:hAnsi="Times New Roman" w:cs="Times New Roman"/>
                <w:b/>
              </w:rPr>
            </w:r>
            <w:r>
              <w:rPr>
                <w:rFonts w:ascii="Times New Roman" w:hAnsi="Times New Roman" w:cs="Times New Roman"/>
                <w:b/>
              </w:rP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r>
        <w:tblPrEx/>
        <w:trPr>
          <w:trHeight w:val="255"/>
        </w:trPr>
        <w:tc>
          <w:tcPr>
            <w:tcBorders>
              <w:top w:val="none" w:color="000000" w:sz="4" w:space="0"/>
              <w:left w:val="single" w:color="auto" w:sz="4" w:space="0"/>
              <w:bottom w:val="single" w:color="auto" w:sz="4" w:space="0"/>
              <w:right w:val="single" w:color="auto" w:sz="4" w:space="0"/>
            </w:tcBorders>
            <w:tcW w:w="709"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000000" w:fill="ccffcc"/>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gridSpan w:val="2"/>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993"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none" w:color="000000" w:sz="4" w:space="0"/>
              <w:left w:val="none" w:color="000000" w:sz="4" w:space="0"/>
              <w:bottom w:val="single" w:color="auto" w:sz="4" w:space="0"/>
              <w:right w:val="single" w:color="auto" w:sz="4" w:space="0"/>
            </w:tcBorders>
            <w:tcW w:w="1701" w:type="dxa"/>
            <w:vAlign w:val="center"/>
            <w:textDirection w:val="lrTb"/>
            <w:noWrap w:val="false"/>
          </w:tcPr>
          <w:p>
            <w:pPr>
              <w:jc w:val="center"/>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tc>
        <w:tc>
          <w:tcPr>
            <w:tcBorders>
              <w:top w:val="single" w:color="auto" w:sz="4" w:space="0"/>
              <w:left w:val="none" w:color="000000" w:sz="4" w:space="0"/>
              <w:bottom w:val="single" w:color="auto" w:sz="4" w:space="0"/>
              <w:right w:val="single" w:color="auto" w:sz="4" w:space="0"/>
            </w:tcBorders>
            <w:tcW w:w="1276" w:type="dxa"/>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single" w:color="auto" w:sz="4" w:space="0"/>
              <w:bottom w:val="single" w:color="auto" w:sz="4" w:space="0"/>
              <w:right w:val="single" w:color="auto" w:sz="4" w:space="0"/>
            </w:tcBorders>
            <w:tcW w:w="1245" w:type="dxa"/>
            <w:vAlign w:val="center"/>
            <w:textDirection w:val="lrTb"/>
            <w:noWrap w:val="false"/>
          </w:tcPr>
          <w:p>
            <w:pPr>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c>
        <w:tc>
          <w:tcPr>
            <w:shd w:val="clear" w:color="auto" w:fill="auto"/>
            <w:tcBorders>
              <w:top w:val="single" w:color="auto" w:sz="4" w:space="0"/>
              <w:bottom w:val="single" w:color="auto" w:sz="4" w:space="0"/>
              <w:right w:val="single" w:color="auto" w:sz="4" w:space="0"/>
            </w:tcBorders>
            <w:tcW w:w="1462" w:type="dxa"/>
            <w:textDirection w:val="lrTb"/>
            <w:noWrap w:val="false"/>
          </w:tcPr>
          <w:p>
            <w:pPr>
              <w:spacing w:after="160" w:line="259" w:lineRule="auto"/>
              <w:widowControl/>
            </w:pPr>
            <w:r/>
            <w:r/>
          </w:p>
        </w:tc>
      </w:tr>
    </w:tbl>
    <w:p>
      <w:pPr>
        <w:shd w:val="clear" w:color="auto" w:fill="ffffff"/>
        <w:rPr>
          <w:rFonts w:ascii="Times New Roman" w:hAnsi="Times New Roman" w:cs="Times New Roman"/>
          <w:b/>
          <w:bCs/>
          <w:color w:val="000000"/>
          <w:sz w:val="24"/>
          <w:szCs w:val="24"/>
        </w:rPr>
      </w:pPr>
      <w:r>
        <w:rPr>
          <w:rFonts w:ascii="Times New Roman" w:hAnsi="Times New Roman" w:cs="Times New Roman"/>
          <w:b/>
          <w:bCs/>
          <w:color w:val="000000"/>
          <w:sz w:val="24"/>
          <w:szCs w:val="24"/>
        </w:rPr>
      </w:r>
      <w:r>
        <w:rPr>
          <w:rFonts w:ascii="Times New Roman" w:hAnsi="Times New Roman" w:cs="Times New Roman"/>
          <w:b/>
          <w:bCs/>
          <w:color w:val="000000"/>
          <w:sz w:val="24"/>
          <w:szCs w:val="24"/>
        </w:rPr>
      </w:r>
      <w:r>
        <w:rPr>
          <w:rFonts w:ascii="Times New Roman" w:hAnsi="Times New Roman" w:cs="Times New Roman"/>
          <w:b/>
          <w:bCs/>
          <w:color w:val="000000"/>
          <w:sz w:val="24"/>
          <w:szCs w:val="24"/>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rPr>
        <w:sectPr>
          <w:footnotePr/>
          <w:endnotePr/>
          <w:type w:val="nextPage"/>
          <w:pgSz w:w="16840" w:h="11907" w:orient="landscape"/>
          <w:pgMar w:top="993" w:right="1134" w:bottom="709" w:left="85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10773"/>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t xml:space="preserve">Приложение 30 к Договору №_____</w:t>
      </w:r>
      <w:r>
        <w:rPr>
          <w:rFonts w:ascii="Times New Roman" w:hAnsi="Times New Roman" w:cs="Times New Roman"/>
          <w:sz w:val="24"/>
          <w:szCs w:val="24"/>
        </w:rPr>
      </w:r>
      <w:r>
        <w:rPr>
          <w:rFonts w:ascii="Times New Roman" w:hAnsi="Times New Roman" w:cs="Times New Roman"/>
          <w:sz w:val="24"/>
          <w:szCs w:val="24"/>
        </w:rPr>
      </w:r>
    </w:p>
    <w:p>
      <w:pPr>
        <w:ind w:left="10773"/>
        <w:rPr>
          <w:rFonts w:ascii="Times New Roman" w:hAnsi="Times New Roman" w:cs="Times New Roman"/>
          <w:sz w:val="24"/>
          <w:szCs w:val="24"/>
        </w:rPr>
      </w:pPr>
      <w:r>
        <w:rPr>
          <w:rFonts w:ascii="Times New Roman" w:hAnsi="Times New Roman" w:cs="Times New Roman"/>
          <w:sz w:val="24"/>
          <w:szCs w:val="24"/>
        </w:rPr>
        <w:t xml:space="preserve">от «____» _____________2024 г.</w:t>
      </w:r>
      <w:r>
        <w:rPr>
          <w:rFonts w:ascii="Times New Roman" w:hAnsi="Times New Roman" w:cs="Times New Roman"/>
          <w:sz w:val="24"/>
          <w:szCs w:val="24"/>
        </w:rPr>
      </w:r>
      <w:r>
        <w:rPr>
          <w:rFonts w:ascii="Times New Roman" w:hAnsi="Times New Roman" w:cs="Times New Roman"/>
          <w:sz w:val="24"/>
          <w:szCs w:val="24"/>
        </w:rPr>
      </w:r>
    </w:p>
    <w:p>
      <w:pPr>
        <w:ind w:left="8647"/>
        <w:rPr>
          <w:rFonts w:ascii="Times New Roman" w:hAnsi="Times New Roman" w:cs="Times New Roman"/>
          <w:sz w:val="16"/>
          <w:szCs w:val="16"/>
        </w:rPr>
      </w:pPr>
      <w:r>
        <w:rPr>
          <w:rFonts w:ascii="Times New Roman" w:hAnsi="Times New Roman" w:cs="Times New Roman"/>
          <w:sz w:val="16"/>
          <w:szCs w:val="16"/>
        </w:rPr>
      </w:r>
      <w:r>
        <w:rPr>
          <w:rFonts w:ascii="Times New Roman" w:hAnsi="Times New Roman" w:cs="Times New Roman"/>
          <w:sz w:val="16"/>
          <w:szCs w:val="16"/>
        </w:rPr>
      </w:r>
      <w:r>
        <w:rPr>
          <w:rFonts w:ascii="Times New Roman" w:hAnsi="Times New Roman" w:cs="Times New Roman"/>
          <w:sz w:val="16"/>
          <w:szCs w:val="16"/>
        </w:rPr>
      </w:r>
    </w:p>
    <w:p>
      <w:pPr>
        <w:jc w:val="center"/>
        <w:rPr>
          <w:rFonts w:ascii="Times New Roman" w:hAnsi="Times New Roman"/>
          <w:b/>
          <w:sz w:val="24"/>
          <w:szCs w:val="24"/>
        </w:rPr>
      </w:pPr>
      <w:r>
        <w:rPr>
          <w:rFonts w:ascii="Times New Roman" w:hAnsi="Times New Roman"/>
          <w:b/>
          <w:sz w:val="24"/>
          <w:szCs w:val="24"/>
        </w:rPr>
        <w:t xml:space="preserve">Форма справки о цепочке собственников*</w:t>
      </w:r>
      <w:r>
        <w:rPr>
          <w:rFonts w:ascii="Times New Roman" w:hAnsi="Times New Roman"/>
          <w:b/>
          <w:sz w:val="24"/>
          <w:szCs w:val="24"/>
        </w:rPr>
      </w:r>
      <w:r>
        <w:rPr>
          <w:rFonts w:ascii="Times New Roman" w:hAnsi="Times New Roman"/>
          <w:b/>
          <w:sz w:val="24"/>
          <w:szCs w:val="24"/>
        </w:rPr>
      </w:r>
    </w:p>
    <w:tbl>
      <w:tblPr>
        <w:tblW w:w="0" w:type="dxa"/>
        <w:tblInd w:w="-601" w:type="dxa"/>
        <w:tblCellMar>
          <w:left w:w="0" w:type="dxa"/>
          <w:right w:w="0" w:type="dxa"/>
        </w:tblCellMar>
        <w:tblLook w:val="04A0" w:firstRow="1" w:lastRow="0" w:firstColumn="1" w:lastColumn="0" w:noHBand="0" w:noVBand="1"/>
      </w:tblPr>
      <w:tblGrid>
        <w:gridCol w:w="453"/>
        <w:gridCol w:w="504"/>
        <w:gridCol w:w="565"/>
        <w:gridCol w:w="1179"/>
        <w:gridCol w:w="720"/>
        <w:gridCol w:w="1148"/>
        <w:gridCol w:w="1432"/>
        <w:gridCol w:w="559"/>
        <w:gridCol w:w="499"/>
        <w:gridCol w:w="587"/>
        <w:gridCol w:w="1610"/>
        <w:gridCol w:w="1029"/>
        <w:gridCol w:w="1393"/>
        <w:gridCol w:w="1166"/>
        <w:gridCol w:w="1199"/>
        <w:gridCol w:w="1393"/>
      </w:tblGrid>
      <w:tr>
        <w:tblPrEx/>
        <w:trPr>
          <w:trHeight w:val="300"/>
        </w:trPr>
        <w:tc>
          <w:tcPr>
            <w:tcBorders>
              <w:top w:val="single" w:color="FFFFFF" w:sz="8" w:space="0"/>
              <w:left w:val="single" w:color="FFFFFF" w:sz="8" w:space="0"/>
              <w:bottom w:val="single" w:color="FFFFFF" w:sz="8" w:space="0"/>
              <w:right w:val="single" w:color="FFFFFF" w:sz="8" w:space="0"/>
            </w:tcBorders>
            <w:tcMar>
              <w:left w:w="108" w:type="dxa"/>
              <w:top w:w="0" w:type="dxa"/>
              <w:right w:w="108" w:type="dxa"/>
              <w:bottom w:w="0" w:type="dxa"/>
            </w:tcMar>
            <w:tcW w:w="453" w:type="dxa"/>
            <w:vAlign w:val="bottom"/>
            <w:textDirection w:val="lrTb"/>
            <w:noWrap/>
          </w:tcPr>
          <w:p>
            <w:pPr>
              <w:rPr>
                <w:rFonts w:ascii="Times New Roman" w:hAnsi="Times New Roman"/>
                <w:color w:val="000000"/>
              </w:rPr>
            </w:pPr>
            <w:r>
              <w:rPr>
                <w:rFonts w:ascii="Times New Roman" w:hAnsi="Times New Roman"/>
                <w:color w:val="000000"/>
                <w:sz w:val="24"/>
                <w:szCs w:val="24"/>
              </w:rPr>
              <w:t xml:space="preserve"> </w:t>
            </w:r>
            <w:r>
              <w:rPr>
                <w:rFonts w:ascii="Times New Roman" w:hAnsi="Times New Roman"/>
                <w:color w:val="000000"/>
              </w:rPr>
            </w:r>
            <w:r>
              <w:rPr>
                <w:rFonts w:ascii="Times New Roman" w:hAnsi="Times New Roman"/>
                <w:color w:val="000000"/>
              </w:rPr>
            </w:r>
          </w:p>
        </w:tc>
        <w:tc>
          <w:tcPr>
            <w:gridSpan w:val="14"/>
            <w:tcBorders>
              <w:top w:val="single" w:color="FFFFFF" w:sz="8" w:space="0"/>
              <w:left w:val="none" w:color="000000" w:sz="4" w:space="0"/>
              <w:bottom w:val="single" w:color="FFFFFF" w:sz="8" w:space="0"/>
              <w:right w:val="single" w:color="FFFFFF" w:sz="8" w:space="0"/>
            </w:tcBorders>
            <w:tcMar>
              <w:left w:w="108" w:type="dxa"/>
              <w:top w:w="0" w:type="dxa"/>
              <w:right w:w="108" w:type="dxa"/>
              <w:bottom w:w="0" w:type="dxa"/>
            </w:tcMar>
            <w:tcW w:w="13439" w:type="dxa"/>
            <w:vAlign w:val="bottom"/>
            <w:textDirection w:val="lrTb"/>
            <w:noWrap/>
          </w:tcPr>
          <w:p>
            <w:pPr>
              <w:jc w:val="center"/>
              <w:rPr>
                <w:rFonts w:ascii="Times New Roman" w:hAnsi="Times New Roman"/>
                <w:b/>
                <w:bCs/>
                <w:color w:val="000000"/>
                <w:sz w:val="24"/>
                <w:szCs w:val="24"/>
              </w:rPr>
            </w:pPr>
            <w:r>
              <w:rPr>
                <w:rFonts w:ascii="Times New Roman" w:hAnsi="Times New Roman"/>
                <w:b/>
                <w:bCs/>
                <w:color w:val="000000"/>
                <w:sz w:val="24"/>
                <w:szCs w:val="24"/>
              </w:rPr>
              <w:t xml:space="preserve">_________________________________________________</w:t>
            </w:r>
            <w:r>
              <w:rPr>
                <w:rFonts w:ascii="Times New Roman" w:hAnsi="Times New Roman"/>
                <w:b/>
                <w:bCs/>
                <w:color w:val="000000"/>
                <w:sz w:val="24"/>
                <w:szCs w:val="24"/>
              </w:rPr>
            </w:r>
            <w:r>
              <w:rPr>
                <w:rFonts w:ascii="Times New Roman" w:hAnsi="Times New Roman"/>
                <w:b/>
                <w:bCs/>
                <w:color w:val="000000"/>
                <w:sz w:val="24"/>
                <w:szCs w:val="24"/>
              </w:rPr>
            </w:r>
          </w:p>
          <w:p>
            <w:pPr>
              <w:jc w:val="center"/>
              <w:rPr>
                <w:rFonts w:ascii="Times New Roman" w:hAnsi="Times New Roman"/>
                <w:i/>
                <w:iCs/>
                <w:color w:val="000000"/>
                <w:sz w:val="24"/>
                <w:szCs w:val="24"/>
              </w:rPr>
            </w:pPr>
            <w:r>
              <w:rPr>
                <w:rFonts w:ascii="Times New Roman" w:hAnsi="Times New Roman"/>
                <w:i/>
                <w:iCs/>
                <w:color w:val="000000"/>
                <w:sz w:val="24"/>
                <w:szCs w:val="24"/>
              </w:rPr>
              <w:t xml:space="preserve">(наименование организации)</w:t>
            </w:r>
            <w:r>
              <w:rPr>
                <w:rFonts w:ascii="Times New Roman" w:hAnsi="Times New Roman"/>
                <w:i/>
                <w:iCs/>
                <w:color w:val="000000"/>
                <w:sz w:val="24"/>
                <w:szCs w:val="24"/>
              </w:rPr>
            </w:r>
            <w:r>
              <w:rPr>
                <w:rFonts w:ascii="Times New Roman" w:hAnsi="Times New Roman"/>
                <w:i/>
                <w:iCs/>
                <w:color w:val="000000"/>
                <w:sz w:val="24"/>
                <w:szCs w:val="24"/>
              </w:rPr>
            </w:r>
          </w:p>
        </w:tc>
        <w:tc>
          <w:tcPr>
            <w:tcBorders>
              <w:top w:val="single" w:color="FFFFFF" w:sz="8" w:space="0"/>
              <w:left w:val="none" w:color="000000" w:sz="4" w:space="0"/>
              <w:bottom w:val="single" w:color="FFFFFF" w:sz="8" w:space="0"/>
              <w:right w:val="single" w:color="FFFFFF" w:sz="8" w:space="0"/>
            </w:tcBorders>
            <w:tcMar>
              <w:left w:w="108" w:type="dxa"/>
              <w:top w:w="0" w:type="dxa"/>
              <w:right w:w="108" w:type="dxa"/>
              <w:bottom w:w="0" w:type="dxa"/>
            </w:tcMar>
            <w:tcW w:w="1276" w:type="dxa"/>
            <w:textDirection w:val="lrTb"/>
            <w:noWrap w:val="false"/>
          </w:tcPr>
          <w:p>
            <w:pPr>
              <w:ind w:left="453"/>
              <w:jc w:val="center"/>
              <w:spacing w:before="120"/>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tc>
      </w:tr>
      <w:tr>
        <w:tblPrEx/>
        <w:trPr>
          <w:trHeight w:val="300"/>
        </w:trPr>
        <w:tc>
          <w:tcPr>
            <w:tcBorders>
              <w:top w:val="none" w:color="000000" w:sz="4" w:space="0"/>
              <w:left w:val="single" w:color="FFFFFF" w:sz="8" w:space="0"/>
              <w:bottom w:val="single" w:color="auto" w:sz="8" w:space="0"/>
              <w:right w:val="single" w:color="FFFFFF" w:sz="8" w:space="0"/>
            </w:tcBorders>
            <w:tcMar>
              <w:left w:w="108" w:type="dxa"/>
              <w:top w:w="0" w:type="dxa"/>
              <w:right w:w="108" w:type="dxa"/>
              <w:bottom w:w="0" w:type="dxa"/>
            </w:tcMar>
            <w:tcW w:w="453" w:type="dxa"/>
            <w:vAlign w:val="bottom"/>
            <w:textDirection w:val="lrTb"/>
            <w:noWrap/>
          </w:tcPr>
          <w:p>
            <w:pPr>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tc>
        <w:tc>
          <w:tcPr>
            <w:gridSpan w:val="14"/>
            <w:tcBorders>
              <w:top w:val="none" w:color="000000" w:sz="4" w:space="0"/>
              <w:left w:val="none" w:color="000000" w:sz="4" w:space="0"/>
              <w:bottom w:val="single" w:color="auto" w:sz="8" w:space="0"/>
              <w:right w:val="single" w:color="FFFFFF" w:sz="8" w:space="0"/>
            </w:tcBorders>
            <w:tcMar>
              <w:left w:w="108" w:type="dxa"/>
              <w:top w:w="0" w:type="dxa"/>
              <w:right w:w="108" w:type="dxa"/>
              <w:bottom w:w="0" w:type="dxa"/>
            </w:tcMar>
            <w:tcW w:w="13439" w:type="dxa"/>
            <w:vAlign w:val="bottom"/>
            <w:textDirection w:val="lrTb"/>
            <w:noWrap/>
          </w:tcPr>
          <w:p>
            <w:pPr>
              <w:jc w:val="center"/>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tc>
        <w:tc>
          <w:tcPr>
            <w:tcBorders>
              <w:top w:val="none" w:color="000000" w:sz="4" w:space="0"/>
              <w:left w:val="none" w:color="000000" w:sz="4" w:space="0"/>
              <w:bottom w:val="single" w:color="auto" w:sz="8" w:space="0"/>
              <w:right w:val="single" w:color="FFFFFF" w:sz="8" w:space="0"/>
            </w:tcBorders>
            <w:tcMar>
              <w:left w:w="108" w:type="dxa"/>
              <w:top w:w="0" w:type="dxa"/>
              <w:right w:w="108" w:type="dxa"/>
              <w:bottom w:w="0" w:type="dxa"/>
            </w:tcMar>
            <w:tcW w:w="1276" w:type="dxa"/>
            <w:textDirection w:val="lrTb"/>
            <w:noWrap w:val="false"/>
          </w:tcPr>
          <w:p>
            <w:pPr>
              <w:jc w:val="center"/>
              <w:rPr>
                <w:rFonts w:ascii="Calibri" w:hAnsi="Calibri" w:cs="Calibri"/>
                <w:color w:val="000000"/>
                <w:sz w:val="24"/>
                <w:szCs w:val="24"/>
              </w:rPr>
            </w:pPr>
            <w:r>
              <w:rPr>
                <w:rFonts w:ascii="Calibri" w:hAnsi="Calibri" w:cs="Calibri"/>
                <w:color w:val="000000"/>
                <w:sz w:val="24"/>
                <w:szCs w:val="24"/>
              </w:rPr>
            </w:r>
            <w:r>
              <w:rPr>
                <w:rFonts w:ascii="Calibri" w:hAnsi="Calibri" w:cs="Calibri"/>
                <w:color w:val="000000"/>
                <w:sz w:val="24"/>
                <w:szCs w:val="24"/>
              </w:rPr>
            </w:r>
            <w:r>
              <w:rPr>
                <w:rFonts w:ascii="Calibri" w:hAnsi="Calibri" w:cs="Calibri"/>
                <w:color w:val="000000"/>
                <w:sz w:val="24"/>
                <w:szCs w:val="24"/>
              </w:rPr>
            </w:r>
          </w:p>
        </w:tc>
      </w:tr>
      <w:tr>
        <w:tblPrEx/>
        <w:trPr>
          <w:trHeight w:val="300"/>
        </w:trPr>
        <w:tc>
          <w:tcPr>
            <w:tcBorders>
              <w:top w:val="none" w:color="000000" w:sz="4" w:space="0"/>
              <w:left w:val="single" w:color="FFFFFF" w:sz="8" w:space="0"/>
              <w:bottom w:val="single" w:color="auto" w:sz="8" w:space="0"/>
              <w:right w:val="single" w:color="FFFFFF" w:sz="8" w:space="0"/>
            </w:tcBorders>
            <w:tcMar>
              <w:left w:w="108" w:type="dxa"/>
              <w:top w:w="0" w:type="dxa"/>
              <w:right w:w="108" w:type="dxa"/>
              <w:bottom w:w="0" w:type="dxa"/>
            </w:tcMar>
            <w:tcW w:w="453" w:type="dxa"/>
            <w:vAlign w:val="bottom"/>
            <w:textDirection w:val="lrTb"/>
            <w:noWrap/>
          </w:tcPr>
          <w:p>
            <w:pPr>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tc>
        <w:tc>
          <w:tcPr>
            <w:gridSpan w:val="14"/>
            <w:tcBorders>
              <w:top w:val="none" w:color="000000" w:sz="4" w:space="0"/>
              <w:left w:val="none" w:color="000000" w:sz="4" w:space="0"/>
              <w:bottom w:val="single" w:color="auto" w:sz="8" w:space="0"/>
              <w:right w:val="single" w:color="FFFFFF" w:sz="8" w:space="0"/>
            </w:tcBorders>
            <w:tcMar>
              <w:left w:w="108" w:type="dxa"/>
              <w:top w:w="0" w:type="dxa"/>
              <w:right w:w="108" w:type="dxa"/>
              <w:bottom w:w="0" w:type="dxa"/>
            </w:tcMar>
            <w:tcW w:w="13439" w:type="dxa"/>
            <w:vAlign w:val="bottom"/>
            <w:textDirection w:val="lrTb"/>
            <w:noWrap/>
          </w:tcPr>
          <w:p>
            <w:pPr>
              <w:jc w:val="center"/>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tc>
        <w:tc>
          <w:tcPr>
            <w:tcBorders>
              <w:top w:val="none" w:color="000000" w:sz="4" w:space="0"/>
              <w:left w:val="none" w:color="000000" w:sz="4" w:space="0"/>
              <w:bottom w:val="single" w:color="auto" w:sz="8" w:space="0"/>
              <w:right w:val="single" w:color="FFFFFF" w:sz="8" w:space="0"/>
            </w:tcBorders>
            <w:tcMar>
              <w:left w:w="108" w:type="dxa"/>
              <w:top w:w="0" w:type="dxa"/>
              <w:right w:w="108" w:type="dxa"/>
              <w:bottom w:w="0" w:type="dxa"/>
            </w:tcMar>
            <w:tcW w:w="1276" w:type="dxa"/>
            <w:textDirection w:val="lrTb"/>
            <w:noWrap w:val="false"/>
          </w:tcPr>
          <w:p>
            <w:pPr>
              <w:jc w:val="center"/>
              <w:rPr>
                <w:rFonts w:ascii="Calibri" w:hAnsi="Calibri" w:cs="Calibri"/>
                <w:color w:val="000000"/>
                <w:sz w:val="24"/>
                <w:szCs w:val="24"/>
              </w:rPr>
            </w:pPr>
            <w:r>
              <w:rPr>
                <w:rFonts w:ascii="Calibri" w:hAnsi="Calibri" w:cs="Calibri"/>
                <w:color w:val="000000"/>
                <w:sz w:val="24"/>
                <w:szCs w:val="24"/>
              </w:rPr>
            </w:r>
            <w:r>
              <w:rPr>
                <w:rFonts w:ascii="Calibri" w:hAnsi="Calibri" w:cs="Calibri"/>
                <w:color w:val="000000"/>
                <w:sz w:val="24"/>
                <w:szCs w:val="24"/>
              </w:rPr>
            </w:r>
            <w:r>
              <w:rPr>
                <w:rFonts w:ascii="Calibri" w:hAnsi="Calibri" w:cs="Calibri"/>
                <w:color w:val="000000"/>
                <w:sz w:val="24"/>
                <w:szCs w:val="24"/>
              </w:rPr>
            </w:r>
          </w:p>
        </w:tc>
      </w:tr>
      <w:tr>
        <w:tblPrEx/>
        <w:trPr>
          <w:trHeight w:val="331"/>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vMerge w:val="restart"/>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t xml:space="preserve">№ п./п.</w:t>
            </w:r>
            <w:r>
              <w:rPr>
                <w:rFonts w:ascii="Times New Roman" w:hAnsi="Times New Roman"/>
                <w:b/>
                <w:bCs/>
                <w:color w:val="000000"/>
                <w:sz w:val="16"/>
                <w:szCs w:val="16"/>
              </w:rPr>
            </w:r>
            <w:r>
              <w:rPr>
                <w:rFonts w:ascii="Times New Roman" w:hAnsi="Times New Roman"/>
                <w:b/>
                <w:bCs/>
                <w:color w:val="000000"/>
                <w:sz w:val="16"/>
                <w:szCs w:val="16"/>
              </w:rPr>
            </w:r>
          </w:p>
        </w:tc>
        <w:tc>
          <w:tcPr>
            <w:gridSpan w:val="6"/>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952"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Информация об организации</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vMerge w:val="restart"/>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w:t>
            </w:r>
            <w:r>
              <w:rPr>
                <w:rFonts w:ascii="Times New Roman" w:hAnsi="Times New Roman"/>
                <w:b/>
                <w:bCs/>
                <w:color w:val="000000"/>
                <w:sz w:val="16"/>
                <w:szCs w:val="16"/>
              </w:rPr>
            </w:r>
            <w:r>
              <w:rPr>
                <w:rFonts w:ascii="Times New Roman" w:hAnsi="Times New Roman"/>
                <w:b/>
                <w:bCs/>
                <w:color w:val="000000"/>
                <w:sz w:val="16"/>
                <w:szCs w:val="16"/>
              </w:rPr>
            </w:r>
          </w:p>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w:t>
            </w:r>
            <w:r>
              <w:rPr>
                <w:rFonts w:ascii="Times New Roman" w:hAnsi="Times New Roman"/>
                <w:b/>
                <w:bCs/>
                <w:color w:val="000000"/>
                <w:sz w:val="16"/>
                <w:szCs w:val="16"/>
              </w:rPr>
            </w:r>
            <w:r>
              <w:rPr>
                <w:rFonts w:ascii="Times New Roman" w:hAnsi="Times New Roman"/>
                <w:b/>
                <w:bCs/>
                <w:color w:val="000000"/>
                <w:sz w:val="16"/>
                <w:szCs w:val="16"/>
              </w:rPr>
            </w:r>
          </w:p>
        </w:tc>
        <w:tc>
          <w:tcPr>
            <w:gridSpan w:val="8"/>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1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Информация о цепочке собственников организации (включая конечных бенефициаров)</w:t>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847"/>
        </w:trPr>
        <w:tc>
          <w:tcPr>
            <w:tcBorders>
              <w:top w:val="none" w:color="000000" w:sz="4" w:space="0"/>
              <w:left w:val="single" w:color="auto" w:sz="8" w:space="0"/>
              <w:bottom w:val="single" w:color="auto" w:sz="8" w:space="0"/>
              <w:right w:val="single" w:color="auto" w:sz="8" w:space="0"/>
            </w:tcBorders>
            <w:tcW w:w="0" w:type="auto"/>
            <w:vAlign w:val="center"/>
            <w:vMerge w:val="continue"/>
            <w:textDirection w:val="lrTb"/>
            <w:noWrap w:val="false"/>
          </w:tcPr>
          <w:p>
            <w:pPr>
              <w:rPr>
                <w:rFonts w:ascii="Calibri" w:hAnsi="Calibri" w:cs="Calibri"/>
                <w:b/>
                <w:bCs/>
                <w:color w:val="000000"/>
                <w:sz w:val="16"/>
                <w:szCs w:val="16"/>
              </w:rPr>
            </w:pPr>
            <w:r>
              <w:rPr>
                <w:rFonts w:ascii="Calibri" w:hAnsi="Calibri" w:cs="Calibri"/>
                <w:b/>
                <w:bCs/>
                <w:color w:val="000000"/>
                <w:sz w:val="16"/>
                <w:szCs w:val="16"/>
              </w:rPr>
            </w:r>
            <w:r>
              <w:rPr>
                <w:rFonts w:ascii="Calibri" w:hAnsi="Calibri" w:cs="Calibri"/>
                <w:b/>
                <w:bCs/>
                <w:color w:val="000000"/>
                <w:sz w:val="16"/>
                <w:szCs w:val="16"/>
              </w:rPr>
            </w:r>
            <w:r>
              <w:rPr>
                <w:rFonts w:ascii="Calibri" w:hAnsi="Calibri" w:cs="Calibri"/>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ИНН</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ОГРН</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Наименование краткое</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Код ОКВЭД</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Ф.И.О. руководителя</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Серия и номер документа, удостоверяющего личность руководителя</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W w:w="0" w:type="auto"/>
            <w:vAlign w:val="center"/>
            <w:vMerge w:val="continue"/>
            <w:textDirection w:val="lrTb"/>
            <w:noWrap w:val="false"/>
          </w:tcPr>
          <w:p>
            <w:pPr>
              <w:rPr>
                <w:rFonts w:ascii="Calibri" w:hAnsi="Calibri" w:cs="Calibri"/>
                <w:b/>
                <w:bCs/>
                <w:color w:val="000000"/>
                <w:sz w:val="16"/>
                <w:szCs w:val="16"/>
              </w:rPr>
            </w:pPr>
            <w:r>
              <w:rPr>
                <w:rFonts w:ascii="Calibri" w:hAnsi="Calibri" w:cs="Calibri"/>
                <w:b/>
                <w:bCs/>
                <w:color w:val="000000"/>
                <w:sz w:val="16"/>
                <w:szCs w:val="16"/>
              </w:rPr>
            </w:r>
            <w:r>
              <w:rPr>
                <w:rFonts w:ascii="Calibri" w:hAnsi="Calibri" w:cs="Calibri"/>
                <w:b/>
                <w:bCs/>
                <w:color w:val="000000"/>
                <w:sz w:val="16"/>
                <w:szCs w:val="16"/>
              </w:rPr>
            </w:r>
            <w:r>
              <w:rPr>
                <w:rFonts w:ascii="Calibri" w:hAnsi="Calibri" w:cs="Calibri"/>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ИНН</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ОГРН</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Наименование/ФИО</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Адрес регистрации</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Серия и номер документа, удостоверяющего личность (для физ. лиц)</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Руководитель/ участник/ акционер/ бенефициар</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Размер доли (для участников/ акционеров/ бенефициаров) </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ind w:left="-108" w:right="-108"/>
              <w:jc w:val="center"/>
              <w:rPr>
                <w:rFonts w:ascii="Times New Roman" w:hAnsi="Times New Roman"/>
                <w:b/>
                <w:bCs/>
                <w:color w:val="000000"/>
                <w:sz w:val="16"/>
                <w:szCs w:val="16"/>
              </w:rPr>
            </w:pPr>
            <w:r>
              <w:rPr>
                <w:rFonts w:ascii="Times New Roman" w:hAnsi="Times New Roman"/>
                <w:b/>
                <w:bCs/>
                <w:color w:val="000000"/>
                <w:sz w:val="16"/>
                <w:szCs w:val="16"/>
              </w:rPr>
              <w:t xml:space="preserve">Информация о подтверждающих документах (наименование, реквизиты и т.д.)***</w:t>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none" w:color="000000" w:sz="4"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t xml:space="preserve">1</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2</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3</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4</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5</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6</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7</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8</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9</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10</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11</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12</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13</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14</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color w:val="000000"/>
                <w:sz w:val="16"/>
                <w:szCs w:val="16"/>
              </w:rPr>
            </w:pPr>
            <w:r>
              <w:rPr>
                <w:rFonts w:ascii="Times New Roman" w:hAnsi="Times New Roman"/>
                <w:b/>
                <w:bCs/>
                <w:color w:val="000000"/>
                <w:sz w:val="16"/>
                <w:szCs w:val="16"/>
              </w:rPr>
              <w:t xml:space="preserve">15</w:t>
            </w:r>
            <w:r>
              <w:rPr>
                <w:rFonts w:ascii="Times New Roman" w:hAnsi="Times New Roman"/>
                <w:color w:val="000000"/>
                <w:sz w:val="16"/>
                <w:szCs w:val="16"/>
              </w:rPr>
            </w:r>
            <w:r>
              <w:rPr>
                <w:rFonts w:ascii="Times New Roman" w:hAnsi="Times New Roman"/>
                <w:color w:val="000000"/>
                <w:sz w:val="16"/>
                <w:szCs w:val="16"/>
              </w:rPr>
            </w:r>
          </w:p>
        </w:tc>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lang w:val="en-US"/>
              </w:rPr>
            </w:pPr>
            <w:r>
              <w:rPr>
                <w:rFonts w:ascii="Times New Roman" w:hAnsi="Times New Roman"/>
                <w:b/>
                <w:bCs/>
                <w:color w:val="000000"/>
                <w:sz w:val="16"/>
                <w:szCs w:val="16"/>
                <w:lang w:val="en-US"/>
              </w:rPr>
              <w:t xml:space="preserve">16</w:t>
            </w:r>
            <w:r>
              <w:rPr>
                <w:rFonts w:ascii="Times New Roman" w:hAnsi="Times New Roman"/>
                <w:b/>
                <w:bCs/>
                <w:color w:val="000000"/>
                <w:sz w:val="16"/>
                <w:szCs w:val="16"/>
                <w:lang w:val="en-US"/>
              </w:rPr>
            </w:r>
            <w:r>
              <w:rPr>
                <w:rFonts w:ascii="Times New Roman" w:hAnsi="Times New Roman"/>
                <w:b/>
                <w:bCs/>
                <w:color w:val="000000"/>
                <w:sz w:val="16"/>
                <w:szCs w:val="16"/>
                <w:lang w:val="en-US"/>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t xml:space="preserve">1.</w:t>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t xml:space="preserve">1.1.</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1.1.1</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1.1.2</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1.1.3</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1.1.3.1</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1.1.3.2</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1.2</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1.2.1</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1.2.2</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1.2.3</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1.3</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000000"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t xml:space="preserve">…</w:t>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000000"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r>
        <w:tblPrEx/>
        <w:trPr>
          <w:trHeight w:val="225"/>
        </w:trPr>
        <w:tc>
          <w:tcPr>
            <w:shd w:val="clear" w:color="auto" w:fill="ffffff"/>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453" w:type="dxa"/>
            <w:vAlign w:val="center"/>
            <w:textDirection w:val="lrTb"/>
            <w:noWrap w:val="false"/>
          </w:tcPr>
          <w:p>
            <w:pPr>
              <w:ind w:left="-79"/>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8"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6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5"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9"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47"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shd w:val="clear" w:color="auto" w:fill="ffffff"/>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55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70" w:type="dxa"/>
            <w:vAlign w:val="center"/>
            <w:textDirection w:val="lrTb"/>
            <w:noWrap w:val="false"/>
          </w:tcPr>
          <w:p>
            <w:pPr>
              <w:ind w:left="-105" w:right="-108"/>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55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693"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50"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76"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center"/>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134" w:type="dxa"/>
            <w:vAlign w:val="bottom"/>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1276" w:type="dxa"/>
            <w:textDirection w:val="lrTb"/>
            <w:noWrap w:val="false"/>
          </w:tcPr>
          <w:p>
            <w:pPr>
              <w:jc w:val="center"/>
              <w:rPr>
                <w:rFonts w:ascii="Times New Roman" w:hAnsi="Times New Roman"/>
                <w:b/>
                <w:bCs/>
                <w:color w:val="000000"/>
                <w:sz w:val="16"/>
                <w:szCs w:val="16"/>
              </w:rPr>
            </w:pPr>
            <w:r>
              <w:rPr>
                <w:rFonts w:ascii="Times New Roman" w:hAnsi="Times New Roman"/>
                <w:b/>
                <w:bCs/>
                <w:color w:val="000000"/>
                <w:sz w:val="16"/>
                <w:szCs w:val="16"/>
              </w:rPr>
            </w:r>
            <w:r>
              <w:rPr>
                <w:rFonts w:ascii="Times New Roman" w:hAnsi="Times New Roman"/>
                <w:b/>
                <w:bCs/>
                <w:color w:val="000000"/>
                <w:sz w:val="16"/>
                <w:szCs w:val="16"/>
              </w:rPr>
            </w:r>
            <w:r>
              <w:rPr>
                <w:rFonts w:ascii="Times New Roman" w:hAnsi="Times New Roman"/>
                <w:b/>
                <w:bCs/>
                <w:color w:val="000000"/>
                <w:sz w:val="16"/>
                <w:szCs w:val="16"/>
              </w:rPr>
            </w:r>
          </w:p>
        </w:tc>
      </w:tr>
    </w:tbl>
    <w:p>
      <w:pPr>
        <w:ind w:left="567"/>
        <w:rPr>
          <w:rFonts w:ascii="Times New Roman" w:hAnsi="Times New Roman"/>
        </w:rPr>
      </w:pPr>
      <w:r>
        <w:rPr>
          <w:rFonts w:ascii="Times New Roman" w:hAnsi="Times New Roman"/>
          <w:sz w:val="24"/>
          <w:szCs w:val="24"/>
        </w:rPr>
        <w:t xml:space="preserve">__________________________________                                                                                  _________________________</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sz w:val="24"/>
          <w:szCs w:val="24"/>
        </w:rPr>
        <w:t xml:space="preserve">        </w:t>
      </w:r>
      <w:r>
        <w:rPr>
          <w:rFonts w:ascii="Times New Roman" w:hAnsi="Times New Roman"/>
        </w:rPr>
        <w:t xml:space="preserve">(Подпись уполномоченного представителя)                                                                                        (ФИО и должность подписавшего)</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                </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М.П.</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spacing w:before="120"/>
        <w:rPr>
          <w:rFonts w:ascii="Calibri" w:hAnsi="Calibri" w:cs="Calibri"/>
          <w:b/>
          <w:bCs/>
          <w:sz w:val="24"/>
          <w:szCs w:val="24"/>
        </w:rPr>
      </w:pPr>
      <w:r>
        <w:rPr>
          <w:rFonts w:ascii="Times New Roman" w:hAnsi="Times New Roman"/>
          <w:b/>
          <w:bCs/>
          <w:sz w:val="24"/>
          <w:szCs w:val="24"/>
        </w:rPr>
        <w:t xml:space="preserve">Примечания:</w:t>
      </w:r>
      <w:r>
        <w:rPr>
          <w:rFonts w:ascii="Calibri" w:hAnsi="Calibri" w:cs="Calibri"/>
          <w:b/>
          <w:bCs/>
          <w:sz w:val="24"/>
          <w:szCs w:val="24"/>
        </w:rPr>
      </w:r>
      <w:r>
        <w:rPr>
          <w:rFonts w:ascii="Calibri" w:hAnsi="Calibri" w:cs="Calibri"/>
          <w:b/>
          <w:bCs/>
          <w:sz w:val="24"/>
          <w:szCs w:val="24"/>
        </w:rPr>
      </w:r>
    </w:p>
    <w:p>
      <w:pPr>
        <w:rPr>
          <w:rFonts w:ascii="Times New Roman" w:hAnsi="Times New Roman"/>
          <w:sz w:val="24"/>
          <w:szCs w:val="24"/>
        </w:rPr>
      </w:pPr>
      <w:r>
        <w:rPr>
          <w:rFonts w:ascii="Times New Roman" w:hAnsi="Times New Roman"/>
          <w:sz w:val="24"/>
          <w:szCs w:val="24"/>
        </w:rPr>
        <w:t xml:space="preserve">*             В отношении контрагентов являющихся зарубежными п</w:t>
      </w:r>
      <w:r>
        <w:rPr>
          <w:rFonts w:ascii="Times New Roman" w:hAnsi="Times New Roman"/>
          <w:sz w:val="24"/>
          <w:szCs w:val="24"/>
        </w:rPr>
        <w:t xml:space="preserve">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w:t>
      </w:r>
      <w:r>
        <w:rPr>
          <w:rFonts w:ascii="Times New Roman" w:hAnsi="Times New Roman"/>
          <w:sz w:val="24"/>
          <w:szCs w:val="24"/>
        </w:rPr>
        <w:t xml:space="preserve">акционерах, владеющих более 5 % акций указанных общест</w:t>
      </w:r>
      <w:r>
        <w:rPr>
          <w:rFonts w:ascii="Times New Roman" w:hAnsi="Times New Roman"/>
          <w:sz w:val="24"/>
          <w:szCs w:val="24"/>
        </w:rPr>
        <w:t xml:space="preserve">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w:t>
      </w:r>
      <w:r>
        <w:rPr>
          <w:rFonts w:ascii="Times New Roman" w:hAnsi="Times New Roman"/>
          <w:sz w:val="24"/>
          <w:szCs w:val="24"/>
        </w:rPr>
        <w:t xml:space="preserve">ров. </w:t>
      </w:r>
      <w:r>
        <w:rPr>
          <w:rFonts w:ascii="Times New Roman" w:hAnsi="Times New Roman"/>
          <w:sz w:val="24"/>
          <w:szCs w:val="24"/>
        </w:rPr>
      </w:r>
      <w:r>
        <w:rPr>
          <w:rFonts w:ascii="Times New Roman" w:hAnsi="Times New Roman"/>
          <w:sz w:val="24"/>
          <w:szCs w:val="24"/>
        </w:rPr>
      </w:r>
    </w:p>
    <w:p>
      <w:pPr>
        <w:rPr>
          <w:rFonts w:ascii="Times New Roman" w:hAnsi="Times New Roman"/>
        </w:rPr>
      </w:pPr>
      <w:r>
        <w:rPr>
          <w:rFonts w:ascii="Times New Roman" w:hAnsi="Times New Roman"/>
          <w:sz w:val="24"/>
          <w:szCs w:val="24"/>
        </w:rPr>
        <w:t xml:space="preserve">Изменение формы справки недопустимо.</w:t>
      </w:r>
      <w:r>
        <w:rPr>
          <w:rFonts w:ascii="Times New Roman" w:hAnsi="Times New Roman"/>
        </w:rPr>
      </w:r>
      <w:r>
        <w:rPr>
          <w:rFonts w:ascii="Times New Roman" w:hAnsi="Times New Roman"/>
        </w:rPr>
      </w:r>
    </w:p>
    <w:p>
      <w:pPr>
        <w:rPr>
          <w:rFonts w:ascii="Times New Roman" w:hAnsi="Times New Roman"/>
          <w:sz w:val="24"/>
          <w:szCs w:val="24"/>
        </w:rPr>
      </w:pPr>
      <w:r>
        <w:rPr>
          <w:rFonts w:ascii="Times New Roman" w:hAnsi="Times New Roman"/>
          <w:sz w:val="24"/>
          <w:szCs w:val="24"/>
        </w:rPr>
        <w:t xml:space="preserve">Указывается полное наименование юридического лица с расшифровкой его организационно-правовой формы.</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Графы (поля) таблицы должны содержать информацию, касающуюся только этой графы (поля).</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В случае, если одним или н</w:t>
      </w:r>
      <w:r>
        <w:rPr>
          <w:rFonts w:ascii="Times New Roman" w:hAnsi="Times New Roman"/>
          <w:sz w:val="24"/>
          <w:szCs w:val="24"/>
        </w:rPr>
        <w:t xml:space="preserve">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w:t>
      </w:r>
      <w:r>
        <w:rPr>
          <w:rFonts w:ascii="Times New Roman" w:hAnsi="Times New Roman"/>
          <w:sz w:val="24"/>
          <w:szCs w:val="24"/>
        </w:rPr>
        <w:t xml:space="preserve">ерждающих документов для всей цепочки с их указанием.</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При заполнении паспортных данных указывается только серия и номер паспорта в формате ХХХХ ХХХХХХ.</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          1.1, 1.2. и т.д. - собственники участника (собственники первого уровня)</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1.1.1, 1.1.2, 1.1.3 - собственники организации 1.1 (собственники организации второго уровня) и далее - по аналогичной схеме до конечного </w:t>
      </w:r>
      <w:r>
        <w:rPr>
          <w:rFonts w:ascii="Times New Roman" w:hAnsi="Times New Roman"/>
          <w:sz w:val="24"/>
          <w:szCs w:val="24"/>
        </w:rPr>
        <w:t xml:space="preserve">бенефициарного</w:t>
      </w:r>
      <w:r>
        <w:rPr>
          <w:rFonts w:ascii="Times New Roman" w:hAnsi="Times New Roman"/>
          <w:sz w:val="24"/>
          <w:szCs w:val="24"/>
        </w:rPr>
        <w:t xml:space="preserve"> собственника (пример 1.1.3.1)</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        в качестве подтверждающего документа могут быть пред</w:t>
      </w:r>
      <w:r>
        <w:rPr>
          <w:rFonts w:ascii="Times New Roman" w:hAnsi="Times New Roman"/>
          <w:sz w:val="24"/>
          <w:szCs w:val="24"/>
        </w:rPr>
        <w:t xml:space="preserve">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r>
      <w:r>
        <w:rPr>
          <w:rFonts w:ascii="Times New Roman" w:hAnsi="Times New Roman"/>
          <w:b/>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612"/>
        <w:ind w:firstLine="0"/>
        <w:widowControl w:val="off"/>
        <w:rPr>
          <w:bCs w:val="0"/>
          <w:i/>
          <w:sz w:val="18"/>
          <w:szCs w:val="20"/>
        </w:rPr>
      </w:pPr>
      <w:r>
        <w:rPr>
          <w:bCs w:val="0"/>
          <w:i/>
          <w:sz w:val="18"/>
          <w:szCs w:val="20"/>
        </w:rPr>
      </w:r>
      <w:r>
        <w:rPr>
          <w:bCs w:val="0"/>
          <w:i/>
          <w:sz w:val="18"/>
          <w:szCs w:val="20"/>
        </w:rPr>
      </w:r>
      <w:r>
        <w:rPr>
          <w:bCs w:val="0"/>
          <w:i/>
          <w:sz w:val="18"/>
          <w:szCs w:val="20"/>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sz w:val="24"/>
                <w:szCs w:val="24"/>
              </w:rPr>
              <w:pBdr>
                <w:bottom w:val="single" w:color="000000" w:sz="12" w:space="1"/>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rPr>
        <w:sectPr>
          <w:footnotePr/>
          <w:endnotePr/>
          <w:type w:val="nextPage"/>
          <w:pgSz w:w="16840" w:h="11907" w:orient="landscape"/>
          <w:pgMar w:top="567" w:right="1134" w:bottom="709" w:left="85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5529"/>
        <w:jc w:val="both"/>
        <w:rPr>
          <w:rFonts w:ascii="Times New Roman" w:hAnsi="Times New Roman" w:cs="Times New Roman"/>
          <w:sz w:val="24"/>
          <w:szCs w:val="24"/>
        </w:rPr>
      </w:pPr>
      <w:r>
        <w:rPr>
          <w:rFonts w:ascii="Times New Roman" w:hAnsi="Times New Roman" w:cs="Times New Roman"/>
          <w:sz w:val="24"/>
          <w:szCs w:val="24"/>
        </w:rPr>
        <w:t xml:space="preserve">Приложение 30.1 к Договору №_____</w:t>
      </w:r>
      <w:r>
        <w:rPr>
          <w:rFonts w:ascii="Times New Roman" w:hAnsi="Times New Roman" w:cs="Times New Roman"/>
          <w:sz w:val="24"/>
          <w:szCs w:val="24"/>
        </w:rPr>
      </w:r>
      <w:r>
        <w:rPr>
          <w:rFonts w:ascii="Times New Roman" w:hAnsi="Times New Roman" w:cs="Times New Roman"/>
          <w:sz w:val="24"/>
          <w:szCs w:val="24"/>
        </w:rPr>
      </w:r>
    </w:p>
    <w:p>
      <w:pPr>
        <w:ind w:left="5529"/>
        <w:jc w:val="both"/>
        <w:rPr>
          <w:rFonts w:ascii="Times New Roman" w:hAnsi="Times New Roman" w:cs="Times New Roman"/>
          <w:sz w:val="24"/>
          <w:szCs w:val="24"/>
        </w:rPr>
      </w:pPr>
      <w:r>
        <w:rPr>
          <w:rFonts w:ascii="Times New Roman" w:hAnsi="Times New Roman" w:cs="Times New Roman"/>
          <w:sz w:val="24"/>
          <w:szCs w:val="24"/>
        </w:rPr>
        <w:t xml:space="preserve">от «____»</w:t>
      </w:r>
      <w:r>
        <w:rPr>
          <w:rFonts w:ascii="Times New Roman" w:hAnsi="Times New Roman" w:cs="Times New Roman"/>
          <w:sz w:val="24"/>
          <w:szCs w:val="24"/>
        </w:rPr>
        <w:t xml:space="preserve"> _____________2024 г.</w:t>
      </w:r>
      <w:r>
        <w:rPr>
          <w:rFonts w:ascii="Times New Roman" w:hAnsi="Times New Roman" w:cs="Times New Roman"/>
          <w:sz w:val="24"/>
          <w:szCs w:val="24"/>
        </w:rPr>
      </w:r>
      <w:r>
        <w:rPr>
          <w:rFonts w:ascii="Times New Roman" w:hAnsi="Times New Roman" w:cs="Times New Roman"/>
          <w:sz w:val="24"/>
          <w:szCs w:val="24"/>
        </w:rPr>
      </w:r>
    </w:p>
    <w:p>
      <w:pPr>
        <w:ind w:left="7371"/>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tabs>
          <w:tab w:val="left" w:pos="0" w:leader="none"/>
          <w:tab w:val="num" w:pos="1134" w:leader="none"/>
        </w:tabs>
        <w:rPr>
          <w:rFonts w:ascii="Times New Roman" w:hAnsi="Times New Roman"/>
          <w:b/>
          <w:sz w:val="24"/>
          <w:szCs w:val="24"/>
        </w:rPr>
        <w:outlineLvl w:val="1"/>
      </w:pPr>
      <w:r>
        <w:rPr>
          <w:rFonts w:ascii="Times New Roman" w:hAnsi="Times New Roman"/>
          <w:b/>
          <w:sz w:val="24"/>
          <w:szCs w:val="24"/>
        </w:rPr>
        <w:t xml:space="preserve">ФОРМА</w:t>
      </w:r>
      <w:r>
        <w:rPr>
          <w:rFonts w:ascii="Times New Roman" w:hAnsi="Times New Roman"/>
          <w:b/>
          <w:sz w:val="24"/>
          <w:szCs w:val="24"/>
        </w:rPr>
      </w:r>
      <w:r>
        <w:rPr>
          <w:rFonts w:ascii="Times New Roman" w:hAnsi="Times New Roman"/>
          <w:b/>
          <w:sz w:val="24"/>
          <w:szCs w:val="24"/>
        </w:rPr>
      </w:r>
    </w:p>
    <w:p>
      <w:pPr>
        <w:jc w:val="center"/>
        <w:tabs>
          <w:tab w:val="left" w:pos="0" w:leader="none"/>
          <w:tab w:val="num" w:pos="1134" w:leader="none"/>
        </w:tabs>
        <w:rPr>
          <w:rFonts w:ascii="Times New Roman" w:hAnsi="Times New Roman"/>
          <w:b/>
          <w:sz w:val="24"/>
          <w:szCs w:val="24"/>
        </w:rPr>
        <w:outlineLvl w:val="1"/>
      </w:pPr>
      <w:r>
        <w:rPr>
          <w:rFonts w:ascii="Times New Roman" w:hAnsi="Times New Roman"/>
          <w:b/>
          <w:sz w:val="24"/>
          <w:szCs w:val="24"/>
        </w:rPr>
        <w:t xml:space="preserve">Согласие на обработку персональных данных </w:t>
      </w:r>
      <w:r>
        <w:rPr>
          <w:rFonts w:ascii="Times New Roman" w:hAnsi="Times New Roman"/>
          <w:b/>
          <w:sz w:val="24"/>
          <w:szCs w:val="24"/>
        </w:rPr>
      </w:r>
      <w:r>
        <w:rPr>
          <w:rFonts w:ascii="Times New Roman" w:hAnsi="Times New Roman"/>
          <w:b/>
          <w:sz w:val="24"/>
          <w:szCs w:val="24"/>
        </w:rPr>
      </w:r>
    </w:p>
    <w:p>
      <w:pPr>
        <w:jc w:val="center"/>
        <w:tabs>
          <w:tab w:val="left" w:pos="0" w:leader="none"/>
        </w:tabs>
        <w:rPr>
          <w:rFonts w:ascii="Times New Roman" w:hAnsi="Times New Roman"/>
          <w:b/>
          <w:sz w:val="24"/>
          <w:szCs w:val="24"/>
        </w:rPr>
      </w:pPr>
      <w:r>
        <w:rPr>
          <w:rFonts w:ascii="Times New Roman" w:hAnsi="Times New Roman"/>
          <w:b/>
          <w:sz w:val="24"/>
          <w:szCs w:val="24"/>
        </w:rPr>
        <w:t xml:space="preserve">от «</w:t>
      </w:r>
      <w:r>
        <w:rPr>
          <w:rFonts w:ascii="Times New Roman" w:hAnsi="Times New Roman"/>
          <w:sz w:val="24"/>
          <w:szCs w:val="24"/>
        </w:rPr>
        <w:t xml:space="preserve">_____</w:t>
      </w:r>
      <w:r>
        <w:rPr>
          <w:rFonts w:ascii="Times New Roman" w:hAnsi="Times New Roman"/>
          <w:b/>
          <w:sz w:val="24"/>
          <w:szCs w:val="24"/>
        </w:rPr>
        <w:t xml:space="preserve">» </w:t>
      </w:r>
      <w:r>
        <w:rPr>
          <w:rFonts w:ascii="Times New Roman" w:hAnsi="Times New Roman"/>
          <w:sz w:val="24"/>
          <w:szCs w:val="24"/>
        </w:rPr>
        <w:t xml:space="preserve">____________</w:t>
      </w:r>
      <w:r>
        <w:rPr>
          <w:rFonts w:ascii="Times New Roman" w:hAnsi="Times New Roman"/>
          <w:b/>
          <w:sz w:val="24"/>
          <w:szCs w:val="24"/>
        </w:rPr>
        <w:t xml:space="preserve"> 20</w:t>
      </w:r>
      <w:r>
        <w:rPr>
          <w:rFonts w:ascii="Times New Roman" w:hAnsi="Times New Roman"/>
          <w:sz w:val="24"/>
          <w:szCs w:val="24"/>
        </w:rPr>
        <w:t xml:space="preserve">____</w:t>
      </w:r>
      <w:r>
        <w:rPr>
          <w:rFonts w:ascii="Times New Roman" w:hAnsi="Times New Roman"/>
          <w:b/>
          <w:sz w:val="24"/>
          <w:szCs w:val="24"/>
        </w:rPr>
        <w:t xml:space="preserve"> г. </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Настоящим ___________________________________________________________________</w:t>
      </w:r>
      <w:r>
        <w:rPr>
          <w:rFonts w:ascii="Times New Roman" w:hAnsi="Times New Roman"/>
          <w:sz w:val="24"/>
          <w:szCs w:val="24"/>
        </w:rPr>
      </w:r>
      <w:r>
        <w:rPr>
          <w:rFonts w:ascii="Times New Roman" w:hAnsi="Times New Roman"/>
          <w:sz w:val="24"/>
          <w:szCs w:val="24"/>
        </w:rPr>
      </w:r>
    </w:p>
    <w:p>
      <w:pPr>
        <w:jc w:val="center"/>
        <w:rPr>
          <w:rFonts w:ascii="Times New Roman" w:hAnsi="Times New Roman"/>
          <w:i/>
          <w:sz w:val="24"/>
          <w:szCs w:val="24"/>
        </w:rPr>
      </w:pPr>
      <w:r>
        <w:rPr>
          <w:rFonts w:ascii="Times New Roman" w:hAnsi="Times New Roman"/>
          <w:i/>
          <w:sz w:val="24"/>
          <w:szCs w:val="24"/>
        </w:rPr>
        <w:t xml:space="preserve">(указывается</w:t>
      </w:r>
      <w:r>
        <w:rPr>
          <w:rFonts w:ascii="Times New Roman" w:hAnsi="Times New Roman"/>
          <w:sz w:val="24"/>
          <w:szCs w:val="24"/>
        </w:rPr>
        <w:t xml:space="preserve"> </w:t>
      </w:r>
      <w:r>
        <w:rPr>
          <w:rFonts w:ascii="Times New Roman" w:hAnsi="Times New Roman"/>
          <w:i/>
          <w:sz w:val="24"/>
          <w:szCs w:val="24"/>
        </w:rPr>
        <w:t xml:space="preserve">полное наименование участника / победителя закупочной процедуры</w:t>
      </w:r>
      <w:r>
        <w:rPr>
          <w:rFonts w:ascii="Times New Roman" w:hAnsi="Times New Roman"/>
          <w:i/>
          <w:sz w:val="24"/>
          <w:szCs w:val="24"/>
        </w:rPr>
      </w:r>
      <w:r>
        <w:rPr>
          <w:rFonts w:ascii="Times New Roman" w:hAnsi="Times New Roman"/>
          <w:i/>
          <w:sz w:val="24"/>
          <w:szCs w:val="24"/>
        </w:rPr>
      </w:r>
    </w:p>
    <w:p>
      <w:pPr>
        <w:jc w:val="center"/>
        <w:rPr>
          <w:rFonts w:ascii="Times New Roman" w:hAnsi="Times New Roman"/>
          <w:sz w:val="24"/>
          <w:szCs w:val="24"/>
        </w:rPr>
      </w:pPr>
      <w:r>
        <w:rPr>
          <w:rFonts w:ascii="Times New Roman" w:hAnsi="Times New Roman"/>
          <w:b/>
          <w:i/>
          <w:sz w:val="24"/>
          <w:szCs w:val="24"/>
        </w:rPr>
        <w:t xml:space="preserve">_____________________________________________________________________________</w:t>
      </w:r>
      <w:r>
        <w:rPr>
          <w:rFonts w:ascii="Times New Roman" w:hAnsi="Times New Roman"/>
          <w:sz w:val="24"/>
          <w:szCs w:val="24"/>
        </w:rPr>
        <w:t xml:space="preserve"> </w:t>
      </w:r>
      <w:r>
        <w:rPr>
          <w:rFonts w:ascii="Times New Roman" w:hAnsi="Times New Roman"/>
          <w:i/>
          <w:sz w:val="24"/>
          <w:szCs w:val="24"/>
        </w:rPr>
        <w:t xml:space="preserve">(потенциального контрагента), контрагента)</w:t>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Адрес регистрации: ___________________________________________________</w:t>
      </w:r>
      <w:r>
        <w:rPr>
          <w:rFonts w:ascii="Times New Roman" w:hAnsi="Times New Roman"/>
          <w:sz w:val="24"/>
          <w:szCs w:val="24"/>
        </w:rPr>
        <w:t xml:space="preserve">_________</w:t>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Свидетельство о регистрации: ___________________________________________________ </w:t>
      </w:r>
      <w:r>
        <w:rPr>
          <w:rFonts w:ascii="Times New Roman" w:hAnsi="Times New Roman"/>
          <w:sz w:val="24"/>
          <w:szCs w:val="24"/>
        </w:rPr>
      </w:r>
      <w:r>
        <w:rPr>
          <w:rFonts w:ascii="Times New Roman" w:hAnsi="Times New Roman"/>
          <w:sz w:val="24"/>
          <w:szCs w:val="24"/>
        </w:rPr>
      </w:r>
    </w:p>
    <w:p>
      <w:pPr>
        <w:jc w:val="both"/>
        <w:rPr>
          <w:rFonts w:ascii="Times New Roman" w:hAnsi="Times New Roman"/>
          <w:b/>
          <w:i/>
          <w:sz w:val="24"/>
          <w:szCs w:val="24"/>
        </w:rPr>
      </w:pPr>
      <w:r>
        <w:rPr>
          <w:rFonts w:ascii="Times New Roman" w:hAnsi="Times New Roman"/>
          <w:b/>
          <w:i/>
          <w:sz w:val="24"/>
          <w:szCs w:val="24"/>
        </w:rPr>
      </w:r>
      <w:r>
        <w:rPr>
          <w:rFonts w:ascii="Times New Roman" w:hAnsi="Times New Roman"/>
          <w:b/>
          <w:i/>
          <w:sz w:val="24"/>
          <w:szCs w:val="24"/>
        </w:rPr>
      </w:r>
      <w:r>
        <w:rPr>
          <w:rFonts w:ascii="Times New Roman" w:hAnsi="Times New Roman"/>
          <w:b/>
          <w:i/>
          <w:sz w:val="24"/>
          <w:szCs w:val="24"/>
        </w:rPr>
      </w:r>
    </w:p>
    <w:p>
      <w:pPr>
        <w:jc w:val="both"/>
        <w:rPr>
          <w:rFonts w:ascii="Times New Roman" w:hAnsi="Times New Roman"/>
          <w:b/>
          <w:i/>
          <w:sz w:val="24"/>
          <w:szCs w:val="24"/>
        </w:rPr>
      </w:pPr>
      <w:r>
        <w:rPr>
          <w:rFonts w:ascii="Times New Roman" w:hAnsi="Times New Roman"/>
          <w:i/>
          <w:sz w:val="24"/>
          <w:szCs w:val="24"/>
        </w:rPr>
        <w:t xml:space="preserve">ИНН </w:t>
      </w:r>
      <w:r>
        <w:rPr>
          <w:rFonts w:ascii="Times New Roman" w:hAnsi="Times New Roman"/>
          <w:b/>
          <w:i/>
          <w:sz w:val="24"/>
          <w:szCs w:val="24"/>
        </w:rPr>
        <w:t xml:space="preserve">__________________________</w:t>
      </w:r>
      <w:r>
        <w:rPr>
          <w:rFonts w:ascii="Times New Roman" w:hAnsi="Times New Roman"/>
          <w:b/>
          <w:i/>
          <w:sz w:val="24"/>
          <w:szCs w:val="24"/>
        </w:rPr>
      </w:r>
      <w:r>
        <w:rPr>
          <w:rFonts w:ascii="Times New Roman" w:hAnsi="Times New Roman"/>
          <w:b/>
          <w:i/>
          <w:sz w:val="24"/>
          <w:szCs w:val="24"/>
        </w:rPr>
      </w:r>
    </w:p>
    <w:p>
      <w:pPr>
        <w:jc w:val="both"/>
        <w:rPr>
          <w:rFonts w:ascii="Times New Roman" w:hAnsi="Times New Roman"/>
          <w:b/>
          <w:i/>
          <w:sz w:val="24"/>
          <w:szCs w:val="24"/>
        </w:rPr>
      </w:pPr>
      <w:r>
        <w:rPr>
          <w:rFonts w:ascii="Times New Roman" w:hAnsi="Times New Roman"/>
          <w:i/>
          <w:sz w:val="24"/>
          <w:szCs w:val="24"/>
        </w:rPr>
        <w:t xml:space="preserve">КПП </w:t>
      </w:r>
      <w:r>
        <w:rPr>
          <w:rFonts w:ascii="Times New Roman" w:hAnsi="Times New Roman"/>
          <w:b/>
          <w:i/>
          <w:sz w:val="24"/>
          <w:szCs w:val="24"/>
        </w:rPr>
        <w:t xml:space="preserve">__________________________</w:t>
      </w:r>
      <w:r>
        <w:rPr>
          <w:rFonts w:ascii="Times New Roman" w:hAnsi="Times New Roman"/>
          <w:b/>
          <w:i/>
          <w:sz w:val="24"/>
          <w:szCs w:val="24"/>
        </w:rPr>
      </w:r>
      <w:r>
        <w:rPr>
          <w:rFonts w:ascii="Times New Roman" w:hAnsi="Times New Roman"/>
          <w:b/>
          <w:i/>
          <w:sz w:val="24"/>
          <w:szCs w:val="24"/>
        </w:rPr>
      </w:r>
    </w:p>
    <w:p>
      <w:pPr>
        <w:jc w:val="both"/>
        <w:rPr>
          <w:rFonts w:ascii="Times New Roman" w:hAnsi="Times New Roman"/>
          <w:sz w:val="24"/>
          <w:szCs w:val="24"/>
        </w:rPr>
      </w:pPr>
      <w:r>
        <w:rPr>
          <w:rFonts w:ascii="Times New Roman" w:hAnsi="Times New Roman"/>
          <w:i/>
          <w:sz w:val="24"/>
          <w:szCs w:val="24"/>
        </w:rPr>
        <w:t xml:space="preserve">ОГРН _________________________</w:t>
      </w:r>
      <w:r>
        <w:rPr>
          <w:rFonts w:ascii="Times New Roman" w:hAnsi="Times New Roman"/>
          <w:sz w:val="24"/>
          <w:szCs w:val="24"/>
        </w:rPr>
      </w:r>
      <w:r>
        <w:rPr>
          <w:rFonts w:ascii="Times New Roman" w:hAnsi="Times New Roman"/>
          <w:sz w:val="24"/>
          <w:szCs w:val="24"/>
        </w:rPr>
      </w:r>
    </w:p>
    <w:p>
      <w:pPr>
        <w:jc w:val="both"/>
        <w:rPr>
          <w:rFonts w:ascii="Times New Roman" w:hAnsi="Times New Roman"/>
          <w:b/>
          <w:i/>
          <w:sz w:val="24"/>
          <w:szCs w:val="24"/>
        </w:rPr>
      </w:pPr>
      <w:r>
        <w:rPr>
          <w:rFonts w:ascii="Times New Roman" w:hAnsi="Times New Roman"/>
          <w:sz w:val="24"/>
          <w:szCs w:val="24"/>
        </w:rPr>
        <w:t xml:space="preserve">в лице</w:t>
      </w:r>
      <w:r>
        <w:rPr>
          <w:rFonts w:ascii="Times New Roman" w:hAnsi="Times New Roman"/>
          <w:i/>
          <w:sz w:val="24"/>
          <w:szCs w:val="24"/>
        </w:rPr>
        <w:t xml:space="preserve"> _</w:t>
      </w:r>
      <w:r>
        <w:rPr>
          <w:rFonts w:ascii="Times New Roman" w:hAnsi="Times New Roman"/>
          <w:b/>
          <w:i/>
          <w:sz w:val="24"/>
          <w:szCs w:val="24"/>
        </w:rPr>
        <w:t xml:space="preserve">______________________________________________________________</w:t>
      </w:r>
      <w:r>
        <w:rPr>
          <w:rFonts w:ascii="Times New Roman" w:hAnsi="Times New Roman"/>
          <w:b/>
          <w:i/>
          <w:sz w:val="24"/>
          <w:szCs w:val="24"/>
        </w:rPr>
        <w:t xml:space="preserve">________</w:t>
      </w:r>
      <w:r>
        <w:rPr>
          <w:rFonts w:ascii="Times New Roman" w:hAnsi="Times New Roman"/>
          <w:b/>
          <w:i/>
          <w:sz w:val="24"/>
          <w:szCs w:val="24"/>
        </w:rPr>
      </w:r>
      <w:r>
        <w:rPr>
          <w:rFonts w:ascii="Times New Roman" w:hAnsi="Times New Roman"/>
          <w:b/>
          <w:i/>
          <w:sz w:val="24"/>
          <w:szCs w:val="24"/>
        </w:rPr>
      </w:r>
    </w:p>
    <w:p>
      <w:pPr>
        <w:jc w:val="center"/>
        <w:rPr>
          <w:rFonts w:ascii="Times New Roman" w:hAnsi="Times New Roman"/>
          <w:bCs/>
          <w:i/>
          <w:iCs/>
          <w:sz w:val="24"/>
          <w:szCs w:val="24"/>
        </w:rPr>
      </w:pPr>
      <w:r>
        <w:rPr>
          <w:rFonts w:ascii="Times New Roman" w:hAnsi="Times New Roman"/>
          <w:i/>
          <w:sz w:val="24"/>
          <w:szCs w:val="24"/>
        </w:rPr>
        <w:t xml:space="preserve">(указываются Ф. И. О.,</w:t>
      </w:r>
      <w:r>
        <w:rPr>
          <w:rFonts w:ascii="Times New Roman" w:hAnsi="Times New Roman"/>
          <w:bCs/>
          <w:i/>
          <w:iCs/>
          <w:sz w:val="24"/>
          <w:szCs w:val="24"/>
        </w:rPr>
        <w:t xml:space="preserve"> адрес, номер основного документа, удостоверяющего личность,</w:t>
      </w:r>
      <w:r>
        <w:rPr>
          <w:rFonts w:ascii="Times New Roman" w:hAnsi="Times New Roman"/>
          <w:bCs/>
          <w:i/>
          <w:iCs/>
          <w:sz w:val="24"/>
          <w:szCs w:val="24"/>
        </w:rPr>
      </w:r>
      <w:r>
        <w:rPr>
          <w:rFonts w:ascii="Times New Roman" w:hAnsi="Times New Roman"/>
          <w:bCs/>
          <w:i/>
          <w:iCs/>
          <w:sz w:val="24"/>
          <w:szCs w:val="24"/>
        </w:rPr>
      </w:r>
    </w:p>
    <w:p>
      <w:pPr>
        <w:rPr>
          <w:rFonts w:ascii="Times New Roman" w:hAnsi="Times New Roman"/>
          <w:sz w:val="24"/>
          <w:szCs w:val="24"/>
        </w:rPr>
      </w:pPr>
      <w:r>
        <w:rPr>
          <w:rFonts w:ascii="Times New Roman" w:hAnsi="Times New Roman"/>
          <w:b/>
          <w:bCs/>
          <w:i/>
          <w:iCs/>
          <w:sz w:val="24"/>
          <w:szCs w:val="24"/>
        </w:rPr>
        <w:t xml:space="preserve">_____________________________________________________________________________</w:t>
      </w:r>
      <w:r>
        <w:rPr>
          <w:rFonts w:ascii="Times New Roman" w:hAnsi="Times New Roman"/>
          <w:bCs/>
          <w:iCs/>
          <w:sz w:val="24"/>
          <w:szCs w:val="24"/>
        </w:rPr>
        <w:t xml:space="preserve">,</w:t>
      </w:r>
      <w:r>
        <w:rPr>
          <w:rFonts w:ascii="Times New Roman" w:hAnsi="Times New Roman"/>
          <w:sz w:val="24"/>
          <w:szCs w:val="24"/>
        </w:rPr>
      </w:r>
      <w:r>
        <w:rPr>
          <w:rFonts w:ascii="Times New Roman" w:hAnsi="Times New Roman"/>
          <w:sz w:val="24"/>
          <w:szCs w:val="24"/>
        </w:rPr>
      </w:r>
    </w:p>
    <w:p>
      <w:pPr>
        <w:jc w:val="center"/>
        <w:rPr>
          <w:rFonts w:ascii="Times New Roman" w:hAnsi="Times New Roman"/>
          <w:b/>
          <w:bCs/>
          <w:i/>
          <w:iCs/>
          <w:sz w:val="24"/>
          <w:szCs w:val="24"/>
        </w:rPr>
      </w:pPr>
      <w:r>
        <w:rPr>
          <w:rFonts w:ascii="Times New Roman" w:hAnsi="Times New Roman"/>
          <w:bCs/>
          <w:i/>
          <w:iCs/>
          <w:sz w:val="24"/>
          <w:szCs w:val="24"/>
        </w:rPr>
        <w:t xml:space="preserve">сведения о дате выдачи указанного документа и выдавшем его органе)</w:t>
      </w:r>
      <w:r>
        <w:rPr>
          <w:rFonts w:ascii="Times New Roman" w:hAnsi="Times New Roman"/>
          <w:b/>
          <w:bCs/>
          <w:i/>
          <w:iCs/>
          <w:sz w:val="24"/>
          <w:szCs w:val="24"/>
        </w:rPr>
        <w:t xml:space="preserve">*</w:t>
      </w:r>
      <w:r>
        <w:rPr>
          <w:rFonts w:ascii="Times New Roman" w:hAnsi="Times New Roman"/>
          <w:b/>
          <w:bCs/>
          <w:i/>
          <w:iCs/>
          <w:sz w:val="24"/>
          <w:szCs w:val="24"/>
        </w:rPr>
      </w:r>
      <w:r>
        <w:rPr>
          <w:rFonts w:ascii="Times New Roman" w:hAnsi="Times New Roman"/>
          <w:b/>
          <w:bCs/>
          <w:i/>
          <w:iCs/>
          <w:sz w:val="24"/>
          <w:szCs w:val="24"/>
        </w:rPr>
      </w:r>
    </w:p>
    <w:p>
      <w:pPr>
        <w:jc w:val="both"/>
        <w:rPr>
          <w:rFonts w:ascii="Times New Roman" w:hAnsi="Times New Roman"/>
          <w:b/>
          <w:i/>
          <w:sz w:val="24"/>
          <w:szCs w:val="24"/>
        </w:rPr>
      </w:pPr>
      <w:r>
        <w:rPr>
          <w:rFonts w:ascii="Times New Roman" w:hAnsi="Times New Roman"/>
          <w:b/>
          <w:i/>
          <w:sz w:val="24"/>
          <w:szCs w:val="24"/>
        </w:rPr>
      </w:r>
      <w:r>
        <w:rPr>
          <w:rFonts w:ascii="Times New Roman" w:hAnsi="Times New Roman"/>
          <w:b/>
          <w:i/>
          <w:sz w:val="24"/>
          <w:szCs w:val="24"/>
        </w:rPr>
      </w:r>
      <w:r>
        <w:rPr>
          <w:rFonts w:ascii="Times New Roman" w:hAnsi="Times New Roman"/>
          <w:b/>
          <w:i/>
          <w:sz w:val="24"/>
          <w:szCs w:val="24"/>
        </w:rPr>
      </w:r>
    </w:p>
    <w:p>
      <w:pPr>
        <w:jc w:val="both"/>
        <w:rPr>
          <w:rFonts w:ascii="Times New Roman" w:hAnsi="Times New Roman"/>
          <w:sz w:val="24"/>
          <w:szCs w:val="24"/>
        </w:rPr>
      </w:pPr>
      <w:r>
        <w:rPr>
          <w:rFonts w:ascii="Times New Roman" w:hAnsi="Times New Roman"/>
          <w:i/>
          <w:sz w:val="24"/>
          <w:szCs w:val="24"/>
        </w:rPr>
        <w:t xml:space="preserve">действующего на </w:t>
      </w:r>
      <w:r>
        <w:rPr>
          <w:rFonts w:ascii="Times New Roman" w:hAnsi="Times New Roman"/>
          <w:i/>
          <w:sz w:val="24"/>
          <w:szCs w:val="24"/>
        </w:rPr>
        <w:t xml:space="preserve">основании _____________________________________</w:t>
      </w:r>
      <w:r>
        <w:rPr>
          <w:rFonts w:ascii="Times New Roman" w:hAnsi="Times New Roman"/>
          <w:sz w:val="24"/>
          <w:szCs w:val="24"/>
        </w:rPr>
        <w:t xml:space="preserve">,</w:t>
      </w:r>
      <w:r>
        <w:rPr>
          <w:rFonts w:ascii="Times New Roman" w:hAnsi="Times New Roman"/>
          <w:i/>
          <w:sz w:val="24"/>
          <w:szCs w:val="24"/>
        </w:rPr>
        <w:t xml:space="preserve"> </w:t>
      </w:r>
      <w:r>
        <w:rPr>
          <w:rFonts w:ascii="Times New Roman" w:hAnsi="Times New Roman"/>
          <w:sz w:val="24"/>
          <w:szCs w:val="24"/>
        </w:rPr>
        <w:t xml:space="preserve">дает свое согласие публичному акционерному обществу «Федеральная сетевая компания - </w:t>
      </w:r>
      <w:r>
        <w:rPr>
          <w:rFonts w:ascii="Times New Roman" w:hAnsi="Times New Roman"/>
          <w:sz w:val="24"/>
          <w:szCs w:val="24"/>
        </w:rPr>
        <w:t xml:space="preserve">Россети</w:t>
      </w:r>
      <w:r>
        <w:rPr>
          <w:rFonts w:ascii="Times New Roman" w:hAnsi="Times New Roman"/>
          <w:sz w:val="24"/>
          <w:szCs w:val="24"/>
        </w:rPr>
        <w:t xml:space="preserve"> </w:t>
      </w:r>
      <w:r>
        <w:rPr>
          <w:rFonts w:ascii="Times New Roman" w:hAnsi="Times New Roman"/>
          <w:sz w:val="24"/>
          <w:szCs w:val="24"/>
        </w:rPr>
        <w:br/>
        <w:t xml:space="preserve">(ПАО «</w:t>
      </w:r>
      <w:r>
        <w:rPr>
          <w:rFonts w:ascii="Times New Roman" w:hAnsi="Times New Roman"/>
          <w:sz w:val="24"/>
          <w:szCs w:val="24"/>
        </w:rPr>
        <w:t xml:space="preserve">Россети</w:t>
      </w:r>
      <w:r>
        <w:rPr>
          <w:rFonts w:ascii="Times New Roman" w:hAnsi="Times New Roman"/>
          <w:sz w:val="24"/>
          <w:szCs w:val="24"/>
        </w:rPr>
        <w:t xml:space="preserve">»), зарегистрированному по адресу: г. Москва, ул. Беловежская, д. 4, дочернему обществу ПАО «</w:t>
      </w:r>
      <w:r>
        <w:rPr>
          <w:rFonts w:ascii="Times New Roman" w:hAnsi="Times New Roman"/>
          <w:sz w:val="24"/>
          <w:szCs w:val="24"/>
        </w:rPr>
        <w:t xml:space="preserve">Россети</w:t>
      </w:r>
      <w:r>
        <w:rPr>
          <w:rFonts w:ascii="Times New Roman" w:hAnsi="Times New Roman"/>
          <w:sz w:val="24"/>
          <w:szCs w:val="24"/>
        </w:rPr>
        <w:t xml:space="preserve">»</w:t>
      </w:r>
      <w:r>
        <w:rPr>
          <w:rFonts w:ascii="Times New Roman" w:hAnsi="Times New Roman"/>
          <w:sz w:val="24"/>
          <w:szCs w:val="24"/>
        </w:rPr>
        <w:t xml:space="preserve"> (ДО ПАО «</w:t>
      </w:r>
      <w:r>
        <w:rPr>
          <w:rFonts w:ascii="Times New Roman" w:hAnsi="Times New Roman"/>
          <w:sz w:val="24"/>
          <w:szCs w:val="24"/>
        </w:rPr>
        <w:t xml:space="preserve">Россети</w:t>
      </w:r>
      <w:r>
        <w:rPr>
          <w:rFonts w:ascii="Times New Roman" w:hAnsi="Times New Roman"/>
          <w:sz w:val="24"/>
          <w:szCs w:val="24"/>
        </w:rPr>
        <w:t xml:space="preserve">») (указываются организационно</w:t>
      </w:r>
      <w:r>
        <w:rPr>
          <w:rFonts w:ascii="Times New Roman" w:hAnsi="Times New Roman"/>
          <w:i/>
          <w:sz w:val="24"/>
          <w:szCs w:val="24"/>
        </w:rPr>
        <w:t xml:space="preserve">-правовая форма и полное наименование),** </w:t>
      </w:r>
      <w:r>
        <w:rPr>
          <w:rFonts w:ascii="Times New Roman" w:hAnsi="Times New Roman"/>
          <w:sz w:val="24"/>
          <w:szCs w:val="24"/>
        </w:rPr>
        <w:t xml:space="preserve">зарегистрированному по адресу: _____________________, в отношении следующего перечня персональных данных руководителей и собственников (участников, учредителей, акцион</w:t>
      </w:r>
      <w:r>
        <w:rPr>
          <w:rFonts w:ascii="Times New Roman" w:hAnsi="Times New Roman"/>
          <w:sz w:val="24"/>
          <w:szCs w:val="24"/>
        </w:rPr>
        <w:t xml:space="preserve">еров), в том числе конечных бенефициаров, участника / победителя закупки (потенциального контрагента) / контрагента / третьего лица, привлеченного контрагентом к исполнению своих обязательств по договору: фамилия имя отчество, серия и номер документа, удос</w:t>
      </w:r>
      <w:r>
        <w:rPr>
          <w:rFonts w:ascii="Times New Roman" w:hAnsi="Times New Roman"/>
          <w:sz w:val="24"/>
          <w:szCs w:val="24"/>
        </w:rPr>
        <w:t xml:space="preserve">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в том числе с использов</w:t>
      </w:r>
      <w:r>
        <w:rPr>
          <w:rFonts w:ascii="Times New Roman" w:hAnsi="Times New Roman"/>
          <w:sz w:val="24"/>
          <w:szCs w:val="24"/>
        </w:rPr>
        <w:t xml:space="preserve">анием информационных систем, а также на представление указанной информации в уполномоченные государственные органы (Минэнерго России, </w:t>
      </w:r>
      <w:r>
        <w:rPr>
          <w:rFonts w:ascii="Times New Roman" w:hAnsi="Times New Roman"/>
          <w:sz w:val="24"/>
          <w:szCs w:val="24"/>
        </w:rPr>
        <w:t xml:space="preserve">Росфинмониторинг</w:t>
      </w:r>
      <w:r>
        <w:rPr>
          <w:rFonts w:ascii="Times New Roman" w:hAnsi="Times New Roman"/>
          <w:sz w:val="24"/>
          <w:szCs w:val="24"/>
        </w:rPr>
        <w:t xml:space="preserve">, ФНС России) и подтверждает, что получил согласие на обработку персональных данных от всех своих собствен</w:t>
      </w:r>
      <w:r>
        <w:rPr>
          <w:rFonts w:ascii="Times New Roman" w:hAnsi="Times New Roman"/>
          <w:sz w:val="24"/>
          <w:szCs w:val="24"/>
        </w:rPr>
        <w:t xml:space="preserve">ников (участников, учредителей, акционеров), руководителей и бенефициаров.***</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273-ФЗ «О</w:t>
      </w:r>
      <w:r>
        <w:rPr>
          <w:rFonts w:ascii="Times New Roman" w:hAnsi="Times New Roman"/>
          <w:sz w:val="24"/>
          <w:szCs w:val="24"/>
        </w:rPr>
        <w:t xml:space="preserve">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w:t>
      </w:r>
      <w:r>
        <w:rPr>
          <w:rFonts w:ascii="Times New Roman" w:hAnsi="Times New Roman"/>
          <w:sz w:val="24"/>
          <w:szCs w:val="24"/>
        </w:rPr>
        <w:t xml:space="preserve">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Pr>
          <w:rFonts w:ascii="Times New Roman" w:hAnsi="Times New Roman"/>
          <w:sz w:val="24"/>
          <w:szCs w:val="24"/>
        </w:rPr>
        <w:t xml:space="preserve">экологической безопасности.</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Срок, в течение которого действует настоящее согласие: со дня его подписания </w:t>
      </w:r>
      <w:r>
        <w:rPr>
          <w:rFonts w:ascii="Times New Roman" w:hAnsi="Times New Roman"/>
          <w:sz w:val="24"/>
          <w:szCs w:val="24"/>
        </w:rPr>
        <w:br/>
      </w:r>
      <w:r>
        <w:rPr>
          <w:rFonts w:ascii="Times New Roman" w:hAnsi="Times New Roman"/>
          <w:sz w:val="24"/>
          <w:szCs w:val="24"/>
        </w:rPr>
        <w:t xml:space="preserve">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w:t>
      </w:r>
      <w:r>
        <w:rPr>
          <w:rFonts w:ascii="Times New Roman" w:hAnsi="Times New Roman"/>
          <w:sz w:val="24"/>
          <w:szCs w:val="24"/>
        </w:rPr>
        <w:br/>
        <w:t xml:space="preserve">о прекращении обработки его персональных данных.</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____________________________                  </w:t>
      </w:r>
      <w:r>
        <w:rPr>
          <w:rFonts w:ascii="Times New Roman" w:hAnsi="Times New Roman"/>
          <w:sz w:val="24"/>
          <w:szCs w:val="24"/>
        </w:rPr>
        <w:t xml:space="preserve">                             ___________________________</w:t>
      </w:r>
      <w:r>
        <w:rPr>
          <w:rFonts w:ascii="Times New Roman" w:hAnsi="Times New Roman"/>
          <w:sz w:val="24"/>
          <w:szCs w:val="24"/>
        </w:rPr>
      </w:r>
      <w:r>
        <w:rPr>
          <w:rFonts w:ascii="Times New Roman" w:hAnsi="Times New Roman"/>
          <w:sz w:val="24"/>
          <w:szCs w:val="24"/>
        </w:rPr>
      </w:r>
    </w:p>
    <w:p>
      <w:pPr>
        <w:contextualSpacing/>
        <w:jc w:val="both"/>
        <w:rPr>
          <w:rFonts w:ascii="Times New Roman" w:hAnsi="Times New Roman"/>
          <w:sz w:val="18"/>
          <w:szCs w:val="18"/>
        </w:rPr>
      </w:pPr>
      <w:r>
        <w:rPr>
          <w:rFonts w:ascii="Times New Roman" w:hAnsi="Times New Roman"/>
          <w:sz w:val="18"/>
          <w:szCs w:val="18"/>
        </w:rPr>
        <w:t xml:space="preserve">(Подпись субъекта персональных данных /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                                (Ф. И. О. и должность подписавшего*)</w:t>
      </w:r>
      <w:r>
        <w:rPr>
          <w:rFonts w:ascii="Times New Roman" w:hAnsi="Times New Roman"/>
          <w:sz w:val="18"/>
          <w:szCs w:val="18"/>
        </w:rPr>
      </w:r>
      <w:r>
        <w:rPr>
          <w:rFonts w:ascii="Times New Roman" w:hAnsi="Times New Roman"/>
          <w:sz w:val="18"/>
          <w:szCs w:val="18"/>
        </w:rPr>
      </w:r>
    </w:p>
    <w:p>
      <w:pPr>
        <w:contextualSpacing/>
        <w:jc w:val="both"/>
        <w:rPr>
          <w:rFonts w:ascii="Times New Roman" w:hAnsi="Times New Roman"/>
          <w:sz w:val="18"/>
          <w:szCs w:val="18"/>
        </w:rPr>
      </w:pPr>
      <w:r>
        <w:rPr>
          <w:rFonts w:ascii="Times New Roman" w:hAnsi="Times New Roman"/>
          <w:sz w:val="18"/>
          <w:szCs w:val="18"/>
        </w:rPr>
        <w:t xml:space="preserve">уполномоченного представителя)                                                </w:t>
      </w:r>
      <w:r>
        <w:rPr>
          <w:rFonts w:ascii="Times New Roman" w:hAnsi="Times New Roman"/>
          <w:sz w:val="18"/>
          <w:szCs w:val="18"/>
        </w:rPr>
      </w:r>
      <w:r>
        <w:rPr>
          <w:rFonts w:ascii="Times New Roman" w:hAnsi="Times New Roman"/>
          <w:sz w:val="18"/>
          <w:szCs w:val="18"/>
        </w:rPr>
      </w:r>
    </w:p>
    <w:p>
      <w:pPr>
        <w:jc w:val="both"/>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jc w:val="both"/>
        <w:rPr>
          <w:rFonts w:ascii="Times New Roman" w:hAnsi="Times New Roman"/>
          <w:b/>
          <w:bCs/>
          <w:sz w:val="24"/>
          <w:szCs w:val="24"/>
        </w:rPr>
      </w:pPr>
      <w:r>
        <w:rPr>
          <w:rFonts w:ascii="Times New Roman" w:hAnsi="Times New Roman"/>
          <w:b/>
          <w:bCs/>
          <w:sz w:val="24"/>
          <w:szCs w:val="24"/>
        </w:rPr>
        <w:t xml:space="preserve">М.П.</w:t>
      </w:r>
      <w:r>
        <w:rPr>
          <w:rFonts w:ascii="Times New Roman" w:hAnsi="Times New Roman"/>
          <w:b/>
          <w:bCs/>
          <w:sz w:val="24"/>
          <w:szCs w:val="24"/>
        </w:rPr>
      </w:r>
      <w:r>
        <w:rPr>
          <w:rFonts w:ascii="Times New Roman" w:hAnsi="Times New Roman"/>
          <w:b/>
          <w:bCs/>
          <w:sz w:val="24"/>
          <w:szCs w:val="24"/>
        </w:rPr>
      </w:r>
    </w:p>
    <w:p>
      <w:pPr>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jc w:val="both"/>
        <w:rPr>
          <w:rFonts w:ascii="Times New Roman" w:hAnsi="Times New Roman"/>
          <w:b/>
        </w:rPr>
      </w:pPr>
      <w:r>
        <w:rPr>
          <w:rFonts w:ascii="Times New Roman" w:hAnsi="Times New Roman"/>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w:t>
      </w:r>
      <w:r>
        <w:rPr>
          <w:rFonts w:ascii="Times New Roman" w:hAnsi="Times New Roman"/>
        </w:rPr>
        <w:t xml:space="preserve">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w:t>
      </w:r>
      <w:r>
        <w:rPr>
          <w:rFonts w:ascii="Times New Roman" w:hAnsi="Times New Roman"/>
        </w:rPr>
        <w:t xml:space="preserve">авителя субъекта персональных данных). </w:t>
      </w:r>
      <w:r>
        <w:rPr>
          <w:rFonts w:ascii="Times New Roman" w:hAnsi="Times New Roman"/>
          <w:b/>
        </w:rPr>
      </w:r>
      <w:r>
        <w:rPr>
          <w:rFonts w:ascii="Times New Roman" w:hAnsi="Times New Roman"/>
          <w:b/>
        </w:rPr>
      </w:r>
    </w:p>
    <w:p>
      <w:pPr>
        <w:jc w:val="both"/>
        <w:rPr>
          <w:rFonts w:ascii="Times New Roman" w:hAnsi="Times New Roman"/>
        </w:rPr>
      </w:pPr>
      <w:r>
        <w:rPr>
          <w:rFonts w:ascii="Times New Roman" w:hAnsi="Times New Roman"/>
        </w:rPr>
        <w:t xml:space="preserve">** При заключении договоров ПАО «</w:t>
      </w:r>
      <w:r>
        <w:rPr>
          <w:rFonts w:ascii="Times New Roman" w:hAnsi="Times New Roman"/>
        </w:rPr>
        <w:t xml:space="preserve">Россети</w:t>
      </w:r>
      <w:r>
        <w:rPr>
          <w:rFonts w:ascii="Times New Roman" w:hAnsi="Times New Roman"/>
        </w:rPr>
        <w:t xml:space="preserve">», ДО ПАО «</w:t>
      </w:r>
      <w:r>
        <w:rPr>
          <w:rFonts w:ascii="Times New Roman" w:hAnsi="Times New Roman"/>
        </w:rPr>
        <w:t xml:space="preserve">Россети</w:t>
      </w:r>
      <w:r>
        <w:rPr>
          <w:rFonts w:ascii="Times New Roman" w:hAnsi="Times New Roman"/>
        </w:rPr>
        <w:t xml:space="preserve">»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w:t>
      </w:r>
      <w:r>
        <w:rPr>
          <w:rFonts w:ascii="Times New Roman" w:hAnsi="Times New Roman"/>
        </w:rPr>
        <w:t xml:space="preserve">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w:t>
      </w:r>
      <w:r>
        <w:rPr>
          <w:rFonts w:ascii="Times New Roman" w:hAnsi="Times New Roman"/>
        </w:rPr>
        <w:t xml:space="preserve">дителей, акционеров, руководителей)).</w:t>
      </w:r>
      <w:r>
        <w:rPr>
          <w:rFonts w:ascii="Times New Roman" w:hAnsi="Times New Roman"/>
        </w:rPr>
      </w:r>
      <w:r>
        <w:rPr>
          <w:rFonts w:ascii="Times New Roman" w:hAnsi="Times New Roman"/>
        </w:rPr>
      </w:r>
    </w:p>
    <w:p>
      <w:pPr>
        <w:jc w:val="both"/>
        <w:rPr>
          <w:rFonts w:ascii="Times New Roman" w:hAnsi="Times New Roman" w:cs="Times New Roman"/>
          <w:sz w:val="28"/>
          <w:szCs w:val="28"/>
          <w:lang w:eastAsia="en-US"/>
        </w:rPr>
      </w:pPr>
      <w:r>
        <w:rPr>
          <w:rFonts w:ascii="Times New Roman" w:hAnsi="Times New Roman"/>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w:t>
      </w:r>
      <w:r>
        <w:rPr>
          <w:rFonts w:ascii="Times New Roman" w:hAnsi="Times New Roman"/>
        </w:rPr>
        <w:t xml:space="preserve">частниках, учредителях, акционерах) и бенефициарах исключает ответственность ПАО «</w:t>
      </w:r>
      <w:r>
        <w:rPr>
          <w:rFonts w:ascii="Times New Roman" w:hAnsi="Times New Roman"/>
        </w:rPr>
        <w:t xml:space="preserve">Россети</w:t>
      </w:r>
      <w:r>
        <w:rPr>
          <w:rFonts w:ascii="Times New Roman" w:hAnsi="Times New Roman"/>
        </w:rPr>
        <w:t xml:space="preserve">», ДО ПАО «</w:t>
      </w:r>
      <w:r>
        <w:rPr>
          <w:rFonts w:ascii="Times New Roman" w:hAnsi="Times New Roman"/>
        </w:rPr>
        <w:t xml:space="preserve">Россети</w:t>
      </w:r>
      <w:r>
        <w:rPr>
          <w:rFonts w:ascii="Times New Roman" w:hAnsi="Times New Roman"/>
        </w:rPr>
        <w:t xml:space="preserve">» перед</w:t>
      </w:r>
      <w:r>
        <w:rPr>
          <w:rFonts w:ascii="Times New Roman" w:hAnsi="Times New Roman"/>
          <w:spacing w:val="-4"/>
        </w:rPr>
        <w:t xml:space="preserve"> руководителем, собственником (участником, учредителем, акционером), а также бенефициаром</w:t>
      </w:r>
      <w:r>
        <w:rPr>
          <w:rFonts w:ascii="Times New Roman" w:hAnsi="Times New Roman"/>
        </w:rPr>
        <w:t xml:space="preserve"> участника закупки / контрагента / третьего лица, при</w:t>
      </w:r>
      <w:r>
        <w:rPr>
          <w:rFonts w:ascii="Times New Roman" w:hAnsi="Times New Roman"/>
        </w:rPr>
        <w:t xml:space="preserve">влеченного контрагентом к исполнению своих обязательств по договору, за предоставление </w:t>
      </w:r>
      <w:r>
        <w:rPr>
          <w:rFonts w:ascii="Times New Roman" w:hAnsi="Times New Roman"/>
          <w:spacing w:val="-4"/>
        </w:rPr>
        <w:t xml:space="preserve">ПАО «</w:t>
      </w:r>
      <w:r>
        <w:rPr>
          <w:rFonts w:ascii="Times New Roman" w:hAnsi="Times New Roman"/>
          <w:spacing w:val="-4"/>
        </w:rPr>
        <w:t xml:space="preserve">Россети</w:t>
      </w:r>
      <w:r>
        <w:rPr>
          <w:rFonts w:ascii="Times New Roman" w:hAnsi="Times New Roman"/>
          <w:spacing w:val="-4"/>
        </w:rPr>
        <w:t xml:space="preserve">»</w:t>
      </w:r>
      <w:r>
        <w:rPr>
          <w:rFonts w:ascii="Times New Roman" w:hAnsi="Times New Roman"/>
        </w:rPr>
        <w:t xml:space="preserve">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w:t>
      </w:r>
      <w:r>
        <w:rPr>
          <w:rFonts w:ascii="Times New Roman" w:hAnsi="Times New Roman"/>
        </w:rPr>
        <w:t xml:space="preserve">ом к исполнению своих обязательств по договору, и предполагает, что </w:t>
      </w:r>
      <w:r>
        <w:rPr>
          <w:rFonts w:ascii="Times New Roman" w:hAnsi="Times New Roman"/>
          <w:spacing w:val="-4"/>
        </w:rPr>
        <w:t xml:space="preserve">участник закупки (потенциальный контрагент) / контрагент получил у руководителя, своих бенефициаров и бенефициаров</w:t>
      </w:r>
      <w:r>
        <w:rPr>
          <w:rFonts w:ascii="Times New Roman" w:hAnsi="Times New Roman"/>
        </w:rPr>
        <w:t xml:space="preserve"> третьих лиц, привлеченных контрагентом к исполнению своих обязательств по</w:t>
      </w:r>
      <w:r>
        <w:rPr>
          <w:rFonts w:ascii="Times New Roman" w:hAnsi="Times New Roman"/>
        </w:rPr>
        <w:t xml:space="preserve"> договору согласие </w:t>
      </w:r>
      <w:r>
        <w:rPr>
          <w:rFonts w:ascii="Times New Roman" w:hAnsi="Times New Roman"/>
          <w:spacing w:val="-4"/>
        </w:rPr>
        <w:t xml:space="preserve">на представление (обработку) ПАО «</w:t>
      </w:r>
      <w:r>
        <w:rPr>
          <w:rFonts w:ascii="Times New Roman" w:hAnsi="Times New Roman"/>
          <w:spacing w:val="-4"/>
        </w:rPr>
        <w:t xml:space="preserve">Россети</w:t>
      </w:r>
      <w:r>
        <w:rPr>
          <w:rFonts w:ascii="Times New Roman" w:hAnsi="Times New Roman"/>
          <w:spacing w:val="-4"/>
        </w:rPr>
        <w:t xml:space="preserve">», ДО ПАО «</w:t>
      </w:r>
      <w:r>
        <w:rPr>
          <w:rFonts w:ascii="Times New Roman" w:hAnsi="Times New Roman"/>
          <w:spacing w:val="-4"/>
        </w:rPr>
        <w:t xml:space="preserve">Россети</w:t>
      </w:r>
      <w:r>
        <w:rPr>
          <w:rFonts w:ascii="Times New Roman" w:hAnsi="Times New Roman"/>
          <w:spacing w:val="-4"/>
        </w:rPr>
        <w:t xml:space="preserve">»</w:t>
      </w:r>
      <w:r>
        <w:rPr>
          <w:rFonts w:ascii="Times New Roman" w:hAnsi="Times New Roman"/>
        </w:rPr>
        <w:t xml:space="preserve"> и в уполномоченные государственные органы указанных сведений.</w:t>
      </w:r>
      <w:r>
        <w:rPr>
          <w:rFonts w:ascii="Times New Roman" w:hAnsi="Times New Roman" w:cs="Times New Roman"/>
          <w:sz w:val="28"/>
          <w:szCs w:val="28"/>
          <w:lang w:eastAsia="en-US"/>
        </w:rPr>
      </w:r>
      <w:r>
        <w:rPr>
          <w:rFonts w:ascii="Times New Roman" w:hAnsi="Times New Roman" w:cs="Times New Roman"/>
          <w:sz w:val="28"/>
          <w:szCs w:val="28"/>
          <w:lang w:eastAsia="en-US"/>
        </w:rPr>
      </w:r>
    </w:p>
    <w:p>
      <w:pPr>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Bdr>
          <w:bottom w:val="single" w:color="000000" w:sz="12" w:space="1"/>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p>
      <w:pPr>
        <w:rPr>
          <w:bCs/>
        </w:rPr>
      </w:pPr>
      <w:r>
        <w:rPr>
          <w:rFonts w:ascii="Times New Roman" w:hAnsi="Times New Roman"/>
          <w:sz w:val="24"/>
          <w:szCs w:val="24"/>
        </w:rPr>
        <w:t xml:space="preserve">               </w:t>
      </w:r>
      <w:r>
        <w:rPr>
          <w:bCs/>
        </w:rPr>
      </w:r>
      <w:r>
        <w:rPr>
          <w:bCs/>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left="6372"/>
        <w:tabs>
          <w:tab w:val="left" w:pos="1162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6372"/>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6372"/>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6373"/>
        <w:pageBreakBefore/>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 31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6372"/>
        <w:tabs>
          <w:tab w:val="left" w:pos="11624" w:leader="none"/>
        </w:tabs>
        <w:rPr>
          <w:rFonts w:ascii="Times New Roman" w:hAnsi="Times New Roman" w:cs="Times New Roman"/>
          <w:sz w:val="24"/>
          <w:szCs w:val="24"/>
        </w:rPr>
      </w:pP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ind w:firstLine="567"/>
        <w:jc w:val="center"/>
        <w:shd w:val="clear" w:color="auto" w:fill="ffff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ind w:right="-8"/>
        <w:jc w:val="center"/>
        <w:shd w:val="clear" w:color="auto" w:fill="ffffff"/>
        <w:rPr>
          <w:rFonts w:ascii="Times New Roman" w:hAnsi="Times New Roman" w:cs="Times New Roman"/>
          <w:b/>
          <w:bCs/>
          <w:sz w:val="26"/>
          <w:szCs w:val="26"/>
        </w:rPr>
      </w:pPr>
      <w:r>
        <w:rPr>
          <w:rFonts w:ascii="Times New Roman" w:hAnsi="Times New Roman" w:cs="Times New Roman"/>
          <w:b/>
          <w:bCs/>
          <w:sz w:val="26"/>
          <w:szCs w:val="26"/>
        </w:rPr>
        <w:t xml:space="preserve">Требования к организации охраны, пропускного и </w:t>
      </w:r>
      <w:r>
        <w:rPr>
          <w:rFonts w:ascii="Times New Roman" w:hAnsi="Times New Roman" w:cs="Times New Roman"/>
          <w:b/>
          <w:bCs/>
          <w:sz w:val="26"/>
          <w:szCs w:val="26"/>
        </w:rPr>
        <w:t xml:space="preserve">внутриобъектового</w:t>
      </w:r>
      <w:r>
        <w:rPr>
          <w:rFonts w:ascii="Times New Roman" w:hAnsi="Times New Roman" w:cs="Times New Roman"/>
          <w:b/>
          <w:bCs/>
          <w:sz w:val="26"/>
          <w:szCs w:val="26"/>
        </w:rPr>
        <w:t xml:space="preserve"> режима на строящихся (реконструируемых) о</w:t>
      </w:r>
      <w:r>
        <w:rPr>
          <w:rFonts w:ascii="Times New Roman" w:hAnsi="Times New Roman" w:cs="Times New Roman"/>
          <w:b/>
          <w:bCs/>
          <w:sz w:val="26"/>
          <w:szCs w:val="26"/>
        </w:rPr>
        <w:t xml:space="preserve">бъектах Заказчика</w:t>
      </w:r>
      <w:r>
        <w:rPr>
          <w:rFonts w:ascii="Times New Roman" w:hAnsi="Times New Roman" w:cs="Times New Roman"/>
          <w:b/>
          <w:bCs/>
          <w:sz w:val="26"/>
          <w:szCs w:val="26"/>
        </w:rPr>
      </w:r>
      <w:r>
        <w:rPr>
          <w:rFonts w:ascii="Times New Roman" w:hAnsi="Times New Roman" w:cs="Times New Roman"/>
          <w:b/>
          <w:bCs/>
          <w:sz w:val="26"/>
          <w:szCs w:val="26"/>
        </w:rPr>
      </w:r>
    </w:p>
    <w:p>
      <w:pPr>
        <w:ind w:right="-8" w:firstLine="567"/>
        <w:jc w:val="both"/>
        <w:shd w:val="clear" w:color="auto" w:fill="ffff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1635"/>
        <w:ind w:right="-8" w:firstLine="567"/>
        <w:jc w:val="both"/>
        <w:spacing w:line="240" w:lineRule="auto"/>
        <w:widowControl w:val="off"/>
        <w:rPr>
          <w:b/>
          <w:bCs w:val="0"/>
          <w:sz w:val="26"/>
          <w:szCs w:val="26"/>
        </w:rPr>
      </w:pPr>
      <w:r>
        <w:rPr>
          <w:b/>
          <w:bCs w:val="0"/>
          <w:sz w:val="26"/>
          <w:szCs w:val="26"/>
        </w:rPr>
        <w:t xml:space="preserve">Принятые сокращения</w:t>
      </w:r>
      <w:r>
        <w:rPr>
          <w:b/>
          <w:bCs w:val="0"/>
          <w:sz w:val="26"/>
          <w:szCs w:val="26"/>
        </w:rPr>
      </w:r>
      <w:r>
        <w:rPr>
          <w:b/>
          <w:bCs w:val="0"/>
          <w:sz w:val="26"/>
          <w:szCs w:val="26"/>
        </w:rPr>
      </w:r>
    </w:p>
    <w:tbl>
      <w:tblPr>
        <w:tblStyle w:val="1642"/>
        <w:tblW w:w="9644"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2132"/>
        <w:gridCol w:w="7512"/>
      </w:tblGrid>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center"/>
              <w:tabs>
                <w:tab w:val="left" w:pos="1080" w:leader="none"/>
              </w:tabs>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Сокращение</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center"/>
              <w:tabs>
                <w:tab w:val="left" w:pos="1080" w:leader="none"/>
              </w:tabs>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Расшифровка</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ИТСО</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Инженерно-технические средства охраны.</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КПП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Контрольно-пропускной пункт.</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ВВ</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Взрывчатые вещества.</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ВУ</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Взрывные устройства.</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СОТ</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Система охранного телевидения.</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ТК</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Телевизионная камера системы охранного телевидения.</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СОС</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Система охранной сигнализации периметра.</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КТС</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Кнопка тревожной сигнализации.</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СТС</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Система тревожной сигнализации.</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ТМЦ</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Товарно-материальные ценности.</w:t>
            </w:r>
            <w:r>
              <w:rPr>
                <w:rFonts w:ascii="Times New Roman" w:hAnsi="Times New Roman" w:cs="Times New Roman"/>
                <w:sz w:val="26"/>
                <w:szCs w:val="26"/>
              </w:rPr>
            </w:r>
            <w:r>
              <w:rPr>
                <w:rFonts w:ascii="Times New Roman" w:hAnsi="Times New Roman" w:cs="Times New Roman"/>
                <w:sz w:val="26"/>
                <w:szCs w:val="26"/>
              </w:rPr>
            </w:r>
          </w:p>
        </w:tc>
      </w:tr>
      <w:tr>
        <w:tblPrEx/>
        <w:trPr>
          <w:cantSplit/>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13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ПЦН</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7512"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Пункт централизованного наблюдения.</w:t>
            </w:r>
            <w:r>
              <w:rPr>
                <w:rFonts w:ascii="Times New Roman" w:hAnsi="Times New Roman" w:cs="Times New Roman"/>
                <w:sz w:val="26"/>
                <w:szCs w:val="26"/>
              </w:rPr>
            </w:r>
            <w:r>
              <w:rPr>
                <w:rFonts w:ascii="Times New Roman" w:hAnsi="Times New Roman" w:cs="Times New Roman"/>
                <w:sz w:val="26"/>
                <w:szCs w:val="26"/>
              </w:rPr>
            </w:r>
          </w:p>
        </w:tc>
      </w:tr>
    </w:tbl>
    <w:p>
      <w:pPr>
        <w:pStyle w:val="1628"/>
        <w:ind w:right="-8" w:firstLine="567"/>
        <w:jc w:val="both"/>
        <w:spacing w:before="0" w:after="0" w:line="240" w:lineRule="auto"/>
        <w:widowControl w:val="off"/>
        <w:rPr>
          <w:sz w:val="26"/>
          <w:szCs w:val="26"/>
        </w:rPr>
      </w:pPr>
      <w:r>
        <w:rPr>
          <w:sz w:val="26"/>
          <w:szCs w:val="26"/>
        </w:rPr>
      </w:r>
      <w:r>
        <w:rPr>
          <w:sz w:val="26"/>
          <w:szCs w:val="26"/>
        </w:rPr>
      </w:r>
      <w:r>
        <w:rPr>
          <w:sz w:val="26"/>
          <w:szCs w:val="26"/>
        </w:rPr>
      </w:r>
    </w:p>
    <w:p>
      <w:pPr>
        <w:pStyle w:val="1628"/>
        <w:ind w:right="-8" w:firstLine="567"/>
        <w:jc w:val="both"/>
        <w:spacing w:before="0" w:after="0" w:line="240" w:lineRule="auto"/>
        <w:widowControl w:val="off"/>
        <w:rPr>
          <w:sz w:val="26"/>
          <w:szCs w:val="26"/>
        </w:rPr>
      </w:pPr>
      <w:r>
        <w:rPr>
          <w:sz w:val="26"/>
          <w:szCs w:val="26"/>
        </w:rPr>
        <w:t xml:space="preserve">Термины и определения</w:t>
      </w:r>
      <w:r>
        <w:rPr>
          <w:sz w:val="26"/>
          <w:szCs w:val="26"/>
        </w:rPr>
      </w:r>
      <w:r>
        <w:rPr>
          <w:sz w:val="26"/>
          <w:szCs w:val="26"/>
        </w:rPr>
      </w:r>
    </w:p>
    <w:tbl>
      <w:tblPr>
        <w:tblStyle w:val="1642"/>
        <w:tblW w:w="9639" w:type="dxa"/>
        <w:tblInd w:w="8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2704"/>
        <w:gridCol w:w="6935"/>
      </w:tblGrid>
      <w:tr>
        <w:tblPrEx/>
        <w:trPr>
          <w:trHeight w:val="321"/>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Термин</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Определение</w:t>
            </w:r>
            <w:r>
              <w:rPr>
                <w:rFonts w:ascii="Times New Roman" w:hAnsi="Times New Roman" w:cs="Times New Roman"/>
                <w:sz w:val="26"/>
                <w:szCs w:val="26"/>
              </w:rPr>
            </w:r>
            <w:r>
              <w:rPr>
                <w:rFonts w:ascii="Times New Roman" w:hAnsi="Times New Roman" w:cs="Times New Roman"/>
                <w:sz w:val="26"/>
                <w:szCs w:val="26"/>
              </w:rPr>
            </w:r>
          </w:p>
        </w:tc>
      </w:tr>
      <w:tr>
        <w:tblPrEx/>
        <w:trPr>
          <w:trHeight w:val="26"/>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Пропускной режим</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Комплекс организационно-правовых ограничений и правил, устанавливающих </w:t>
            </w:r>
            <w:r>
              <w:rPr>
                <w:rFonts w:ascii="Times New Roman" w:hAnsi="Times New Roman" w:cs="Times New Roman"/>
                <w:sz w:val="26"/>
                <w:szCs w:val="26"/>
              </w:rPr>
              <w:t xml:space="preserve">порядок пропуска через контрольно-пропускные пункты руководителей и работников ПАО «ФСК ЕЭС», АО «ЦИУС ЕЭС», осуществляющего функции Заказчика-Застройщика, Подрядчика, посетителей, транспорта, вноса (ввоза) и выноса (вывоза) товарно-материальных ценностей.</w:t>
            </w:r>
            <w:r>
              <w:rPr>
                <w:rFonts w:ascii="Times New Roman" w:hAnsi="Times New Roman" w:cs="Times New Roman"/>
                <w:b/>
                <w:bCs/>
                <w:sz w:val="26"/>
                <w:szCs w:val="26"/>
              </w:rPr>
              <w:t xml:space="preserve"> </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Внутриобъектовый</w:t>
            </w:r>
            <w:r>
              <w:rPr>
                <w:rFonts w:ascii="Times New Roman" w:hAnsi="Times New Roman" w:cs="Times New Roman"/>
                <w:b/>
                <w:bCs/>
                <w:sz w:val="26"/>
                <w:szCs w:val="26"/>
              </w:rPr>
              <w:t xml:space="preserve"> режим</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Порядок, установленный заказчиком строительства/реконструкции объектов, не противоречащий законодательству Российской Федерации, доведенный</w:t>
            </w:r>
            <w:r>
              <w:rPr>
                <w:rFonts w:ascii="Times New Roman" w:hAnsi="Times New Roman" w:cs="Times New Roman"/>
                <w:sz w:val="26"/>
                <w:szCs w:val="26"/>
              </w:rPr>
              <w:t xml:space="preserve">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Объект</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1"/>
            </w:pPr>
            <w:r>
              <w:rPr>
                <w:rFonts w:ascii="Times New Roman" w:hAnsi="Times New Roman" w:cs="Times New Roman"/>
                <w:sz w:val="26"/>
                <w:szCs w:val="26"/>
              </w:rPr>
              <w:t xml:space="preserve">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r>
              <w:rPr>
                <w:rFonts w:ascii="Times New Roman" w:hAnsi="Times New Roman" w:cs="Times New Roman"/>
                <w:sz w:val="26"/>
                <w:szCs w:val="26"/>
              </w:rPr>
            </w:r>
            <w:r>
              <w:rPr>
                <w:rFonts w:ascii="Times New Roman" w:hAnsi="Times New Roman" w:cs="Times New Roman"/>
                <w:sz w:val="26"/>
                <w:szCs w:val="26"/>
              </w:rPr>
            </w:r>
          </w:p>
        </w:tc>
      </w:tr>
      <w:tr>
        <w:tblPrEx/>
        <w:trPr>
          <w:trHeight w:val="404"/>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Подрядчик</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Организация, выполняющая строительно-монтажные работы на объекте на </w:t>
            </w:r>
            <w:r>
              <w:rPr>
                <w:rFonts w:ascii="Times New Roman" w:hAnsi="Times New Roman" w:cs="Times New Roman"/>
                <w:sz w:val="26"/>
                <w:szCs w:val="26"/>
              </w:rPr>
              <w:t xml:space="preserve">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Стационарные объекты</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Строящиеся (реконструируемые) подстанции, объекты (вне территорий действующих подстанций, объектов) </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Линейные объекты</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Воздушные, кабельные ЛЭП.</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Автостоянка</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Часть занимаемой Объектом территории, предназначенная для стоянки автомашин служебного назначения и работников ПАО «ФСК ЕЭС» </w:t>
            </w:r>
            <w:r>
              <w:rPr>
                <w:rFonts w:ascii="Times New Roman" w:hAnsi="Times New Roman" w:eastAsia="Arial Unicode MS" w:cs="Times New Roman"/>
                <w:sz w:val="26"/>
                <w:szCs w:val="26"/>
              </w:rPr>
              <w:br/>
            </w:r>
            <w:r>
              <w:rPr>
                <w:rFonts w:ascii="Times New Roman" w:hAnsi="Times New Roman" w:cs="Times New Roman"/>
                <w:sz w:val="26"/>
                <w:szCs w:val="26"/>
              </w:rPr>
              <w:t xml:space="preserve">и АО «ЦИУС ЕЭС», автотранспорта Подрядчика и посетителей. </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0"/>
            </w:pPr>
            <w:r>
              <w:rPr>
                <w:rFonts w:ascii="Times New Roman" w:hAnsi="Times New Roman" w:cs="Times New Roman"/>
                <w:b/>
                <w:bCs/>
                <w:sz w:val="26"/>
                <w:szCs w:val="26"/>
              </w:rPr>
              <w:t xml:space="preserve">Контрольно-пропускной пункт</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Специально оборудованное место, предназнач</w:t>
            </w:r>
            <w:r>
              <w:rPr>
                <w:rFonts w:ascii="Times New Roman" w:hAnsi="Times New Roman" w:cs="Times New Roman"/>
                <w:sz w:val="26"/>
                <w:szCs w:val="26"/>
              </w:rPr>
              <w:t xml:space="preserve">енное для контроля прохода физических лиц и проезда автотранспорта на территорию, занимаемую объектом.</w:t>
            </w:r>
            <w:r>
              <w:rPr>
                <w:rFonts w:ascii="Times New Roman" w:hAnsi="Times New Roman" w:cs="Times New Roman"/>
                <w:sz w:val="26"/>
                <w:szCs w:val="26"/>
              </w:rPr>
            </w:r>
            <w:r>
              <w:rPr>
                <w:rFonts w:ascii="Times New Roman" w:hAnsi="Times New Roman" w:cs="Times New Roman"/>
                <w:sz w:val="26"/>
                <w:szCs w:val="26"/>
              </w:rPr>
            </w:r>
          </w:p>
        </w:tc>
      </w:tr>
      <w:tr>
        <w:tblPrEx/>
        <w:trPr>
          <w:trHeight w:val="2554"/>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0"/>
            </w:pPr>
            <w:r>
              <w:rPr>
                <w:rFonts w:ascii="Times New Roman" w:hAnsi="Times New Roman" w:cs="Times New Roman"/>
                <w:b/>
                <w:bCs/>
                <w:sz w:val="26"/>
                <w:szCs w:val="26"/>
              </w:rPr>
              <w:t xml:space="preserve">Документы, удостоверяющие личность</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дипломатический </w:t>
            </w:r>
            <w:r>
              <w:rPr>
                <w:rFonts w:ascii="Times New Roman" w:hAnsi="Times New Roman" w:cs="Times New Roman"/>
                <w:sz w:val="26"/>
                <w:szCs w:val="26"/>
              </w:rPr>
              <w:t xml:space="preserve">паспорт гражданина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служебный паспорт гражданина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удостоверение личности офицера для военнослужащего (офицера, прапорщика, мичмана); </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военный билет солдата (матроса, сержанта, старшины), военный билет офицера</w:t>
            </w:r>
            <w:r>
              <w:rPr>
                <w:rFonts w:ascii="Times New Roman" w:hAnsi="Times New Roman" w:cs="Times New Roman"/>
                <w:sz w:val="26"/>
                <w:szCs w:val="26"/>
              </w:rPr>
              <w:t xml:space="preserve"> запаса; </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 временное удостоверение личности гражданина Российской Федерации. </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Служебные удостоверения</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Подразделение охраны </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Работники охранной организации, осуществляющие охрану объекта, в соответствии с договором на оказание охранных услуг.</w:t>
            </w:r>
            <w:r>
              <w:rPr>
                <w:rFonts w:ascii="Times New Roman" w:hAnsi="Times New Roman" w:cs="Times New Roman"/>
                <w:sz w:val="26"/>
                <w:szCs w:val="26"/>
              </w:rPr>
            </w:r>
            <w:r>
              <w:rPr>
                <w:rFonts w:ascii="Times New Roman" w:hAnsi="Times New Roman" w:cs="Times New Roman"/>
                <w:sz w:val="26"/>
                <w:szCs w:val="26"/>
              </w:rPr>
            </w:r>
          </w:p>
        </w:tc>
      </w:tr>
      <w:tr>
        <w:tblPrEx/>
        <w:trPr>
          <w:trHeight w:val="1421"/>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Охранная организация</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Организация, зарегистрированная в установленном законом порядке и имеющая право на осуществление охранной деятельнос</w:t>
            </w:r>
            <w:r>
              <w:rPr>
                <w:rFonts w:ascii="Times New Roman" w:hAnsi="Times New Roman" w:cs="Times New Roman"/>
                <w:sz w:val="26"/>
                <w:szCs w:val="26"/>
              </w:rPr>
              <w:t xml:space="preserve">ти. </w:t>
            </w:r>
            <w:r>
              <w:rPr>
                <w:rFonts w:ascii="Times New Roman" w:hAnsi="Times New Roman" w:cs="Times New Roman"/>
                <w:sz w:val="26"/>
                <w:szCs w:val="26"/>
              </w:rPr>
            </w:r>
            <w:r>
              <w:rPr>
                <w:rFonts w:ascii="Times New Roman" w:hAnsi="Times New Roman" w:cs="Times New Roman"/>
                <w:sz w:val="26"/>
                <w:szCs w:val="26"/>
              </w:rPr>
            </w:r>
          </w:p>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0"/>
            </w:pPr>
            <w:r>
              <w:rPr>
                <w:rFonts w:ascii="Times New Roman" w:hAnsi="Times New Roman" w:cs="Times New Roman"/>
                <w:sz w:val="26"/>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w:t>
            </w:r>
            <w:r>
              <w:rPr>
                <w:rFonts w:ascii="Times New Roman" w:hAnsi="Times New Roman" w:cs="Times New Roman"/>
                <w:sz w:val="26"/>
                <w:szCs w:val="26"/>
              </w:rPr>
              <w:t xml:space="preserve">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w:t>
            </w:r>
            <w:r>
              <w:rPr>
                <w:rFonts w:ascii="Times New Roman" w:hAnsi="Times New Roman" w:cs="Times New Roman"/>
                <w:sz w:val="26"/>
                <w:szCs w:val="26"/>
              </w:rPr>
              <w:t xml:space="preserve">ганизации в зависимости от категории объекта и в соответствии с паспортом безопасности объекта топливно-энергетического комплекса. </w:t>
            </w:r>
            <w:r>
              <w:rPr>
                <w:rFonts w:ascii="Times New Roman" w:hAnsi="Times New Roman" w:cs="Times New Roman"/>
                <w:sz w:val="26"/>
                <w:szCs w:val="26"/>
              </w:rPr>
            </w:r>
            <w:r>
              <w:rPr>
                <w:rFonts w:ascii="Times New Roman" w:hAnsi="Times New Roman" w:cs="Times New Roman"/>
                <w:sz w:val="26"/>
                <w:szCs w:val="26"/>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4"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Работник охраны</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935" w:type="dxa"/>
            <w:textDirection w:val="lrTb"/>
            <w:noWrap w:val="false"/>
          </w:tcPr>
          <w:p>
            <w:pPr>
              <w:ind w:right="-8"/>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Гражданин Российской Федерации, достигший восемнадцати </w:t>
            </w:r>
            <w:r>
              <w:rPr>
                <w:rFonts w:ascii="Times New Roman" w:hAnsi="Times New Roman" w:cs="Times New Roman"/>
                <w:sz w:val="26"/>
                <w:szCs w:val="26"/>
              </w:rPr>
              <w:t xml:space="preserve">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r>
              <w:rPr>
                <w:rFonts w:ascii="Times New Roman" w:hAnsi="Times New Roman" w:cs="Times New Roman"/>
                <w:sz w:val="26"/>
                <w:szCs w:val="26"/>
              </w:rPr>
            </w:r>
            <w:r>
              <w:rPr>
                <w:rFonts w:ascii="Times New Roman" w:hAnsi="Times New Roman" w:cs="Times New Roman"/>
                <w:sz w:val="26"/>
                <w:szCs w:val="26"/>
              </w:rPr>
            </w:r>
          </w:p>
        </w:tc>
      </w:tr>
    </w:tbl>
    <w:p>
      <w:pPr>
        <w:pStyle w:val="1628"/>
        <w:ind w:firstLine="709"/>
        <w:jc w:val="both"/>
        <w:spacing w:before="0" w:after="0" w:line="240" w:lineRule="auto"/>
        <w:widowControl w:val="off"/>
        <w:rPr>
          <w:sz w:val="26"/>
          <w:szCs w:val="26"/>
        </w:rPr>
      </w:pPr>
      <w:r>
        <w:rPr>
          <w:sz w:val="26"/>
          <w:szCs w:val="26"/>
        </w:rPr>
      </w:r>
      <w:r>
        <w:rPr>
          <w:sz w:val="26"/>
          <w:szCs w:val="26"/>
        </w:rPr>
      </w:r>
      <w:r>
        <w:rPr>
          <w:sz w:val="26"/>
          <w:szCs w:val="26"/>
        </w:rPr>
      </w:r>
    </w:p>
    <w:p>
      <w:pPr>
        <w:ind w:firstLine="709"/>
        <w:jc w:val="both"/>
        <w:rPr>
          <w:rFonts w:ascii="Times New Roman" w:hAnsi="Times New Roman" w:cs="Times New Roman"/>
          <w:b/>
          <w:bCs/>
          <w:sz w:val="26"/>
          <w:szCs w:val="26"/>
        </w:rPr>
        <w:outlineLvl w:val="0"/>
      </w:pPr>
      <w:r>
        <w:rPr>
          <w:rFonts w:ascii="Times New Roman" w:hAnsi="Times New Roman" w:cs="Times New Roman"/>
          <w:b/>
          <w:bCs/>
          <w:sz w:val="26"/>
          <w:szCs w:val="26"/>
        </w:rPr>
        <w:t xml:space="preserve">1. Общие положения</w:t>
      </w:r>
      <w:r>
        <w:rPr>
          <w:rFonts w:ascii="Times New Roman" w:hAnsi="Times New Roman" w:cs="Times New Roman"/>
          <w:b/>
          <w:bCs/>
          <w:sz w:val="26"/>
          <w:szCs w:val="26"/>
        </w:rPr>
      </w:r>
      <w:r>
        <w:rPr>
          <w:rFonts w:ascii="Times New Roman" w:hAnsi="Times New Roman" w:cs="Times New Roman"/>
          <w:b/>
          <w:bCs/>
          <w:sz w:val="26"/>
          <w:szCs w:val="26"/>
        </w:rPr>
      </w:r>
    </w:p>
    <w:p>
      <w:pPr>
        <w:pStyle w:val="1631"/>
        <w:ind w:firstLine="709"/>
        <w:spacing w:line="240" w:lineRule="auto"/>
        <w:rPr>
          <w:rFonts w:ascii="Times New Roman" w:hAnsi="Times New Roman"/>
          <w:sz w:val="26"/>
          <w:szCs w:val="26"/>
        </w:rPr>
      </w:pPr>
      <w:r>
        <w:rPr>
          <w:rFonts w:ascii="Times New Roman" w:hAnsi="Times New Roman"/>
          <w:sz w:val="26"/>
          <w:szCs w:val="26"/>
        </w:rPr>
        <w:t xml:space="preserve">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w:t>
      </w:r>
      <w:r>
        <w:rPr>
          <w:rFonts w:ascii="Times New Roman" w:hAnsi="Times New Roman"/>
          <w:sz w:val="26"/>
          <w:szCs w:val="26"/>
        </w:rPr>
        <w:t xml:space="preserve">приятий по предотвращению указанных угроз.</w:t>
      </w:r>
      <w:r>
        <w:rPr>
          <w:rFonts w:ascii="Times New Roman" w:hAnsi="Times New Roman"/>
          <w:sz w:val="26"/>
          <w:szCs w:val="26"/>
        </w:rPr>
      </w:r>
      <w:r>
        <w:rPr>
          <w:rFonts w:ascii="Times New Roman" w:hAnsi="Times New Roman"/>
          <w:sz w:val="26"/>
          <w:szCs w:val="26"/>
        </w:rPr>
      </w:r>
    </w:p>
    <w:p>
      <w:pPr>
        <w:pStyle w:val="1633"/>
        <w:ind w:firstLine="709"/>
        <w:jc w:val="both"/>
        <w:spacing w:line="240" w:lineRule="auto"/>
        <w:tabs>
          <w:tab w:val="left" w:pos="1190" w:leader="none"/>
        </w:tabs>
        <w:rPr>
          <w:rFonts w:ascii="Times New Roman" w:hAnsi="Times New Roman"/>
          <w:sz w:val="26"/>
          <w:szCs w:val="26"/>
        </w:rPr>
      </w:pPr>
      <w:r>
        <w:rPr>
          <w:rFonts w:ascii="Times New Roman" w:hAnsi="Times New Roman"/>
          <w:sz w:val="26"/>
          <w:szCs w:val="26"/>
        </w:rPr>
        <w:t xml:space="preserve">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w:t>
      </w:r>
      <w:r>
        <w:rPr>
          <w:rFonts w:ascii="Times New Roman" w:hAnsi="Times New Roman"/>
          <w:sz w:val="26"/>
          <w:szCs w:val="26"/>
        </w:rPr>
        <w:t xml:space="preserve">м выполнения работ, поставок и объемов финансирования) и/или подписания Акта приема-передачи строительной площадки Подрядчику до даты подписания «Акта ввода в эксплуатацию законченного строительством объекта приемочной комиссией» самостоятельно за счет соб</w:t>
      </w:r>
      <w:r>
        <w:rPr>
          <w:rFonts w:ascii="Times New Roman" w:hAnsi="Times New Roman"/>
          <w:sz w:val="26"/>
          <w:szCs w:val="26"/>
        </w:rPr>
        <w:t xml:space="preserve">ственных сил и средств.</w:t>
      </w:r>
      <w:r>
        <w:rPr>
          <w:rFonts w:ascii="Times New Roman" w:hAnsi="Times New Roman"/>
          <w:sz w:val="26"/>
          <w:szCs w:val="26"/>
        </w:rPr>
      </w:r>
      <w:r>
        <w:rPr>
          <w:rFonts w:ascii="Times New Roman" w:hAnsi="Times New Roman"/>
          <w:sz w:val="26"/>
          <w:szCs w:val="26"/>
        </w:rPr>
      </w:r>
    </w:p>
    <w:p>
      <w:pPr>
        <w:pStyle w:val="1633"/>
        <w:ind w:firstLine="709"/>
        <w:jc w:val="both"/>
        <w:spacing w:line="240" w:lineRule="auto"/>
        <w:tabs>
          <w:tab w:val="left" w:pos="1190" w:leader="none"/>
        </w:tabs>
        <w:rPr>
          <w:rFonts w:ascii="Times New Roman" w:hAnsi="Times New Roman"/>
          <w:sz w:val="26"/>
          <w:szCs w:val="26"/>
        </w:rPr>
      </w:pPr>
      <w:r>
        <w:rPr>
          <w:rFonts w:ascii="Times New Roman" w:hAnsi="Times New Roman"/>
          <w:sz w:val="26"/>
          <w:szCs w:val="26"/>
        </w:rPr>
        <w:t xml:space="preserve">1.3. К охране Объекта и организации на нем пропускного и </w:t>
      </w:r>
      <w:r>
        <w:rPr>
          <w:rFonts w:ascii="Times New Roman" w:hAnsi="Times New Roman"/>
          <w:sz w:val="26"/>
          <w:szCs w:val="26"/>
        </w:rPr>
        <w:t xml:space="preserve">внутриобъектового</w:t>
      </w:r>
      <w:r>
        <w:rPr>
          <w:rFonts w:ascii="Times New Roman" w:hAnsi="Times New Roman"/>
          <w:sz w:val="26"/>
          <w:szCs w:val="26"/>
        </w:rPr>
        <w:t xml:space="preserve"> режима Подрядчик привлекает Охранную организацию. Выбор Охранной организации согласуется с Заказчиком путем уведомления.</w:t>
      </w:r>
      <w:r>
        <w:rPr>
          <w:rFonts w:ascii="Times New Roman" w:hAnsi="Times New Roman"/>
          <w:sz w:val="26"/>
          <w:szCs w:val="26"/>
        </w:rPr>
      </w:r>
      <w:r>
        <w:rPr>
          <w:rFonts w:ascii="Times New Roman" w:hAnsi="Times New Roman"/>
          <w:sz w:val="26"/>
          <w:szCs w:val="26"/>
        </w:rPr>
      </w:r>
    </w:p>
    <w:p>
      <w:pPr>
        <w:pStyle w:val="1633"/>
        <w:ind w:firstLine="709"/>
        <w:jc w:val="both"/>
        <w:spacing w:line="240" w:lineRule="auto"/>
        <w:tabs>
          <w:tab w:val="left" w:pos="1190" w:leader="none"/>
        </w:tabs>
        <w:rPr>
          <w:rFonts w:ascii="Times New Roman" w:hAnsi="Times New Roman"/>
          <w:sz w:val="26"/>
          <w:szCs w:val="26"/>
        </w:rPr>
      </w:pPr>
      <w:r>
        <w:rPr>
          <w:rFonts w:ascii="Times New Roman" w:hAnsi="Times New Roman"/>
          <w:sz w:val="26"/>
          <w:szCs w:val="26"/>
        </w:rPr>
        <w:t xml:space="preserve">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Pr>
          <w:rFonts w:ascii="Times New Roman" w:hAnsi="Times New Roman"/>
          <w:i/>
          <w:iCs/>
          <w:sz w:val="26"/>
          <w:szCs w:val="26"/>
        </w:rPr>
        <w:t xml:space="preserve">.</w:t>
      </w:r>
      <w:r>
        <w:rPr>
          <w:rFonts w:ascii="Times New Roman" w:hAnsi="Times New Roman"/>
          <w:sz w:val="26"/>
          <w:szCs w:val="26"/>
        </w:rPr>
        <w:t xml:space="preserve"> </w:t>
      </w:r>
      <w:r>
        <w:rPr>
          <w:rFonts w:ascii="Times New Roman" w:hAnsi="Times New Roman"/>
          <w:sz w:val="26"/>
          <w:szCs w:val="26"/>
        </w:rPr>
      </w:r>
      <w:r>
        <w:rPr>
          <w:rFonts w:ascii="Times New Roman" w:hAnsi="Times New Roman"/>
          <w:sz w:val="26"/>
          <w:szCs w:val="26"/>
        </w:rPr>
      </w:r>
    </w:p>
    <w:p>
      <w:pPr>
        <w:pStyle w:val="1633"/>
        <w:ind w:firstLine="709"/>
        <w:jc w:val="both"/>
        <w:spacing w:line="240" w:lineRule="auto"/>
        <w:tabs>
          <w:tab w:val="left" w:pos="1190"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r>
        <w:rPr>
          <w:rFonts w:ascii="Times New Roman" w:hAnsi="Times New Roman"/>
          <w:sz w:val="26"/>
          <w:szCs w:val="26"/>
        </w:rPr>
      </w:r>
    </w:p>
    <w:p>
      <w:pPr>
        <w:pStyle w:val="1633"/>
        <w:numPr>
          <w:ilvl w:val="0"/>
          <w:numId w:val="68"/>
        </w:numPr>
        <w:ind w:left="0" w:firstLine="709"/>
        <w:jc w:val="both"/>
        <w:spacing w:line="240" w:lineRule="auto"/>
        <w:rPr>
          <w:rFonts w:ascii="Times New Roman" w:hAnsi="Times New Roman"/>
          <w:b/>
          <w:bCs/>
          <w:sz w:val="26"/>
          <w:szCs w:val="26"/>
        </w:rPr>
      </w:pPr>
      <w:r>
        <w:rPr>
          <w:rFonts w:ascii="Times New Roman" w:hAnsi="Times New Roman"/>
          <w:b/>
          <w:bCs/>
          <w:sz w:val="26"/>
          <w:szCs w:val="26"/>
        </w:rPr>
        <w:t xml:space="preserve">Мероприятия по предотвращению угроз безопасности Объекта</w:t>
      </w:r>
      <w:r>
        <w:rPr>
          <w:rFonts w:ascii="Times New Roman" w:hAnsi="Times New Roman"/>
          <w:b/>
          <w:bCs/>
          <w:sz w:val="26"/>
          <w:szCs w:val="26"/>
        </w:rPr>
      </w:r>
      <w:r>
        <w:rPr>
          <w:rFonts w:ascii="Times New Roman" w:hAnsi="Times New Roman"/>
          <w:b/>
          <w:bCs/>
          <w:sz w:val="26"/>
          <w:szCs w:val="26"/>
        </w:rPr>
      </w:r>
    </w:p>
    <w:p>
      <w:pPr>
        <w:pStyle w:val="1631"/>
        <w:ind w:firstLine="709"/>
        <w:spacing w:line="240" w:lineRule="auto"/>
        <w:rPr>
          <w:rFonts w:ascii="Times New Roman" w:hAnsi="Times New Roman"/>
          <w:sz w:val="26"/>
          <w:szCs w:val="26"/>
        </w:rPr>
      </w:pPr>
      <w:r>
        <w:rPr>
          <w:rFonts w:ascii="Times New Roman" w:hAnsi="Times New Roman"/>
          <w:sz w:val="26"/>
          <w:szCs w:val="26"/>
        </w:rPr>
        <w:t xml:space="preserve">Основной перечень мероприяти</w:t>
      </w:r>
      <w:r>
        <w:rPr>
          <w:rFonts w:ascii="Times New Roman" w:hAnsi="Times New Roman"/>
          <w:sz w:val="26"/>
          <w:szCs w:val="26"/>
        </w:rPr>
        <w:t xml:space="preserve">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w:t>
      </w:r>
      <w:r>
        <w:rPr>
          <w:rFonts w:ascii="Times New Roman" w:hAnsi="Times New Roman"/>
          <w:sz w:val="26"/>
          <w:szCs w:val="26"/>
        </w:rPr>
        <w:t xml:space="preserve">ок и объемов финансирования) и/или подписания Акта приема-передачи строительной площадки Подрядчику до подписания Акта ввода в эксплуатацию, включает:</w:t>
      </w:r>
      <w:r>
        <w:rPr>
          <w:rFonts w:ascii="Times New Roman" w:hAnsi="Times New Roman"/>
          <w:sz w:val="26"/>
          <w:szCs w:val="26"/>
        </w:rPr>
      </w:r>
      <w:r>
        <w:rPr>
          <w:rFonts w:ascii="Times New Roman" w:hAnsi="Times New Roman"/>
          <w:sz w:val="26"/>
          <w:szCs w:val="26"/>
        </w:rPr>
      </w:r>
    </w:p>
    <w:p>
      <w:pPr>
        <w:pStyle w:val="1632"/>
        <w:ind w:firstLine="709"/>
        <w:jc w:val="both"/>
        <w:rPr>
          <w:rFonts w:ascii="Times New Roman" w:hAnsi="Times New Roman"/>
          <w:b/>
          <w:bCs/>
          <w:sz w:val="26"/>
          <w:szCs w:val="26"/>
          <w:u w:val="single"/>
        </w:rPr>
      </w:pPr>
      <w:r>
        <w:rPr>
          <w:rFonts w:ascii="Times New Roman" w:hAnsi="Times New Roman"/>
          <w:sz w:val="26"/>
          <w:szCs w:val="26"/>
        </w:rPr>
        <w:t xml:space="preserve">2.1. На стационарных Объектах:</w:t>
      </w:r>
      <w:r>
        <w:rPr>
          <w:rFonts w:ascii="Times New Roman" w:hAnsi="Times New Roman"/>
          <w:b/>
          <w:bCs/>
          <w:sz w:val="26"/>
          <w:szCs w:val="26"/>
          <w:u w:val="single"/>
        </w:rPr>
      </w:r>
      <w:r>
        <w:rPr>
          <w:rFonts w:ascii="Times New Roman" w:hAnsi="Times New Roman"/>
          <w:b/>
          <w:bCs/>
          <w:sz w:val="26"/>
          <w:szCs w:val="26"/>
          <w:u w:val="single"/>
        </w:rPr>
      </w:r>
    </w:p>
    <w:p>
      <w:pPr>
        <w:pStyle w:val="1631"/>
        <w:numPr>
          <w:ilvl w:val="0"/>
          <w:numId w:val="70"/>
        </w:numPr>
        <w:ind w:left="0" w:firstLine="709"/>
        <w:spacing w:line="240" w:lineRule="auto"/>
        <w:rPr>
          <w:rFonts w:ascii="Times New Roman" w:hAnsi="Times New Roman"/>
          <w:color w:val="00b050"/>
          <w:sz w:val="26"/>
          <w:szCs w:val="26"/>
        </w:rPr>
      </w:pPr>
      <w:r>
        <w:rPr>
          <w:rFonts w:ascii="Times New Roman" w:hAnsi="Times New Roman"/>
          <w:sz w:val="26"/>
          <w:szCs w:val="26"/>
        </w:rPr>
        <w:t xml:space="preserve">возведение временного </w:t>
      </w:r>
      <w:r>
        <w:rPr>
          <w:rFonts w:ascii="Times New Roman" w:hAnsi="Times New Roman"/>
          <w:sz w:val="26"/>
          <w:szCs w:val="26"/>
        </w:rPr>
        <w:t xml:space="preserve">периметрового</w:t>
      </w:r>
      <w:r>
        <w:rPr>
          <w:rFonts w:ascii="Times New Roman" w:hAnsi="Times New Roman"/>
          <w:sz w:val="26"/>
          <w:szCs w:val="26"/>
        </w:rPr>
        <w:t xml:space="preserve"> ограждения Объекта; </w:t>
      </w:r>
      <w:r>
        <w:rPr>
          <w:rFonts w:ascii="Times New Roman" w:hAnsi="Times New Roman"/>
          <w:color w:val="00b050"/>
          <w:sz w:val="26"/>
          <w:szCs w:val="26"/>
        </w:rPr>
      </w:r>
      <w:r>
        <w:rPr>
          <w:rFonts w:ascii="Times New Roman" w:hAnsi="Times New Roman"/>
          <w:color w:val="00b050"/>
          <w:sz w:val="26"/>
          <w:szCs w:val="26"/>
        </w:rPr>
      </w:r>
    </w:p>
    <w:p>
      <w:pPr>
        <w:pStyle w:val="1631"/>
        <w:numPr>
          <w:ilvl w:val="0"/>
          <w:numId w:val="70"/>
        </w:numPr>
        <w:ind w:left="0" w:firstLine="709"/>
        <w:spacing w:line="240" w:lineRule="auto"/>
        <w:rPr>
          <w:rFonts w:ascii="Times New Roman" w:hAnsi="Times New Roman"/>
          <w:sz w:val="26"/>
          <w:szCs w:val="26"/>
        </w:rPr>
      </w:pPr>
      <w:r>
        <w:rPr>
          <w:rFonts w:ascii="Times New Roman" w:hAnsi="Times New Roman"/>
          <w:sz w:val="26"/>
          <w:szCs w:val="26"/>
        </w:rPr>
        <w:t xml:space="preserve">организацию охран</w:t>
      </w:r>
      <w:r>
        <w:rPr>
          <w:rFonts w:ascii="Times New Roman" w:hAnsi="Times New Roman"/>
          <w:sz w:val="26"/>
          <w:szCs w:val="26"/>
        </w:rPr>
        <w:t xml:space="preserve">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r>
        <w:rPr>
          <w:rFonts w:ascii="Times New Roman" w:hAnsi="Times New Roman"/>
          <w:sz w:val="26"/>
          <w:szCs w:val="26"/>
        </w:rPr>
        <w:t xml:space="preserve">внутриобъектового</w:t>
      </w:r>
      <w:r>
        <w:rPr>
          <w:rFonts w:ascii="Times New Roman" w:hAnsi="Times New Roman"/>
          <w:sz w:val="26"/>
          <w:szCs w:val="26"/>
        </w:rPr>
        <w:t xml:space="preserve"> режима;</w:t>
      </w:r>
      <w:r>
        <w:rPr>
          <w:rFonts w:ascii="Times New Roman" w:hAnsi="Times New Roman"/>
          <w:sz w:val="26"/>
          <w:szCs w:val="26"/>
        </w:rPr>
      </w:r>
      <w:r>
        <w:rPr>
          <w:rFonts w:ascii="Times New Roman" w:hAnsi="Times New Roman"/>
          <w:sz w:val="26"/>
          <w:szCs w:val="26"/>
        </w:rPr>
      </w:r>
    </w:p>
    <w:p>
      <w:pPr>
        <w:pStyle w:val="1631"/>
        <w:numPr>
          <w:ilvl w:val="0"/>
          <w:numId w:val="70"/>
        </w:numPr>
        <w:ind w:left="0" w:firstLine="709"/>
        <w:spacing w:line="240" w:lineRule="auto"/>
        <w:rPr>
          <w:rFonts w:ascii="Times New Roman" w:hAnsi="Times New Roman"/>
          <w:sz w:val="26"/>
          <w:szCs w:val="26"/>
        </w:rPr>
      </w:pPr>
      <w:r>
        <w:rPr>
          <w:rFonts w:ascii="Times New Roman" w:hAnsi="Times New Roman"/>
          <w:sz w:val="26"/>
          <w:szCs w:val="26"/>
        </w:rPr>
        <w:t xml:space="preserve">обеспечение охраны материалов, оборудования и запасных частей к нем</w:t>
      </w:r>
      <w:r>
        <w:rPr>
          <w:rFonts w:ascii="Times New Roman" w:hAnsi="Times New Roman"/>
          <w:sz w:val="26"/>
          <w:szCs w:val="26"/>
        </w:rPr>
        <w:t xml:space="preserve">у;</w:t>
      </w:r>
      <w:r>
        <w:rPr>
          <w:rFonts w:ascii="Times New Roman" w:hAnsi="Times New Roman"/>
          <w:sz w:val="26"/>
          <w:szCs w:val="26"/>
        </w:rPr>
      </w:r>
      <w:r>
        <w:rPr>
          <w:rFonts w:ascii="Times New Roman" w:hAnsi="Times New Roman"/>
          <w:sz w:val="26"/>
          <w:szCs w:val="26"/>
        </w:rPr>
      </w:r>
    </w:p>
    <w:p>
      <w:pPr>
        <w:pStyle w:val="1631"/>
        <w:numPr>
          <w:ilvl w:val="0"/>
          <w:numId w:val="70"/>
        </w:numPr>
        <w:ind w:left="0" w:firstLine="709"/>
        <w:spacing w:line="240" w:lineRule="auto"/>
        <w:rPr>
          <w:rFonts w:ascii="Times New Roman" w:hAnsi="Times New Roman"/>
          <w:sz w:val="26"/>
          <w:szCs w:val="26"/>
        </w:rPr>
      </w:pPr>
      <w:r>
        <w:rPr>
          <w:rFonts w:ascii="Times New Roman" w:hAnsi="Times New Roman"/>
          <w:sz w:val="26"/>
          <w:szCs w:val="26"/>
        </w:rPr>
        <w:t xml:space="preserve">контроль материалов, оборудования и конструкций, поставляемых на строительные площадки, в целях обеспечения антитеррористической защищенности;</w:t>
      </w:r>
      <w:r>
        <w:rPr>
          <w:rFonts w:ascii="Times New Roman" w:hAnsi="Times New Roman"/>
          <w:sz w:val="26"/>
          <w:szCs w:val="26"/>
        </w:rPr>
      </w:r>
      <w:r>
        <w:rPr>
          <w:rFonts w:ascii="Times New Roman" w:hAnsi="Times New Roman"/>
          <w:sz w:val="26"/>
          <w:szCs w:val="26"/>
        </w:rPr>
      </w:r>
    </w:p>
    <w:p>
      <w:pPr>
        <w:pStyle w:val="1631"/>
        <w:numPr>
          <w:ilvl w:val="0"/>
          <w:numId w:val="70"/>
        </w:numPr>
        <w:ind w:left="0" w:firstLine="709"/>
        <w:spacing w:line="240" w:lineRule="auto"/>
        <w:rPr>
          <w:rFonts w:ascii="Times New Roman" w:hAnsi="Times New Roman"/>
          <w:sz w:val="26"/>
          <w:szCs w:val="26"/>
        </w:rPr>
      </w:pPr>
      <w:r>
        <w:rPr>
          <w:rFonts w:ascii="Times New Roman" w:hAnsi="Times New Roman"/>
          <w:sz w:val="26"/>
          <w:szCs w:val="26"/>
        </w:rPr>
        <w:t xml:space="preserve">монтаж временных ИТСО, в том числе системы охранной сигнализации, системы охранного телевидения (видеонаблюден</w:t>
      </w:r>
      <w:r>
        <w:rPr>
          <w:rFonts w:ascii="Times New Roman" w:hAnsi="Times New Roman"/>
          <w:sz w:val="26"/>
          <w:szCs w:val="26"/>
        </w:rPr>
        <w:t xml:space="preserve">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r>
        <w:rPr>
          <w:rFonts w:ascii="Times New Roman" w:hAnsi="Times New Roman"/>
          <w:sz w:val="26"/>
          <w:szCs w:val="26"/>
        </w:rPr>
      </w:r>
      <w:r>
        <w:rPr>
          <w:rFonts w:ascii="Times New Roman" w:hAnsi="Times New Roman"/>
          <w:sz w:val="26"/>
          <w:szCs w:val="26"/>
        </w:rPr>
      </w:r>
    </w:p>
    <w:p>
      <w:pPr>
        <w:pStyle w:val="1632"/>
        <w:ind w:firstLine="709"/>
        <w:jc w:val="both"/>
        <w:rPr>
          <w:rFonts w:ascii="Times New Roman" w:hAnsi="Times New Roman"/>
          <w:sz w:val="26"/>
          <w:szCs w:val="26"/>
        </w:rPr>
      </w:pPr>
      <w:r>
        <w:rPr>
          <w:rFonts w:ascii="Times New Roman" w:hAnsi="Times New Roman"/>
          <w:sz w:val="26"/>
          <w:szCs w:val="26"/>
        </w:rPr>
        <w:t xml:space="preserve">2.2. На линейных Объектах: </w:t>
      </w:r>
      <w:r>
        <w:rPr>
          <w:rFonts w:ascii="Times New Roman" w:hAnsi="Times New Roman"/>
          <w:sz w:val="26"/>
          <w:szCs w:val="26"/>
        </w:rPr>
      </w:r>
      <w:r>
        <w:rPr>
          <w:rFonts w:ascii="Times New Roman" w:hAnsi="Times New Roman"/>
          <w:sz w:val="26"/>
          <w:szCs w:val="26"/>
        </w:rPr>
      </w:r>
    </w:p>
    <w:p>
      <w:pPr>
        <w:pStyle w:val="1631"/>
        <w:numPr>
          <w:ilvl w:val="1"/>
          <w:numId w:val="70"/>
        </w:numPr>
        <w:ind w:left="0" w:firstLine="709"/>
        <w:spacing w:line="240" w:lineRule="auto"/>
        <w:rPr>
          <w:rFonts w:ascii="Times New Roman" w:hAnsi="Times New Roman"/>
          <w:sz w:val="26"/>
          <w:szCs w:val="26"/>
        </w:rPr>
      </w:pPr>
      <w:r>
        <w:rPr>
          <w:rFonts w:ascii="Times New Roman" w:hAnsi="Times New Roman"/>
          <w:sz w:val="26"/>
          <w:szCs w:val="26"/>
        </w:rPr>
        <w:t xml:space="preserve">контроль материалов, оборудования и конструкций, поставляемых на </w:t>
      </w:r>
      <w:r>
        <w:rPr>
          <w:rFonts w:ascii="Times New Roman" w:hAnsi="Times New Roman"/>
          <w:sz w:val="26"/>
          <w:szCs w:val="26"/>
        </w:rPr>
        <w:t xml:space="preserve">приобъектовые</w:t>
      </w:r>
      <w:r>
        <w:rPr>
          <w:rFonts w:ascii="Times New Roman" w:hAnsi="Times New Roman"/>
          <w:sz w:val="26"/>
          <w:szCs w:val="26"/>
        </w:rPr>
        <w:t xml:space="preserve"> склады, в целях обеспечения антитеррористической защищенности;</w:t>
      </w:r>
      <w:r>
        <w:rPr>
          <w:rFonts w:ascii="Times New Roman" w:hAnsi="Times New Roman"/>
          <w:sz w:val="26"/>
          <w:szCs w:val="26"/>
        </w:rPr>
      </w:r>
      <w:r>
        <w:rPr>
          <w:rFonts w:ascii="Times New Roman" w:hAnsi="Times New Roman"/>
          <w:sz w:val="26"/>
          <w:szCs w:val="26"/>
        </w:rPr>
      </w:r>
    </w:p>
    <w:p>
      <w:pPr>
        <w:pStyle w:val="1631"/>
        <w:numPr>
          <w:ilvl w:val="1"/>
          <w:numId w:val="71"/>
        </w:numPr>
        <w:ind w:left="0" w:firstLine="709"/>
        <w:spacing w:line="240" w:lineRule="auto"/>
        <w:rPr>
          <w:rFonts w:ascii="Times New Roman" w:hAnsi="Times New Roman"/>
          <w:sz w:val="26"/>
          <w:szCs w:val="26"/>
        </w:rPr>
      </w:pPr>
      <w:r>
        <w:rPr>
          <w:rFonts w:ascii="Times New Roman" w:hAnsi="Times New Roman"/>
          <w:sz w:val="26"/>
          <w:szCs w:val="26"/>
        </w:rPr>
        <w:t xml:space="preserve">организацию охраны Объекта путем патрулирования и/или с применением стационарных постов в период проведения скрытых работ, монтажа (укладки) </w:t>
      </w:r>
      <w:r>
        <w:rPr>
          <w:rFonts w:ascii="Times New Roman" w:hAnsi="Times New Roman"/>
          <w:sz w:val="26"/>
          <w:szCs w:val="26"/>
        </w:rPr>
        <w:t xml:space="preserve">конструкций, оборудования Объекта;</w:t>
      </w:r>
      <w:r>
        <w:rPr>
          <w:rFonts w:ascii="Times New Roman" w:hAnsi="Times New Roman"/>
          <w:sz w:val="26"/>
          <w:szCs w:val="26"/>
        </w:rPr>
      </w:r>
      <w:r>
        <w:rPr>
          <w:rFonts w:ascii="Times New Roman" w:hAnsi="Times New Roman"/>
          <w:sz w:val="26"/>
          <w:szCs w:val="26"/>
        </w:rPr>
      </w:r>
    </w:p>
    <w:p>
      <w:pPr>
        <w:pStyle w:val="1631"/>
        <w:numPr>
          <w:ilvl w:val="1"/>
          <w:numId w:val="72"/>
        </w:numPr>
        <w:ind w:left="0" w:firstLine="709"/>
        <w:spacing w:line="240" w:lineRule="auto"/>
        <w:rPr>
          <w:rFonts w:ascii="Times New Roman" w:hAnsi="Times New Roman"/>
          <w:sz w:val="26"/>
          <w:szCs w:val="26"/>
        </w:rPr>
      </w:pPr>
      <w:r>
        <w:rPr>
          <w:rFonts w:ascii="Times New Roman" w:hAnsi="Times New Roman"/>
          <w:sz w:val="26"/>
          <w:szCs w:val="26"/>
        </w:rPr>
        <w:t xml:space="preserve">орг</w:t>
      </w:r>
      <w:r>
        <w:rPr>
          <w:rFonts w:ascii="Times New Roman" w:hAnsi="Times New Roman"/>
          <w:sz w:val="26"/>
          <w:szCs w:val="26"/>
        </w:rPr>
        <w:t xml:space="preserve">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w:t>
      </w:r>
      <w:r>
        <w:rPr>
          <w:rFonts w:ascii="Times New Roman" w:hAnsi="Times New Roman"/>
          <w:sz w:val="26"/>
          <w:szCs w:val="26"/>
        </w:rPr>
        <w:t xml:space="preserve">причинить вред жизни и здоровью граждан. </w:t>
      </w:r>
      <w:r>
        <w:rPr>
          <w:rFonts w:ascii="Times New Roman" w:hAnsi="Times New Roman"/>
          <w:sz w:val="26"/>
          <w:szCs w:val="26"/>
        </w:rPr>
      </w:r>
      <w:r>
        <w:rPr>
          <w:rFonts w:ascii="Times New Roman" w:hAnsi="Times New Roman"/>
          <w:sz w:val="26"/>
          <w:szCs w:val="26"/>
        </w:rPr>
      </w:r>
    </w:p>
    <w:p>
      <w:pPr>
        <w:pStyle w:val="1632"/>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r>
      <w:r>
        <w:rPr>
          <w:rFonts w:ascii="Times New Roman" w:hAnsi="Times New Roman"/>
          <w:sz w:val="26"/>
          <w:szCs w:val="26"/>
        </w:rPr>
      </w:r>
    </w:p>
    <w:p>
      <w:pPr>
        <w:pStyle w:val="1631"/>
        <w:ind w:firstLine="709"/>
        <w:spacing w:line="240" w:lineRule="auto"/>
        <w:rPr>
          <w:rFonts w:ascii="Times New Roman" w:hAnsi="Times New Roman"/>
          <w:b/>
          <w:bCs/>
          <w:sz w:val="26"/>
          <w:szCs w:val="26"/>
        </w:rPr>
      </w:pPr>
      <w:r>
        <w:rPr>
          <w:rFonts w:ascii="Times New Roman" w:hAnsi="Times New Roman"/>
          <w:b/>
          <w:bCs/>
          <w:sz w:val="26"/>
          <w:szCs w:val="26"/>
        </w:rPr>
        <w:t xml:space="preserve">3. Требования к ИТСО строящегося Объекта</w:t>
      </w:r>
      <w:r>
        <w:rPr>
          <w:rFonts w:ascii="Times New Roman" w:hAnsi="Times New Roman"/>
          <w:b/>
          <w:bCs/>
          <w:sz w:val="26"/>
          <w:szCs w:val="26"/>
        </w:rPr>
      </w:r>
      <w:r>
        <w:rPr>
          <w:rFonts w:ascii="Times New Roman" w:hAnsi="Times New Roman"/>
          <w:b/>
          <w:bCs/>
          <w:sz w:val="26"/>
          <w:szCs w:val="26"/>
        </w:rPr>
      </w:r>
    </w:p>
    <w:p>
      <w:pPr>
        <w:pStyle w:val="1634"/>
        <w:numPr>
          <w:ilvl w:val="1"/>
          <w:numId w:val="74"/>
        </w:numPr>
        <w:ind w:left="0" w:firstLine="709"/>
        <w:spacing w:line="240" w:lineRule="auto"/>
        <w:rPr>
          <w:rFonts w:ascii="Times New Roman" w:hAnsi="Times New Roman"/>
          <w:sz w:val="26"/>
          <w:szCs w:val="26"/>
        </w:rPr>
      </w:pPr>
      <w:r>
        <w:rPr>
          <w:rFonts w:ascii="Times New Roman" w:hAnsi="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w:t>
      </w:r>
      <w:r>
        <w:rPr>
          <w:rFonts w:ascii="Times New Roman" w:hAnsi="Times New Roman"/>
          <w:sz w:val="26"/>
          <w:szCs w:val="26"/>
        </w:rPr>
        <w:t xml:space="preserve">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w:t>
      </w:r>
      <w:r>
        <w:rPr>
          <w:rFonts w:ascii="Times New Roman" w:hAnsi="Times New Roman"/>
          <w:sz w:val="26"/>
          <w:szCs w:val="26"/>
        </w:rPr>
        <w:t xml:space="preserve">я Акта приема-передачи строительной площадки Подрядчик до подписания Акта ввода объекта в эксплуатацию.</w:t>
      </w:r>
      <w:r>
        <w:rPr>
          <w:rFonts w:ascii="Times New Roman" w:hAnsi="Times New Roman"/>
          <w:sz w:val="26"/>
          <w:szCs w:val="26"/>
        </w:rPr>
      </w:r>
      <w:r>
        <w:rPr>
          <w:rFonts w:ascii="Times New Roman" w:hAnsi="Times New Roman"/>
          <w:sz w:val="26"/>
          <w:szCs w:val="26"/>
        </w:rPr>
      </w:r>
    </w:p>
    <w:p>
      <w:pPr>
        <w:pStyle w:val="1631"/>
        <w:ind w:firstLine="709"/>
        <w:spacing w:line="240" w:lineRule="auto"/>
        <w:tabs>
          <w:tab w:val="left" w:pos="1418" w:leader="none"/>
        </w:tabs>
        <w:rPr>
          <w:rFonts w:ascii="Times New Roman" w:hAnsi="Times New Roman"/>
          <w:sz w:val="26"/>
          <w:szCs w:val="26"/>
        </w:rPr>
      </w:pPr>
      <w:r>
        <w:rPr>
          <w:rFonts w:ascii="Times New Roman" w:hAnsi="Times New Roman"/>
          <w:sz w:val="26"/>
          <w:szCs w:val="26"/>
        </w:rPr>
        <w:t xml:space="preserve">В соответствии с ГОСТ 23407-78 «Ограждения инвентарные строительных площадок и участков производства строительно-монтажных работ» с целью выделения терр</w:t>
      </w:r>
      <w:r>
        <w:rPr>
          <w:rFonts w:ascii="Times New Roman" w:hAnsi="Times New Roman"/>
          <w:sz w:val="26"/>
          <w:szCs w:val="26"/>
        </w:rPr>
        <w:t xml:space="preserve">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r>
        <w:rPr>
          <w:rFonts w:ascii="Times New Roman" w:hAnsi="Times New Roman"/>
          <w:sz w:val="26"/>
          <w:szCs w:val="26"/>
        </w:rPr>
      </w:r>
      <w:r>
        <w:rPr>
          <w:rFonts w:ascii="Times New Roman" w:hAnsi="Times New Roman"/>
          <w:sz w:val="26"/>
          <w:szCs w:val="26"/>
        </w:rPr>
      </w:r>
    </w:p>
    <w:p>
      <w:pPr>
        <w:pStyle w:val="1634"/>
        <w:numPr>
          <w:ilvl w:val="2"/>
          <w:numId w:val="74"/>
        </w:numPr>
        <w:ind w:left="0" w:firstLine="709"/>
        <w:spacing w:line="240" w:lineRule="auto"/>
        <w:rPr>
          <w:rFonts w:ascii="Times New Roman" w:hAnsi="Times New Roman"/>
          <w:sz w:val="26"/>
          <w:szCs w:val="26"/>
        </w:rPr>
      </w:pPr>
      <w:r>
        <w:rPr>
          <w:rFonts w:ascii="Times New Roman" w:hAnsi="Times New Roman"/>
          <w:sz w:val="26"/>
          <w:szCs w:val="26"/>
        </w:rPr>
        <w:t xml:space="preserve">Временное ограждение периметра территории строящегося О</w:t>
      </w:r>
      <w:r>
        <w:rPr>
          <w:rFonts w:ascii="Times New Roman" w:hAnsi="Times New Roman"/>
          <w:sz w:val="26"/>
          <w:szCs w:val="26"/>
        </w:rPr>
        <w:t xml:space="preserve">бъекта должно препятствовать проходу лиц и проезду транспортных средств на Объект и с Объекта, минуя КПП.</w:t>
      </w:r>
      <w:r>
        <w:rPr>
          <w:rFonts w:ascii="Times New Roman" w:hAnsi="Times New Roman"/>
          <w:sz w:val="26"/>
          <w:szCs w:val="26"/>
        </w:rPr>
      </w:r>
      <w:r>
        <w:rPr>
          <w:rFonts w:ascii="Times New Roman" w:hAnsi="Times New Roman"/>
          <w:sz w:val="26"/>
          <w:szCs w:val="26"/>
        </w:rPr>
      </w:r>
    </w:p>
    <w:p>
      <w:pPr>
        <w:pStyle w:val="1634"/>
        <w:numPr>
          <w:ilvl w:val="2"/>
          <w:numId w:val="74"/>
        </w:numPr>
        <w:ind w:left="0" w:firstLine="709"/>
        <w:spacing w:line="240" w:lineRule="auto"/>
        <w:rPr>
          <w:rFonts w:ascii="Times New Roman" w:hAnsi="Times New Roman"/>
          <w:sz w:val="26"/>
          <w:szCs w:val="26"/>
        </w:rPr>
      </w:pPr>
      <w:r>
        <w:rPr>
          <w:rFonts w:ascii="Times New Roman" w:hAnsi="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w:t>
      </w:r>
      <w:r>
        <w:rPr>
          <w:rFonts w:ascii="Times New Roman" w:hAnsi="Times New Roman"/>
          <w:sz w:val="26"/>
          <w:szCs w:val="26"/>
        </w:rPr>
        <w:t xml:space="preserve">граждение в виде спирального барьера типа «Егоза».            </w:t>
      </w:r>
      <w:r>
        <w:rPr>
          <w:rFonts w:ascii="Times New Roman" w:hAnsi="Times New Roman"/>
          <w:sz w:val="26"/>
          <w:szCs w:val="26"/>
        </w:rPr>
      </w:r>
      <w:r>
        <w:rPr>
          <w:rFonts w:ascii="Times New Roman" w:hAnsi="Times New Roman"/>
          <w:sz w:val="26"/>
          <w:szCs w:val="26"/>
        </w:rPr>
      </w:r>
    </w:p>
    <w:p>
      <w:pPr>
        <w:pStyle w:val="1634"/>
        <w:numPr>
          <w:ilvl w:val="2"/>
          <w:numId w:val="74"/>
        </w:numPr>
        <w:ind w:left="0" w:firstLine="709"/>
        <w:spacing w:line="240" w:lineRule="auto"/>
        <w:rPr>
          <w:rFonts w:ascii="Times New Roman" w:hAnsi="Times New Roman"/>
          <w:sz w:val="26"/>
          <w:szCs w:val="26"/>
        </w:rPr>
      </w:pPr>
      <w:r>
        <w:rPr>
          <w:rFonts w:ascii="Times New Roman" w:hAnsi="Times New Roman"/>
          <w:sz w:val="26"/>
          <w:szCs w:val="26"/>
        </w:rPr>
        <w:t xml:space="preserve">Внешнее ограждение не должно иметь пролазов, проломов и других повреждений, а также не запираемых дверей, ворот, калиток и т.д.</w:t>
      </w:r>
      <w:r>
        <w:rPr>
          <w:rFonts w:ascii="Times New Roman" w:hAnsi="Times New Roman"/>
          <w:sz w:val="26"/>
          <w:szCs w:val="26"/>
        </w:rPr>
      </w:r>
      <w:r>
        <w:rPr>
          <w:rFonts w:ascii="Times New Roman" w:hAnsi="Times New Roman"/>
          <w:sz w:val="26"/>
          <w:szCs w:val="26"/>
        </w:rPr>
      </w:r>
    </w:p>
    <w:p>
      <w:pPr>
        <w:pStyle w:val="1634"/>
        <w:numPr>
          <w:ilvl w:val="2"/>
          <w:numId w:val="74"/>
        </w:numPr>
        <w:ind w:left="0" w:firstLine="709"/>
        <w:spacing w:line="240" w:lineRule="auto"/>
        <w:rPr>
          <w:rFonts w:ascii="Times New Roman" w:hAnsi="Times New Roman"/>
          <w:sz w:val="26"/>
          <w:szCs w:val="26"/>
        </w:rPr>
      </w:pPr>
      <w:r>
        <w:rPr>
          <w:rFonts w:ascii="Times New Roman" w:hAnsi="Times New Roman"/>
          <w:sz w:val="26"/>
          <w:szCs w:val="26"/>
        </w:rPr>
        <w:t xml:space="preserve">Для организации прохода людей и проезда транспортных средств обор</w:t>
      </w:r>
      <w:r>
        <w:rPr>
          <w:rFonts w:ascii="Times New Roman" w:hAnsi="Times New Roman"/>
          <w:sz w:val="26"/>
          <w:szCs w:val="26"/>
        </w:rPr>
        <w:t xml:space="preserve">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r>
        <w:rPr>
          <w:rFonts w:ascii="Times New Roman" w:hAnsi="Times New Roman"/>
          <w:sz w:val="26"/>
          <w:szCs w:val="26"/>
        </w:rPr>
      </w:r>
      <w:r>
        <w:rPr>
          <w:rFonts w:ascii="Times New Roman" w:hAnsi="Times New Roman"/>
          <w:sz w:val="26"/>
          <w:szCs w:val="26"/>
        </w:rPr>
      </w:r>
    </w:p>
    <w:p>
      <w:pPr>
        <w:pStyle w:val="1634"/>
        <w:numPr>
          <w:ilvl w:val="2"/>
          <w:numId w:val="74"/>
        </w:numPr>
        <w:ind w:left="0" w:firstLine="709"/>
        <w:spacing w:line="240" w:lineRule="auto"/>
        <w:rPr>
          <w:rFonts w:ascii="Times New Roman" w:hAnsi="Times New Roman"/>
          <w:sz w:val="26"/>
          <w:szCs w:val="26"/>
        </w:rPr>
      </w:pPr>
      <w:r>
        <w:rPr>
          <w:rFonts w:ascii="Times New Roman" w:hAnsi="Times New Roman"/>
          <w:sz w:val="26"/>
          <w:szCs w:val="26"/>
        </w:rPr>
        <w:t xml:space="preserve">КПП и их месторасположения должны выбиратьс</w:t>
      </w:r>
      <w:r>
        <w:rPr>
          <w:rFonts w:ascii="Times New Roman" w:hAnsi="Times New Roman"/>
          <w:sz w:val="26"/>
          <w:szCs w:val="26"/>
        </w:rPr>
        <w:t xml:space="preserve">я в соответствии с утвержденной рабочей документации объекта строительства. </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1418" w:leader="none"/>
        </w:tabs>
        <w:rPr>
          <w:rFonts w:ascii="Times New Roman" w:hAnsi="Times New Roman"/>
          <w:sz w:val="26"/>
          <w:szCs w:val="26"/>
        </w:rPr>
      </w:pPr>
      <w:r>
        <w:rPr>
          <w:rFonts w:ascii="Times New Roman" w:hAnsi="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w:t>
      </w:r>
      <w:r>
        <w:rPr>
          <w:rFonts w:ascii="Times New Roman" w:hAnsi="Times New Roman"/>
          <w:sz w:val="26"/>
          <w:szCs w:val="26"/>
        </w:rPr>
        <w:t xml:space="preserve">,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r>
        <w:rPr>
          <w:rFonts w:ascii="Times New Roman" w:hAnsi="Times New Roman"/>
          <w:sz w:val="26"/>
          <w:szCs w:val="26"/>
        </w:rPr>
      </w:r>
      <w:r>
        <w:rPr>
          <w:rFonts w:ascii="Times New Roman" w:hAnsi="Times New Roman"/>
          <w:sz w:val="26"/>
          <w:szCs w:val="26"/>
        </w:rPr>
      </w:r>
    </w:p>
    <w:p>
      <w:pPr>
        <w:pStyle w:val="1634"/>
        <w:numPr>
          <w:ilvl w:val="1"/>
          <w:numId w:val="74"/>
        </w:numPr>
        <w:ind w:left="0" w:firstLine="709"/>
        <w:spacing w:line="240" w:lineRule="auto"/>
        <w:rPr>
          <w:rFonts w:ascii="Times New Roman" w:hAnsi="Times New Roman"/>
          <w:sz w:val="26"/>
          <w:szCs w:val="26"/>
        </w:rPr>
      </w:pPr>
      <w:r>
        <w:rPr>
          <w:rFonts w:ascii="Times New Roman" w:hAnsi="Times New Roman"/>
          <w:sz w:val="26"/>
          <w:szCs w:val="26"/>
        </w:rPr>
        <w:t xml:space="preserve">Требования к системе охранной сигнализации периметра строящегося Объекта. </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Для обнаружения попыток преодоления ограждения путем пролома или </w:t>
      </w:r>
      <w:r>
        <w:rPr>
          <w:rFonts w:ascii="Times New Roman" w:hAnsi="Times New Roman"/>
          <w:sz w:val="26"/>
          <w:szCs w:val="26"/>
        </w:rPr>
        <w:t xml:space="preserve">перелазания</w:t>
      </w:r>
      <w:r>
        <w:rPr>
          <w:rFonts w:ascii="Times New Roman" w:hAnsi="Times New Roman"/>
          <w:sz w:val="26"/>
          <w:szCs w:val="26"/>
        </w:rPr>
        <w:t xml:space="preserve"> применяется система </w:t>
      </w:r>
      <w:r>
        <w:rPr>
          <w:rFonts w:ascii="Times New Roman" w:hAnsi="Times New Roman"/>
          <w:sz w:val="26"/>
          <w:szCs w:val="26"/>
        </w:rPr>
        <w:t xml:space="preserve">однорубежной</w:t>
      </w:r>
      <w:r>
        <w:rPr>
          <w:rFonts w:ascii="Times New Roman" w:hAnsi="Times New Roman"/>
          <w:sz w:val="26"/>
          <w:szCs w:val="26"/>
        </w:rPr>
        <w:t xml:space="preserve"> охранной сигнализации на основе вибрационной системы охраны.</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Технические средства для охраны периметра территории Объекта должны обеспечивать: зад</w:t>
      </w:r>
      <w:r>
        <w:rPr>
          <w:rFonts w:ascii="Times New Roman" w:hAnsi="Times New Roman"/>
          <w:sz w:val="26"/>
          <w:szCs w:val="26"/>
        </w:rPr>
        <w:t xml:space="preserve">анный режим охраны; надежность в работе и отсутствие ложных сигналов тревоги от воздействия метеорологических факторов и других </w:t>
      </w:r>
      <w:r>
        <w:rPr>
          <w:rFonts w:ascii="Times New Roman" w:hAnsi="Times New Roman"/>
          <w:sz w:val="26"/>
          <w:szCs w:val="26"/>
        </w:rPr>
        <w:t xml:space="preserve">помех; невозможность преодоления системы охраны; одновременный прием сигналов тревоги с любого блокированного участка с определе</w:t>
      </w:r>
      <w:r>
        <w:rPr>
          <w:rFonts w:ascii="Times New Roman" w:hAnsi="Times New Roman"/>
          <w:sz w:val="26"/>
          <w:szCs w:val="26"/>
        </w:rPr>
        <w:t xml:space="preserve">нием места нарушения.</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Все оборудование, входящее в СОС периметра, должно иметь защиту от вскрытия (несанкционированного доступа).</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Вывод информации от датчиков </w:t>
      </w:r>
      <w:r>
        <w:rPr>
          <w:rFonts w:ascii="Times New Roman" w:hAnsi="Times New Roman"/>
          <w:sz w:val="26"/>
          <w:szCs w:val="26"/>
        </w:rPr>
        <w:t xml:space="preserve">периметральной</w:t>
      </w:r>
      <w:r>
        <w:rPr>
          <w:rFonts w:ascii="Times New Roman" w:hAnsi="Times New Roman"/>
          <w:sz w:val="26"/>
          <w:szCs w:val="26"/>
        </w:rPr>
        <w:t xml:space="preserve"> охраны должен осуществятся под управлением единого программного обеспечения.</w:t>
      </w:r>
      <w:r>
        <w:rPr>
          <w:rFonts w:ascii="Times New Roman" w:hAnsi="Times New Roman"/>
          <w:sz w:val="26"/>
          <w:szCs w:val="26"/>
        </w:rPr>
      </w:r>
      <w:r>
        <w:rPr>
          <w:rFonts w:ascii="Times New Roman" w:hAnsi="Times New Roman"/>
          <w:sz w:val="26"/>
          <w:szCs w:val="26"/>
        </w:rPr>
      </w:r>
    </w:p>
    <w:p>
      <w:pPr>
        <w:pStyle w:val="1634"/>
        <w:numPr>
          <w:ilvl w:val="1"/>
          <w:numId w:val="76"/>
        </w:numPr>
        <w:ind w:left="0" w:firstLine="709"/>
        <w:spacing w:line="240" w:lineRule="auto"/>
        <w:rPr>
          <w:rFonts w:ascii="Times New Roman" w:hAnsi="Times New Roman"/>
          <w:sz w:val="26"/>
          <w:szCs w:val="26"/>
        </w:rPr>
      </w:pPr>
      <w:r>
        <w:rPr>
          <w:rFonts w:ascii="Times New Roman" w:hAnsi="Times New Roman"/>
          <w:sz w:val="26"/>
          <w:szCs w:val="26"/>
        </w:rPr>
        <w:t xml:space="preserve">Требо</w:t>
      </w:r>
      <w:r>
        <w:rPr>
          <w:rFonts w:ascii="Times New Roman" w:hAnsi="Times New Roman"/>
          <w:sz w:val="26"/>
          <w:szCs w:val="26"/>
        </w:rPr>
        <w:t xml:space="preserve">вания к системе охранного телевидения строящегося Объекта. </w:t>
      </w:r>
      <w:r>
        <w:rPr>
          <w:rFonts w:ascii="Times New Roman" w:hAnsi="Times New Roman"/>
          <w:sz w:val="26"/>
          <w:szCs w:val="26"/>
        </w:rPr>
      </w:r>
      <w:r>
        <w:rPr>
          <w:rFonts w:ascii="Times New Roman" w:hAnsi="Times New Roman"/>
          <w:sz w:val="26"/>
          <w:szCs w:val="26"/>
        </w:rPr>
      </w:r>
    </w:p>
    <w:p>
      <w:pPr>
        <w:pStyle w:val="1634"/>
        <w:numPr>
          <w:ilvl w:val="2"/>
          <w:numId w:val="76"/>
        </w:numPr>
        <w:ind w:left="0" w:firstLine="709"/>
        <w:spacing w:line="240" w:lineRule="auto"/>
        <w:rPr>
          <w:rFonts w:ascii="Times New Roman" w:hAnsi="Times New Roman"/>
          <w:sz w:val="26"/>
          <w:szCs w:val="26"/>
        </w:rPr>
      </w:pPr>
      <w:r>
        <w:rPr>
          <w:rFonts w:ascii="Times New Roman" w:hAnsi="Times New Roman"/>
          <w:sz w:val="26"/>
          <w:szCs w:val="26"/>
        </w:rPr>
        <w:t xml:space="preserve">СОТ должна решать следующие задачи:</w:t>
      </w:r>
      <w:r>
        <w:rPr>
          <w:rFonts w:ascii="Times New Roman" w:hAnsi="Times New Roman"/>
          <w:sz w:val="26"/>
          <w:szCs w:val="26"/>
        </w:rPr>
      </w:r>
      <w:r>
        <w:rPr>
          <w:rFonts w:ascii="Times New Roman" w:hAnsi="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 наблюдение - оценка обстановки на просматриваемом участке территории (сцене); </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 верификации тревог - просмотр оператором необходимой сцены по сигналу от </w:t>
      </w:r>
      <w:r>
        <w:rPr>
          <w:rFonts w:ascii="Times New Roman" w:hAnsi="Times New Roman" w:cs="Times New Roman"/>
          <w:sz w:val="26"/>
          <w:szCs w:val="26"/>
        </w:rPr>
        <w:t xml:space="preserve">извещателей</w:t>
      </w:r>
      <w:r>
        <w:rPr>
          <w:rFonts w:ascii="Times New Roman" w:hAnsi="Times New Roman" w:cs="Times New Roman"/>
          <w:sz w:val="26"/>
          <w:szCs w:val="26"/>
        </w:rPr>
        <w:t xml:space="preserve"> охранной сигнализации для подтверждения факта нештатной ситуации; </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 регистрации событий (видеозаписи); </w:t>
      </w:r>
      <w:r>
        <w:rPr>
          <w:rFonts w:ascii="Times New Roman" w:hAnsi="Times New Roman" w:cs="Times New Roman"/>
          <w:sz w:val="26"/>
          <w:szCs w:val="26"/>
        </w:rPr>
      </w:r>
      <w:r>
        <w:rPr>
          <w:rFonts w:ascii="Times New Roman" w:hAnsi="Times New Roman" w:cs="Times New Roman"/>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 автоматического обнаружения проникновения - анализ изображения и выдача сигнала тревоги по обнаружению движения.</w:t>
      </w:r>
      <w:r>
        <w:rPr>
          <w:rFonts w:ascii="Times New Roman" w:hAnsi="Times New Roman" w:cs="Times New Roman"/>
          <w:sz w:val="26"/>
          <w:szCs w:val="26"/>
        </w:rPr>
      </w:r>
      <w:r>
        <w:rPr>
          <w:rFonts w:ascii="Times New Roman" w:hAnsi="Times New Roman" w:cs="Times New Roman"/>
          <w:sz w:val="26"/>
          <w:szCs w:val="26"/>
        </w:rPr>
      </w:r>
    </w:p>
    <w:p>
      <w:pPr>
        <w:pStyle w:val="1634"/>
        <w:numPr>
          <w:ilvl w:val="2"/>
          <w:numId w:val="77"/>
        </w:numPr>
        <w:ind w:left="0" w:firstLine="709"/>
        <w:spacing w:line="240" w:lineRule="auto"/>
        <w:rPr>
          <w:rFonts w:ascii="Times New Roman" w:hAnsi="Times New Roman"/>
          <w:sz w:val="26"/>
          <w:szCs w:val="26"/>
        </w:rPr>
      </w:pPr>
      <w:r>
        <w:rPr>
          <w:rFonts w:ascii="Times New Roman" w:hAnsi="Times New Roman"/>
          <w:sz w:val="26"/>
          <w:szCs w:val="26"/>
        </w:rPr>
        <w:t xml:space="preserve">Применение охранного тел</w:t>
      </w:r>
      <w:r>
        <w:rPr>
          <w:rFonts w:ascii="Times New Roman" w:hAnsi="Times New Roman"/>
          <w:sz w:val="26"/>
          <w:szCs w:val="26"/>
        </w:rPr>
        <w:t xml:space="preserve">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w:t>
      </w:r>
      <w:r>
        <w:rPr>
          <w:rFonts w:ascii="Times New Roman" w:hAnsi="Times New Roman"/>
          <w:sz w:val="26"/>
          <w:szCs w:val="26"/>
        </w:rPr>
        <w:t xml:space="preserve"> охраняемых зон Объекта.</w:t>
      </w:r>
      <w:r>
        <w:rPr>
          <w:rFonts w:ascii="Times New Roman" w:hAnsi="Times New Roman"/>
          <w:sz w:val="26"/>
          <w:szCs w:val="26"/>
        </w:rPr>
      </w:r>
      <w:r>
        <w:rPr>
          <w:rFonts w:ascii="Times New Roman" w:hAnsi="Times New Roman"/>
          <w:sz w:val="26"/>
          <w:szCs w:val="26"/>
        </w:rPr>
      </w:r>
    </w:p>
    <w:p>
      <w:pPr>
        <w:pStyle w:val="1634"/>
        <w:numPr>
          <w:ilvl w:val="2"/>
          <w:numId w:val="77"/>
        </w:numPr>
        <w:ind w:left="0" w:firstLine="709"/>
        <w:spacing w:line="240" w:lineRule="auto"/>
        <w:rPr>
          <w:rFonts w:ascii="Times New Roman" w:hAnsi="Times New Roman"/>
          <w:sz w:val="26"/>
          <w:szCs w:val="26"/>
        </w:rPr>
      </w:pPr>
      <w:r>
        <w:rPr>
          <w:rFonts w:ascii="Times New Roman" w:hAnsi="Times New Roman"/>
          <w:sz w:val="26"/>
          <w:szCs w:val="26"/>
        </w:rPr>
        <w:t xml:space="preserve">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w:t>
      </w:r>
      <w:r>
        <w:rPr>
          <w:rFonts w:ascii="Times New Roman" w:hAnsi="Times New Roman"/>
          <w:sz w:val="26"/>
          <w:szCs w:val="26"/>
        </w:rPr>
        <w:t xml:space="preserve">дачи видеосигналов любого типа; устройство управления и коммутации видеосигналов; </w:t>
      </w:r>
      <w:r>
        <w:rPr>
          <w:rFonts w:ascii="Times New Roman" w:hAnsi="Times New Roman"/>
          <w:sz w:val="26"/>
          <w:szCs w:val="26"/>
        </w:rPr>
        <w:t xml:space="preserve">видеонакопитель</w:t>
      </w:r>
      <w:r>
        <w:rPr>
          <w:rFonts w:ascii="Times New Roman" w:hAnsi="Times New Roman"/>
          <w:sz w:val="26"/>
          <w:szCs w:val="26"/>
        </w:rPr>
        <w:t xml:space="preserve">; линии связи.</w:t>
      </w:r>
      <w:r>
        <w:rPr>
          <w:rFonts w:ascii="Times New Roman" w:hAnsi="Times New Roman"/>
          <w:sz w:val="26"/>
          <w:szCs w:val="26"/>
        </w:rPr>
      </w:r>
      <w:r>
        <w:rPr>
          <w:rFonts w:ascii="Times New Roman" w:hAnsi="Times New Roman"/>
          <w:sz w:val="26"/>
          <w:szCs w:val="26"/>
        </w:rPr>
      </w:r>
    </w:p>
    <w:p>
      <w:pPr>
        <w:pStyle w:val="1634"/>
        <w:numPr>
          <w:ilvl w:val="2"/>
          <w:numId w:val="77"/>
        </w:numPr>
        <w:ind w:left="0" w:firstLine="709"/>
        <w:spacing w:line="240" w:lineRule="auto"/>
        <w:rPr>
          <w:rFonts w:ascii="Times New Roman" w:hAnsi="Times New Roman"/>
          <w:sz w:val="26"/>
          <w:szCs w:val="26"/>
        </w:rPr>
      </w:pPr>
      <w:r>
        <w:rPr>
          <w:rFonts w:ascii="Times New Roman" w:hAnsi="Times New Roman"/>
          <w:sz w:val="26"/>
          <w:szCs w:val="26"/>
        </w:rPr>
        <w:t xml:space="preserve">В темное время суток, если освещенность охраняемой зоны ниже чувствительности ТК, Объект (зона объекта) должен оборудоваться охранным освещением</w:t>
      </w:r>
      <w:r>
        <w:rPr>
          <w:rFonts w:ascii="Times New Roman" w:hAnsi="Times New Roman"/>
          <w:sz w:val="26"/>
          <w:szCs w:val="26"/>
        </w:rPr>
        <w:t xml:space="preserve"> видимого диапазона. Зоны охранного освещения должны совпадать с зоной обзора ТК.</w:t>
      </w:r>
      <w:r>
        <w:rPr>
          <w:rFonts w:ascii="Times New Roman" w:hAnsi="Times New Roman"/>
          <w:sz w:val="26"/>
          <w:szCs w:val="26"/>
        </w:rPr>
      </w:r>
      <w:r>
        <w:rPr>
          <w:rFonts w:ascii="Times New Roman" w:hAnsi="Times New Roman"/>
          <w:sz w:val="26"/>
          <w:szCs w:val="26"/>
        </w:rPr>
      </w:r>
    </w:p>
    <w:p>
      <w:pPr>
        <w:pStyle w:val="1634"/>
        <w:numPr>
          <w:ilvl w:val="2"/>
          <w:numId w:val="77"/>
        </w:numPr>
        <w:ind w:left="0" w:firstLine="709"/>
        <w:spacing w:line="240" w:lineRule="auto"/>
        <w:rPr>
          <w:rFonts w:ascii="Times New Roman" w:hAnsi="Times New Roman"/>
          <w:sz w:val="26"/>
          <w:szCs w:val="26"/>
        </w:rPr>
      </w:pPr>
      <w:r>
        <w:rPr>
          <w:rFonts w:ascii="Times New Roman" w:hAnsi="Times New Roman"/>
          <w:sz w:val="26"/>
          <w:szCs w:val="26"/>
        </w:rPr>
        <w:t xml:space="preserve">Время хранения записи телевизионного сигнала с ТК должно быть не менее 15 (пятнадцати) суток.</w:t>
      </w:r>
      <w:r>
        <w:rPr>
          <w:rFonts w:ascii="Times New Roman" w:hAnsi="Times New Roman"/>
          <w:sz w:val="26"/>
          <w:szCs w:val="26"/>
        </w:rPr>
      </w:r>
      <w:r>
        <w:rPr>
          <w:rFonts w:ascii="Times New Roman" w:hAnsi="Times New Roman"/>
          <w:sz w:val="26"/>
          <w:szCs w:val="26"/>
        </w:rPr>
      </w:r>
    </w:p>
    <w:p>
      <w:pPr>
        <w:pStyle w:val="1634"/>
        <w:numPr>
          <w:ilvl w:val="1"/>
          <w:numId w:val="78"/>
        </w:numPr>
        <w:ind w:left="0" w:firstLine="709"/>
        <w:spacing w:line="240" w:lineRule="auto"/>
        <w:rPr>
          <w:rFonts w:ascii="Times New Roman" w:hAnsi="Times New Roman"/>
          <w:sz w:val="26"/>
          <w:szCs w:val="26"/>
        </w:rPr>
      </w:pPr>
      <w:r>
        <w:rPr>
          <w:rFonts w:ascii="Times New Roman" w:hAnsi="Times New Roman"/>
          <w:sz w:val="26"/>
          <w:szCs w:val="26"/>
        </w:rPr>
        <w:t xml:space="preserve">Требования к системе тревожной сигнализации строящегося Объекта.</w:t>
      </w:r>
      <w:r>
        <w:rPr>
          <w:rFonts w:ascii="Times New Roman" w:hAnsi="Times New Roman"/>
          <w:sz w:val="26"/>
          <w:szCs w:val="26"/>
        </w:rPr>
      </w:r>
      <w:r>
        <w:rPr>
          <w:rFonts w:ascii="Times New Roman" w:hAnsi="Times New Roman"/>
          <w:sz w:val="26"/>
          <w:szCs w:val="26"/>
        </w:rPr>
      </w:r>
    </w:p>
    <w:p>
      <w:pPr>
        <w:pStyle w:val="1631"/>
        <w:ind w:firstLine="709"/>
        <w:spacing w:line="240" w:lineRule="auto"/>
        <w:tabs>
          <w:tab w:val="left" w:pos="1276" w:leader="none"/>
        </w:tabs>
        <w:rPr>
          <w:rFonts w:ascii="Times New Roman" w:hAnsi="Times New Roman"/>
          <w:sz w:val="26"/>
          <w:szCs w:val="26"/>
        </w:rPr>
      </w:pPr>
      <w:r>
        <w:rPr>
          <w:rFonts w:ascii="Times New Roman" w:hAnsi="Times New Roman"/>
          <w:sz w:val="26"/>
          <w:szCs w:val="26"/>
        </w:rPr>
        <w:t xml:space="preserve">В соответствии </w:t>
      </w:r>
      <w:r>
        <w:rPr>
          <w:rFonts w:ascii="Times New Roman" w:hAnsi="Times New Roman"/>
          <w:sz w:val="26"/>
          <w:szCs w:val="26"/>
        </w:rPr>
        <w:t xml:space="preserve">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w:t>
      </w:r>
      <w:r>
        <w:rPr>
          <w:rFonts w:ascii="Times New Roman" w:hAnsi="Times New Roman"/>
          <w:sz w:val="26"/>
          <w:szCs w:val="26"/>
        </w:rPr>
        <w:t xml:space="preserve">дежурную часть органов внутренних дел.</w:t>
      </w:r>
      <w:r>
        <w:rPr>
          <w:rFonts w:ascii="Times New Roman" w:hAnsi="Times New Roman"/>
          <w:sz w:val="26"/>
          <w:szCs w:val="26"/>
        </w:rPr>
      </w:r>
      <w:r>
        <w:rPr>
          <w:rFonts w:ascii="Times New Roman" w:hAnsi="Times New Roman"/>
          <w:sz w:val="26"/>
          <w:szCs w:val="26"/>
        </w:rPr>
      </w:r>
    </w:p>
    <w:p>
      <w:pPr>
        <w:pStyle w:val="1634"/>
        <w:numPr>
          <w:ilvl w:val="1"/>
          <w:numId w:val="75"/>
        </w:numPr>
        <w:ind w:left="0" w:firstLine="709"/>
        <w:spacing w:line="240" w:lineRule="auto"/>
        <w:tabs>
          <w:tab w:val="left" w:pos="1306" w:leader="none"/>
        </w:tabs>
        <w:rPr>
          <w:rFonts w:ascii="Times New Roman" w:hAnsi="Times New Roman"/>
          <w:sz w:val="26"/>
          <w:szCs w:val="26"/>
        </w:rPr>
      </w:pPr>
      <w:r>
        <w:rPr>
          <w:rFonts w:ascii="Times New Roman" w:hAnsi="Times New Roman"/>
          <w:sz w:val="26"/>
          <w:szCs w:val="26"/>
        </w:rPr>
        <w:t xml:space="preserve">Требования к электроснабжению технических средств охраны.</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Установленные на Объекте технические средства охраны в соответствии с РД 78.36.003-2002 «Инженерно-техническая </w:t>
      </w:r>
      <w:r>
        <w:rPr>
          <w:rFonts w:ascii="Times New Roman" w:hAnsi="Times New Roman"/>
          <w:sz w:val="26"/>
          <w:szCs w:val="26"/>
        </w:rPr>
        <w:t xml:space="preserve">укрепленность</w:t>
      </w:r>
      <w:r>
        <w:rPr>
          <w:rFonts w:ascii="Times New Roman" w:hAnsi="Times New Roman"/>
          <w:sz w:val="26"/>
          <w:szCs w:val="26"/>
        </w:rPr>
        <w:t xml:space="preserve">. Технические средства охраны. Требования и нормы проектирования по защите объектов от преступных посягательств» рекомендуется относить к 1 категории </w:t>
      </w:r>
      <w:r>
        <w:rPr>
          <w:rFonts w:ascii="Times New Roman" w:hAnsi="Times New Roman"/>
          <w:sz w:val="26"/>
          <w:szCs w:val="26"/>
        </w:rPr>
        <w:t xml:space="preserve">электроприемников</w:t>
      </w:r>
      <w:r>
        <w:rPr>
          <w:rFonts w:ascii="Times New Roman" w:hAnsi="Times New Roman"/>
          <w:sz w:val="26"/>
          <w:szCs w:val="26"/>
        </w:rPr>
        <w:t xml:space="preserve"> по надежности электроснабжения согласно правилам устройства электроустановок, в силу чег</w:t>
      </w:r>
      <w:r>
        <w:rPr>
          <w:rFonts w:ascii="Times New Roman" w:hAnsi="Times New Roman"/>
          <w:sz w:val="26"/>
          <w:szCs w:val="26"/>
        </w:rPr>
        <w:t xml:space="preserve">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При использова</w:t>
      </w:r>
      <w:r>
        <w:rPr>
          <w:rFonts w:ascii="Times New Roman" w:hAnsi="Times New Roman"/>
          <w:sz w:val="26"/>
          <w:szCs w:val="26"/>
        </w:rPr>
        <w:t xml:space="preserve">нии в качестве резервного источника питания </w:t>
      </w:r>
      <w:r>
        <w:rPr>
          <w:rFonts w:ascii="Times New Roman" w:hAnsi="Times New Roman"/>
          <w:sz w:val="26"/>
          <w:szCs w:val="26"/>
        </w:rPr>
        <w:t xml:space="preserve">аккумуляторной батареи должна обеспечиваться работа переключателей и </w:t>
      </w:r>
      <w:r>
        <w:rPr>
          <w:rFonts w:ascii="Times New Roman" w:hAnsi="Times New Roman"/>
          <w:sz w:val="26"/>
          <w:szCs w:val="26"/>
        </w:rPr>
        <w:t xml:space="preserve">извещателей</w:t>
      </w:r>
      <w:r>
        <w:rPr>
          <w:rFonts w:ascii="Times New Roman" w:hAnsi="Times New Roman"/>
          <w:sz w:val="26"/>
          <w:szCs w:val="26"/>
        </w:rPr>
        <w:t xml:space="preserve"> охранной и тревожной сигнализации в течение не менее 24 (двадцати четырех) часов в дежурном режиме и в течение не менее 3(трех) час</w:t>
      </w:r>
      <w:r>
        <w:rPr>
          <w:rFonts w:ascii="Times New Roman" w:hAnsi="Times New Roman"/>
          <w:sz w:val="26"/>
          <w:szCs w:val="26"/>
        </w:rPr>
        <w:t xml:space="preserve">ов в режиме тревоги.</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Переход ИТСО на работу от резервного источника электропитания и обратно должен осуществляться автоматически без выдачи сигналов тревоги.</w:t>
      </w:r>
      <w:r>
        <w:rPr>
          <w:rFonts w:ascii="Times New Roman" w:hAnsi="Times New Roman"/>
          <w:sz w:val="26"/>
          <w:szCs w:val="26"/>
        </w:rPr>
      </w:r>
      <w:r>
        <w:rPr>
          <w:rFonts w:ascii="Times New Roman" w:hAnsi="Times New Roman"/>
          <w:sz w:val="26"/>
          <w:szCs w:val="26"/>
        </w:rPr>
      </w:r>
    </w:p>
    <w:p>
      <w:pPr>
        <w:pStyle w:val="1634"/>
        <w:numPr>
          <w:ilvl w:val="2"/>
          <w:numId w:val="75"/>
        </w:numPr>
        <w:ind w:left="0" w:firstLine="709"/>
        <w:spacing w:line="240" w:lineRule="auto"/>
        <w:rPr>
          <w:rFonts w:ascii="Times New Roman" w:hAnsi="Times New Roman"/>
          <w:sz w:val="26"/>
          <w:szCs w:val="26"/>
        </w:rPr>
      </w:pPr>
      <w:r>
        <w:rPr>
          <w:rFonts w:ascii="Times New Roman" w:hAnsi="Times New Roman"/>
          <w:sz w:val="26"/>
          <w:szCs w:val="26"/>
        </w:rPr>
        <w:t xml:space="preserve">Защитное заземление или </w:t>
      </w:r>
      <w:r>
        <w:rPr>
          <w:rFonts w:ascii="Times New Roman" w:hAnsi="Times New Roman"/>
          <w:sz w:val="26"/>
          <w:szCs w:val="26"/>
        </w:rPr>
        <w:t xml:space="preserve">зануление</w:t>
      </w:r>
      <w:r>
        <w:rPr>
          <w:rFonts w:ascii="Times New Roman" w:hAnsi="Times New Roman"/>
          <w:sz w:val="26"/>
          <w:szCs w:val="26"/>
        </w:rPr>
        <w:t xml:space="preserve"> ИТСО, соединительных и </w:t>
      </w:r>
      <w:r>
        <w:rPr>
          <w:rFonts w:ascii="Times New Roman" w:hAnsi="Times New Roman"/>
          <w:sz w:val="26"/>
          <w:szCs w:val="26"/>
        </w:rPr>
        <w:t xml:space="preserve">ответвительных</w:t>
      </w:r>
      <w:r>
        <w:rPr>
          <w:rFonts w:ascii="Times New Roman" w:hAnsi="Times New Roman"/>
          <w:sz w:val="26"/>
          <w:szCs w:val="26"/>
        </w:rPr>
        <w:t xml:space="preserve"> коробок и других элементов</w:t>
      </w:r>
      <w:r>
        <w:rPr>
          <w:rFonts w:ascii="Times New Roman" w:hAnsi="Times New Roman"/>
          <w:sz w:val="26"/>
          <w:szCs w:val="26"/>
        </w:rPr>
        <w:t xml:space="preserve">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w:t>
      </w:r>
      <w:r>
        <w:rPr>
          <w:rFonts w:ascii="Times New Roman" w:hAnsi="Times New Roman"/>
          <w:sz w:val="26"/>
          <w:szCs w:val="26"/>
        </w:rPr>
        <w:t xml:space="preserve">гнализации. Правила производства и приемки работ» и технической документации на изделия.</w:t>
      </w:r>
      <w:r>
        <w:rPr>
          <w:rFonts w:ascii="Times New Roman" w:hAnsi="Times New Roman"/>
          <w:sz w:val="26"/>
          <w:szCs w:val="26"/>
        </w:rPr>
      </w:r>
      <w:r>
        <w:rPr>
          <w:rFonts w:ascii="Times New Roman" w:hAnsi="Times New Roman"/>
          <w:sz w:val="26"/>
          <w:szCs w:val="26"/>
        </w:rPr>
      </w:r>
    </w:p>
    <w:p>
      <w:pPr>
        <w:pStyle w:val="1634"/>
        <w:numPr>
          <w:ilvl w:val="1"/>
          <w:numId w:val="79"/>
        </w:numPr>
        <w:ind w:left="0" w:firstLine="709"/>
        <w:spacing w:line="240" w:lineRule="auto"/>
        <w:rPr>
          <w:rFonts w:ascii="Times New Roman" w:hAnsi="Times New Roman"/>
          <w:sz w:val="26"/>
          <w:szCs w:val="26"/>
        </w:rPr>
      </w:pPr>
      <w:r>
        <w:rPr>
          <w:rFonts w:ascii="Times New Roman" w:hAnsi="Times New Roman"/>
          <w:sz w:val="26"/>
          <w:szCs w:val="26"/>
        </w:rPr>
        <w:t xml:space="preserve">Требования к освещению строительной площадки.</w:t>
      </w:r>
      <w:r>
        <w:rPr>
          <w:rFonts w:ascii="Times New Roman" w:hAnsi="Times New Roman"/>
          <w:sz w:val="26"/>
          <w:szCs w:val="26"/>
        </w:rPr>
      </w:r>
      <w:r>
        <w:rPr>
          <w:rFonts w:ascii="Times New Roman" w:hAnsi="Times New Roman"/>
          <w:sz w:val="26"/>
          <w:szCs w:val="26"/>
        </w:rPr>
      </w:r>
    </w:p>
    <w:p>
      <w:pPr>
        <w:pStyle w:val="1634"/>
        <w:numPr>
          <w:ilvl w:val="2"/>
          <w:numId w:val="79"/>
        </w:numPr>
        <w:ind w:left="0" w:firstLine="709"/>
        <w:spacing w:line="240" w:lineRule="auto"/>
        <w:rPr>
          <w:rFonts w:ascii="Times New Roman" w:hAnsi="Times New Roman"/>
          <w:sz w:val="26"/>
          <w:szCs w:val="26"/>
        </w:rPr>
      </w:pPr>
      <w:r>
        <w:rPr>
          <w:rFonts w:ascii="Times New Roman" w:hAnsi="Times New Roman"/>
          <w:sz w:val="26"/>
          <w:szCs w:val="26"/>
        </w:rPr>
        <w:t xml:space="preserve">Освещение строительной площадки должно обеспечить необходимую освещенность периметра объекта и создать условия видимости </w:t>
      </w:r>
      <w:r>
        <w:rPr>
          <w:rFonts w:ascii="Times New Roman" w:hAnsi="Times New Roman"/>
          <w:sz w:val="26"/>
          <w:szCs w:val="26"/>
        </w:rPr>
        <w:t xml:space="preserve">для физической охраны Объекта и СОТ.</w:t>
      </w:r>
      <w:r>
        <w:rPr>
          <w:rFonts w:ascii="Times New Roman" w:hAnsi="Times New Roman"/>
          <w:sz w:val="26"/>
          <w:szCs w:val="26"/>
        </w:rPr>
      </w:r>
      <w:r>
        <w:rPr>
          <w:rFonts w:ascii="Times New Roman" w:hAnsi="Times New Roman"/>
          <w:sz w:val="26"/>
          <w:szCs w:val="26"/>
        </w:rPr>
      </w:r>
    </w:p>
    <w:p>
      <w:pPr>
        <w:pStyle w:val="1634"/>
        <w:numPr>
          <w:ilvl w:val="2"/>
          <w:numId w:val="80"/>
        </w:numPr>
        <w:ind w:left="0" w:firstLine="709"/>
        <w:spacing w:line="240" w:lineRule="auto"/>
        <w:rPr>
          <w:rFonts w:ascii="Times New Roman" w:hAnsi="Times New Roman"/>
          <w:b/>
          <w:bCs/>
          <w:sz w:val="26"/>
          <w:szCs w:val="26"/>
        </w:rPr>
      </w:pPr>
      <w:r>
        <w:rPr>
          <w:rFonts w:ascii="Times New Roman" w:hAnsi="Times New Roman"/>
          <w:sz w:val="26"/>
          <w:szCs w:val="26"/>
        </w:rPr>
        <w:t xml:space="preserve">Осветительные приборы охранного освещения могут быть любых типов: подъемные, консольные, прожекторные и иные.</w:t>
      </w:r>
      <w:r>
        <w:rPr>
          <w:rFonts w:ascii="Times New Roman" w:hAnsi="Times New Roman"/>
          <w:b/>
          <w:bCs/>
          <w:sz w:val="26"/>
          <w:szCs w:val="26"/>
        </w:rPr>
      </w:r>
      <w:r>
        <w:rPr>
          <w:rFonts w:ascii="Times New Roman" w:hAnsi="Times New Roman"/>
          <w:b/>
          <w:bCs/>
          <w:sz w:val="26"/>
          <w:szCs w:val="26"/>
        </w:rPr>
      </w:r>
    </w:p>
    <w:p>
      <w:pPr>
        <w:pStyle w:val="1634"/>
        <w:numPr>
          <w:ilvl w:val="2"/>
          <w:numId w:val="80"/>
        </w:numPr>
        <w:ind w:left="0" w:firstLine="709"/>
        <w:spacing w:line="240" w:lineRule="auto"/>
        <w:rPr>
          <w:rFonts w:ascii="Times New Roman" w:hAnsi="Times New Roman"/>
          <w:sz w:val="26"/>
          <w:szCs w:val="26"/>
        </w:rPr>
      </w:pPr>
      <w:r>
        <w:rPr>
          <w:rFonts w:ascii="Times New Roman" w:hAnsi="Times New Roman"/>
          <w:sz w:val="26"/>
          <w:szCs w:val="26"/>
        </w:rPr>
        <w:t xml:space="preserve">Для нужд </w:t>
      </w:r>
      <w:r>
        <w:rPr>
          <w:rFonts w:ascii="Times New Roman" w:hAnsi="Times New Roman"/>
          <w:sz w:val="26"/>
          <w:szCs w:val="26"/>
        </w:rPr>
        <w:t xml:space="preserve">периметрального</w:t>
      </w:r>
      <w:r>
        <w:rPr>
          <w:rFonts w:ascii="Times New Roman" w:hAnsi="Times New Roman"/>
          <w:sz w:val="26"/>
          <w:szCs w:val="26"/>
        </w:rPr>
        <w:t xml:space="preserve"> охранного освещения необходимо применять энергосберегающие светодиодные светильники.</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20" w:leader="none"/>
          <w:tab w:val="left" w:pos="1286" w:leader="none"/>
        </w:tabs>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p>
      <w:pPr>
        <w:pStyle w:val="1634"/>
        <w:ind w:firstLine="709"/>
        <w:spacing w:line="240" w:lineRule="auto"/>
        <w:tabs>
          <w:tab w:val="left" w:pos="426" w:leader="none"/>
          <w:tab w:val="left" w:pos="1286" w:leader="none"/>
        </w:tabs>
        <w:rPr>
          <w:rFonts w:ascii="Times New Roman" w:hAnsi="Times New Roman"/>
          <w:sz w:val="26"/>
          <w:szCs w:val="26"/>
        </w:rPr>
      </w:pPr>
      <w:r>
        <w:rPr>
          <w:rFonts w:ascii="Times New Roman" w:hAnsi="Times New Roman"/>
          <w:b/>
          <w:bCs/>
          <w:sz w:val="26"/>
          <w:szCs w:val="26"/>
        </w:rPr>
        <w:t xml:space="preserve">4. Требования к временным ИТСО реконструируемого Объекта</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1276" w:leader="none"/>
          <w:tab w:val="left" w:pos="1418" w:leader="none"/>
        </w:tabs>
        <w:rPr>
          <w:rFonts w:ascii="Times New Roman" w:hAnsi="Times New Roman"/>
          <w:sz w:val="26"/>
          <w:szCs w:val="26"/>
        </w:rPr>
      </w:pPr>
      <w:r>
        <w:rPr>
          <w:rFonts w:ascii="Times New Roman" w:hAnsi="Times New Roman"/>
          <w:sz w:val="26"/>
          <w:szCs w:val="26"/>
        </w:rPr>
        <w:t xml:space="preserve">4.1.</w:t>
      </w:r>
      <w:r>
        <w:rPr>
          <w:rFonts w:ascii="Times New Roman" w:hAnsi="Times New Roman"/>
          <w:sz w:val="26"/>
          <w:szCs w:val="26"/>
        </w:rPr>
        <w:tab/>
        <w:t xml:space="preserve">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w:t>
      </w:r>
      <w:r>
        <w:rPr>
          <w:rFonts w:ascii="Times New Roman" w:hAnsi="Times New Roman"/>
          <w:sz w:val="26"/>
          <w:szCs w:val="26"/>
        </w:rPr>
        <w:t xml:space="preserve">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w:t>
      </w:r>
      <w:r>
        <w:rPr>
          <w:rFonts w:ascii="Times New Roman" w:hAnsi="Times New Roman"/>
          <w:sz w:val="26"/>
          <w:szCs w:val="26"/>
        </w:rPr>
        <w:t xml:space="preserve">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ввода объекта в эксплуатацию.</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s>
        <w:rPr>
          <w:rFonts w:ascii="Times New Roman" w:hAnsi="Times New Roman"/>
          <w:sz w:val="26"/>
          <w:szCs w:val="26"/>
        </w:rPr>
      </w:pPr>
      <w:r>
        <w:rPr>
          <w:rFonts w:ascii="Times New Roman" w:hAnsi="Times New Roman"/>
          <w:sz w:val="26"/>
          <w:szCs w:val="26"/>
        </w:rPr>
        <w:t xml:space="preserve">4.1.1. Огр</w:t>
      </w:r>
      <w:r>
        <w:rPr>
          <w:rFonts w:ascii="Times New Roman" w:hAnsi="Times New Roman"/>
          <w:sz w:val="26"/>
          <w:szCs w:val="26"/>
        </w:rPr>
        <w:t xml:space="preserve">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s>
        <w:rPr>
          <w:rFonts w:ascii="Times New Roman" w:hAnsi="Times New Roman"/>
          <w:sz w:val="26"/>
          <w:szCs w:val="26"/>
        </w:rPr>
      </w:pPr>
      <w:r>
        <w:rPr>
          <w:rFonts w:ascii="Times New Roman" w:hAnsi="Times New Roman"/>
          <w:sz w:val="26"/>
          <w:szCs w:val="26"/>
        </w:rPr>
        <w:t xml:space="preserve">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s>
        <w:rPr>
          <w:rFonts w:ascii="Times New Roman" w:hAnsi="Times New Roman"/>
          <w:sz w:val="26"/>
          <w:szCs w:val="26"/>
        </w:rPr>
      </w:pPr>
      <w:r>
        <w:rPr>
          <w:rFonts w:ascii="Times New Roman" w:hAnsi="Times New Roman"/>
          <w:sz w:val="26"/>
          <w:szCs w:val="26"/>
        </w:rPr>
        <w:t xml:space="preserve">4</w:t>
      </w:r>
      <w:r>
        <w:rPr>
          <w:rFonts w:ascii="Times New Roman" w:hAnsi="Times New Roman"/>
          <w:sz w:val="26"/>
          <w:szCs w:val="26"/>
        </w:rPr>
        <w:t xml:space="preserve">.1.3. Ограждение не должно иметь пролазов, проломов и других повреждений, а также не запираемых ворот, калиток и т.д.</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s>
        <w:rPr>
          <w:rFonts w:ascii="Times New Roman" w:hAnsi="Times New Roman"/>
          <w:sz w:val="26"/>
          <w:szCs w:val="26"/>
        </w:rPr>
      </w:pPr>
      <w:r>
        <w:rPr>
          <w:rFonts w:ascii="Times New Roman" w:hAnsi="Times New Roman"/>
          <w:sz w:val="26"/>
          <w:szCs w:val="26"/>
        </w:rPr>
        <w:t xml:space="preserve">4.1.4. Организация прохода людей и проезда транспортных средств осуществляется через действующее КПП объекта. </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4.2. Требования к системе о</w:t>
      </w:r>
      <w:r>
        <w:rPr>
          <w:rFonts w:ascii="Times New Roman" w:hAnsi="Times New Roman"/>
          <w:sz w:val="26"/>
          <w:szCs w:val="26"/>
        </w:rPr>
        <w:t xml:space="preserve">хранной сигнализации периметра строительных площадок и участков производства строительно-монтажных работ.</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4.2.1. В соответствии с РД 78.145-93 «Системы и комплексы охранной, пожарной и охранно-пожарной сигнализации. Правила производства и приемки работ» те</w:t>
      </w:r>
      <w:r>
        <w:rPr>
          <w:rFonts w:ascii="Times New Roman" w:hAnsi="Times New Roman"/>
          <w:sz w:val="26"/>
          <w:szCs w:val="26"/>
        </w:rPr>
        <w:t xml:space="preserve">хнические средства охранной сигнализации периметра размещаются на ограждении строительных площадок и участков производства строительно-</w:t>
      </w:r>
      <w:r>
        <w:rPr>
          <w:rFonts w:ascii="Times New Roman" w:hAnsi="Times New Roman"/>
          <w:sz w:val="26"/>
          <w:szCs w:val="26"/>
        </w:rPr>
        <w:t xml:space="preserve">монтажных работ  и могут быть любого принципа действия.</w:t>
      </w:r>
      <w:r>
        <w:rPr>
          <w:rFonts w:ascii="Times New Roman" w:hAnsi="Times New Roman"/>
          <w:sz w:val="26"/>
          <w:szCs w:val="26"/>
        </w:rPr>
        <w:tab/>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4.2.2. Технические средства для охраны периметра должны обеспечи</w:t>
      </w:r>
      <w:r>
        <w:rPr>
          <w:rFonts w:ascii="Times New Roman" w:hAnsi="Times New Roman"/>
          <w:sz w:val="26"/>
          <w:szCs w:val="26"/>
        </w:rPr>
        <w:t xml:space="preserve">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w:t>
      </w:r>
      <w:r>
        <w:rPr>
          <w:rFonts w:ascii="Times New Roman" w:hAnsi="Times New Roman"/>
          <w:sz w:val="26"/>
          <w:szCs w:val="26"/>
        </w:rPr>
        <w:t xml:space="preserve"> определением места нарушения.</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4.2.3. Все оборудование, входящее в СОС периметра, должно иметь защиту от вскрытия (несанкционированного доступа).</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4.3. Требования к системе охранного телевидения.</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4.3.1. Устанавливаемая СОТ на периметре строительных площадок</w:t>
      </w:r>
      <w:r>
        <w:rPr>
          <w:rFonts w:ascii="Times New Roman" w:hAnsi="Times New Roman"/>
          <w:sz w:val="26"/>
          <w:szCs w:val="26"/>
        </w:rPr>
        <w:t xml:space="preserve">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w:t>
      </w:r>
      <w:r>
        <w:rPr>
          <w:rFonts w:ascii="Times New Roman" w:hAnsi="Times New Roman"/>
          <w:sz w:val="26"/>
          <w:szCs w:val="26"/>
        </w:rPr>
        <w:t xml:space="preserve">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4.3.2. В темное время суток, если освещенность охраняемой зоны ниже чувствитель</w:t>
      </w:r>
      <w:r>
        <w:rPr>
          <w:rFonts w:ascii="Times New Roman" w:hAnsi="Times New Roman"/>
          <w:sz w:val="26"/>
          <w:szCs w:val="26"/>
        </w:rPr>
        <w:t xml:space="preserve">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4.3.3. Время хранения записи телевизионного сигнала должно быть не менее 15 суток.</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4.4. Требования к э</w:t>
      </w:r>
      <w:r>
        <w:rPr>
          <w:rFonts w:ascii="Times New Roman" w:hAnsi="Times New Roman"/>
          <w:sz w:val="26"/>
          <w:szCs w:val="26"/>
        </w:rPr>
        <w:t xml:space="preserve">лектроснабжению технических средств охраны.</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4.4.1. При использовании в качестве резервного источника питания аккумуляторной батареи должна обеспечиваться работа переключателей и </w:t>
      </w:r>
      <w:r>
        <w:rPr>
          <w:rFonts w:ascii="Times New Roman" w:hAnsi="Times New Roman"/>
          <w:sz w:val="26"/>
          <w:szCs w:val="26"/>
        </w:rPr>
        <w:t xml:space="preserve">извещателей</w:t>
      </w:r>
      <w:r>
        <w:rPr>
          <w:rFonts w:ascii="Times New Roman" w:hAnsi="Times New Roman"/>
          <w:sz w:val="26"/>
          <w:szCs w:val="26"/>
        </w:rPr>
        <w:t xml:space="preserve"> охранной и тревожной сигнализации в течение не менее 24 часов в де</w:t>
      </w:r>
      <w:r>
        <w:rPr>
          <w:rFonts w:ascii="Times New Roman" w:hAnsi="Times New Roman"/>
          <w:sz w:val="26"/>
          <w:szCs w:val="26"/>
        </w:rPr>
        <w:t xml:space="preserve">журном режиме и в течение не менее 3 часов в режиме тревоги.</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4.4.2. Переход ИТСО на работу от резервного источника электропитания и обратно должен осуществляться автоматически без выдачи сигналов тревоги.</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4.5. Требования к освещению строительной площадки.</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09" w:leader="none"/>
          <w:tab w:val="left" w:pos="1620" w:leader="none"/>
        </w:tabs>
        <w:rPr>
          <w:rFonts w:ascii="Times New Roman" w:hAnsi="Times New Roman"/>
          <w:sz w:val="26"/>
          <w:szCs w:val="26"/>
        </w:rPr>
      </w:pPr>
      <w:r>
        <w:rPr>
          <w:rFonts w:ascii="Times New Roman" w:hAnsi="Times New Roman"/>
          <w:sz w:val="26"/>
          <w:szCs w:val="26"/>
        </w:rPr>
        <w:t xml:space="preserve">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r>
        <w:rPr>
          <w:rFonts w:ascii="Times New Roman" w:hAnsi="Times New Roman"/>
          <w:sz w:val="26"/>
          <w:szCs w:val="26"/>
        </w:rPr>
      </w:r>
      <w:r>
        <w:rPr>
          <w:rFonts w:ascii="Times New Roman" w:hAnsi="Times New Roman"/>
          <w:sz w:val="26"/>
          <w:szCs w:val="26"/>
        </w:rPr>
      </w:r>
    </w:p>
    <w:p>
      <w:pPr>
        <w:pStyle w:val="1634"/>
        <w:ind w:firstLine="709"/>
        <w:spacing w:line="240" w:lineRule="auto"/>
        <w:tabs>
          <w:tab w:val="left" w:pos="720" w:leader="none"/>
          <w:tab w:val="left" w:pos="1286" w:leader="none"/>
        </w:tabs>
        <w:rPr>
          <w:rFonts w:ascii="Times New Roman" w:hAnsi="Times New Roman"/>
          <w:b/>
          <w:bCs/>
          <w:sz w:val="26"/>
          <w:szCs w:val="26"/>
        </w:rPr>
      </w:pPr>
      <w:r>
        <w:rPr>
          <w:rFonts w:ascii="Times New Roman" w:hAnsi="Times New Roman"/>
          <w:sz w:val="26"/>
          <w:szCs w:val="26"/>
        </w:rPr>
        <w:t xml:space="preserve">4.5.2. Осветительные приборы охранного освещения могут быть любого типа: подъемные, консольные, про</w:t>
      </w:r>
      <w:r>
        <w:rPr>
          <w:rFonts w:ascii="Times New Roman" w:hAnsi="Times New Roman"/>
          <w:sz w:val="26"/>
          <w:szCs w:val="26"/>
        </w:rPr>
        <w:t xml:space="preserve">жекторные и иные. </w:t>
      </w:r>
      <w:r>
        <w:rPr>
          <w:rFonts w:ascii="Times New Roman" w:hAnsi="Times New Roman"/>
          <w:b/>
          <w:bCs/>
          <w:sz w:val="26"/>
          <w:szCs w:val="26"/>
        </w:rPr>
      </w:r>
      <w:r>
        <w:rPr>
          <w:rFonts w:ascii="Times New Roman" w:hAnsi="Times New Roman"/>
          <w:b/>
          <w:bCs/>
          <w:sz w:val="26"/>
          <w:szCs w:val="26"/>
        </w:rPr>
      </w:r>
    </w:p>
    <w:p>
      <w:pPr>
        <w:pStyle w:val="1634"/>
        <w:ind w:firstLine="709"/>
        <w:spacing w:line="240" w:lineRule="auto"/>
        <w:tabs>
          <w:tab w:val="left" w:pos="720" w:leader="none"/>
          <w:tab w:val="left" w:pos="1286" w:leader="none"/>
        </w:tabs>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p>
      <w:pPr>
        <w:pStyle w:val="1451"/>
        <w:ind w:firstLine="709"/>
        <w:jc w:val="both"/>
        <w:spacing w:after="0"/>
        <w:rPr>
          <w:rFonts w:ascii="Times New Roman" w:hAnsi="Times New Roman" w:cs="Times New Roman"/>
          <w:sz w:val="26"/>
          <w:szCs w:val="26"/>
        </w:rPr>
      </w:pPr>
      <w:r>
        <w:rPr>
          <w:rFonts w:ascii="Times New Roman" w:hAnsi="Times New Roman" w:cs="Times New Roman"/>
          <w:b/>
          <w:bCs/>
          <w:sz w:val="26"/>
          <w:szCs w:val="26"/>
        </w:rPr>
        <w:t xml:space="preserve">5. Требования к охранной организации по осуществлению мероприятий по физической защите Объекта</w:t>
      </w:r>
      <w:r>
        <w:rPr>
          <w:rFonts w:ascii="Times New Roman" w:hAnsi="Times New Roman" w:cs="Times New Roman"/>
          <w:sz w:val="26"/>
          <w:szCs w:val="26"/>
        </w:rPr>
      </w:r>
      <w:r>
        <w:rPr>
          <w:rFonts w:ascii="Times New Roman" w:hAnsi="Times New Roman" w:cs="Times New Roman"/>
          <w:sz w:val="26"/>
          <w:szCs w:val="26"/>
        </w:rPr>
      </w:r>
    </w:p>
    <w:p>
      <w:pPr>
        <w:pStyle w:val="1451"/>
        <w:ind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5.1. Охранная организация по условиям заключаемого с Подрядчиком договора должна:</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2"/>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быть зарегистрирована в установленном законодательством Рос</w:t>
      </w:r>
      <w:r>
        <w:rPr>
          <w:rFonts w:ascii="Times New Roman" w:hAnsi="Times New Roman" w:cs="Times New Roman"/>
          <w:sz w:val="26"/>
          <w:szCs w:val="26"/>
        </w:rPr>
        <w:t xml:space="preserve">сийской Федерации порядке;</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w:t>
      </w:r>
      <w:r>
        <w:rPr>
          <w:rFonts w:ascii="Times New Roman" w:hAnsi="Times New Roman" w:cs="Times New Roman"/>
          <w:sz w:val="26"/>
          <w:szCs w:val="26"/>
        </w:rPr>
        <w:t xml:space="preserve">внутриобъектового</w:t>
      </w:r>
      <w:r>
        <w:rPr>
          <w:rFonts w:ascii="Times New Roman" w:hAnsi="Times New Roman" w:cs="Times New Roman"/>
          <w:sz w:val="26"/>
          <w:szCs w:val="26"/>
        </w:rPr>
        <w:t xml:space="preserve"> режима; </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обеспечить документами, удостоверяющими личность, работника охраны, обеспечить форменной одеждой и </w:t>
      </w:r>
      <w:r>
        <w:rPr>
          <w:rFonts w:ascii="Times New Roman" w:hAnsi="Times New Roman" w:cs="Times New Roman"/>
          <w:sz w:val="26"/>
          <w:szCs w:val="26"/>
        </w:rPr>
        <w:t xml:space="preserve">экипировкой, соответствующими характеру </w:t>
      </w:r>
      <w:r>
        <w:rPr>
          <w:rFonts w:ascii="Times New Roman" w:hAnsi="Times New Roman" w:cs="Times New Roman"/>
          <w:sz w:val="26"/>
          <w:szCs w:val="26"/>
        </w:rPr>
        <w:t xml:space="preserve">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организовывать проведение проверок (плановых/внеплановых) вы</w:t>
      </w:r>
      <w:r>
        <w:rPr>
          <w:rFonts w:ascii="Times New Roman" w:hAnsi="Times New Roman" w:cs="Times New Roman"/>
          <w:sz w:val="26"/>
          <w:szCs w:val="26"/>
        </w:rPr>
        <w:t xml:space="preserve">полнения функциональных обязанностей работниками охранных организаций;</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разработать порядок взаимодействия с территориальными органами (подразделениями) ФСБ РФ, МВД РФ и МЧС РФ, а так же схемы оповещения и вызова персонала на случай возникновения чрезвычайн</w:t>
      </w:r>
      <w:r>
        <w:rPr>
          <w:rFonts w:ascii="Times New Roman" w:hAnsi="Times New Roman" w:cs="Times New Roman"/>
          <w:sz w:val="26"/>
          <w:szCs w:val="26"/>
        </w:rPr>
        <w:t xml:space="preserve">ой ситуации;</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разработать и согласовать с Заказчиком документацию, регламентирующую пропускной и </w:t>
      </w:r>
      <w:r>
        <w:rPr>
          <w:rFonts w:ascii="Times New Roman" w:hAnsi="Times New Roman" w:cs="Times New Roman"/>
          <w:sz w:val="26"/>
          <w:szCs w:val="26"/>
        </w:rPr>
        <w:t xml:space="preserve">внутриобъектовый</w:t>
      </w:r>
      <w:r>
        <w:rPr>
          <w:rFonts w:ascii="Times New Roman" w:hAnsi="Times New Roman" w:cs="Times New Roman"/>
          <w:sz w:val="26"/>
          <w:szCs w:val="26"/>
        </w:rPr>
        <w:t xml:space="preserve"> режим на Объекте в соответствии с требованиями организационно-распорядительных документов Заказчика </w:t>
      </w:r>
      <w:r>
        <w:rPr>
          <w:rFonts w:ascii="Times New Roman" w:hAnsi="Times New Roman" w:cs="Times New Roman"/>
          <w:i/>
          <w:iCs/>
          <w:sz w:val="26"/>
          <w:szCs w:val="26"/>
        </w:rPr>
        <w:t xml:space="preserve">(распоряжение ОАО «ФСК ЕЭС» от 05.04.2011 №</w:t>
      </w:r>
      <w:r>
        <w:rPr>
          <w:rFonts w:ascii="Times New Roman" w:hAnsi="Times New Roman" w:cs="Times New Roman"/>
          <w:i/>
          <w:iCs/>
          <w:sz w:val="26"/>
          <w:szCs w:val="26"/>
        </w:rPr>
        <w:t xml:space="preserve"> 234р «Об утверждении Перечня типовой документации по пропускному, </w:t>
      </w:r>
      <w:r>
        <w:rPr>
          <w:rFonts w:ascii="Times New Roman" w:hAnsi="Times New Roman" w:cs="Times New Roman"/>
          <w:i/>
          <w:iCs/>
          <w:sz w:val="26"/>
          <w:szCs w:val="26"/>
        </w:rPr>
        <w:t xml:space="preserve">внутриобъектовому</w:t>
      </w:r>
      <w:r>
        <w:rPr>
          <w:rFonts w:ascii="Times New Roman" w:hAnsi="Times New Roman" w:cs="Times New Roman"/>
          <w:i/>
          <w:iCs/>
          <w:sz w:val="26"/>
          <w:szCs w:val="26"/>
        </w:rPr>
        <w:t xml:space="preserve"> режиму, а также антитеррористической защищенности для подстанций филиалов ОАО «ФСК ЕЭС»*);</w:t>
      </w:r>
      <w:r>
        <w:rPr>
          <w:rFonts w:ascii="Times New Roman" w:hAnsi="Times New Roman" w:cs="Times New Roman"/>
          <w:sz w:val="26"/>
          <w:szCs w:val="26"/>
        </w:rPr>
      </w:r>
      <w:r>
        <w:rPr>
          <w:rFonts w:ascii="Times New Roman" w:hAnsi="Times New Roman" w:cs="Times New Roman"/>
          <w:sz w:val="26"/>
          <w:szCs w:val="26"/>
        </w:rPr>
      </w:r>
    </w:p>
    <w:p>
      <w:pPr>
        <w:pStyle w:val="1451"/>
        <w:numPr>
          <w:ilvl w:val="0"/>
          <w:numId w:val="83"/>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незамедлительно информировать Заказчика и правоохранительные органы о противопра</w:t>
      </w:r>
      <w:r>
        <w:rPr>
          <w:rFonts w:ascii="Times New Roman" w:hAnsi="Times New Roman" w:cs="Times New Roman"/>
          <w:sz w:val="26"/>
          <w:szCs w:val="26"/>
        </w:rPr>
        <w:t xml:space="preserve">вных действиях в отношении персонала подрядных организаций, находящегося на Объектах, а также непосредственно Объектов строительства.</w:t>
      </w:r>
      <w:r>
        <w:rPr>
          <w:rFonts w:ascii="Times New Roman" w:hAnsi="Times New Roman" w:cs="Times New Roman"/>
          <w:sz w:val="26"/>
          <w:szCs w:val="26"/>
        </w:rPr>
      </w:r>
      <w:r>
        <w:rPr>
          <w:rFonts w:ascii="Times New Roman" w:hAnsi="Times New Roman" w:cs="Times New Roman"/>
          <w:sz w:val="26"/>
          <w:szCs w:val="26"/>
        </w:rPr>
      </w:r>
    </w:p>
    <w:p>
      <w:pPr>
        <w:pStyle w:val="1451"/>
        <w:ind w:firstLine="709"/>
        <w:jc w:val="both"/>
        <w:spacing w:after="0"/>
        <w:tabs>
          <w:tab w:val="left" w:pos="960" w:leader="none"/>
        </w:tabs>
        <w:rPr>
          <w:rFonts w:ascii="Times New Roman" w:hAnsi="Times New Roman" w:cs="Times New Roman"/>
          <w:b/>
          <w:bCs/>
          <w:i/>
          <w:iCs/>
          <w:sz w:val="26"/>
          <w:szCs w:val="26"/>
        </w:rPr>
      </w:pPr>
      <w:r>
        <w:rPr>
          <w:rFonts w:ascii="Times New Roman" w:hAnsi="Times New Roman" w:cs="Times New Roman"/>
          <w:b/>
          <w:bCs/>
          <w:i/>
          <w:iCs/>
          <w:sz w:val="26"/>
          <w:szCs w:val="26"/>
        </w:rPr>
        <w:t xml:space="preserve">*Примечание: указывается организационно-распорядительный документ, действующий на дату заключения настоящего Договора.</w:t>
      </w:r>
      <w:r>
        <w:rPr>
          <w:rFonts w:ascii="Times New Roman" w:hAnsi="Times New Roman" w:cs="Times New Roman"/>
          <w:b/>
          <w:bCs/>
          <w:i/>
          <w:iCs/>
          <w:sz w:val="26"/>
          <w:szCs w:val="26"/>
        </w:rPr>
      </w:r>
      <w:r>
        <w:rPr>
          <w:rFonts w:ascii="Times New Roman" w:hAnsi="Times New Roman" w:cs="Times New Roman"/>
          <w:b/>
          <w:bCs/>
          <w:i/>
          <w:iCs/>
          <w:sz w:val="26"/>
          <w:szCs w:val="26"/>
        </w:rPr>
      </w:r>
    </w:p>
    <w:p>
      <w:pPr>
        <w:pStyle w:val="1451"/>
        <w:ind w:firstLine="709"/>
        <w:jc w:val="both"/>
        <w:spacing w:after="0"/>
        <w:tabs>
          <w:tab w:val="left" w:pos="1080" w:leader="non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1451"/>
        <w:ind w:firstLine="709"/>
        <w:jc w:val="both"/>
        <w:spacing w:after="0"/>
        <w:tabs>
          <w:tab w:val="left" w:pos="960" w:leader="none"/>
        </w:tabs>
        <w:rPr>
          <w:rFonts w:ascii="Times New Roman" w:hAnsi="Times New Roman" w:cs="Times New Roman"/>
          <w:b/>
          <w:bCs/>
          <w:sz w:val="26"/>
          <w:szCs w:val="26"/>
        </w:rPr>
      </w:pPr>
      <w:r>
        <w:rPr>
          <w:rFonts w:ascii="Times New Roman" w:hAnsi="Times New Roman" w:cs="Times New Roman"/>
          <w:b/>
          <w:bCs/>
          <w:sz w:val="26"/>
          <w:szCs w:val="26"/>
        </w:rPr>
        <w:t xml:space="preserve">6.</w:t>
      </w:r>
      <w:r>
        <w:rPr>
          <w:rFonts w:ascii="Times New Roman" w:hAnsi="Times New Roman" w:cs="Times New Roman"/>
          <w:b/>
          <w:bCs/>
          <w:sz w:val="26"/>
          <w:szCs w:val="26"/>
        </w:rPr>
        <w:t xml:space="preserve"> Требования к оказываемым услугам в области организации</w:t>
      </w:r>
      <w:r>
        <w:rPr>
          <w:rFonts w:ascii="Times New Roman" w:hAnsi="Times New Roman" w:cs="Times New Roman"/>
          <w:b/>
          <w:bCs/>
          <w:sz w:val="26"/>
          <w:szCs w:val="26"/>
        </w:rPr>
      </w:r>
      <w:r>
        <w:rPr>
          <w:rFonts w:ascii="Times New Roman" w:hAnsi="Times New Roman" w:cs="Times New Roman"/>
          <w:b/>
          <w:bCs/>
          <w:sz w:val="26"/>
          <w:szCs w:val="26"/>
        </w:rPr>
      </w:r>
    </w:p>
    <w:p>
      <w:pPr>
        <w:pStyle w:val="1451"/>
        <w:ind w:firstLine="709"/>
        <w:jc w:val="both"/>
        <w:spacing w:after="0"/>
        <w:tabs>
          <w:tab w:val="left" w:pos="960" w:leader="none"/>
        </w:tabs>
        <w:rPr>
          <w:rFonts w:ascii="Times New Roman" w:hAnsi="Times New Roman" w:cs="Times New Roman"/>
          <w:b/>
          <w:bCs/>
          <w:sz w:val="26"/>
          <w:szCs w:val="26"/>
        </w:rPr>
      </w:pPr>
      <w:r>
        <w:rPr>
          <w:rFonts w:ascii="Times New Roman" w:hAnsi="Times New Roman" w:cs="Times New Roman"/>
          <w:b/>
          <w:bCs/>
          <w:sz w:val="26"/>
          <w:szCs w:val="26"/>
        </w:rPr>
        <w:t xml:space="preserve">пропускного и </w:t>
      </w:r>
      <w:r>
        <w:rPr>
          <w:rFonts w:ascii="Times New Roman" w:hAnsi="Times New Roman" w:cs="Times New Roman"/>
          <w:b/>
          <w:bCs/>
          <w:sz w:val="26"/>
          <w:szCs w:val="26"/>
        </w:rPr>
        <w:t xml:space="preserve">внутриобъектового</w:t>
      </w:r>
      <w:r>
        <w:rPr>
          <w:rFonts w:ascii="Times New Roman" w:hAnsi="Times New Roman" w:cs="Times New Roman"/>
          <w:b/>
          <w:bCs/>
          <w:sz w:val="26"/>
          <w:szCs w:val="26"/>
        </w:rPr>
        <w:t xml:space="preserve"> режима Объекта</w:t>
      </w:r>
      <w:r>
        <w:rPr>
          <w:rFonts w:ascii="Times New Roman" w:hAnsi="Times New Roman" w:cs="Times New Roman"/>
          <w:b/>
          <w:bCs/>
          <w:sz w:val="26"/>
          <w:szCs w:val="26"/>
        </w:rPr>
      </w:r>
      <w:r>
        <w:rPr>
          <w:rFonts w:ascii="Times New Roman" w:hAnsi="Times New Roman" w:cs="Times New Roman"/>
          <w:b/>
          <w:bCs/>
          <w:sz w:val="26"/>
          <w:szCs w:val="26"/>
        </w:rPr>
      </w:r>
    </w:p>
    <w:p>
      <w:pPr>
        <w:pStyle w:val="1451"/>
        <w:ind w:firstLine="709"/>
        <w:jc w:val="both"/>
        <w:spacing w:after="0"/>
        <w:tabs>
          <w:tab w:val="left" w:pos="960" w:leader="none"/>
        </w:tabs>
        <w:rPr>
          <w:rFonts w:ascii="Times New Roman" w:hAnsi="Times New Roman" w:cs="Times New Roman"/>
          <w:sz w:val="26"/>
          <w:szCs w:val="26"/>
        </w:rPr>
      </w:pPr>
      <w:r>
        <w:rPr>
          <w:rFonts w:ascii="Times New Roman" w:hAnsi="Times New Roman" w:cs="Times New Roman"/>
          <w:sz w:val="26"/>
          <w:szCs w:val="26"/>
        </w:rPr>
        <w:t xml:space="preserve">6.1. При реализации мероприятий пропускного и </w:t>
      </w:r>
      <w:r>
        <w:rPr>
          <w:rFonts w:ascii="Times New Roman" w:hAnsi="Times New Roman" w:cs="Times New Roman"/>
          <w:sz w:val="26"/>
          <w:szCs w:val="26"/>
        </w:rPr>
        <w:t xml:space="preserve">внутриобъектового</w:t>
      </w:r>
      <w:r>
        <w:rPr>
          <w:rFonts w:ascii="Times New Roman" w:hAnsi="Times New Roman" w:cs="Times New Roman"/>
          <w:sz w:val="26"/>
          <w:szCs w:val="26"/>
        </w:rPr>
        <w:t xml:space="preserve"> режима Охранная организация должна:</w:t>
      </w:r>
      <w:r>
        <w:rPr>
          <w:rFonts w:ascii="Times New Roman" w:hAnsi="Times New Roman" w:cs="Times New Roman"/>
          <w:sz w:val="26"/>
          <w:szCs w:val="26"/>
        </w:rPr>
      </w:r>
      <w:r>
        <w:rPr>
          <w:rFonts w:ascii="Times New Roman" w:hAnsi="Times New Roman" w:cs="Times New Roman"/>
          <w:sz w:val="26"/>
          <w:szCs w:val="26"/>
        </w:rPr>
      </w:r>
    </w:p>
    <w:p>
      <w:pPr>
        <w:pStyle w:val="1451"/>
        <w:numPr>
          <w:ilvl w:val="1"/>
          <w:numId w:val="85"/>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осуществлять пропускной и </w:t>
      </w:r>
      <w:r>
        <w:rPr>
          <w:rFonts w:ascii="Times New Roman" w:hAnsi="Times New Roman" w:cs="Times New Roman"/>
          <w:sz w:val="26"/>
          <w:szCs w:val="26"/>
        </w:rPr>
        <w:t xml:space="preserve">внутриобъектовый</w:t>
      </w:r>
      <w:r>
        <w:rPr>
          <w:rFonts w:ascii="Times New Roman" w:hAnsi="Times New Roman" w:cs="Times New Roman"/>
          <w:sz w:val="26"/>
          <w:szCs w:val="26"/>
        </w:rPr>
        <w:t xml:space="preserve"> режим в со</w:t>
      </w:r>
      <w:r>
        <w:rPr>
          <w:rFonts w:ascii="Times New Roman" w:hAnsi="Times New Roman" w:cs="Times New Roman"/>
          <w:sz w:val="26"/>
          <w:szCs w:val="26"/>
        </w:rPr>
        <w:t xml:space="preserve">ответствии с утвержденными Заказчиком инструкциями «О пропускном и </w:t>
      </w:r>
      <w:r>
        <w:rPr>
          <w:rFonts w:ascii="Times New Roman" w:hAnsi="Times New Roman" w:cs="Times New Roman"/>
          <w:sz w:val="26"/>
          <w:szCs w:val="26"/>
        </w:rPr>
        <w:t xml:space="preserve">внутриобъектовом</w:t>
      </w:r>
      <w:r>
        <w:rPr>
          <w:rFonts w:ascii="Times New Roman" w:hAnsi="Times New Roman" w:cs="Times New Roman"/>
          <w:sz w:val="26"/>
          <w:szCs w:val="26"/>
        </w:rPr>
        <w:t xml:space="preserve"> режимах», разработанными в соответствии с требованиями организационно-распорядительных документов Заказчика </w:t>
      </w:r>
      <w:r>
        <w:rPr>
          <w:rFonts w:ascii="Times New Roman" w:hAnsi="Times New Roman" w:cs="Times New Roman"/>
          <w:i/>
          <w:iCs/>
          <w:sz w:val="26"/>
          <w:szCs w:val="26"/>
        </w:rPr>
        <w:t xml:space="preserve">(распоряжение ОАО «ФСК ЕЭС» от 06.03.2012 № 137р «Об утверждении</w:t>
      </w:r>
      <w:r>
        <w:rPr>
          <w:rFonts w:ascii="Times New Roman" w:hAnsi="Times New Roman" w:cs="Times New Roman"/>
          <w:i/>
          <w:iCs/>
          <w:sz w:val="26"/>
          <w:szCs w:val="26"/>
        </w:rPr>
        <w:t xml:space="preserve"> типовой инструкции о пропускном и </w:t>
      </w:r>
      <w:r>
        <w:rPr>
          <w:rFonts w:ascii="Times New Roman" w:hAnsi="Times New Roman" w:cs="Times New Roman"/>
          <w:i/>
          <w:iCs/>
          <w:sz w:val="26"/>
          <w:szCs w:val="26"/>
        </w:rPr>
        <w:t xml:space="preserve">внутриобъктовом</w:t>
      </w:r>
      <w:r>
        <w:rPr>
          <w:rFonts w:ascii="Times New Roman" w:hAnsi="Times New Roman" w:cs="Times New Roman"/>
          <w:i/>
          <w:iCs/>
          <w:sz w:val="26"/>
          <w:szCs w:val="26"/>
        </w:rPr>
        <w:t xml:space="preserve"> режиме на объектах филиалов ОАО «ФСК ЕЭС»*).</w:t>
      </w:r>
      <w:r>
        <w:rPr>
          <w:rFonts w:ascii="Times New Roman" w:hAnsi="Times New Roman" w:cs="Times New Roman"/>
          <w:sz w:val="26"/>
          <w:szCs w:val="26"/>
        </w:rPr>
        <w:t xml:space="preserve"> </w:t>
      </w:r>
      <w:r>
        <w:rPr>
          <w:rFonts w:ascii="Times New Roman" w:hAnsi="Times New Roman" w:cs="Times New Roman"/>
          <w:sz w:val="26"/>
          <w:szCs w:val="26"/>
        </w:rPr>
      </w:r>
      <w:r>
        <w:rPr>
          <w:rFonts w:ascii="Times New Roman" w:hAnsi="Times New Roman" w:cs="Times New Roman"/>
          <w:sz w:val="26"/>
          <w:szCs w:val="26"/>
        </w:rPr>
      </w:r>
    </w:p>
    <w:p>
      <w:pPr>
        <w:pStyle w:val="1451"/>
        <w:numPr>
          <w:ilvl w:val="1"/>
          <w:numId w:val="86"/>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w:t>
      </w:r>
      <w:r>
        <w:rPr>
          <w:rFonts w:ascii="Times New Roman" w:hAnsi="Times New Roman" w:cs="Times New Roman"/>
          <w:sz w:val="26"/>
          <w:szCs w:val="26"/>
        </w:rPr>
        <w:t xml:space="preserve">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r>
        <w:rPr>
          <w:rFonts w:ascii="Times New Roman" w:hAnsi="Times New Roman" w:cs="Times New Roman"/>
          <w:sz w:val="26"/>
          <w:szCs w:val="26"/>
        </w:rPr>
      </w:r>
      <w:r>
        <w:rPr>
          <w:rFonts w:ascii="Times New Roman" w:hAnsi="Times New Roman" w:cs="Times New Roman"/>
          <w:sz w:val="26"/>
          <w:szCs w:val="26"/>
        </w:rPr>
      </w:r>
    </w:p>
    <w:p>
      <w:pPr>
        <w:pStyle w:val="1451"/>
        <w:numPr>
          <w:ilvl w:val="1"/>
          <w:numId w:val="87"/>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работники охраны Объекта должны быть обеспечены техническими средствами осмотра (осмотровые зеркала, </w:t>
      </w:r>
      <w:r>
        <w:rPr>
          <w:rFonts w:ascii="Times New Roman" w:hAnsi="Times New Roman" w:cs="Times New Roman"/>
          <w:sz w:val="26"/>
          <w:szCs w:val="26"/>
        </w:rPr>
        <w:t xml:space="preserve">металлодетекторы</w:t>
      </w:r>
      <w:r>
        <w:rPr>
          <w:rFonts w:ascii="Times New Roman" w:hAnsi="Times New Roman" w:cs="Times New Roman"/>
          <w:sz w:val="26"/>
          <w:szCs w:val="26"/>
        </w:rPr>
        <w:t xml:space="preserve">, переносные приборы для обнаружения радиоактивных материалов), приобретаемыми за счет средств охранной организации;</w:t>
      </w:r>
      <w:r>
        <w:rPr>
          <w:rFonts w:ascii="Times New Roman" w:hAnsi="Times New Roman" w:cs="Times New Roman"/>
          <w:sz w:val="26"/>
          <w:szCs w:val="26"/>
        </w:rPr>
      </w:r>
      <w:r>
        <w:rPr>
          <w:rFonts w:ascii="Times New Roman" w:hAnsi="Times New Roman" w:cs="Times New Roman"/>
          <w:sz w:val="26"/>
          <w:szCs w:val="26"/>
        </w:rPr>
      </w:r>
    </w:p>
    <w:p>
      <w:pPr>
        <w:pStyle w:val="1451"/>
        <w:numPr>
          <w:ilvl w:val="1"/>
          <w:numId w:val="87"/>
        </w:numPr>
        <w:ind w:left="0" w:firstLine="709"/>
        <w:jc w:val="both"/>
        <w:spacing w:after="0"/>
        <w:rPr>
          <w:rFonts w:ascii="Times New Roman" w:hAnsi="Times New Roman" w:cs="Times New Roman"/>
          <w:sz w:val="26"/>
          <w:szCs w:val="26"/>
        </w:rPr>
      </w:pPr>
      <w:r>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w:t>
      </w:r>
      <w:r>
        <w:rPr>
          <w:rFonts w:ascii="Times New Roman" w:hAnsi="Times New Roman" w:cs="Times New Roman"/>
          <w:i/>
          <w:iCs/>
          <w:sz w:val="26"/>
          <w:szCs w:val="26"/>
        </w:rPr>
        <w:t xml:space="preserve">(</w:t>
      </w:r>
      <w:r>
        <w:rPr>
          <w:rFonts w:ascii="Times New Roman" w:hAnsi="Times New Roman" w:cs="Times New Roman"/>
          <w:sz w:val="26"/>
          <w:szCs w:val="26"/>
        </w:rPr>
        <w:t xml:space="preserve">в соответствии</w:t>
      </w:r>
      <w:r>
        <w:rPr>
          <w:rFonts w:ascii="Times New Roman" w:hAnsi="Times New Roman" w:cs="Times New Roman"/>
          <w:sz w:val="26"/>
          <w:szCs w:val="26"/>
        </w:rPr>
        <w:t xml:space="preserve"> </w:t>
      </w:r>
      <w:r>
        <w:rPr>
          <w:rFonts w:ascii="Times New Roman" w:hAnsi="Times New Roman" w:cs="Times New Roman"/>
          <w:i/>
          <w:iCs/>
          <w:sz w:val="26"/>
          <w:szCs w:val="26"/>
        </w:rPr>
        <w:t xml:space="preserve">с распоряжением </w:t>
      </w:r>
      <w:r>
        <w:rPr>
          <w:rFonts w:ascii="Times New Roman" w:hAnsi="Times New Roman" w:cs="Times New Roman"/>
          <w:i/>
          <w:iCs/>
          <w:sz w:val="26"/>
          <w:szCs w:val="26"/>
        </w:rPr>
        <w:br/>
        <w:t xml:space="preserve">ОАО «ФСК ЕЭС» от 05.04.2011 № 234р «Об утверждении Перечня типовой документации по пропускному, </w:t>
      </w:r>
      <w:r>
        <w:rPr>
          <w:rFonts w:ascii="Times New Roman" w:hAnsi="Times New Roman" w:cs="Times New Roman"/>
          <w:i/>
          <w:iCs/>
          <w:sz w:val="26"/>
          <w:szCs w:val="26"/>
        </w:rPr>
        <w:t xml:space="preserve">внутриобъектовому</w:t>
      </w:r>
      <w:r>
        <w:rPr>
          <w:rFonts w:ascii="Times New Roman" w:hAnsi="Times New Roman" w:cs="Times New Roman"/>
          <w:i/>
          <w:iCs/>
          <w:sz w:val="26"/>
          <w:szCs w:val="26"/>
        </w:rPr>
        <w:t xml:space="preserve"> режиму, а также антитеррористической защищенности для подстанций филиалов ПАО «ФСК ЕЭС»*),</w:t>
      </w:r>
      <w:r>
        <w:rPr>
          <w:rFonts w:ascii="Times New Roman" w:hAnsi="Times New Roman" w:cs="Times New Roman"/>
          <w:sz w:val="26"/>
          <w:szCs w:val="26"/>
        </w:rPr>
        <w:t xml:space="preserve"> и согласованной с Заказчиком, а т</w:t>
      </w:r>
      <w:r>
        <w:rPr>
          <w:rFonts w:ascii="Times New Roman" w:hAnsi="Times New Roman" w:cs="Times New Roman"/>
          <w:sz w:val="26"/>
          <w:szCs w:val="26"/>
        </w:rPr>
        <w:t xml:space="preserve">акже в соответствии с ведомственными требованиями и рекомендациями МВД РФ. </w:t>
      </w:r>
      <w:r>
        <w:rPr>
          <w:rFonts w:ascii="Times New Roman" w:hAnsi="Times New Roman" w:cs="Times New Roman"/>
          <w:sz w:val="26"/>
          <w:szCs w:val="26"/>
        </w:rPr>
      </w:r>
      <w:r>
        <w:rPr>
          <w:rFonts w:ascii="Times New Roman" w:hAnsi="Times New Roman" w:cs="Times New Roman"/>
          <w:sz w:val="26"/>
          <w:szCs w:val="26"/>
        </w:rPr>
      </w:r>
    </w:p>
    <w:p>
      <w:pPr>
        <w:pStyle w:val="1451"/>
        <w:ind w:firstLine="709"/>
        <w:jc w:val="both"/>
        <w:spacing w:after="0"/>
        <w:tabs>
          <w:tab w:val="left" w:pos="960" w:leader="none"/>
        </w:tabs>
        <w:rPr>
          <w:rFonts w:ascii="Times New Roman" w:hAnsi="Times New Roman" w:cs="Times New Roman"/>
          <w:b/>
          <w:bCs/>
          <w:i/>
          <w:iCs/>
          <w:sz w:val="26"/>
          <w:szCs w:val="26"/>
        </w:rPr>
      </w:pPr>
      <w:r>
        <w:rPr>
          <w:rFonts w:ascii="Times New Roman" w:hAnsi="Times New Roman" w:cs="Times New Roman"/>
          <w:b/>
          <w:bCs/>
          <w:i/>
          <w:iCs/>
          <w:sz w:val="26"/>
          <w:szCs w:val="26"/>
        </w:rPr>
        <w:t xml:space="preserve">*Примечание: указывается организационно-распорядительный документ, действующий на дату заключения настоящего Договора.</w:t>
      </w:r>
      <w:r>
        <w:rPr>
          <w:rFonts w:ascii="Times New Roman" w:hAnsi="Times New Roman" w:cs="Times New Roman"/>
          <w:b/>
          <w:bCs/>
          <w:i/>
          <w:iCs/>
          <w:sz w:val="26"/>
          <w:szCs w:val="26"/>
        </w:rPr>
      </w:r>
      <w:r>
        <w:rPr>
          <w:rFonts w:ascii="Times New Roman" w:hAnsi="Times New Roman" w:cs="Times New Roman"/>
          <w:b/>
          <w:bCs/>
          <w:i/>
          <w:iCs/>
          <w:sz w:val="26"/>
          <w:szCs w:val="26"/>
        </w:rPr>
      </w:r>
    </w:p>
    <w:p>
      <w:pPr>
        <w:ind w:firstLine="709"/>
        <w:jc w:val="both"/>
        <w:rPr>
          <w:rFonts w:ascii="Times New Roman" w:hAnsi="Times New Roman"/>
          <w:sz w:val="26"/>
          <w:szCs w:val="26"/>
        </w:rPr>
      </w:pPr>
      <w:r>
        <w:rPr>
          <w:rFonts w:ascii="Times New Roman" w:hAnsi="Times New Roman"/>
          <w:sz w:val="26"/>
          <w:szCs w:val="26"/>
        </w:rPr>
      </w:r>
      <w:r>
        <w:rPr>
          <w:rFonts w:ascii="Times New Roman" w:hAnsi="Times New Roman"/>
          <w:sz w:val="26"/>
          <w:szCs w:val="26"/>
        </w:rPr>
      </w:r>
      <w:r>
        <w:rPr>
          <w:rFonts w:ascii="Times New Roman" w:hAnsi="Times New Roman"/>
          <w:sz w:val="26"/>
          <w:szCs w:val="26"/>
        </w:rPr>
      </w:r>
    </w:p>
    <w:p>
      <w:pPr>
        <w:pStyle w:val="1462"/>
        <w:ind w:firstLine="567"/>
        <w:jc w:val="both"/>
        <w:widowControl w:val="off"/>
        <w:rPr>
          <w:sz w:val="26"/>
          <w:szCs w:val="26"/>
        </w:rPr>
        <w:sectPr>
          <w:footnotePr/>
          <w:endnotePr/>
          <w:type w:val="nextPage"/>
          <w:pgSz w:w="11907" w:h="16840" w:orient="portrait"/>
          <w:pgMar w:top="1134" w:right="709" w:bottom="851" w:left="1701" w:header="709" w:footer="709" w:gutter="0"/>
          <w:pgNumType w:start="114"/>
          <w:cols w:num="1" w:sep="0" w:space="708" w:equalWidth="1"/>
          <w:docGrid w:linePitch="360"/>
        </w:sectPr>
      </w:pPr>
      <w:r>
        <w:rPr>
          <w:sz w:val="26"/>
          <w:szCs w:val="26"/>
        </w:rPr>
      </w:r>
      <w:r>
        <w:rPr>
          <w:sz w:val="26"/>
          <w:szCs w:val="26"/>
        </w:rPr>
      </w:r>
      <w:r>
        <w:rPr>
          <w:sz w:val="26"/>
          <w:szCs w:val="26"/>
        </w:rPr>
      </w:r>
    </w:p>
    <w:p>
      <w:pPr>
        <w:pStyle w:val="1462"/>
        <w:ind w:left="7371" w:right="-8"/>
        <w:jc w:val="both"/>
        <w:widowControl w:val="off"/>
      </w:pPr>
      <w:r>
        <w:rPr>
          <w:sz w:val="26"/>
          <w:szCs w:val="26"/>
        </w:rPr>
        <w:tab/>
      </w:r>
      <w:r>
        <w:rPr>
          <w:sz w:val="26"/>
          <w:szCs w:val="26"/>
        </w:rPr>
        <w:tab/>
      </w:r>
      <w:r>
        <w:rPr>
          <w:b w:val="0"/>
          <w:bCs/>
        </w:rPr>
        <w:t xml:space="preserve">Приложение </w:t>
      </w:r>
      <w:r/>
    </w:p>
    <w:p>
      <w:pPr>
        <w:pStyle w:val="1462"/>
        <w:ind w:left="7371"/>
        <w:jc w:val="both"/>
        <w:widowControl w:val="off"/>
      </w:pPr>
      <w:r>
        <w:rPr>
          <w:b w:val="0"/>
          <w:bCs/>
        </w:rPr>
        <w:t xml:space="preserve">к Требованиям</w:t>
      </w:r>
      <w:r/>
    </w:p>
    <w:p>
      <w:pPr>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p>
      <w:pPr>
        <w:ind w:firstLine="567"/>
        <w:jc w:val="center"/>
        <w:rPr>
          <w:rFonts w:ascii="Times New Roman" w:hAnsi="Times New Roman"/>
          <w:b/>
          <w:bCs/>
          <w:sz w:val="26"/>
          <w:szCs w:val="26"/>
        </w:rPr>
      </w:pPr>
      <w:r>
        <w:rPr>
          <w:rFonts w:ascii="Times New Roman" w:hAnsi="Times New Roman"/>
          <w:b/>
          <w:bCs/>
          <w:sz w:val="26"/>
          <w:szCs w:val="26"/>
        </w:rPr>
        <w:t xml:space="preserve">ФОРМА</w:t>
      </w:r>
      <w:r>
        <w:rPr>
          <w:rFonts w:ascii="Times New Roman" w:hAnsi="Times New Roman"/>
          <w:b/>
          <w:bCs/>
          <w:sz w:val="26"/>
          <w:szCs w:val="26"/>
        </w:rPr>
      </w:r>
      <w:r>
        <w:rPr>
          <w:rFonts w:ascii="Times New Roman" w:hAnsi="Times New Roman"/>
          <w:b/>
          <w:bCs/>
          <w:sz w:val="26"/>
          <w:szCs w:val="26"/>
        </w:rPr>
      </w:r>
    </w:p>
    <w:p>
      <w:pPr>
        <w:ind w:firstLine="567"/>
        <w:jc w:val="center"/>
        <w:rPr>
          <w:rFonts w:ascii="Times New Roman" w:hAnsi="Times New Roman"/>
          <w:b/>
          <w:bCs/>
          <w:sz w:val="26"/>
          <w:szCs w:val="26"/>
        </w:rPr>
      </w:pPr>
      <w:r>
        <w:rPr>
          <w:rFonts w:ascii="Times New Roman" w:hAnsi="Times New Roman"/>
          <w:b/>
          <w:bCs/>
          <w:sz w:val="26"/>
          <w:szCs w:val="26"/>
        </w:rPr>
      </w:r>
      <w:r>
        <w:rPr>
          <w:rFonts w:ascii="Times New Roman" w:hAnsi="Times New Roman"/>
          <w:b/>
          <w:bCs/>
          <w:sz w:val="26"/>
          <w:szCs w:val="26"/>
        </w:rPr>
      </w:r>
      <w:r>
        <w:rPr>
          <w:rFonts w:ascii="Times New Roman" w:hAnsi="Times New Roman"/>
          <w:b/>
          <w:bCs/>
          <w:sz w:val="26"/>
          <w:szCs w:val="26"/>
        </w:rPr>
      </w:r>
    </w:p>
    <w:p>
      <w:pPr>
        <w:ind w:firstLine="567"/>
        <w:jc w:val="center"/>
        <w:rPr>
          <w:rFonts w:ascii="Times New Roman" w:hAnsi="Times New Roman"/>
          <w:b/>
          <w:bCs/>
          <w:sz w:val="26"/>
          <w:szCs w:val="26"/>
        </w:rPr>
      </w:pPr>
      <w:r>
        <w:rPr>
          <w:rFonts w:ascii="Times New Roman" w:hAnsi="Times New Roman"/>
          <w:b/>
          <w:bCs/>
          <w:sz w:val="26"/>
          <w:szCs w:val="26"/>
        </w:rPr>
        <w:t xml:space="preserve">Акт о нарушении Требований к организации охраны</w:t>
      </w:r>
      <w:r>
        <w:rPr>
          <w:rFonts w:ascii="Times New Roman" w:hAnsi="Times New Roman"/>
          <w:b/>
          <w:bCs/>
          <w:sz w:val="26"/>
          <w:szCs w:val="26"/>
        </w:rPr>
      </w:r>
      <w:r>
        <w:rPr>
          <w:rFonts w:ascii="Times New Roman" w:hAnsi="Times New Roman"/>
          <w:b/>
          <w:bCs/>
          <w:sz w:val="26"/>
          <w:szCs w:val="26"/>
        </w:rPr>
      </w:r>
    </w:p>
    <w:p>
      <w:pPr>
        <w:pStyle w:val="1451"/>
        <w:ind w:firstLine="567"/>
        <w:jc w:val="both"/>
        <w:spacing w:after="0"/>
        <w:rPr>
          <w:rFonts w:ascii="Times New Roman" w:hAnsi="Times New Roman" w:cs="Times New Roman"/>
          <w:sz w:val="26"/>
          <w:szCs w:val="26"/>
        </w:rPr>
      </w:pPr>
      <w:r>
        <w:rPr>
          <w:rFonts w:ascii="Times New Roman" w:hAnsi="Times New Roman" w:cs="Times New Roman"/>
          <w:sz w:val="26"/>
          <w:szCs w:val="26"/>
        </w:rPr>
        <w:t xml:space="preserve">_________________</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________________</w:t>
      </w:r>
      <w:r>
        <w:rPr>
          <w:rFonts w:ascii="Times New Roman" w:hAnsi="Times New Roman" w:cs="Times New Roman"/>
          <w:sz w:val="26"/>
          <w:szCs w:val="26"/>
        </w:rPr>
      </w:r>
      <w:r>
        <w:rPr>
          <w:rFonts w:ascii="Times New Roman" w:hAnsi="Times New Roman" w:cs="Times New Roman"/>
          <w:sz w:val="26"/>
          <w:szCs w:val="26"/>
        </w:rPr>
      </w:r>
    </w:p>
    <w:p>
      <w:pPr>
        <w:pStyle w:val="1451"/>
        <w:ind w:firstLine="567"/>
        <w:jc w:val="both"/>
        <w:spacing w:after="0"/>
        <w:rPr>
          <w:rFonts w:ascii="Times New Roman" w:hAnsi="Times New Roman" w:cs="Times New Roman"/>
          <w:sz w:val="22"/>
        </w:rPr>
      </w:pPr>
      <w:r>
        <w:rPr>
          <w:rFonts w:ascii="Times New Roman" w:hAnsi="Times New Roman" w:cs="Times New Roman"/>
          <w:sz w:val="22"/>
        </w:rPr>
        <w:t xml:space="preserve">(место составления)</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 xml:space="preserve">(дата составления)</w:t>
      </w:r>
      <w:r>
        <w:rPr>
          <w:rFonts w:ascii="Times New Roman" w:hAnsi="Times New Roman" w:cs="Times New Roman"/>
          <w:sz w:val="22"/>
        </w:rPr>
      </w:r>
      <w:r>
        <w:rPr>
          <w:rFonts w:ascii="Times New Roman" w:hAnsi="Times New Roman" w:cs="Times New Roman"/>
          <w:sz w:val="22"/>
        </w:rPr>
      </w:r>
    </w:p>
    <w:p>
      <w:pPr>
        <w:pStyle w:val="1451"/>
        <w:ind w:firstLine="567"/>
        <w:jc w:val="both"/>
        <w:spacing w:after="0"/>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1451"/>
        <w:ind w:firstLine="567"/>
        <w:jc w:val="both"/>
        <w:spacing w:after="0"/>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bl>
      <w:tblPr>
        <w:tblStyle w:val="1642"/>
        <w:tblW w:w="911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539"/>
        <w:gridCol w:w="4571"/>
      </w:tblGrid>
      <w:tr>
        <w:tblPrEx/>
        <w:trPr>
          <w:trHeight w:val="311"/>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4539" w:type="dxa"/>
            <w:textDirection w:val="lrTb"/>
            <w:noWrap w:val="false"/>
          </w:tcPr>
          <w:p>
            <w:pPr>
              <w:pStyle w:val="1451"/>
              <w:ind w:firstLine="567"/>
              <w:jc w:val="center"/>
              <w:spacing w:after="0"/>
              <w:rPr>
                <w:rFonts w:ascii="Times New Roman" w:hAnsi="Times New Roman" w:cs="Times New Roman"/>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Наименование Объекта проверки</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4571" w:type="dxa"/>
            <w:textDirection w:val="lrTb"/>
            <w:noWrap w:val="false"/>
          </w:tcPr>
          <w:p>
            <w:pPr>
              <w:pStyle w:val="1451"/>
              <w:ind w:firstLine="567"/>
              <w:jc w:val="center"/>
              <w:spacing w:after="0"/>
              <w:rPr>
                <w:rFonts w:ascii="Times New Roman" w:hAnsi="Times New Roman" w:cs="Times New Roman"/>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Реквизиты Договора</w:t>
            </w:r>
            <w:r>
              <w:rPr>
                <w:rFonts w:ascii="Times New Roman" w:hAnsi="Times New Roman" w:cs="Times New Roman"/>
              </w:rPr>
            </w:r>
            <w:r>
              <w:rPr>
                <w:rFonts w:ascii="Times New Roman" w:hAnsi="Times New Roman" w:cs="Times New Roman"/>
              </w:rPr>
            </w:r>
          </w:p>
        </w:tc>
      </w:tr>
      <w:tr>
        <w:tblPrEx/>
        <w:trPr>
          <w:trHeight w:val="1017"/>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4539" w:type="dxa"/>
            <w:textDirection w:val="lrTb"/>
            <w:noWrap w:val="false"/>
          </w:tcPr>
          <w:p>
            <w:pPr>
              <w:pBdr>
                <w:top w:val="none" w:color="000000" w:sz="0" w:space="0"/>
                <w:left w:val="none" w:color="000000" w:sz="0" w:space="0"/>
                <w:bottom w:val="none" w:color="000000" w:sz="0" w:space="0"/>
                <w:right w:val="none" w:color="000000" w:sz="0" w:space="0"/>
              </w:pBdr>
            </w:pPr>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4571" w:type="dxa"/>
            <w:textDirection w:val="lrTb"/>
            <w:noWrap w:val="false"/>
          </w:tcPr>
          <w:p>
            <w:pPr>
              <w:pBdr>
                <w:top w:val="none" w:color="000000" w:sz="0" w:space="0"/>
                <w:left w:val="none" w:color="000000" w:sz="0" w:space="0"/>
                <w:bottom w:val="none" w:color="000000" w:sz="0" w:space="0"/>
                <w:right w:val="none" w:color="000000" w:sz="0" w:space="0"/>
              </w:pBdr>
            </w:pPr>
            <w:r/>
            <w:r/>
          </w:p>
        </w:tc>
      </w:tr>
    </w:tbl>
    <w:p>
      <w:pPr>
        <w:pStyle w:val="1451"/>
        <w:jc w:val="both"/>
        <w:spacing w:after="0"/>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1451"/>
        <w:ind w:firstLine="567"/>
        <w:jc w:val="center"/>
        <w:spacing w:after="0"/>
        <w:rPr>
          <w:rFonts w:ascii="Times New Roman" w:hAnsi="Times New Roman" w:cs="Times New Roman"/>
          <w:b/>
          <w:bCs/>
          <w:sz w:val="26"/>
          <w:szCs w:val="26"/>
        </w:rPr>
      </w:pPr>
      <w:r>
        <w:rPr>
          <w:rFonts w:ascii="Times New Roman" w:hAnsi="Times New Roman" w:cs="Times New Roman"/>
          <w:b/>
          <w:bCs/>
          <w:sz w:val="26"/>
          <w:szCs w:val="26"/>
        </w:rPr>
        <w:t xml:space="preserve">Содержание Акта*</w:t>
      </w:r>
      <w:r>
        <w:rPr>
          <w:rFonts w:ascii="Times New Roman" w:hAnsi="Times New Roman" w:cs="Times New Roman"/>
          <w:b/>
          <w:bCs/>
          <w:sz w:val="26"/>
          <w:szCs w:val="26"/>
        </w:rPr>
      </w:r>
      <w:r>
        <w:rPr>
          <w:rFonts w:ascii="Times New Roman" w:hAnsi="Times New Roman" w:cs="Times New Roman"/>
          <w:b/>
          <w:bCs/>
          <w:sz w:val="26"/>
          <w:szCs w:val="26"/>
        </w:rPr>
      </w:r>
    </w:p>
    <w:p>
      <w:pPr>
        <w:pStyle w:val="1451"/>
        <w:ind w:right="418" w:firstLine="567"/>
        <w:jc w:val="center"/>
        <w:spacing w:after="0"/>
        <w:tabs>
          <w:tab w:val="left" w:pos="9072" w:leader="none"/>
        </w:tabs>
        <w:rPr>
          <w:rFonts w:ascii="Times New Roman" w:hAnsi="Times New Roman" w:cs="Times New Roman"/>
          <w:b/>
          <w:bCs/>
          <w:sz w:val="26"/>
          <w:szCs w:val="26"/>
        </w:rPr>
      </w:pPr>
      <w:r>
        <w:rPr>
          <w:rFonts w:ascii="Times New Roman" w:hAnsi="Times New Roman" w:cs="Times New Roman"/>
          <w:b/>
          <w:bCs/>
          <w:sz w:val="26"/>
          <w:szCs w:val="26"/>
        </w:rPr>
      </w:r>
      <w:r>
        <w:rPr>
          <w:rFonts w:ascii="Times New Roman" w:hAnsi="Times New Roman" w:cs="Times New Roman"/>
          <w:b/>
          <w:bCs/>
          <w:sz w:val="26"/>
          <w:szCs w:val="26"/>
        </w:rPr>
      </w:r>
      <w:r>
        <w:rPr>
          <w:rFonts w:ascii="Times New Roman" w:hAnsi="Times New Roman" w:cs="Times New Roman"/>
          <w:b/>
          <w:bCs/>
          <w:sz w:val="26"/>
          <w:szCs w:val="26"/>
        </w:rPr>
      </w:r>
    </w:p>
    <w:tbl>
      <w:tblPr>
        <w:tblStyle w:val="1642"/>
        <w:tblW w:w="957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9572"/>
      </w:tblGrid>
      <w:tr>
        <w:tblPrEx/>
        <w:trPr>
          <w:jc w:val="center"/>
          <w:trHeight w:val="319"/>
        </w:trPr>
        <w:tc>
          <w:tcPr>
            <w:tcBorders>
              <w:top w:val="single" w:color="000000" w:sz="4" w:space="0"/>
              <w:left w:val="none" w:color="000000" w:sz="4" w:space="0"/>
              <w:bottom w:val="single" w:color="000000" w:sz="4" w:space="0"/>
              <w:right w:val="none" w:color="000000" w:sz="4" w:space="0"/>
            </w:tcBorders>
            <w:tcMar>
              <w:left w:w="80" w:type="dxa"/>
              <w:top w:w="80" w:type="dxa"/>
              <w:right w:w="80" w:type="dxa"/>
              <w:bottom w:w="80" w:type="dxa"/>
            </w:tcMar>
            <w:tcW w:w="9572" w:type="dxa"/>
            <w:textDirection w:val="lrTb"/>
            <w:noWrap w:val="false"/>
          </w:tcPr>
          <w:p>
            <w:pPr>
              <w:ind w:right="418"/>
              <w:tabs>
                <w:tab w:val="left" w:pos="9072" w:leader="none"/>
              </w:tabs>
              <w:pBdr>
                <w:top w:val="none" w:color="000000" w:sz="0" w:space="0"/>
                <w:left w:val="none" w:color="000000" w:sz="0" w:space="0"/>
                <w:bottom w:val="none" w:color="000000" w:sz="0" w:space="0"/>
                <w:right w:val="none" w:color="000000" w:sz="0" w:space="0"/>
              </w:pBdr>
            </w:pPr>
            <w:r/>
            <w:r/>
          </w:p>
        </w:tc>
      </w:tr>
      <w:tr>
        <w:tblPrEx/>
        <w:trPr>
          <w:jc w:val="center"/>
          <w:trHeight w:val="319"/>
        </w:trPr>
        <w:tc>
          <w:tcPr>
            <w:tcBorders>
              <w:top w:val="single" w:color="000000" w:sz="4" w:space="0"/>
              <w:left w:val="none" w:color="000000" w:sz="4" w:space="0"/>
              <w:bottom w:val="single" w:color="000000" w:sz="4" w:space="0"/>
              <w:right w:val="none" w:color="000000" w:sz="4" w:space="0"/>
            </w:tcBorders>
            <w:tcMar>
              <w:left w:w="80" w:type="dxa"/>
              <w:top w:w="80" w:type="dxa"/>
              <w:right w:w="80" w:type="dxa"/>
              <w:bottom w:w="80" w:type="dxa"/>
            </w:tcMar>
            <w:tcW w:w="9572" w:type="dxa"/>
            <w:textDirection w:val="lrTb"/>
            <w:noWrap w:val="false"/>
          </w:tcPr>
          <w:p>
            <w:pPr>
              <w:ind w:right="418"/>
              <w:tabs>
                <w:tab w:val="left" w:pos="9072" w:leader="none"/>
              </w:tabs>
              <w:pBdr>
                <w:top w:val="none" w:color="000000" w:sz="0" w:space="0"/>
                <w:left w:val="none" w:color="000000" w:sz="0" w:space="0"/>
                <w:bottom w:val="none" w:color="000000" w:sz="0" w:space="0"/>
                <w:right w:val="none" w:color="000000" w:sz="0" w:space="0"/>
              </w:pBdr>
            </w:pPr>
            <w:r/>
            <w:r/>
          </w:p>
        </w:tc>
      </w:tr>
      <w:tr>
        <w:tblPrEx/>
        <w:trPr>
          <w:jc w:val="center"/>
          <w:trHeight w:val="319"/>
        </w:trPr>
        <w:tc>
          <w:tcPr>
            <w:tcBorders>
              <w:top w:val="single" w:color="000000" w:sz="4" w:space="0"/>
              <w:left w:val="none" w:color="000000" w:sz="4" w:space="0"/>
              <w:bottom w:val="single" w:color="000000" w:sz="4" w:space="0"/>
              <w:right w:val="none" w:color="000000" w:sz="4" w:space="0"/>
            </w:tcBorders>
            <w:tcMar>
              <w:left w:w="80" w:type="dxa"/>
              <w:top w:w="80" w:type="dxa"/>
              <w:right w:w="80" w:type="dxa"/>
              <w:bottom w:w="80" w:type="dxa"/>
            </w:tcMar>
            <w:tcW w:w="9572" w:type="dxa"/>
            <w:textDirection w:val="lrTb"/>
            <w:noWrap w:val="false"/>
          </w:tcPr>
          <w:p>
            <w:pPr>
              <w:ind w:right="418"/>
              <w:tabs>
                <w:tab w:val="left" w:pos="9072" w:leader="none"/>
              </w:tabs>
              <w:pBdr>
                <w:top w:val="none" w:color="000000" w:sz="0" w:space="0"/>
                <w:left w:val="none" w:color="000000" w:sz="0" w:space="0"/>
                <w:bottom w:val="none" w:color="000000" w:sz="0" w:space="0"/>
                <w:right w:val="none" w:color="000000" w:sz="0" w:space="0"/>
              </w:pBdr>
            </w:pPr>
            <w:r/>
            <w:r/>
          </w:p>
        </w:tc>
      </w:tr>
      <w:tr>
        <w:tblPrEx/>
        <w:trPr>
          <w:jc w:val="center"/>
          <w:trHeight w:val="319"/>
        </w:trPr>
        <w:tc>
          <w:tcPr>
            <w:tcBorders>
              <w:top w:val="single" w:color="000000" w:sz="4" w:space="0"/>
              <w:left w:val="none" w:color="000000" w:sz="4" w:space="0"/>
              <w:bottom w:val="single" w:color="000000" w:sz="4" w:space="0"/>
              <w:right w:val="none" w:color="000000" w:sz="4" w:space="0"/>
            </w:tcBorders>
            <w:tcMar>
              <w:left w:w="80" w:type="dxa"/>
              <w:top w:w="80" w:type="dxa"/>
              <w:right w:w="80" w:type="dxa"/>
              <w:bottom w:w="80" w:type="dxa"/>
            </w:tcMar>
            <w:tcW w:w="9572" w:type="dxa"/>
            <w:textDirection w:val="lrTb"/>
            <w:noWrap w:val="false"/>
          </w:tcPr>
          <w:p>
            <w:pPr>
              <w:ind w:right="418"/>
              <w:tabs>
                <w:tab w:val="left" w:pos="9072" w:leader="none"/>
              </w:tabs>
              <w:pBdr>
                <w:top w:val="none" w:color="000000" w:sz="0" w:space="0"/>
                <w:left w:val="none" w:color="000000" w:sz="0" w:space="0"/>
                <w:bottom w:val="none" w:color="000000" w:sz="0" w:space="0"/>
                <w:right w:val="none" w:color="000000" w:sz="0" w:space="0"/>
              </w:pBdr>
            </w:pPr>
            <w:r/>
            <w:r/>
          </w:p>
        </w:tc>
      </w:tr>
      <w:tr>
        <w:tblPrEx/>
        <w:trPr>
          <w:jc w:val="center"/>
          <w:trHeight w:val="319"/>
        </w:trPr>
        <w:tc>
          <w:tcPr>
            <w:tcBorders>
              <w:top w:val="single" w:color="000000" w:sz="4" w:space="0"/>
              <w:left w:val="none" w:color="000000" w:sz="4" w:space="0"/>
              <w:bottom w:val="single" w:color="000000" w:sz="4" w:space="0"/>
              <w:right w:val="none" w:color="000000" w:sz="4" w:space="0"/>
            </w:tcBorders>
            <w:tcMar>
              <w:left w:w="80" w:type="dxa"/>
              <w:top w:w="80" w:type="dxa"/>
              <w:right w:w="80" w:type="dxa"/>
              <w:bottom w:w="80" w:type="dxa"/>
            </w:tcMar>
            <w:tcW w:w="9572" w:type="dxa"/>
            <w:textDirection w:val="lrTb"/>
            <w:noWrap w:val="false"/>
          </w:tcPr>
          <w:p>
            <w:pPr>
              <w:ind w:right="418"/>
              <w:tabs>
                <w:tab w:val="left" w:pos="9072" w:leader="none"/>
              </w:tabs>
              <w:pBdr>
                <w:top w:val="none" w:color="000000" w:sz="0" w:space="0"/>
                <w:left w:val="none" w:color="000000" w:sz="0" w:space="0"/>
                <w:bottom w:val="none" w:color="000000" w:sz="0" w:space="0"/>
                <w:right w:val="none" w:color="000000" w:sz="0" w:space="0"/>
              </w:pBdr>
            </w:pPr>
            <w:r/>
            <w:r/>
          </w:p>
        </w:tc>
      </w:tr>
    </w:tbl>
    <w:p>
      <w:pPr>
        <w:pStyle w:val="1615"/>
        <w:ind w:firstLine="567"/>
        <w:widowControl w:val="off"/>
        <w:rPr>
          <w:sz w:val="26"/>
          <w:szCs w:val="26"/>
        </w:rPr>
      </w:pPr>
      <w:r>
        <w:rPr>
          <w:sz w:val="26"/>
          <w:szCs w:val="26"/>
        </w:rPr>
      </w:r>
      <w:r>
        <w:rPr>
          <w:sz w:val="26"/>
          <w:szCs w:val="26"/>
        </w:rPr>
      </w:r>
      <w:r>
        <w:rPr>
          <w:sz w:val="26"/>
          <w:szCs w:val="26"/>
        </w:rPr>
      </w:r>
    </w:p>
    <w:tbl>
      <w:tblPr>
        <w:tblStyle w:val="1642"/>
        <w:tblW w:w="9155"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643"/>
        <w:gridCol w:w="5810"/>
        <w:gridCol w:w="2702"/>
      </w:tblGrid>
      <w:tr>
        <w:tblPrEx/>
        <w:trPr>
          <w:trHeight w:val="26"/>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43" w:type="dxa"/>
            <w:textDirection w:val="lrTb"/>
            <w:noWrap w:val="false"/>
          </w:tcPr>
          <w:p>
            <w:pPr>
              <w:pStyle w:val="1615"/>
              <w:ind w:firstLine="0"/>
              <w:jc w:val="center"/>
              <w:widowControl w:val="off"/>
              <w:rPr>
                <w:b/>
                <w:sz w:val="20"/>
                <w:szCs w:val="20"/>
              </w:rPr>
              <w:pBdr>
                <w:top w:val="none" w:color="000000" w:sz="0" w:space="0"/>
                <w:left w:val="none" w:color="000000" w:sz="0" w:space="0"/>
                <w:bottom w:val="none" w:color="000000" w:sz="0" w:space="0"/>
                <w:right w:val="none" w:color="000000" w:sz="0" w:space="0"/>
              </w:pBdr>
            </w:pPr>
            <w:r>
              <w:rPr>
                <w:b/>
                <w:bCs/>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5810" w:type="dxa"/>
            <w:textDirection w:val="lrTb"/>
            <w:noWrap w:val="false"/>
          </w:tcPr>
          <w:p>
            <w:pPr>
              <w:pStyle w:val="1615"/>
              <w:ind w:firstLine="0"/>
              <w:jc w:val="center"/>
              <w:widowControl w:val="off"/>
              <w:rPr>
                <w:b/>
                <w:sz w:val="20"/>
                <w:szCs w:val="20"/>
              </w:rPr>
              <w:pBdr>
                <w:top w:val="none" w:color="000000" w:sz="0" w:space="0"/>
                <w:left w:val="none" w:color="000000" w:sz="0" w:space="0"/>
                <w:bottom w:val="none" w:color="000000" w:sz="0" w:space="0"/>
                <w:right w:val="none" w:color="000000" w:sz="0" w:space="0"/>
              </w:pBdr>
            </w:pPr>
            <w:r>
              <w:rPr>
                <w:b/>
                <w:sz w:val="20"/>
                <w:szCs w:val="20"/>
              </w:rPr>
              <w:t xml:space="preserve">Выявленные нарушения Требований </w:t>
            </w:r>
            <w:r>
              <w:rPr>
                <w:rFonts w:eastAsia="Arial Unicode MS"/>
                <w:b/>
                <w:sz w:val="20"/>
                <w:szCs w:val="20"/>
              </w:rPr>
              <w:br/>
            </w:r>
            <w:r>
              <w:rPr>
                <w:b/>
                <w:sz w:val="20"/>
                <w:szCs w:val="20"/>
              </w:rPr>
              <w:t xml:space="preserve">к организации охраны Заказчика</w:t>
            </w:r>
            <w:r>
              <w:rPr>
                <w:b/>
                <w:bCs/>
                <w:sz w:val="20"/>
                <w:szCs w:val="20"/>
              </w:rPr>
              <w:t xml:space="preserve">**</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2" w:type="dxa"/>
            <w:textDirection w:val="lrTb"/>
            <w:noWrap w:val="false"/>
          </w:tcPr>
          <w:p>
            <w:pPr>
              <w:pStyle w:val="1615"/>
              <w:ind w:firstLine="0"/>
              <w:jc w:val="center"/>
              <w:widowControl w:val="off"/>
              <w:rPr>
                <w:b/>
                <w:sz w:val="20"/>
                <w:szCs w:val="20"/>
              </w:rPr>
              <w:pBdr>
                <w:top w:val="none" w:color="000000" w:sz="0" w:space="0"/>
                <w:left w:val="none" w:color="000000" w:sz="0" w:space="0"/>
                <w:bottom w:val="none" w:color="000000" w:sz="0" w:space="0"/>
                <w:right w:val="none" w:color="000000" w:sz="0" w:space="0"/>
              </w:pBdr>
            </w:pPr>
            <w:r>
              <w:rPr>
                <w:b/>
                <w:sz w:val="20"/>
                <w:szCs w:val="20"/>
              </w:rPr>
              <w:t xml:space="preserve">Срок устранения нарушения</w:t>
            </w:r>
            <w:r>
              <w:rPr>
                <w:b/>
                <w:sz w:val="20"/>
                <w:szCs w:val="20"/>
              </w:rPr>
            </w:r>
            <w:r>
              <w:rPr>
                <w:b/>
                <w:sz w:val="20"/>
                <w:szCs w:val="20"/>
              </w:rP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43" w:type="dxa"/>
            <w:textDirection w:val="lrTb"/>
            <w:noWrap w:val="false"/>
          </w:tcPr>
          <w:p>
            <w:pPr>
              <w:pStyle w:val="1615"/>
              <w:ind w:firstLine="0"/>
              <w:widowControl w:val="off"/>
              <w:tabs>
                <w:tab w:val="left" w:pos="567" w:leader="none"/>
              </w:tabs>
              <w:pBdr>
                <w:top w:val="none" w:color="000000" w:sz="0" w:space="0"/>
                <w:left w:val="none" w:color="000000" w:sz="0" w:space="0"/>
                <w:bottom w:val="none" w:color="000000" w:sz="0" w:space="0"/>
                <w:right w:val="none" w:color="000000" w:sz="0" w:space="0"/>
              </w:pBdr>
            </w:pPr>
            <w:r>
              <w:rPr>
                <w:b/>
                <w:bCs/>
                <w:sz w:val="26"/>
                <w:szCs w:val="26"/>
              </w:rPr>
              <w:t xml:space="preserve">1</w:t>
            </w: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5810" w:type="dxa"/>
            <w:textDirection w:val="lrTb"/>
            <w:noWrap w:val="false"/>
          </w:tcPr>
          <w:p>
            <w:pPr>
              <w:jc w:val="both"/>
              <w:pBdr>
                <w:top w:val="none" w:color="000000" w:sz="0" w:space="0"/>
                <w:left w:val="none" w:color="000000" w:sz="0" w:space="0"/>
                <w:bottom w:val="none" w:color="000000" w:sz="0" w:space="0"/>
                <w:right w:val="none" w:color="000000" w:sz="0" w:space="0"/>
              </w:pBdr>
            </w:pPr>
            <w: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2" w:type="dxa"/>
            <w:textDirection w:val="lrTb"/>
            <w:noWrap w:val="false"/>
          </w:tcPr>
          <w:p>
            <w:pPr>
              <w:jc w:val="both"/>
              <w:pBdr>
                <w:top w:val="none" w:color="000000" w:sz="0" w:space="0"/>
                <w:left w:val="none" w:color="000000" w:sz="0" w:space="0"/>
                <w:bottom w:val="none" w:color="000000" w:sz="0" w:space="0"/>
                <w:right w:val="none" w:color="000000" w:sz="0" w:space="0"/>
              </w:pBdr>
            </w:pPr>
            <w: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43" w:type="dxa"/>
            <w:textDirection w:val="lrTb"/>
            <w:noWrap w:val="false"/>
          </w:tcPr>
          <w:p>
            <w:pPr>
              <w:pStyle w:val="1615"/>
              <w:ind w:firstLine="0"/>
              <w:widowControl w:val="off"/>
              <w:pBdr>
                <w:top w:val="none" w:color="000000" w:sz="0" w:space="0"/>
                <w:left w:val="none" w:color="000000" w:sz="0" w:space="0"/>
                <w:bottom w:val="none" w:color="000000" w:sz="0" w:space="0"/>
                <w:right w:val="none" w:color="000000" w:sz="0" w:space="0"/>
              </w:pBdr>
            </w:pPr>
            <w:r>
              <w:rPr>
                <w:b/>
                <w:bCs/>
                <w:sz w:val="26"/>
                <w:szCs w:val="26"/>
              </w:rPr>
              <w:t xml:space="preserve">2</w:t>
            </w: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5810" w:type="dxa"/>
            <w:textDirection w:val="lrTb"/>
            <w:noWrap w:val="false"/>
          </w:tcPr>
          <w:p>
            <w:pPr>
              <w:jc w:val="both"/>
              <w:pBdr>
                <w:top w:val="none" w:color="000000" w:sz="0" w:space="0"/>
                <w:left w:val="none" w:color="000000" w:sz="0" w:space="0"/>
                <w:bottom w:val="none" w:color="000000" w:sz="0" w:space="0"/>
                <w:right w:val="none" w:color="000000" w:sz="0" w:space="0"/>
              </w:pBdr>
            </w:pPr>
            <w: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2" w:type="dxa"/>
            <w:textDirection w:val="lrTb"/>
            <w:noWrap w:val="false"/>
          </w:tcPr>
          <w:p>
            <w:pPr>
              <w:jc w:val="both"/>
              <w:pBdr>
                <w:top w:val="none" w:color="000000" w:sz="0" w:space="0"/>
                <w:left w:val="none" w:color="000000" w:sz="0" w:space="0"/>
                <w:bottom w:val="none" w:color="000000" w:sz="0" w:space="0"/>
                <w:right w:val="none" w:color="000000" w:sz="0" w:space="0"/>
              </w:pBdr>
            </w:pPr>
            <w:r/>
            <w:r/>
          </w:p>
        </w:tc>
      </w:tr>
      <w:tr>
        <w:tblPrEx/>
        <w:trPr>
          <w:trHeight w:val="58"/>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643" w:type="dxa"/>
            <w:textDirection w:val="lrTb"/>
            <w:noWrap w:val="false"/>
          </w:tcPr>
          <w:p>
            <w:pPr>
              <w:pStyle w:val="1615"/>
              <w:ind w:firstLine="0"/>
              <w:widowControl w:val="off"/>
              <w:pBdr>
                <w:top w:val="none" w:color="000000" w:sz="0" w:space="0"/>
                <w:left w:val="none" w:color="000000" w:sz="0" w:space="0"/>
                <w:bottom w:val="none" w:color="000000" w:sz="0" w:space="0"/>
                <w:right w:val="none" w:color="000000" w:sz="0" w:space="0"/>
              </w:pBdr>
            </w:pPr>
            <w:r>
              <w:rPr>
                <w:b/>
                <w:bCs/>
                <w:sz w:val="26"/>
                <w:szCs w:val="26"/>
              </w:rPr>
              <w:t xml:space="preserve">3</w:t>
            </w: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5810" w:type="dxa"/>
            <w:textDirection w:val="lrTb"/>
            <w:noWrap w:val="false"/>
          </w:tcPr>
          <w:p>
            <w:pPr>
              <w:jc w:val="both"/>
              <w:pBdr>
                <w:top w:val="none" w:color="000000" w:sz="0" w:space="0"/>
                <w:left w:val="none" w:color="000000" w:sz="0" w:space="0"/>
                <w:bottom w:val="none" w:color="000000" w:sz="0" w:space="0"/>
                <w:right w:val="none" w:color="000000" w:sz="0" w:space="0"/>
              </w:pBdr>
            </w:pPr>
            <w: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702" w:type="dxa"/>
            <w:textDirection w:val="lrTb"/>
            <w:noWrap w:val="false"/>
          </w:tcPr>
          <w:p>
            <w:pPr>
              <w:jc w:val="both"/>
              <w:pBdr>
                <w:top w:val="none" w:color="000000" w:sz="0" w:space="0"/>
                <w:left w:val="none" w:color="000000" w:sz="0" w:space="0"/>
                <w:bottom w:val="none" w:color="000000" w:sz="0" w:space="0"/>
                <w:right w:val="none" w:color="000000" w:sz="0" w:space="0"/>
              </w:pBdr>
            </w:pPr>
            <w:r/>
            <w:r/>
          </w:p>
        </w:tc>
      </w:tr>
    </w:tbl>
    <w:p>
      <w:pPr>
        <w:pStyle w:val="1615"/>
        <w:ind w:firstLine="0"/>
        <w:widowControl w:val="off"/>
        <w:rPr>
          <w:sz w:val="26"/>
          <w:szCs w:val="26"/>
        </w:rPr>
      </w:pPr>
      <w:r>
        <w:rPr>
          <w:sz w:val="26"/>
          <w:szCs w:val="26"/>
        </w:rPr>
      </w:r>
      <w:r>
        <w:rPr>
          <w:sz w:val="26"/>
          <w:szCs w:val="26"/>
        </w:rPr>
      </w:r>
      <w:r>
        <w:rPr>
          <w:sz w:val="26"/>
          <w:szCs w:val="26"/>
        </w:rPr>
      </w:r>
    </w:p>
    <w:p>
      <w:pPr>
        <w:pStyle w:val="1615"/>
        <w:ind w:firstLine="709"/>
        <w:widowControl w:val="off"/>
        <w:rPr>
          <w:sz w:val="26"/>
          <w:szCs w:val="26"/>
        </w:rPr>
      </w:pPr>
      <w:r>
        <w:rPr>
          <w:sz w:val="26"/>
          <w:szCs w:val="26"/>
        </w:rPr>
        <w:t xml:space="preserve">Настоящий акт является основанием для привлечения Подрядчика к ответственности в соответствии с п. </w:t>
      </w:r>
      <w:r>
        <w:rPr>
          <w:i/>
          <w:iCs/>
          <w:sz w:val="26"/>
          <w:szCs w:val="26"/>
        </w:rPr>
        <w:t xml:space="preserve">21.2.29 </w:t>
      </w:r>
      <w:r>
        <w:rPr>
          <w:sz w:val="26"/>
          <w:szCs w:val="26"/>
        </w:rPr>
        <w:t xml:space="preserve">Договора.</w:t>
      </w:r>
      <w:r>
        <w:rPr>
          <w:sz w:val="26"/>
          <w:szCs w:val="26"/>
        </w:rPr>
      </w:r>
      <w:r>
        <w:rPr>
          <w:sz w:val="26"/>
          <w:szCs w:val="26"/>
        </w:rPr>
      </w:r>
    </w:p>
    <w:p>
      <w:pPr>
        <w:ind w:firstLine="709"/>
        <w:jc w:val="both"/>
        <w:rPr>
          <w:rFonts w:ascii="Times New Roman" w:hAnsi="Times New Roman"/>
          <w:sz w:val="26"/>
          <w:szCs w:val="26"/>
        </w:rPr>
      </w:pPr>
      <w:r>
        <w:rPr>
          <w:rFonts w:ascii="Times New Roman" w:hAnsi="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r>
        <w:rPr>
          <w:rFonts w:ascii="Times New Roman" w:hAnsi="Times New Roman"/>
          <w:sz w:val="26"/>
          <w:szCs w:val="26"/>
        </w:rPr>
        <w:t xml:space="preserve">внутриобъектового</w:t>
      </w:r>
      <w:r>
        <w:rPr>
          <w:rFonts w:ascii="Times New Roman" w:hAnsi="Times New Roman"/>
          <w:sz w:val="26"/>
          <w:szCs w:val="26"/>
        </w:rPr>
        <w:t xml:space="preserve"> режима на строящихся (реконструируемых) объектах ПАО «</w:t>
      </w:r>
      <w:r>
        <w:rPr>
          <w:rFonts w:ascii="Times New Roman" w:hAnsi="Times New Roman"/>
          <w:sz w:val="26"/>
          <w:szCs w:val="26"/>
        </w:rPr>
        <w:t xml:space="preserve">Россети</w:t>
      </w:r>
      <w:r>
        <w:rPr>
          <w:rFonts w:ascii="Times New Roman" w:hAnsi="Times New Roman"/>
          <w:sz w:val="26"/>
          <w:szCs w:val="26"/>
        </w:rPr>
        <w:t xml:space="preserve">».</w:t>
      </w:r>
      <w:r>
        <w:rPr>
          <w:rFonts w:ascii="Times New Roman" w:hAnsi="Times New Roman"/>
          <w:sz w:val="26"/>
          <w:szCs w:val="26"/>
        </w:rPr>
      </w:r>
      <w:r>
        <w:rPr>
          <w:rFonts w:ascii="Times New Roman" w:hAnsi="Times New Roman"/>
          <w:sz w:val="26"/>
          <w:szCs w:val="26"/>
        </w:rPr>
      </w:r>
    </w:p>
    <w:p>
      <w:pPr>
        <w:pStyle w:val="1615"/>
        <w:ind w:firstLine="709"/>
        <w:widowControl w:val="off"/>
        <w:rPr>
          <w:sz w:val="26"/>
          <w:szCs w:val="26"/>
        </w:rPr>
      </w:pPr>
      <w:r>
        <w:rPr>
          <w:sz w:val="26"/>
          <w:szCs w:val="26"/>
        </w:rPr>
        <w:t xml:space="preserve">Информацию об исполнении требова</w:t>
      </w:r>
      <w:r>
        <w:rPr>
          <w:sz w:val="26"/>
          <w:szCs w:val="26"/>
        </w:rPr>
        <w:t xml:space="preserve">ний настоящего акта Подрядчик обязан направить в письменном виде в адрес __________________________***.</w:t>
      </w:r>
      <w:r>
        <w:rPr>
          <w:sz w:val="26"/>
          <w:szCs w:val="26"/>
        </w:rPr>
      </w:r>
      <w:r>
        <w:rPr>
          <w:sz w:val="26"/>
          <w:szCs w:val="26"/>
        </w:rPr>
      </w:r>
    </w:p>
    <w:tbl>
      <w:tblPr>
        <w:tblStyle w:val="1642"/>
        <w:tblW w:w="10009" w:type="dxa"/>
        <w:tblInd w:w="-284" w:type="dxa"/>
        <w:tblLayout w:type="fixed"/>
        <w:tblLook w:val="04A0" w:firstRow="1" w:lastRow="0" w:firstColumn="1" w:lastColumn="0" w:noHBand="0" w:noVBand="1"/>
      </w:tblPr>
      <w:tblGrid>
        <w:gridCol w:w="9639"/>
        <w:gridCol w:w="190"/>
        <w:gridCol w:w="180"/>
      </w:tblGrid>
      <w:tr>
        <w:tblPrEx/>
        <w:trPr>
          <w:gridAfter w:val="2"/>
          <w:trHeight w:val="31"/>
        </w:trPr>
        <w:tc>
          <w:tcPr>
            <w:tcMar>
              <w:left w:w="80" w:type="dxa"/>
              <w:top w:w="80" w:type="dxa"/>
              <w:right w:w="80" w:type="dxa"/>
              <w:bottom w:w="80" w:type="dxa"/>
            </w:tcMar>
            <w:tcW w:w="9639" w:type="dxa"/>
            <w:textDirection w:val="lrTb"/>
            <w:noWrap w:val="false"/>
          </w:tcPr>
          <w:p>
            <w:pPr>
              <w:pStyle w:val="1615"/>
              <w:ind w:firstLine="709"/>
              <w:widowControl w:val="off"/>
              <w:tabs>
                <w:tab w:val="left" w:pos="8222" w:leader="none"/>
              </w:tabs>
              <w:pBdr>
                <w:top w:val="none" w:color="000000" w:sz="0" w:space="0"/>
                <w:left w:val="none" w:color="000000" w:sz="0" w:space="0"/>
                <w:bottom w:val="none" w:color="000000" w:sz="0" w:space="0"/>
                <w:right w:val="none" w:color="000000" w:sz="0" w:space="0"/>
              </w:pBdr>
            </w:pPr>
            <w:r>
              <w:rPr>
                <w:b/>
                <w:bCs/>
                <w:sz w:val="26"/>
                <w:szCs w:val="26"/>
              </w:rPr>
              <w:t xml:space="preserve">При проведении проверки присутствовали:</w:t>
            </w:r>
            <w:r/>
          </w:p>
        </w:tc>
      </w:tr>
      <w:tr>
        <w:tblPrEx/>
        <w:trPr>
          <w:trHeight w:val="211"/>
        </w:trPr>
        <w:tc>
          <w:tcPr>
            <w:gridSpan w:val="2"/>
            <w:tcMar>
              <w:left w:w="80" w:type="dxa"/>
              <w:top w:w="80" w:type="dxa"/>
              <w:right w:w="80" w:type="dxa"/>
              <w:bottom w:w="80" w:type="dxa"/>
            </w:tcMar>
            <w:tcW w:w="9829" w:type="dxa"/>
            <w:vAlign w:val="bottom"/>
            <w:textDirection w:val="lrTb"/>
            <w:noWrap w:val="false"/>
          </w:tcPr>
          <w:p>
            <w:pPr>
              <w:pStyle w:val="1615"/>
              <w:ind w:left="0" w:right="-8" w:firstLine="0"/>
              <w:widowControl w:val="off"/>
              <w:tabs>
                <w:tab w:val="left" w:pos="8222" w:leader="none"/>
              </w:tabs>
              <w:rPr>
                <w:sz w:val="26"/>
                <w:szCs w:val="26"/>
                <w:u w:val="single"/>
              </w:rPr>
              <w:pBdr>
                <w:top w:val="none" w:color="000000" w:sz="0" w:space="0"/>
                <w:left w:val="none" w:color="000000" w:sz="0" w:space="0"/>
                <w:bottom w:val="none" w:color="000000" w:sz="0" w:space="0"/>
                <w:right w:val="none" w:color="000000" w:sz="0" w:space="0"/>
              </w:pBdr>
            </w:pPr>
            <w:r>
              <w:rPr>
                <w:sz w:val="26"/>
                <w:szCs w:val="26"/>
                <w:u w:val="single"/>
              </w:rPr>
              <w:t xml:space="preserve">Заказчика:</w:t>
            </w:r>
            <w:r>
              <w:rPr>
                <w:sz w:val="26"/>
                <w:szCs w:val="26"/>
                <w:u w:val="single"/>
              </w:rPr>
            </w:r>
            <w:r>
              <w:rPr>
                <w:sz w:val="26"/>
                <w:szCs w:val="26"/>
                <w:u w:val="single"/>
              </w:rPr>
            </w:r>
          </w:p>
          <w:p>
            <w:pPr>
              <w:pStyle w:val="1615"/>
              <w:ind w:right="-8" w:firstLine="0"/>
              <w:widowControl w:val="off"/>
              <w:tabs>
                <w:tab w:val="left" w:pos="8222" w:leader="none"/>
              </w:tabs>
              <w:rPr>
                <w:sz w:val="26"/>
                <w:szCs w:val="26"/>
              </w:rPr>
              <w:pBdr>
                <w:top w:val="none" w:color="000000" w:sz="0" w:space="0"/>
                <w:left w:val="none" w:color="000000" w:sz="0" w:space="0"/>
                <w:bottom w:val="none" w:color="000000" w:sz="0" w:space="0"/>
                <w:right w:val="none" w:color="000000" w:sz="0" w:space="0"/>
              </w:pBdr>
            </w:pPr>
            <w:r>
              <w:rPr>
                <w:sz w:val="26"/>
                <w:szCs w:val="26"/>
                <w:u w:val="single"/>
              </w:rPr>
              <w:t xml:space="preserve">______________________________________________________________________</w:t>
            </w:r>
            <w:r>
              <w:rPr>
                <w:sz w:val="26"/>
                <w:szCs w:val="26"/>
              </w:rPr>
            </w:r>
            <w:r>
              <w:rPr>
                <w:sz w:val="26"/>
                <w:szCs w:val="26"/>
              </w:rPr>
            </w:r>
          </w:p>
          <w:p>
            <w:pPr>
              <w:pStyle w:val="1615"/>
              <w:ind w:right="-8" w:firstLine="0"/>
              <w:widowControl w:val="off"/>
              <w:tabs>
                <w:tab w:val="left" w:pos="8222" w:leader="none"/>
              </w:tabs>
              <w:rPr>
                <w:sz w:val="26"/>
                <w:szCs w:val="26"/>
              </w:rPr>
              <w:pBdr>
                <w:top w:val="none" w:color="000000" w:sz="0" w:space="0"/>
                <w:left w:val="none" w:color="000000" w:sz="0" w:space="0"/>
                <w:bottom w:val="none" w:color="000000" w:sz="0" w:space="0"/>
                <w:right w:val="none" w:color="000000" w:sz="0" w:space="0"/>
              </w:pBdr>
            </w:pPr>
            <w:r>
              <w:rPr>
                <w:sz w:val="26"/>
                <w:szCs w:val="26"/>
              </w:rPr>
              <w:t xml:space="preserve">______________________________________________________________________</w:t>
            </w:r>
            <w:r>
              <w:rPr>
                <w:sz w:val="26"/>
                <w:szCs w:val="26"/>
              </w:rPr>
            </w:r>
            <w:r>
              <w:rPr>
                <w:sz w:val="26"/>
                <w:szCs w:val="26"/>
              </w:rPr>
            </w:r>
          </w:p>
          <w:p>
            <w:pPr>
              <w:pStyle w:val="1615"/>
              <w:ind w:right="-8" w:firstLine="0"/>
              <w:widowControl w:val="off"/>
              <w:tabs>
                <w:tab w:val="left" w:pos="8222" w:leader="none"/>
              </w:tabs>
              <w:rPr>
                <w:sz w:val="26"/>
                <w:szCs w:val="26"/>
              </w:rPr>
              <w:pBdr>
                <w:top w:val="none" w:color="000000" w:sz="0" w:space="0"/>
                <w:left w:val="none" w:color="000000" w:sz="0" w:space="0"/>
                <w:bottom w:val="none" w:color="000000" w:sz="0" w:space="0"/>
                <w:right w:val="none" w:color="000000" w:sz="0" w:space="0"/>
              </w:pBdr>
            </w:pPr>
            <w:r>
              <w:rPr>
                <w:sz w:val="26"/>
                <w:szCs w:val="26"/>
              </w:rPr>
            </w:r>
            <w:r>
              <w:rPr>
                <w:sz w:val="26"/>
                <w:szCs w:val="26"/>
              </w:rPr>
            </w:r>
            <w:r>
              <w:rPr>
                <w:sz w:val="26"/>
                <w:szCs w:val="26"/>
              </w:rPr>
            </w:r>
          </w:p>
          <w:p>
            <w:pPr>
              <w:pStyle w:val="1615"/>
              <w:ind w:left="0" w:right="-8" w:firstLine="0"/>
              <w:widowControl w:val="off"/>
              <w:tabs>
                <w:tab w:val="left" w:pos="8222" w:leader="none"/>
              </w:tabs>
              <w:rPr>
                <w:sz w:val="26"/>
                <w:szCs w:val="26"/>
                <w:u w:val="single"/>
              </w:rPr>
              <w:pBdr>
                <w:top w:val="none" w:color="000000" w:sz="0" w:space="0"/>
                <w:left w:val="none" w:color="000000" w:sz="0" w:space="0"/>
                <w:bottom w:val="none" w:color="000000" w:sz="0" w:space="0"/>
                <w:right w:val="none" w:color="000000" w:sz="0" w:space="0"/>
              </w:pBdr>
            </w:pPr>
            <w:r>
              <w:rPr>
                <w:sz w:val="26"/>
                <w:szCs w:val="26"/>
                <w:u w:val="single"/>
              </w:rPr>
              <w:t xml:space="preserve">От Подрядчика:</w:t>
            </w:r>
            <w:r>
              <w:rPr>
                <w:sz w:val="26"/>
                <w:szCs w:val="26"/>
                <w:u w:val="single"/>
              </w:rPr>
            </w:r>
            <w:r>
              <w:rPr>
                <w:sz w:val="26"/>
                <w:szCs w:val="26"/>
                <w:u w:val="single"/>
              </w:rPr>
            </w:r>
          </w:p>
          <w:p>
            <w:pPr>
              <w:pStyle w:val="1615"/>
              <w:ind w:right="-8" w:firstLine="0"/>
              <w:widowControl w:val="off"/>
              <w:tabs>
                <w:tab w:val="left" w:pos="8222" w:leader="none"/>
              </w:tabs>
              <w:rPr>
                <w:sz w:val="26"/>
                <w:szCs w:val="26"/>
              </w:rPr>
              <w:pBdr>
                <w:top w:val="none" w:color="000000" w:sz="0" w:space="0"/>
                <w:left w:val="none" w:color="000000" w:sz="0" w:space="0"/>
                <w:bottom w:val="none" w:color="000000" w:sz="0" w:space="0"/>
                <w:right w:val="none" w:color="000000" w:sz="0" w:space="0"/>
              </w:pBdr>
            </w:pPr>
            <w:r>
              <w:rPr>
                <w:sz w:val="26"/>
                <w:szCs w:val="26"/>
              </w:rPr>
              <w:t xml:space="preserve">______________________________________________________________________</w:t>
            </w:r>
            <w:r>
              <w:rPr>
                <w:sz w:val="26"/>
                <w:szCs w:val="26"/>
              </w:rPr>
            </w:r>
            <w:r>
              <w:rPr>
                <w:sz w:val="26"/>
                <w:szCs w:val="26"/>
              </w:rPr>
            </w:r>
          </w:p>
          <w:p>
            <w:pPr>
              <w:pStyle w:val="1615"/>
              <w:ind w:right="-8" w:firstLine="0"/>
              <w:widowControl w:val="off"/>
              <w:tabs>
                <w:tab w:val="left" w:pos="8222" w:leader="none"/>
              </w:tabs>
              <w:rPr>
                <w:sz w:val="26"/>
                <w:szCs w:val="26"/>
              </w:rPr>
              <w:pBdr>
                <w:top w:val="none" w:color="000000" w:sz="0" w:space="0"/>
                <w:left w:val="none" w:color="000000" w:sz="0" w:space="0"/>
                <w:bottom w:val="none" w:color="000000" w:sz="0" w:space="0"/>
                <w:right w:val="none" w:color="000000" w:sz="0" w:space="0"/>
              </w:pBdr>
            </w:pPr>
            <w:r>
              <w:rPr>
                <w:sz w:val="26"/>
                <w:szCs w:val="26"/>
              </w:rPr>
              <w:t xml:space="preserve">______________________________________________________________________</w:t>
            </w:r>
            <w:r>
              <w:rPr>
                <w:sz w:val="26"/>
                <w:szCs w:val="26"/>
              </w:rPr>
            </w:r>
            <w:r>
              <w:rPr>
                <w:sz w:val="26"/>
                <w:szCs w:val="26"/>
              </w:rPr>
            </w:r>
          </w:p>
          <w:p>
            <w:pPr>
              <w:pStyle w:val="1615"/>
              <w:ind w:right="-8" w:firstLine="0"/>
              <w:widowControl w:val="off"/>
              <w:tabs>
                <w:tab w:val="left" w:pos="8222" w:leader="none"/>
              </w:tabs>
              <w:rPr>
                <w:sz w:val="26"/>
                <w:szCs w:val="26"/>
              </w:rPr>
              <w:pBdr>
                <w:top w:val="none" w:color="000000" w:sz="0" w:space="0"/>
                <w:left w:val="none" w:color="000000" w:sz="0" w:space="0"/>
                <w:bottom w:val="none" w:color="000000" w:sz="0" w:space="0"/>
                <w:right w:val="none" w:color="000000" w:sz="0" w:space="0"/>
              </w:pBdr>
            </w:pPr>
            <w:r>
              <w:rPr>
                <w:sz w:val="26"/>
                <w:szCs w:val="26"/>
              </w:rPr>
            </w:r>
            <w:r>
              <w:rPr>
                <w:sz w:val="26"/>
                <w:szCs w:val="26"/>
              </w:rPr>
            </w:r>
            <w:r>
              <w:rPr>
                <w:sz w:val="26"/>
                <w:szCs w:val="26"/>
              </w:rPr>
            </w:r>
          </w:p>
          <w:p>
            <w:pPr>
              <w:pStyle w:val="1615"/>
              <w:ind w:left="0" w:right="-8" w:firstLine="0"/>
              <w:widowControl w:val="off"/>
              <w:tabs>
                <w:tab w:val="left" w:pos="8222" w:leader="none"/>
              </w:tabs>
              <w:pBdr>
                <w:top w:val="none" w:color="000000" w:sz="0" w:space="0"/>
                <w:left w:val="none" w:color="000000" w:sz="0" w:space="0"/>
                <w:bottom w:val="none" w:color="000000" w:sz="0" w:space="0"/>
                <w:right w:val="none" w:color="000000" w:sz="0" w:space="0"/>
              </w:pBdr>
            </w:pPr>
            <w:r>
              <w:rPr>
                <w:sz w:val="26"/>
                <w:szCs w:val="26"/>
                <w:u w:val="single"/>
              </w:rPr>
              <w:t xml:space="preserve">Иные лица:</w:t>
            </w:r>
            <w:r>
              <w:rPr>
                <w:sz w:val="26"/>
                <w:szCs w:val="26"/>
              </w:rPr>
              <w:t xml:space="preserve">________________</w:t>
            </w:r>
            <w:r>
              <w:rPr>
                <w:sz w:val="26"/>
                <w:szCs w:val="26"/>
              </w:rPr>
              <w:t xml:space="preserve">_______________________</w:t>
            </w:r>
            <w:r/>
          </w:p>
        </w:tc>
        <w:tc>
          <w:tcPr>
            <w:tcMar>
              <w:left w:w="80" w:type="dxa"/>
              <w:top w:w="80" w:type="dxa"/>
              <w:right w:w="80" w:type="dxa"/>
              <w:bottom w:w="80" w:type="dxa"/>
            </w:tcMar>
            <w:tcW w:w="180" w:type="dxa"/>
            <w:vAlign w:val="bottom"/>
            <w:textDirection w:val="lrTb"/>
            <w:noWrap w:val="false"/>
          </w:tcPr>
          <w:p>
            <w:pPr>
              <w:ind w:right="-8"/>
              <w:pBdr>
                <w:top w:val="none" w:color="000000" w:sz="0" w:space="0"/>
                <w:left w:val="none" w:color="000000" w:sz="0" w:space="0"/>
                <w:bottom w:val="none" w:color="000000" w:sz="0" w:space="0"/>
                <w:right w:val="none" w:color="000000" w:sz="0" w:space="0"/>
              </w:pBdr>
            </w:pPr>
            <w:r/>
            <w:r/>
          </w:p>
        </w:tc>
      </w:tr>
    </w:tbl>
    <w:p>
      <w:pPr>
        <w:pStyle w:val="1615"/>
        <w:ind w:left="108" w:right="-8" w:hanging="108"/>
        <w:widowControl w:val="off"/>
        <w:rPr>
          <w:sz w:val="26"/>
          <w:szCs w:val="26"/>
        </w:rPr>
      </w:pPr>
      <w:r>
        <w:rPr>
          <w:sz w:val="26"/>
          <w:szCs w:val="26"/>
        </w:rPr>
      </w:r>
      <w:r>
        <w:rPr>
          <w:sz w:val="26"/>
          <w:szCs w:val="26"/>
        </w:rPr>
      </w:r>
      <w:r>
        <w:rPr>
          <w:sz w:val="26"/>
          <w:szCs w:val="26"/>
        </w:rPr>
      </w:r>
    </w:p>
    <w:p>
      <w:pPr>
        <w:pStyle w:val="1615"/>
        <w:ind w:right="-8" w:firstLine="0"/>
        <w:widowControl w:val="off"/>
        <w:rPr>
          <w:sz w:val="26"/>
          <w:szCs w:val="26"/>
        </w:rPr>
      </w:pPr>
      <w:r>
        <w:rPr>
          <w:sz w:val="26"/>
          <w:szCs w:val="26"/>
        </w:rPr>
      </w:r>
      <w:r>
        <w:rPr>
          <w:sz w:val="26"/>
          <w:szCs w:val="26"/>
        </w:rPr>
      </w:r>
      <w:r>
        <w:rPr>
          <w:sz w:val="26"/>
          <w:szCs w:val="26"/>
        </w:rPr>
      </w:r>
    </w:p>
    <w:p>
      <w:pPr>
        <w:pStyle w:val="1615"/>
        <w:ind w:right="-8" w:firstLine="0"/>
        <w:widowControl w:val="off"/>
        <w:rPr>
          <w:b/>
          <w:bCs/>
          <w:sz w:val="26"/>
          <w:szCs w:val="26"/>
        </w:rPr>
      </w:pPr>
      <w:r>
        <w:rPr>
          <w:b/>
          <w:bCs/>
          <w:sz w:val="26"/>
          <w:szCs w:val="26"/>
        </w:rPr>
        <w:t xml:space="preserve">От Заказчика                                          От Подрядчика</w:t>
      </w:r>
      <w:r>
        <w:rPr>
          <w:b/>
          <w:bCs/>
          <w:sz w:val="26"/>
          <w:szCs w:val="26"/>
        </w:rPr>
      </w:r>
      <w:r>
        <w:rPr>
          <w:b/>
          <w:bCs/>
          <w:sz w:val="26"/>
          <w:szCs w:val="26"/>
        </w:rPr>
      </w:r>
    </w:p>
    <w:p>
      <w:pPr>
        <w:pStyle w:val="1615"/>
        <w:ind w:right="-8" w:firstLine="0"/>
        <w:widowControl w:val="off"/>
        <w:rPr>
          <w:sz w:val="26"/>
          <w:szCs w:val="26"/>
        </w:rPr>
      </w:pPr>
      <w:r>
        <w:rPr>
          <w:sz w:val="26"/>
          <w:szCs w:val="26"/>
        </w:rPr>
      </w:r>
      <w:r>
        <w:rPr>
          <w:sz w:val="26"/>
          <w:szCs w:val="26"/>
        </w:rPr>
      </w:r>
      <w:r>
        <w:rPr>
          <w:sz w:val="26"/>
          <w:szCs w:val="26"/>
        </w:rPr>
      </w:r>
    </w:p>
    <w:p>
      <w:pPr>
        <w:pStyle w:val="1615"/>
        <w:ind w:right="-8" w:firstLine="0"/>
        <w:widowControl w:val="off"/>
        <w:rPr>
          <w:sz w:val="26"/>
          <w:szCs w:val="26"/>
        </w:rPr>
      </w:pPr>
      <w:r>
        <w:rPr>
          <w:sz w:val="26"/>
          <w:szCs w:val="26"/>
        </w:rPr>
        <w:t xml:space="preserve">_______________ </w:t>
      </w:r>
      <w:r>
        <w:rPr>
          <w:b/>
          <w:bCs/>
          <w:sz w:val="26"/>
          <w:szCs w:val="26"/>
        </w:rPr>
        <w:t xml:space="preserve">(________________)</w:t>
      </w:r>
      <w:r>
        <w:rPr>
          <w:sz w:val="26"/>
          <w:szCs w:val="26"/>
        </w:rPr>
        <w:t xml:space="preserve">          ________________ (_____________)</w:t>
      </w:r>
      <w:r>
        <w:rPr>
          <w:sz w:val="26"/>
          <w:szCs w:val="26"/>
        </w:rPr>
      </w:r>
      <w:r>
        <w:rPr>
          <w:sz w:val="26"/>
          <w:szCs w:val="26"/>
        </w:rPr>
      </w:r>
    </w:p>
    <w:p>
      <w:pPr>
        <w:pStyle w:val="1615"/>
        <w:ind w:right="-8" w:firstLine="0"/>
        <w:widowControl w:val="off"/>
        <w:rPr>
          <w:sz w:val="26"/>
          <w:szCs w:val="26"/>
        </w:rPr>
      </w:pPr>
      <w:r>
        <w:rPr>
          <w:sz w:val="26"/>
          <w:szCs w:val="26"/>
        </w:rPr>
        <w:tab/>
        <w:t xml:space="preserve">М.П.</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Pr>
          <w:sz w:val="26"/>
          <w:szCs w:val="26"/>
        </w:rPr>
        <w:tab/>
      </w:r>
      <w:r>
        <w:rPr>
          <w:sz w:val="26"/>
          <w:szCs w:val="26"/>
        </w:rPr>
        <w:tab/>
        <w:t xml:space="preserve">       М.П.</w:t>
      </w:r>
      <w:r>
        <w:rPr>
          <w:sz w:val="26"/>
          <w:szCs w:val="26"/>
        </w:rPr>
      </w:r>
      <w:r>
        <w:rPr>
          <w:sz w:val="26"/>
          <w:szCs w:val="26"/>
        </w:rPr>
      </w:r>
    </w:p>
    <w:p>
      <w:pPr>
        <w:pStyle w:val="1615"/>
        <w:ind w:right="-8" w:firstLine="0"/>
        <w:widowControl w:val="off"/>
        <w:rPr>
          <w:sz w:val="26"/>
          <w:szCs w:val="26"/>
        </w:rPr>
      </w:pPr>
      <w:r>
        <w:rPr>
          <w:sz w:val="26"/>
          <w:szCs w:val="26"/>
        </w:rPr>
      </w:r>
      <w:r>
        <w:rPr>
          <w:sz w:val="26"/>
          <w:szCs w:val="26"/>
        </w:rPr>
      </w:r>
      <w:r>
        <w:rPr>
          <w:sz w:val="26"/>
          <w:szCs w:val="26"/>
        </w:rPr>
      </w:r>
    </w:p>
    <w:p>
      <w:pPr>
        <w:pStyle w:val="1615"/>
        <w:ind w:right="-8" w:firstLine="709"/>
        <w:widowControl w:val="off"/>
        <w:rPr>
          <w:b/>
          <w:bCs/>
          <w:i/>
          <w:iCs/>
          <w:sz w:val="26"/>
          <w:szCs w:val="26"/>
        </w:rPr>
      </w:pPr>
      <w:r>
        <w:rPr>
          <w:b/>
          <w:bCs/>
          <w:i/>
          <w:iCs/>
          <w:sz w:val="26"/>
          <w:szCs w:val="26"/>
        </w:rPr>
        <w:t xml:space="preserve">*Примечание. В разделе «Содержание акта» необходимо указать, дату, место, предмет проведения и иные фактические обстоятельства проведения проверки.</w:t>
      </w:r>
      <w:r>
        <w:rPr>
          <w:b/>
          <w:bCs/>
          <w:i/>
          <w:iCs/>
          <w:sz w:val="26"/>
          <w:szCs w:val="26"/>
        </w:rPr>
      </w:r>
      <w:r>
        <w:rPr>
          <w:b/>
          <w:bCs/>
          <w:i/>
          <w:iCs/>
          <w:sz w:val="26"/>
          <w:szCs w:val="26"/>
        </w:rPr>
      </w:r>
    </w:p>
    <w:p>
      <w:pPr>
        <w:pStyle w:val="1615"/>
        <w:ind w:right="-8" w:firstLine="709"/>
        <w:widowControl w:val="off"/>
        <w:rPr>
          <w:b/>
          <w:bCs/>
          <w:i/>
          <w:iCs/>
          <w:sz w:val="26"/>
          <w:szCs w:val="26"/>
        </w:rPr>
      </w:pPr>
      <w:r>
        <w:rPr>
          <w:b/>
          <w:bCs/>
          <w:i/>
          <w:iCs/>
          <w:sz w:val="26"/>
          <w:szCs w:val="26"/>
        </w:rPr>
        <w:t xml:space="preserve">**Примечание. В столбце «Выявленные нарушения» необходимо указать состав нарушения и ссылку на пункт Требова</w:t>
      </w:r>
      <w:r>
        <w:rPr>
          <w:b/>
          <w:bCs/>
          <w:i/>
          <w:iCs/>
          <w:sz w:val="26"/>
          <w:szCs w:val="26"/>
        </w:rPr>
        <w:t xml:space="preserve">ний.</w:t>
      </w:r>
      <w:r>
        <w:rPr>
          <w:b/>
          <w:bCs/>
          <w:i/>
          <w:iCs/>
          <w:sz w:val="26"/>
          <w:szCs w:val="26"/>
        </w:rPr>
      </w:r>
      <w:r>
        <w:rPr>
          <w:b/>
          <w:bCs/>
          <w:i/>
          <w:iCs/>
          <w:sz w:val="26"/>
          <w:szCs w:val="26"/>
        </w:rPr>
      </w:r>
    </w:p>
    <w:p>
      <w:pPr>
        <w:pStyle w:val="1615"/>
        <w:ind w:right="-8" w:firstLine="709"/>
        <w:widowControl w:val="off"/>
        <w:rPr>
          <w:b/>
          <w:bCs/>
          <w:i/>
          <w:iCs/>
          <w:sz w:val="26"/>
          <w:szCs w:val="26"/>
        </w:rPr>
      </w:pPr>
      <w:r>
        <w:rPr>
          <w:b/>
          <w:bCs/>
          <w:i/>
          <w:iCs/>
          <w:sz w:val="26"/>
          <w:szCs w:val="26"/>
        </w:rPr>
        <w:t xml:space="preserve">***Примечание.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r>
        <w:rPr>
          <w:b/>
          <w:bCs/>
          <w:i/>
          <w:iCs/>
          <w:sz w:val="26"/>
          <w:szCs w:val="26"/>
        </w:rPr>
      </w:r>
      <w:r>
        <w:rPr>
          <w:b/>
          <w:bCs/>
          <w:i/>
          <w:iCs/>
          <w:sz w:val="26"/>
          <w:szCs w:val="26"/>
        </w:rPr>
      </w:r>
    </w:p>
    <w:p>
      <w:pPr>
        <w:pStyle w:val="1615"/>
        <w:ind w:right="-8" w:firstLine="0"/>
        <w:widowControl w:val="off"/>
        <w:rPr>
          <w:sz w:val="26"/>
          <w:szCs w:val="26"/>
        </w:rPr>
      </w:pPr>
      <w:r>
        <w:rPr>
          <w:sz w:val="26"/>
          <w:szCs w:val="26"/>
        </w:rPr>
      </w:r>
      <w:r>
        <w:rPr>
          <w:sz w:val="26"/>
          <w:szCs w:val="26"/>
        </w:rPr>
      </w:r>
      <w:r>
        <w:rPr>
          <w:sz w:val="26"/>
          <w:szCs w:val="26"/>
        </w:rPr>
      </w:r>
    </w:p>
    <w:p>
      <w:pPr>
        <w:pStyle w:val="1615"/>
        <w:ind w:right="-8" w:firstLine="0"/>
        <w:widowControl w:val="off"/>
        <w:rPr>
          <w:b/>
          <w:bCs/>
          <w:sz w:val="26"/>
          <w:szCs w:val="26"/>
        </w:rPr>
      </w:pPr>
      <w:r>
        <w:rPr>
          <w:b/>
          <w:bCs/>
          <w:sz w:val="26"/>
          <w:szCs w:val="26"/>
        </w:rPr>
        <w:t xml:space="preserve">        </w:t>
      </w:r>
      <w:r>
        <w:rPr>
          <w:bCs/>
          <w:sz w:val="26"/>
          <w:szCs w:val="26"/>
        </w:rPr>
        <w:t xml:space="preserve">ФОРМУ СОГЛАСОВАЛИ</w:t>
      </w:r>
      <w:r>
        <w:rPr>
          <w:b/>
          <w:bCs/>
          <w:sz w:val="26"/>
          <w:szCs w:val="26"/>
        </w:rPr>
        <w:t xml:space="preserve">:</w:t>
      </w:r>
      <w:r>
        <w:rPr>
          <w:b/>
          <w:bCs/>
          <w:sz w:val="26"/>
          <w:szCs w:val="26"/>
        </w:rPr>
      </w:r>
      <w:r>
        <w:rPr>
          <w:b/>
          <w:bCs/>
          <w:sz w:val="26"/>
          <w:szCs w:val="26"/>
        </w:rPr>
      </w:r>
    </w:p>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left="6372"/>
        <w:tabs>
          <w:tab w:val="left" w:pos="984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cs="Times New Roman"/>
        </w:rPr>
        <w:sectPr>
          <w:footnotePr/>
          <w:endnotePr/>
          <w:type w:val="nextPage"/>
          <w:pgSz w:w="11907" w:h="16840" w:orient="portrait"/>
          <w:pgMar w:top="1134" w:right="709" w:bottom="851" w:left="1701" w:header="709" w:footer="709" w:gutter="0"/>
          <w:pgNumType w:start="114"/>
          <w:cols w:num="1" w:sep="0" w:space="708" w:equalWidth="1"/>
          <w:docGrid w:linePitch="360"/>
        </w:sectPr>
      </w:pPr>
      <w:r>
        <w:rPr>
          <w:rFonts w:ascii="Times New Roman" w:hAnsi="Times New Roman" w:cs="Times New Roman"/>
        </w:rPr>
        <w:br w:type="page" w:clear="all"/>
      </w:r>
      <w:r>
        <w:rPr>
          <w:rFonts w:ascii="Times New Roman" w:hAnsi="Times New Roman" w:cs="Times New Roman"/>
        </w:rPr>
      </w:r>
      <w:r>
        <w:rPr>
          <w:rFonts w:ascii="Times New Roman" w:hAnsi="Times New Roman" w:cs="Times New Roman"/>
        </w:rPr>
      </w:r>
    </w:p>
    <w:p>
      <w:pPr>
        <w:ind w:left="5700"/>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 32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700"/>
        <w:rPr>
          <w:rFonts w:ascii="Times New Roman" w:hAnsi="Times New Roman" w:cs="Times New Roman"/>
          <w:sz w:val="24"/>
          <w:szCs w:val="24"/>
        </w:rPr>
      </w:pPr>
      <w:r>
        <w:rPr>
          <w:rFonts w:ascii="Times New Roman" w:hAnsi="Times New Roman" w:cs="Times New Roman"/>
          <w:sz w:val="24"/>
          <w:szCs w:val="24"/>
        </w:rPr>
        <w:t xml:space="preserve">к Договору № ____  </w:t>
      </w:r>
      <w:r>
        <w:rPr>
          <w:rFonts w:ascii="Times New Roman" w:hAnsi="Times New Roman" w:cs="Times New Roman"/>
          <w:sz w:val="24"/>
          <w:szCs w:val="24"/>
        </w:rPr>
        <w:br/>
      </w:r>
      <w:r>
        <w:rPr>
          <w:rFonts w:ascii="Times New Roman" w:hAnsi="Times New Roman" w:cs="Times New Roman"/>
          <w:sz w:val="24"/>
          <w:szCs w:val="24"/>
        </w:rP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ind w:left="570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b/>
          <w:bCs/>
          <w:sz w:val="24"/>
          <w:szCs w:val="24"/>
        </w:rPr>
      </w:pPr>
      <w:r>
        <w:rPr>
          <w:rFonts w:ascii="Times New Roman" w:hAnsi="Times New Roman"/>
          <w:b/>
          <w:bCs/>
          <w:sz w:val="24"/>
          <w:szCs w:val="24"/>
        </w:rPr>
        <w:t xml:space="preserve">Форма Соглашения о раскрытии информации для заключения Подрядчиком (Сторона-1)  с Субподрядчиком (Сторона-2)</w:t>
      </w:r>
      <w:r>
        <w:rPr>
          <w:rFonts w:ascii="Times New Roman" w:hAnsi="Times New Roman"/>
          <w:b/>
          <w:bCs/>
          <w:sz w:val="24"/>
          <w:szCs w:val="24"/>
        </w:rPr>
      </w:r>
      <w:r>
        <w:rPr>
          <w:rFonts w:ascii="Times New Roman" w:hAnsi="Times New Roman"/>
          <w:b/>
          <w:bCs/>
          <w:sz w:val="24"/>
          <w:szCs w:val="24"/>
        </w:rPr>
      </w:r>
    </w:p>
    <w:p>
      <w:pPr>
        <w:jc w:val="center"/>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jc w:val="center"/>
        <w:rPr>
          <w:rFonts w:ascii="Times New Roman" w:hAnsi="Times New Roman"/>
          <w:sz w:val="24"/>
          <w:szCs w:val="24"/>
        </w:rPr>
      </w:pPr>
      <w:r>
        <w:rPr>
          <w:rFonts w:ascii="Times New Roman" w:hAnsi="Times New Roman"/>
          <w:b/>
          <w:bCs/>
          <w:sz w:val="24"/>
          <w:szCs w:val="24"/>
        </w:rPr>
        <w:t xml:space="preserve">СОГЛАШЕНИЕ О РАСКРЫТИИ ИНФОРМАЦИИ</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г._______________                                                                    </w:t>
      </w:r>
      <w:r>
        <w:rPr>
          <w:rFonts w:ascii="Times New Roman" w:hAnsi="Times New Roman"/>
          <w:sz w:val="24"/>
          <w:szCs w:val="24"/>
        </w:rPr>
        <w:t xml:space="preserve">                  «___»_________201_г.</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___________________, именуемое в дальнейшем «Сторона-1», в лице ___________________, действующего на основании _________________, с одной стороны,</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и ______________________, именуемое в дальнейшем «Сторона-2», в лице </w:t>
      </w:r>
      <w:r>
        <w:rPr>
          <w:rFonts w:ascii="Times New Roman" w:hAnsi="Times New Roman"/>
          <w:sz w:val="24"/>
          <w:szCs w:val="24"/>
        </w:rPr>
        <w:t xml:space="preserve">_____________________, действующего на основании ______________, с другой стороны, совместно именуемые «Стороны», заключили настоящее Соглашение о нижеследующем:</w:t>
      </w:r>
      <w:r>
        <w:rPr>
          <w:rFonts w:ascii="Times New Roman" w:hAnsi="Times New Roman"/>
          <w:sz w:val="24"/>
          <w:szCs w:val="24"/>
        </w:rPr>
      </w:r>
      <w:r>
        <w:rPr>
          <w:rFonts w:ascii="Times New Roman" w:hAnsi="Times New Roman"/>
          <w:sz w:val="24"/>
          <w:szCs w:val="24"/>
        </w:rPr>
      </w:r>
    </w:p>
    <w:p>
      <w:pPr>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jc w:val="center"/>
        <w:rPr>
          <w:rFonts w:ascii="Times New Roman" w:hAnsi="Times New Roman"/>
          <w:b/>
          <w:bCs/>
          <w:sz w:val="24"/>
          <w:szCs w:val="24"/>
        </w:rPr>
      </w:pPr>
      <w:r>
        <w:rPr>
          <w:rFonts w:ascii="Times New Roman" w:hAnsi="Times New Roman"/>
          <w:b/>
          <w:bCs/>
          <w:sz w:val="24"/>
          <w:szCs w:val="24"/>
        </w:rPr>
      </w:r>
      <w:r>
        <w:rPr>
          <w:rFonts w:ascii="Times New Roman" w:hAnsi="Times New Roman"/>
          <w:b/>
          <w:bCs/>
          <w:sz w:val="24"/>
          <w:szCs w:val="24"/>
        </w:rPr>
      </w:r>
      <w:r>
        <w:rPr>
          <w:rFonts w:ascii="Times New Roman" w:hAnsi="Times New Roman"/>
          <w:b/>
          <w:bCs/>
          <w:sz w:val="24"/>
          <w:szCs w:val="24"/>
        </w:rPr>
      </w:r>
    </w:p>
    <w:p>
      <w:pPr>
        <w:ind w:firstLine="709"/>
        <w:jc w:val="both"/>
        <w:rPr>
          <w:rFonts w:ascii="Times New Roman" w:hAnsi="Times New Roman"/>
          <w:sz w:val="24"/>
          <w:szCs w:val="24"/>
        </w:rPr>
      </w:pPr>
      <w:r>
        <w:rPr>
          <w:rFonts w:ascii="Times New Roman" w:hAnsi="Times New Roman"/>
          <w:sz w:val="24"/>
          <w:szCs w:val="24"/>
        </w:rPr>
        <w:t xml:space="preserve">1. Стороны признают действительность своих обязательств по Соглашению и подтверждают намерен</w:t>
      </w:r>
      <w:r>
        <w:rPr>
          <w:rFonts w:ascii="Times New Roman" w:hAnsi="Times New Roman"/>
          <w:sz w:val="24"/>
          <w:szCs w:val="24"/>
        </w:rPr>
        <w:t xml:space="preserve">ие осуществлять все необходимые действия для его надлежащего исполнения.</w:t>
      </w:r>
      <w:r>
        <w:rPr>
          <w:rFonts w:ascii="Times New Roman" w:hAnsi="Times New Roman"/>
          <w:sz w:val="24"/>
          <w:szCs w:val="24"/>
        </w:rPr>
      </w:r>
      <w:r>
        <w:rPr>
          <w:rFonts w:ascii="Times New Roman" w:hAnsi="Times New Roman"/>
          <w:sz w:val="24"/>
          <w:szCs w:val="24"/>
        </w:rPr>
      </w:r>
    </w:p>
    <w:p>
      <w:pPr>
        <w:ind w:firstLine="709"/>
        <w:jc w:val="both"/>
        <w:rPr>
          <w:rFonts w:ascii="Times New Roman" w:hAnsi="Times New Roman"/>
          <w:sz w:val="24"/>
          <w:szCs w:val="24"/>
        </w:rPr>
      </w:pPr>
      <w:r>
        <w:rPr>
          <w:rFonts w:ascii="Times New Roman" w:hAnsi="Times New Roman"/>
          <w:sz w:val="24"/>
          <w:szCs w:val="24"/>
        </w:rPr>
        <w:t xml:space="preserve">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w:t>
      </w:r>
      <w:r>
        <w:rPr>
          <w:rFonts w:ascii="Times New Roman" w:hAnsi="Times New Roman"/>
          <w:sz w:val="24"/>
          <w:szCs w:val="24"/>
        </w:rPr>
        <w:t xml:space="preserve">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r>
        <w:rPr>
          <w:rFonts w:ascii="Times New Roman" w:hAnsi="Times New Roman"/>
          <w:sz w:val="24"/>
          <w:szCs w:val="24"/>
        </w:rPr>
      </w:r>
      <w:r>
        <w:rPr>
          <w:rFonts w:ascii="Times New Roman" w:hAnsi="Times New Roman"/>
          <w:sz w:val="24"/>
          <w:szCs w:val="24"/>
        </w:rPr>
      </w:r>
    </w:p>
    <w:p>
      <w:pPr>
        <w:ind w:right="-8" w:firstLine="709"/>
        <w:jc w:val="both"/>
        <w:rPr>
          <w:rFonts w:ascii="Times New Roman" w:hAnsi="Times New Roman"/>
          <w:sz w:val="24"/>
          <w:szCs w:val="24"/>
        </w:rPr>
      </w:pPr>
      <w:r>
        <w:rPr>
          <w:rFonts w:ascii="Times New Roman" w:hAnsi="Times New Roman"/>
          <w:sz w:val="24"/>
          <w:szCs w:val="24"/>
        </w:rPr>
        <w:t xml:space="preserve">3. «Сторона-2» обя</w:t>
      </w:r>
      <w:r>
        <w:rPr>
          <w:rFonts w:ascii="Times New Roman" w:hAnsi="Times New Roman"/>
          <w:sz w:val="24"/>
          <w:szCs w:val="24"/>
        </w:rPr>
        <w:t xml:space="preserve">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w:t>
      </w:r>
      <w:r>
        <w:rPr>
          <w:rFonts w:ascii="Times New Roman" w:hAnsi="Times New Roman"/>
          <w:sz w:val="24"/>
          <w:szCs w:val="24"/>
        </w:rPr>
        <w:t xml:space="preserve">ава исполнительных органов «Стороны-2». Информация представляется по форме, согласно Приложению 30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w:t>
      </w:r>
      <w:r>
        <w:rPr>
          <w:rFonts w:ascii="Times New Roman" w:hAnsi="Times New Roman"/>
          <w:sz w:val="24"/>
          <w:szCs w:val="24"/>
        </w:rPr>
        <w:t xml:space="preserve">кументами, посредством направления их факсимильной связью, а также способом, позволяющим подтвердить дату получения.</w:t>
      </w:r>
      <w:r>
        <w:rPr>
          <w:rFonts w:ascii="Times New Roman" w:hAnsi="Times New Roman"/>
          <w:sz w:val="24"/>
          <w:szCs w:val="24"/>
        </w:rPr>
      </w:r>
      <w:r>
        <w:rPr>
          <w:rFonts w:ascii="Times New Roman" w:hAnsi="Times New Roman"/>
          <w:sz w:val="24"/>
          <w:szCs w:val="24"/>
        </w:rPr>
      </w:r>
    </w:p>
    <w:p>
      <w:pPr>
        <w:ind w:right="-8" w:firstLine="709"/>
        <w:jc w:val="both"/>
        <w:rPr>
          <w:rFonts w:ascii="Times New Roman" w:hAnsi="Times New Roman"/>
          <w:sz w:val="24"/>
          <w:szCs w:val="24"/>
        </w:rPr>
      </w:pPr>
      <w:r>
        <w:rPr>
          <w:rFonts w:ascii="Times New Roman" w:hAnsi="Times New Roman"/>
          <w:sz w:val="24"/>
          <w:szCs w:val="24"/>
        </w:rPr>
        <w:t xml:space="preserve">4. «Сторона-1» вправе передавать указанную в </w:t>
      </w:r>
      <w:r>
        <w:rPr>
          <w:rFonts w:ascii="Times New Roman" w:hAnsi="Times New Roman"/>
          <w:sz w:val="24"/>
          <w:szCs w:val="24"/>
        </w:rPr>
        <w:t xml:space="preserve">пп</w:t>
      </w:r>
      <w:r>
        <w:rPr>
          <w:rFonts w:ascii="Times New Roman" w:hAnsi="Times New Roman"/>
          <w:sz w:val="24"/>
          <w:szCs w:val="24"/>
        </w:rPr>
        <w:t xml:space="preserve">. 2, 3 настоящего Соглашения информацию ПАО «</w:t>
      </w:r>
      <w:r>
        <w:rPr>
          <w:rFonts w:ascii="Times New Roman" w:hAnsi="Times New Roman"/>
          <w:sz w:val="24"/>
          <w:szCs w:val="24"/>
        </w:rPr>
        <w:t xml:space="preserve">Россети</w:t>
      </w:r>
      <w:r>
        <w:rPr>
          <w:rFonts w:ascii="Times New Roman" w:hAnsi="Times New Roman"/>
          <w:sz w:val="24"/>
          <w:szCs w:val="24"/>
        </w:rPr>
        <w:t xml:space="preserve">», ОАО «ЦИУС ЕЭС» и/или лицам, указанным</w:t>
      </w:r>
      <w:r>
        <w:rPr>
          <w:rFonts w:ascii="Times New Roman" w:hAnsi="Times New Roman"/>
          <w:sz w:val="24"/>
          <w:szCs w:val="24"/>
        </w:rPr>
        <w:t xml:space="preserve"> ПАО «</w:t>
      </w:r>
      <w:r>
        <w:rPr>
          <w:rFonts w:ascii="Times New Roman" w:hAnsi="Times New Roman"/>
          <w:sz w:val="24"/>
          <w:szCs w:val="24"/>
        </w:rPr>
        <w:t xml:space="preserve">Россети</w:t>
      </w:r>
      <w:r>
        <w:rPr>
          <w:rFonts w:ascii="Times New Roman" w:hAnsi="Times New Roman"/>
          <w:sz w:val="24"/>
          <w:szCs w:val="24"/>
        </w:rPr>
        <w:t xml:space="preserve">» в качестве получателей указанной информации.</w:t>
      </w:r>
      <w:r>
        <w:rPr>
          <w:rFonts w:ascii="Times New Roman" w:hAnsi="Times New Roman"/>
          <w:sz w:val="24"/>
          <w:szCs w:val="24"/>
        </w:rPr>
      </w:r>
      <w:r>
        <w:rPr>
          <w:rFonts w:ascii="Times New Roman" w:hAnsi="Times New Roman"/>
          <w:sz w:val="24"/>
          <w:szCs w:val="24"/>
        </w:rPr>
      </w:r>
    </w:p>
    <w:p>
      <w:pPr>
        <w:ind w:right="-8" w:firstLine="709"/>
        <w:jc w:val="both"/>
        <w:rPr>
          <w:rFonts w:ascii="Times New Roman" w:hAnsi="Times New Roman"/>
          <w:sz w:val="24"/>
          <w:szCs w:val="24"/>
        </w:rPr>
      </w:pPr>
      <w:r>
        <w:rPr>
          <w:rFonts w:ascii="Times New Roman" w:hAnsi="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r>
        <w:rPr>
          <w:rFonts w:ascii="Times New Roman" w:hAnsi="Times New Roman"/>
          <w:sz w:val="24"/>
          <w:szCs w:val="24"/>
        </w:rPr>
        <w:t xml:space="preserve">пп</w:t>
      </w:r>
      <w:r>
        <w:rPr>
          <w:rFonts w:ascii="Times New Roman" w:hAnsi="Times New Roman"/>
          <w:sz w:val="24"/>
          <w:szCs w:val="24"/>
        </w:rPr>
        <w:t xml:space="preserve">. 2, 3 настоящего Соглашения, «Сторона-2»</w:t>
      </w:r>
      <w:r>
        <w:rPr>
          <w:rFonts w:ascii="Times New Roman" w:hAnsi="Times New Roman"/>
          <w:i/>
          <w:iCs/>
          <w:sz w:val="24"/>
          <w:szCs w:val="24"/>
        </w:rPr>
        <w:t xml:space="preserve"> </w:t>
      </w:r>
      <w:r>
        <w:rPr>
          <w:rFonts w:ascii="Times New Roman" w:hAnsi="Times New Roman"/>
          <w:sz w:val="24"/>
          <w:szCs w:val="24"/>
        </w:rPr>
        <w:t xml:space="preserve">уплачивает «Стороне</w:t>
      </w:r>
      <w:r>
        <w:rPr>
          <w:rFonts w:ascii="Times New Roman" w:hAnsi="Times New Roman"/>
          <w:sz w:val="24"/>
          <w:szCs w:val="24"/>
        </w:rPr>
        <w:t xml:space="preserve">-1»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r>
        <w:rPr>
          <w:rFonts w:ascii="Times New Roman" w:hAnsi="Times New Roman"/>
          <w:sz w:val="24"/>
          <w:szCs w:val="24"/>
        </w:rPr>
      </w:r>
      <w:r>
        <w:rPr>
          <w:rFonts w:ascii="Times New Roman" w:hAnsi="Times New Roman"/>
          <w:sz w:val="24"/>
          <w:szCs w:val="24"/>
        </w:rPr>
      </w:r>
    </w:p>
    <w:p>
      <w:pPr>
        <w:ind w:right="-8" w:firstLine="709"/>
        <w:jc w:val="both"/>
        <w:rPr>
          <w:rFonts w:ascii="Times New Roman" w:hAnsi="Times New Roman"/>
          <w:sz w:val="24"/>
          <w:szCs w:val="24"/>
        </w:rPr>
      </w:pPr>
      <w:r>
        <w:rPr>
          <w:rFonts w:ascii="Times New Roman" w:hAnsi="Times New Roman"/>
          <w:sz w:val="24"/>
          <w:szCs w:val="24"/>
        </w:rPr>
        <w:t xml:space="preserve">6. Стороны пришли к соглашению, что в случае заключения Сторонами договора</w:t>
      </w:r>
      <w:r>
        <w:rPr>
          <w:rFonts w:ascii="Times New Roman" w:hAnsi="Times New Roman"/>
          <w:sz w:val="24"/>
          <w:szCs w:val="24"/>
        </w:rPr>
        <w:t xml:space="preserve"> на выполнение </w:t>
      </w:r>
      <w:r>
        <w:rPr>
          <w:rFonts w:ascii="Times New Roman" w:hAnsi="Times New Roman"/>
          <w:i/>
          <w:iCs/>
          <w:sz w:val="24"/>
          <w:szCs w:val="24"/>
        </w:rPr>
        <w:t xml:space="preserve">работ/услуг по титулу: ___________</w:t>
      </w:r>
      <w:r>
        <w:rPr>
          <w:rFonts w:ascii="Times New Roman" w:hAnsi="Times New Roman"/>
          <w:sz w:val="24"/>
          <w:szCs w:val="24"/>
        </w:rPr>
        <w:t xml:space="preserve">* в качестве обязательных условий договора будут включены условия </w:t>
      </w:r>
      <w:r>
        <w:rPr>
          <w:rFonts w:ascii="Times New Roman" w:hAnsi="Times New Roman"/>
          <w:sz w:val="24"/>
          <w:szCs w:val="24"/>
        </w:rPr>
        <w:t xml:space="preserve">пп</w:t>
      </w:r>
      <w:r>
        <w:rPr>
          <w:rFonts w:ascii="Times New Roman" w:hAnsi="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w:t>
      </w:r>
      <w:r>
        <w:rPr>
          <w:rFonts w:ascii="Times New Roman" w:hAnsi="Times New Roman"/>
          <w:sz w:val="24"/>
          <w:szCs w:val="24"/>
        </w:rPr>
        <w:t xml:space="preserve">-2» обязанностей, указанных в </w:t>
      </w:r>
      <w:r>
        <w:rPr>
          <w:rFonts w:ascii="Times New Roman" w:hAnsi="Times New Roman"/>
          <w:sz w:val="24"/>
          <w:szCs w:val="24"/>
        </w:rPr>
        <w:t xml:space="preserve">пп</w:t>
      </w:r>
      <w:r>
        <w:rPr>
          <w:rFonts w:ascii="Times New Roman" w:hAnsi="Times New Roman"/>
          <w:sz w:val="24"/>
          <w:szCs w:val="24"/>
        </w:rPr>
        <w:t xml:space="preserve">. 2, 3 настоящего Соглашения. </w:t>
      </w:r>
      <w:r>
        <w:rPr>
          <w:rFonts w:ascii="Times New Roman" w:hAnsi="Times New Roman"/>
          <w:sz w:val="24"/>
          <w:szCs w:val="24"/>
        </w:rPr>
      </w:r>
      <w:r>
        <w:rPr>
          <w:rFonts w:ascii="Times New Roman" w:hAnsi="Times New Roman"/>
          <w:sz w:val="24"/>
          <w:szCs w:val="24"/>
        </w:rPr>
      </w:r>
    </w:p>
    <w:p>
      <w:pPr>
        <w:ind w:right="-8" w:firstLine="709"/>
        <w:jc w:val="both"/>
        <w:rPr>
          <w:rFonts w:ascii="Times New Roman" w:hAnsi="Times New Roman"/>
          <w:sz w:val="24"/>
          <w:szCs w:val="24"/>
        </w:rPr>
      </w:pPr>
      <w:r>
        <w:rPr>
          <w:rFonts w:ascii="Times New Roman" w:hAnsi="Times New Roman"/>
          <w:sz w:val="24"/>
          <w:szCs w:val="24"/>
        </w:rPr>
        <w:t xml:space="preserve">7. Отношения Сторон, не урегулированные настоящим Соглашением, регулируются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right="-8" w:firstLine="709"/>
        <w:jc w:val="both"/>
        <w:rPr>
          <w:rFonts w:ascii="Times New Roman" w:hAnsi="Times New Roman"/>
          <w:sz w:val="24"/>
          <w:szCs w:val="24"/>
        </w:rPr>
      </w:pPr>
      <w:r>
        <w:rPr>
          <w:rFonts w:ascii="Times New Roman" w:hAnsi="Times New Roman"/>
          <w:sz w:val="24"/>
          <w:szCs w:val="24"/>
        </w:rPr>
        <w:t xml:space="preserve">8. Настоящее Соглашение вступает в силу с даты его подписания Сторонами и дей</w:t>
      </w:r>
      <w:r>
        <w:rPr>
          <w:rFonts w:ascii="Times New Roman" w:hAnsi="Times New Roman"/>
          <w:sz w:val="24"/>
          <w:szCs w:val="24"/>
        </w:rPr>
        <w:t xml:space="preserve">ствует до ________________. </w:t>
      </w:r>
      <w:r>
        <w:rPr>
          <w:rFonts w:ascii="Times New Roman" w:hAnsi="Times New Roman"/>
          <w:sz w:val="24"/>
          <w:szCs w:val="24"/>
        </w:rPr>
      </w:r>
      <w:r>
        <w:rPr>
          <w:rFonts w:ascii="Times New Roman" w:hAnsi="Times New Roman"/>
          <w:sz w:val="24"/>
          <w:szCs w:val="24"/>
        </w:rPr>
      </w:r>
    </w:p>
    <w:p>
      <w:pPr>
        <w:ind w:right="-8" w:firstLine="709"/>
        <w:jc w:val="both"/>
        <w:tabs>
          <w:tab w:val="left" w:pos="720" w:leader="none"/>
        </w:tabs>
        <w:rPr>
          <w:rFonts w:ascii="Times New Roman" w:hAnsi="Times New Roman"/>
          <w:sz w:val="24"/>
          <w:szCs w:val="24"/>
        </w:rPr>
      </w:pPr>
      <w:r>
        <w:rPr>
          <w:rFonts w:ascii="Times New Roman" w:hAnsi="Times New Roman"/>
          <w:sz w:val="24"/>
          <w:szCs w:val="24"/>
        </w:rPr>
        <w:t xml:space="preserve">9. Настоящее Соглашение подписано в ___ экземплярах, __ экземпляр передается </w:t>
      </w:r>
      <w:r>
        <w:rPr>
          <w:rFonts w:ascii="Times New Roman" w:hAnsi="Times New Roman"/>
          <w:sz w:val="24"/>
          <w:szCs w:val="24"/>
        </w:rPr>
        <w:t xml:space="preserve">«Стороне-1», __ экземпляр - «Стороне-2», _ экземпляр - ПАО «</w:t>
      </w:r>
      <w:r>
        <w:rPr>
          <w:rFonts w:ascii="Times New Roman" w:hAnsi="Times New Roman"/>
          <w:sz w:val="24"/>
          <w:szCs w:val="24"/>
        </w:rPr>
        <w:t xml:space="preserve">Россети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right="-8" w:firstLine="709"/>
        <w:jc w:val="both"/>
        <w:tabs>
          <w:tab w:val="left" w:pos="720" w:leader="none"/>
        </w:tabs>
        <w:rPr>
          <w:rFonts w:ascii="Times New Roman" w:hAnsi="Times New Roman"/>
          <w:sz w:val="24"/>
          <w:szCs w:val="24"/>
        </w:rPr>
      </w:pPr>
      <w:r>
        <w:rPr>
          <w:rFonts w:ascii="Times New Roman" w:hAnsi="Times New Roman"/>
          <w:sz w:val="24"/>
          <w:szCs w:val="24"/>
        </w:rPr>
        <w:t xml:space="preserve">10. Место нахождения, реквизиты и подписи Сторон:</w:t>
      </w:r>
      <w:r>
        <w:rPr>
          <w:rFonts w:ascii="Times New Roman" w:hAnsi="Times New Roman"/>
          <w:sz w:val="24"/>
          <w:szCs w:val="24"/>
        </w:rPr>
      </w:r>
      <w:r>
        <w:rPr>
          <w:rFonts w:ascii="Times New Roman" w:hAnsi="Times New Roman"/>
          <w:sz w:val="24"/>
          <w:szCs w:val="24"/>
        </w:rPr>
      </w:r>
    </w:p>
    <w:tbl>
      <w:tblPr>
        <w:tblStyle w:val="1642"/>
        <w:tblW w:w="15255" w:type="dxa"/>
        <w:tblInd w:w="443"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10214"/>
        <w:gridCol w:w="5041"/>
      </w:tblGrid>
      <w:tr>
        <w:tblPrEx/>
        <w:trPr>
          <w:trHeight w:val="3900"/>
        </w:trPr>
        <w:tc>
          <w:tcPr>
            <w:tcBorders>
              <w:top w:val="single" w:color="FFFFFF" w:sz="4" w:space="0"/>
              <w:left w:val="single" w:color="FFFFFF" w:sz="4" w:space="0"/>
              <w:bottom w:val="single" w:color="FFFFFF" w:sz="4" w:space="0"/>
              <w:right w:val="single" w:color="FFFFFF" w:sz="4" w:space="0"/>
            </w:tcBorders>
            <w:tcMar>
              <w:left w:w="80" w:type="dxa"/>
              <w:top w:w="80" w:type="dxa"/>
              <w:right w:w="80" w:type="dxa"/>
              <w:bottom w:w="80" w:type="dxa"/>
            </w:tcMar>
            <w:tcW w:w="10214" w:type="dxa"/>
            <w:textDirection w:val="lrTb"/>
            <w:noWrap w:val="false"/>
          </w:tcPr>
          <w:p>
            <w:pPr>
              <w:ind w:right="-8"/>
              <w:rPr>
                <w:sz w:val="24"/>
                <w:szCs w:val="24"/>
              </w:rPr>
              <w:pBdr>
                <w:top w:val="none" w:color="000000" w:sz="0" w:space="0"/>
                <w:left w:val="none" w:color="000000" w:sz="0" w:space="0"/>
                <w:bottom w:val="none" w:color="000000" w:sz="0" w:space="0"/>
                <w:right w:val="none" w:color="000000" w:sz="0" w:space="0"/>
              </w:pBdr>
            </w:pPr>
            <w:r>
              <w:rPr>
                <w:rFonts w:ascii="Times New Roman" w:hAnsi="Times New Roman" w:eastAsia="Arial Unicode MS"/>
                <w:sz w:val="24"/>
                <w:szCs w:val="24"/>
              </w:rPr>
              <w:tab/>
            </w:r>
            <w:r>
              <w:rPr>
                <w:rFonts w:ascii="Times New Roman" w:hAnsi="Times New Roman" w:eastAsia="Arial Unicode MS"/>
                <w:sz w:val="24"/>
                <w:szCs w:val="24"/>
              </w:rPr>
              <w:tab/>
            </w:r>
            <w:r>
              <w:rPr>
                <w:rFonts w:ascii="Times New Roman" w:hAnsi="Times New Roman" w:eastAsia="Arial Unicode MS"/>
                <w:sz w:val="24"/>
                <w:szCs w:val="24"/>
              </w:rPr>
              <w:tab/>
            </w:r>
            <w:r>
              <w:rPr>
                <w:sz w:val="24"/>
                <w:szCs w:val="24"/>
              </w:rPr>
            </w:r>
            <w:r>
              <w:rPr>
                <w:sz w:val="24"/>
                <w:szCs w:val="24"/>
              </w:rPr>
            </w:r>
          </w:p>
          <w:p>
            <w:pPr>
              <w:ind w:right="-8"/>
              <w:rPr>
                <w:b/>
                <w:bCs/>
                <w:sz w:val="24"/>
                <w:szCs w:val="24"/>
              </w:rPr>
              <w:pBdr>
                <w:top w:val="none" w:color="000000" w:sz="0" w:space="0"/>
                <w:left w:val="none" w:color="000000" w:sz="0" w:space="0"/>
                <w:bottom w:val="none" w:color="000000" w:sz="0" w:space="0"/>
                <w:right w:val="none" w:color="000000" w:sz="0" w:space="0"/>
              </w:pBdr>
            </w:pPr>
            <w:r>
              <w:rPr>
                <w:b/>
                <w:bCs/>
                <w:sz w:val="24"/>
                <w:szCs w:val="24"/>
              </w:rPr>
              <w:t xml:space="preserve">«Сторона-1»</w:t>
            </w:r>
            <w:r>
              <w:rPr>
                <w:rFonts w:ascii="Times New Roman" w:hAnsi="Times New Roman" w:eastAsia="Arial Unicode MS"/>
                <w:b/>
                <w:bCs/>
                <w:sz w:val="24"/>
                <w:szCs w:val="24"/>
              </w:rPr>
              <w:tab/>
            </w:r>
            <w:r>
              <w:rPr>
                <w:b/>
                <w:bCs/>
                <w:sz w:val="24"/>
                <w:szCs w:val="24"/>
              </w:rPr>
              <w:t xml:space="preserve">                       «Сторона-2 </w:t>
            </w:r>
            <w:r>
              <w:rPr>
                <w:b/>
                <w:bCs/>
                <w:sz w:val="24"/>
                <w:szCs w:val="24"/>
              </w:rPr>
            </w:r>
            <w:r>
              <w:rPr>
                <w:b/>
                <w:bCs/>
                <w:sz w:val="24"/>
                <w:szCs w:val="24"/>
              </w:rPr>
            </w:r>
          </w:p>
          <w:p>
            <w:pPr>
              <w:ind w:right="-8"/>
              <w:rPr>
                <w:i/>
                <w:iCs/>
                <w:sz w:val="24"/>
                <w:szCs w:val="24"/>
              </w:rPr>
              <w:pBdr>
                <w:top w:val="none" w:color="000000" w:sz="0" w:space="0"/>
                <w:left w:val="none" w:color="000000" w:sz="0" w:space="0"/>
                <w:bottom w:val="none" w:color="000000" w:sz="0" w:space="0"/>
                <w:right w:val="none" w:color="000000" w:sz="0" w:space="0"/>
              </w:pBdr>
            </w:pPr>
            <w:r>
              <w:rPr>
                <w:i/>
                <w:iCs/>
                <w:sz w:val="24"/>
                <w:szCs w:val="24"/>
              </w:rPr>
              <w:t xml:space="preserve">________________________________</w:t>
            </w:r>
            <w:r>
              <w:rPr>
                <w:rFonts w:ascii="Times New Roman" w:hAnsi="Times New Roman" w:eastAsia="Arial Unicode MS"/>
                <w:i/>
                <w:iCs/>
                <w:sz w:val="24"/>
                <w:szCs w:val="24"/>
              </w:rPr>
              <w:tab/>
            </w:r>
            <w:r>
              <w:rPr>
                <w:i/>
                <w:iCs/>
                <w:sz w:val="24"/>
                <w:szCs w:val="24"/>
              </w:rPr>
              <w:t xml:space="preserve">________________________________</w:t>
            </w:r>
            <w:r>
              <w:rPr>
                <w:i/>
                <w:iCs/>
                <w:sz w:val="24"/>
                <w:szCs w:val="24"/>
              </w:rPr>
            </w:r>
            <w:r>
              <w:rPr>
                <w:i/>
                <w:iCs/>
                <w:sz w:val="24"/>
                <w:szCs w:val="24"/>
              </w:rPr>
            </w:r>
          </w:p>
          <w:p>
            <w:pPr>
              <w:ind w:right="-8"/>
              <w:rPr>
                <w:i/>
                <w:iCs/>
                <w:sz w:val="24"/>
                <w:szCs w:val="24"/>
              </w:rPr>
              <w:pBdr>
                <w:top w:val="none" w:color="000000" w:sz="0" w:space="0"/>
                <w:left w:val="none" w:color="000000" w:sz="0" w:space="0"/>
                <w:bottom w:val="none" w:color="000000" w:sz="0" w:space="0"/>
                <w:right w:val="none" w:color="000000" w:sz="0" w:space="0"/>
              </w:pBdr>
            </w:pPr>
            <w:r>
              <w:rPr>
                <w:i/>
                <w:iCs/>
                <w:sz w:val="24"/>
                <w:szCs w:val="24"/>
              </w:rPr>
              <w:t xml:space="preserve">________________________________    ________________________________</w:t>
            </w:r>
            <w:r>
              <w:rPr>
                <w:i/>
                <w:iCs/>
                <w:sz w:val="24"/>
                <w:szCs w:val="24"/>
              </w:rPr>
            </w:r>
            <w:r>
              <w:rPr>
                <w:i/>
                <w:iCs/>
                <w:sz w:val="24"/>
                <w:szCs w:val="24"/>
              </w:rPr>
            </w:r>
          </w:p>
          <w:p>
            <w:pPr>
              <w:ind w:right="-8"/>
              <w:rPr>
                <w:i/>
                <w:iCs/>
                <w:sz w:val="24"/>
                <w:szCs w:val="24"/>
              </w:rPr>
              <w:pBdr>
                <w:top w:val="none" w:color="000000" w:sz="0" w:space="0"/>
                <w:left w:val="none" w:color="000000" w:sz="0" w:space="0"/>
                <w:bottom w:val="none" w:color="000000" w:sz="0" w:space="0"/>
                <w:right w:val="none" w:color="000000" w:sz="0" w:space="0"/>
              </w:pBdr>
            </w:pPr>
            <w:r>
              <w:rPr>
                <w:i/>
                <w:iCs/>
                <w:sz w:val="24"/>
                <w:szCs w:val="24"/>
              </w:rPr>
            </w:r>
            <w:r>
              <w:rPr>
                <w:i/>
                <w:iCs/>
                <w:sz w:val="24"/>
                <w:szCs w:val="24"/>
              </w:rPr>
            </w:r>
            <w:r>
              <w:rPr>
                <w:i/>
                <w:iCs/>
                <w:sz w:val="24"/>
                <w:szCs w:val="24"/>
              </w:rPr>
            </w:r>
          </w:p>
          <w:p>
            <w:pPr>
              <w:ind w:right="-8"/>
              <w:rPr>
                <w:i/>
                <w:iCs/>
                <w:sz w:val="24"/>
                <w:szCs w:val="24"/>
              </w:rPr>
              <w:pBdr>
                <w:top w:val="none" w:color="000000" w:sz="0" w:space="0"/>
                <w:left w:val="none" w:color="000000" w:sz="0" w:space="0"/>
                <w:bottom w:val="none" w:color="000000" w:sz="0" w:space="0"/>
                <w:right w:val="none" w:color="000000" w:sz="0" w:space="0"/>
              </w:pBdr>
            </w:pPr>
            <w:r>
              <w:rPr>
                <w:b/>
                <w:bCs/>
                <w:sz w:val="24"/>
                <w:szCs w:val="24"/>
              </w:rPr>
              <w:t xml:space="preserve">от</w:t>
            </w:r>
            <w:r>
              <w:rPr>
                <w:i/>
                <w:iCs/>
                <w:sz w:val="24"/>
                <w:szCs w:val="24"/>
              </w:rPr>
              <w:t xml:space="preserve"> </w:t>
            </w:r>
            <w:r>
              <w:rPr>
                <w:b/>
                <w:bCs/>
                <w:sz w:val="24"/>
                <w:szCs w:val="24"/>
              </w:rPr>
              <w:t xml:space="preserve">«Стороны-1»</w:t>
            </w:r>
            <w:r>
              <w:rPr>
                <w:i/>
                <w:iCs/>
                <w:sz w:val="24"/>
                <w:szCs w:val="24"/>
              </w:rPr>
              <w:t xml:space="preserve">                                        </w:t>
            </w:r>
            <w:r>
              <w:rPr>
                <w:b/>
                <w:bCs/>
                <w:sz w:val="24"/>
                <w:szCs w:val="24"/>
              </w:rPr>
              <w:t xml:space="preserve">от</w:t>
            </w:r>
            <w:r>
              <w:rPr>
                <w:b/>
                <w:bCs/>
                <w:i/>
                <w:iCs/>
                <w:sz w:val="24"/>
                <w:szCs w:val="24"/>
              </w:rPr>
              <w:t xml:space="preserve"> </w:t>
            </w:r>
            <w:r>
              <w:rPr>
                <w:b/>
                <w:bCs/>
                <w:sz w:val="24"/>
                <w:szCs w:val="24"/>
              </w:rPr>
              <w:t xml:space="preserve">«Стороны-2»</w:t>
            </w:r>
            <w:r>
              <w:rPr>
                <w:b/>
                <w:bCs/>
                <w:i/>
                <w:iCs/>
                <w:sz w:val="24"/>
                <w:szCs w:val="24"/>
              </w:rPr>
              <w:t xml:space="preserve"> </w:t>
            </w:r>
            <w:r>
              <w:rPr>
                <w:i/>
                <w:iCs/>
                <w:sz w:val="24"/>
                <w:szCs w:val="24"/>
              </w:rPr>
            </w:r>
            <w:r>
              <w:rPr>
                <w:i/>
                <w:iCs/>
                <w:sz w:val="24"/>
                <w:szCs w:val="24"/>
              </w:rPr>
            </w:r>
          </w:p>
          <w:p>
            <w:pPr>
              <w:ind w:right="-8"/>
              <w:rPr>
                <w:sz w:val="24"/>
                <w:szCs w:val="24"/>
              </w:rPr>
              <w:pBdr>
                <w:top w:val="none" w:color="000000" w:sz="0" w:space="0"/>
                <w:left w:val="none" w:color="000000" w:sz="0" w:space="0"/>
                <w:bottom w:val="none" w:color="000000" w:sz="0" w:space="0"/>
                <w:right w:val="none" w:color="000000" w:sz="0" w:space="0"/>
              </w:pBdr>
            </w:pPr>
            <w:r>
              <w:rPr>
                <w:sz w:val="24"/>
                <w:szCs w:val="24"/>
              </w:rPr>
              <w:t xml:space="preserve">______________(</w:t>
            </w:r>
            <w:r>
              <w:rPr>
                <w:sz w:val="24"/>
                <w:szCs w:val="24"/>
              </w:rPr>
              <w:t xml:space="preserve">_________________)    ________________(_______________)</w:t>
            </w:r>
            <w:r>
              <w:rPr>
                <w:sz w:val="24"/>
                <w:szCs w:val="24"/>
              </w:rPr>
            </w:r>
            <w:r>
              <w:rPr>
                <w:sz w:val="24"/>
                <w:szCs w:val="24"/>
              </w:rPr>
            </w:r>
          </w:p>
          <w:p>
            <w:pPr>
              <w:ind w:right="-8"/>
              <w:pBdr>
                <w:top w:val="none" w:color="000000" w:sz="0" w:space="0"/>
                <w:left w:val="none" w:color="000000" w:sz="0" w:space="0"/>
                <w:bottom w:val="none" w:color="000000" w:sz="0" w:space="0"/>
                <w:right w:val="none" w:color="000000" w:sz="0" w:space="0"/>
              </w:pBdr>
            </w:pPr>
            <w:r>
              <w:rPr>
                <w:sz w:val="24"/>
                <w:szCs w:val="24"/>
              </w:rPr>
              <w:t xml:space="preserve">            МП                                    </w:t>
            </w:r>
            <w:r>
              <w:rPr>
                <w:sz w:val="24"/>
                <w:szCs w:val="24"/>
              </w:rPr>
              <w:t xml:space="preserve">МП</w:t>
            </w:r>
            <w:r/>
          </w:p>
        </w:tc>
        <w:tc>
          <w:tcPr>
            <w:tcBorders>
              <w:top w:val="single" w:color="FFFFFF" w:sz="4" w:space="0"/>
              <w:left w:val="single" w:color="FFFFFF" w:sz="4" w:space="0"/>
              <w:bottom w:val="single" w:color="FFFFFF" w:sz="4" w:space="0"/>
              <w:right w:val="single" w:color="FFFFFF" w:sz="4" w:space="0"/>
            </w:tcBorders>
            <w:tcMar>
              <w:left w:w="80" w:type="dxa"/>
              <w:top w:w="80" w:type="dxa"/>
              <w:right w:w="80" w:type="dxa"/>
              <w:bottom w:w="80" w:type="dxa"/>
            </w:tcMar>
            <w:tcW w:w="5041" w:type="dxa"/>
            <w:textDirection w:val="lrTb"/>
            <w:noWrap w:val="false"/>
          </w:tcPr>
          <w:p>
            <w:pPr>
              <w:ind w:right="-8"/>
              <w:rPr>
                <w:sz w:val="24"/>
                <w:szCs w:val="24"/>
              </w:rPr>
              <w:pBdr>
                <w:top w:val="none" w:color="000000" w:sz="0" w:space="0"/>
                <w:left w:val="none" w:color="000000" w:sz="0" w:space="0"/>
                <w:bottom w:val="none" w:color="000000" w:sz="0" w:space="0"/>
                <w:right w:val="none" w:color="000000" w:sz="0" w:space="0"/>
              </w:pBdr>
            </w:pPr>
            <w:r>
              <w:rPr>
                <w:sz w:val="24"/>
                <w:szCs w:val="24"/>
              </w:rPr>
            </w:r>
            <w:r>
              <w:rPr>
                <w:sz w:val="24"/>
                <w:szCs w:val="24"/>
              </w:rPr>
            </w:r>
            <w:r>
              <w:rPr>
                <w:sz w:val="24"/>
                <w:szCs w:val="24"/>
              </w:rPr>
            </w:r>
          </w:p>
          <w:p>
            <w:pPr>
              <w:ind w:right="-8"/>
              <w:pBdr>
                <w:top w:val="none" w:color="000000" w:sz="0" w:space="0"/>
                <w:left w:val="none" w:color="000000" w:sz="0" w:space="0"/>
                <w:bottom w:val="none" w:color="000000" w:sz="0" w:space="0"/>
                <w:right w:val="none" w:color="000000" w:sz="0" w:space="0"/>
              </w:pBdr>
            </w:pPr>
            <w:r/>
            <w:r/>
          </w:p>
        </w:tc>
      </w:tr>
    </w:tbl>
    <w:p>
      <w:pPr>
        <w:ind w:right="-8"/>
        <w:jc w:val="both"/>
        <w:tabs>
          <w:tab w:val="left" w:pos="72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right="-8" w:firstLine="709"/>
        <w:rPr>
          <w:rFonts w:ascii="Times New Roman" w:hAnsi="Times New Roman"/>
          <w:b/>
          <w:bCs/>
          <w:i/>
          <w:iCs/>
          <w:sz w:val="24"/>
          <w:szCs w:val="24"/>
          <w:u w:val="single"/>
        </w:rPr>
      </w:pPr>
      <w:r>
        <w:rPr>
          <w:rFonts w:ascii="Times New Roman" w:hAnsi="Times New Roman"/>
          <w:b/>
          <w:bCs/>
          <w:i/>
          <w:iCs/>
          <w:sz w:val="24"/>
          <w:szCs w:val="24"/>
          <w:u w:val="single"/>
        </w:rPr>
        <w:t xml:space="preserve">ПРИМЕЧАНИЕ: </w:t>
      </w:r>
      <w:r>
        <w:rPr>
          <w:rFonts w:ascii="Times New Roman" w:hAnsi="Times New Roman"/>
          <w:b/>
          <w:bCs/>
          <w:i/>
          <w:iCs/>
          <w:sz w:val="24"/>
          <w:szCs w:val="24"/>
          <w:u w:val="single"/>
        </w:rPr>
      </w:r>
      <w:r>
        <w:rPr>
          <w:rFonts w:ascii="Times New Roman" w:hAnsi="Times New Roman"/>
          <w:b/>
          <w:bCs/>
          <w:i/>
          <w:iCs/>
          <w:sz w:val="24"/>
          <w:szCs w:val="24"/>
          <w:u w:val="single"/>
        </w:rPr>
      </w:r>
    </w:p>
    <w:p>
      <w:pPr>
        <w:ind w:right="-8" w:firstLine="709"/>
        <w:jc w:val="both"/>
        <w:rPr>
          <w:rFonts w:ascii="Times New Roman" w:hAnsi="Times New Roman"/>
          <w:b/>
          <w:bCs/>
          <w:i/>
          <w:iCs/>
          <w:sz w:val="24"/>
          <w:szCs w:val="24"/>
        </w:rPr>
      </w:pPr>
      <w:r>
        <w:rPr>
          <w:rFonts w:ascii="Times New Roman" w:hAnsi="Times New Roman"/>
          <w:sz w:val="24"/>
          <w:szCs w:val="24"/>
        </w:rPr>
        <w:t xml:space="preserve">*</w:t>
      </w:r>
      <w:r>
        <w:rPr>
          <w:rFonts w:ascii="Times New Roman" w:hAnsi="Times New Roman"/>
          <w:b/>
          <w:bCs/>
          <w:i/>
          <w:iCs/>
          <w:sz w:val="24"/>
          <w:szCs w:val="24"/>
        </w:rPr>
        <w:t xml:space="preserve">Необходимо указать вид и титул договора, планируемого к заключению «Стороной-1» (подрядчиком) и Стороной-2 (Подрядчиком, Исполнителем)</w:t>
      </w:r>
      <w:r>
        <w:rPr>
          <w:rFonts w:ascii="Times New Roman" w:hAnsi="Times New Roman"/>
          <w:b/>
          <w:bCs/>
          <w:i/>
          <w:iCs/>
          <w:sz w:val="24"/>
          <w:szCs w:val="24"/>
        </w:rPr>
      </w:r>
      <w:r>
        <w:rPr>
          <w:rFonts w:ascii="Times New Roman" w:hAnsi="Times New Roman"/>
          <w:b/>
          <w:bCs/>
          <w:i/>
          <w:iCs/>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99"/>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w:t>
                  </w:r>
                  <w:r>
                    <w:rPr>
                      <w:rFonts w:ascii="Times New Roman" w:hAnsi="Times New Roman" w:cs="Times New Roman"/>
                      <w:sz w:val="24"/>
                      <w:szCs w:val="24"/>
                    </w:rPr>
                    <w:t xml:space="preserve">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r>
        <w:tblPrEx/>
        <w:trPr>
          <w:trHeight w:val="212"/>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p>
            <w:pPr>
              <w:ind w:right="-8"/>
              <w:pBdr>
                <w:top w:val="none" w:color="000000" w:sz="0" w:space="0"/>
                <w:left w:val="none" w:color="000000" w:sz="0" w:space="0"/>
                <w:bottom w:val="none" w:color="000000" w:sz="0" w:space="0"/>
                <w:right w:val="none" w:color="000000" w:sz="0" w:space="0"/>
              </w:pBdr>
            </w:pPr>
            <w:r/>
            <w:r/>
          </w:p>
        </w:tc>
      </w:tr>
    </w:tbl>
    <w:p>
      <w:pPr>
        <w:ind w:left="5670"/>
        <w:tabs>
          <w:tab w:val="left" w:pos="11624" w:leader="none"/>
        </w:tabs>
        <w:rPr>
          <w:rFonts w:ascii="Times New Roman" w:hAnsi="Times New Roman" w:cs="Times New Roman"/>
          <w:color w:val="000000"/>
          <w:sz w:val="24"/>
          <w:szCs w:val="24"/>
        </w:rPr>
        <w:sectPr>
          <w:footnotePr/>
          <w:endnotePr/>
          <w:type w:val="nextPage"/>
          <w:pgSz w:w="11907" w:h="16840" w:orient="portrait"/>
          <w:pgMar w:top="1134" w:right="709" w:bottom="851" w:left="1701" w:header="709" w:footer="709" w:gutter="0"/>
          <w:cols w:num="1" w:sep="0" w:space="708" w:equalWidth="1"/>
          <w:docGrid w:linePitch="360"/>
        </w:sect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670"/>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 33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670"/>
        <w:tabs>
          <w:tab w:val="left" w:pos="8250" w:leader="none"/>
        </w:tabs>
        <w:rPr>
          <w:rFonts w:ascii="Times New Roman" w:hAnsi="Times New Roman" w:cs="Times New Roman"/>
          <w:sz w:val="24"/>
          <w:szCs w:val="24"/>
        </w:rPr>
      </w:pP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tabs>
          <w:tab w:val="left" w:pos="825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tabs>
          <w:tab w:val="left" w:pos="825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tabs>
          <w:tab w:val="left" w:pos="8250"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1462"/>
        <w:ind w:left="708" w:hanging="708"/>
        <w:widowControl w:val="off"/>
        <w:rPr>
          <w:sz w:val="24"/>
          <w:szCs w:val="24"/>
        </w:rPr>
      </w:pPr>
      <w:r>
        <w:rPr>
          <w:sz w:val="24"/>
          <w:szCs w:val="24"/>
        </w:rPr>
        <w:t xml:space="preserve">Порядок формирования фактической стоимости поставляемого оборудования</w:t>
      </w:r>
      <w:r>
        <w:rPr>
          <w:sz w:val="24"/>
          <w:szCs w:val="24"/>
        </w:rPr>
      </w:r>
      <w:r>
        <w:rPr>
          <w:sz w:val="24"/>
          <w:szCs w:val="24"/>
        </w:rPr>
      </w:r>
    </w:p>
    <w:p>
      <w:pPr>
        <w:pStyle w:val="1462"/>
        <w:ind w:left="708" w:hanging="708"/>
        <w:jc w:val="both"/>
        <w:widowControl w:val="off"/>
        <w:rPr>
          <w:sz w:val="24"/>
          <w:szCs w:val="24"/>
        </w:rPr>
      </w:pPr>
      <w:r>
        <w:rPr>
          <w:sz w:val="24"/>
          <w:szCs w:val="24"/>
        </w:rPr>
      </w:r>
      <w:r>
        <w:rPr>
          <w:sz w:val="24"/>
          <w:szCs w:val="24"/>
        </w:rPr>
      </w:r>
      <w:r>
        <w:rPr>
          <w:sz w:val="24"/>
          <w:szCs w:val="24"/>
        </w:rPr>
      </w:r>
    </w:p>
    <w:p>
      <w:pPr>
        <w:pStyle w:val="1462"/>
        <w:ind w:left="708" w:hanging="708"/>
        <w:jc w:val="both"/>
        <w:widowControl w:val="off"/>
        <w:rPr>
          <w:b w:val="0"/>
          <w:sz w:val="24"/>
          <w:szCs w:val="24"/>
        </w:rPr>
      </w:pPr>
      <w:r>
        <w:rPr>
          <w:b w:val="0"/>
          <w:sz w:val="24"/>
          <w:szCs w:val="24"/>
        </w:rPr>
        <w:t xml:space="preserve">ГЛОССАРИЙ:</w:t>
      </w:r>
      <w:r>
        <w:rPr>
          <w:b w:val="0"/>
          <w:sz w:val="24"/>
          <w:szCs w:val="24"/>
        </w:rPr>
      </w:r>
      <w:r>
        <w:rPr>
          <w:b w:val="0"/>
          <w:sz w:val="24"/>
          <w:szCs w:val="24"/>
        </w:rPr>
      </w:r>
    </w:p>
    <w:tbl>
      <w:tblPr>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552"/>
        <w:gridCol w:w="6804"/>
      </w:tblGrid>
      <w:tr>
        <w:tblPrEx/>
        <w:trPr/>
        <w:tc>
          <w:tcPr>
            <w:tcW w:w="2552" w:type="dxa"/>
            <w:vAlign w:val="center"/>
            <w:textDirection w:val="lrTb"/>
            <w:noWrap w:val="false"/>
          </w:tcPr>
          <w:p>
            <w:pPr>
              <w:pStyle w:val="1462"/>
              <w:jc w:val="both"/>
              <w:rPr>
                <w:b w:val="0"/>
                <w:sz w:val="24"/>
                <w:szCs w:val="24"/>
              </w:rPr>
            </w:pPr>
            <w:r>
              <w:rPr>
                <w:b w:val="0"/>
                <w:sz w:val="24"/>
                <w:szCs w:val="24"/>
              </w:rPr>
              <w:t xml:space="preserve">Сокращения</w:t>
            </w:r>
            <w:r>
              <w:rPr>
                <w:b w:val="0"/>
                <w:sz w:val="24"/>
                <w:szCs w:val="24"/>
              </w:rPr>
            </w:r>
            <w:r>
              <w:rPr>
                <w:b w:val="0"/>
                <w:sz w:val="24"/>
                <w:szCs w:val="24"/>
              </w:rPr>
            </w:r>
          </w:p>
        </w:tc>
        <w:tc>
          <w:tcPr>
            <w:tcW w:w="6804" w:type="dxa"/>
            <w:vAlign w:val="center"/>
            <w:textDirection w:val="lrTb"/>
            <w:noWrap w:val="false"/>
          </w:tcPr>
          <w:p>
            <w:pPr>
              <w:pStyle w:val="1462"/>
              <w:ind w:left="-108"/>
              <w:rPr>
                <w:b w:val="0"/>
                <w:sz w:val="24"/>
                <w:szCs w:val="24"/>
              </w:rPr>
            </w:pPr>
            <w:r>
              <w:rPr>
                <w:b w:val="0"/>
                <w:sz w:val="24"/>
                <w:szCs w:val="24"/>
              </w:rPr>
              <w:t xml:space="preserve">Расшифровка</w:t>
            </w:r>
            <w:r>
              <w:rPr>
                <w:b w:val="0"/>
                <w:sz w:val="24"/>
                <w:szCs w:val="24"/>
              </w:rPr>
            </w:r>
            <w:r>
              <w:rPr>
                <w:b w:val="0"/>
                <w:sz w:val="24"/>
                <w:szCs w:val="24"/>
              </w:rPr>
            </w:r>
          </w:p>
        </w:tc>
      </w:tr>
      <w:tr>
        <w:tblPrEx/>
        <w:trPr/>
        <w:tc>
          <w:tcPr>
            <w:tcW w:w="2552" w:type="dxa"/>
            <w:textDirection w:val="lrTb"/>
            <w:noWrap w:val="false"/>
          </w:tcPr>
          <w:p>
            <w:pPr>
              <w:pStyle w:val="1462"/>
              <w:jc w:val="both"/>
              <w:rPr>
                <w:b w:val="0"/>
                <w:sz w:val="24"/>
                <w:szCs w:val="24"/>
              </w:rPr>
            </w:pPr>
            <w:r>
              <w:rPr>
                <w:b w:val="0"/>
                <w:sz w:val="24"/>
                <w:szCs w:val="24"/>
              </w:rPr>
              <w:t xml:space="preserve">Импортное</w:t>
            </w:r>
            <w:r>
              <w:rPr>
                <w:b w:val="0"/>
                <w:sz w:val="24"/>
                <w:szCs w:val="24"/>
              </w:rPr>
            </w:r>
            <w:r>
              <w:rPr>
                <w:b w:val="0"/>
                <w:sz w:val="24"/>
                <w:szCs w:val="24"/>
              </w:rPr>
            </w:r>
          </w:p>
          <w:p>
            <w:pPr>
              <w:pStyle w:val="1462"/>
              <w:ind w:left="708" w:hanging="708"/>
              <w:jc w:val="both"/>
              <w:rPr>
                <w:b w:val="0"/>
                <w:sz w:val="24"/>
                <w:szCs w:val="24"/>
              </w:rPr>
            </w:pPr>
            <w:r>
              <w:rPr>
                <w:b w:val="0"/>
                <w:sz w:val="24"/>
                <w:szCs w:val="24"/>
              </w:rPr>
              <w:t xml:space="preserve">оборудование</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Основное первичное оборудование, произведенное за пределами Российской Федерации (Таможенного Союза)</w:t>
            </w:r>
            <w:r>
              <w:rPr>
                <w:b w:val="0"/>
                <w:sz w:val="24"/>
                <w:szCs w:val="24"/>
              </w:rPr>
            </w:r>
            <w:r>
              <w:rPr>
                <w:b w:val="0"/>
                <w:sz w:val="24"/>
                <w:szCs w:val="24"/>
              </w:rPr>
            </w:r>
          </w:p>
        </w:tc>
      </w:tr>
      <w:tr>
        <w:tblPrEx/>
        <w:trPr/>
        <w:tc>
          <w:tcPr>
            <w:tcW w:w="2552" w:type="dxa"/>
            <w:textDirection w:val="lrTb"/>
            <w:noWrap w:val="false"/>
          </w:tcPr>
          <w:p>
            <w:pPr>
              <w:pStyle w:val="1462"/>
              <w:ind w:left="708" w:hanging="708"/>
              <w:jc w:val="both"/>
              <w:rPr>
                <w:b w:val="0"/>
                <w:sz w:val="24"/>
                <w:szCs w:val="24"/>
              </w:rPr>
            </w:pPr>
            <w:r>
              <w:rPr>
                <w:b w:val="0"/>
                <w:sz w:val="24"/>
                <w:szCs w:val="24"/>
              </w:rPr>
              <w:t xml:space="preserve">Отечественное</w:t>
            </w:r>
            <w:r>
              <w:rPr>
                <w:b w:val="0"/>
                <w:sz w:val="24"/>
                <w:szCs w:val="24"/>
              </w:rPr>
            </w:r>
            <w:r>
              <w:rPr>
                <w:b w:val="0"/>
                <w:sz w:val="24"/>
                <w:szCs w:val="24"/>
              </w:rPr>
            </w:r>
          </w:p>
          <w:p>
            <w:pPr>
              <w:pStyle w:val="1462"/>
              <w:ind w:left="708" w:hanging="708"/>
              <w:jc w:val="both"/>
              <w:rPr>
                <w:b w:val="0"/>
                <w:sz w:val="24"/>
                <w:szCs w:val="24"/>
              </w:rPr>
            </w:pPr>
            <w:r>
              <w:rPr>
                <w:b w:val="0"/>
                <w:sz w:val="24"/>
                <w:szCs w:val="24"/>
              </w:rPr>
              <w:t xml:space="preserve">оборудование</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Основное первичное оборудование, произведенное </w:t>
            </w:r>
            <w:r>
              <w:rPr>
                <w:b w:val="0"/>
                <w:sz w:val="24"/>
                <w:szCs w:val="24"/>
              </w:rPr>
              <w:br/>
              <w:t xml:space="preserve">на территории Российской Федерации (Таможенного Союза)</w:t>
            </w:r>
            <w:r>
              <w:rPr>
                <w:b w:val="0"/>
                <w:sz w:val="24"/>
                <w:szCs w:val="24"/>
              </w:rPr>
            </w:r>
            <w:r>
              <w:rPr>
                <w:b w:val="0"/>
                <w:sz w:val="24"/>
                <w:szCs w:val="24"/>
              </w:rPr>
            </w:r>
          </w:p>
        </w:tc>
      </w:tr>
      <w:tr>
        <w:tblPrEx/>
        <w:trPr/>
        <w:tc>
          <w:tcPr>
            <w:tcW w:w="2552" w:type="dxa"/>
            <w:textDirection w:val="lrTb"/>
            <w:noWrap w:val="false"/>
          </w:tcPr>
          <w:p>
            <w:pPr>
              <w:pStyle w:val="1462"/>
              <w:ind w:left="708" w:hanging="708"/>
              <w:jc w:val="both"/>
              <w:rPr>
                <w:b w:val="0"/>
                <w:sz w:val="24"/>
                <w:szCs w:val="24"/>
              </w:rPr>
            </w:pPr>
            <w:r>
              <w:rPr>
                <w:b w:val="0"/>
                <w:sz w:val="24"/>
                <w:szCs w:val="24"/>
              </w:rPr>
              <w:t xml:space="preserve">Непринятое</w:t>
            </w:r>
            <w:r>
              <w:rPr>
                <w:b w:val="0"/>
                <w:sz w:val="24"/>
                <w:szCs w:val="24"/>
              </w:rPr>
            </w:r>
            <w:r>
              <w:rPr>
                <w:b w:val="0"/>
                <w:sz w:val="24"/>
                <w:szCs w:val="24"/>
              </w:rPr>
            </w:r>
          </w:p>
          <w:p>
            <w:pPr>
              <w:pStyle w:val="1462"/>
              <w:ind w:left="708" w:hanging="708"/>
              <w:jc w:val="both"/>
              <w:rPr>
                <w:b w:val="0"/>
                <w:sz w:val="24"/>
                <w:szCs w:val="24"/>
              </w:rPr>
            </w:pPr>
            <w:r>
              <w:rPr>
                <w:b w:val="0"/>
                <w:sz w:val="24"/>
                <w:szCs w:val="24"/>
              </w:rPr>
              <w:t xml:space="preserve">оборудование</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Оборудование с несогласованной стоимостью свыше 10 млн. руб., поставленное на Объект, но не принятое по товарным накладным (форма ТОРГ-12), а также смонтированное, но не принятое по актам о приемке выполненных работ (форма КС-2, КС-3)</w:t>
            </w:r>
            <w:r>
              <w:rPr>
                <w:b w:val="0"/>
                <w:sz w:val="24"/>
                <w:szCs w:val="24"/>
              </w:rPr>
            </w:r>
            <w:r>
              <w:rPr>
                <w:b w:val="0"/>
                <w:sz w:val="24"/>
                <w:szCs w:val="24"/>
              </w:rPr>
            </w:r>
          </w:p>
        </w:tc>
      </w:tr>
      <w:tr>
        <w:tblPrEx/>
        <w:trPr/>
        <w:tc>
          <w:tcPr>
            <w:tcW w:w="2552" w:type="dxa"/>
            <w:textDirection w:val="lrTb"/>
            <w:noWrap w:val="false"/>
          </w:tcPr>
          <w:p>
            <w:pPr>
              <w:pStyle w:val="1462"/>
              <w:ind w:left="708" w:hanging="708"/>
              <w:jc w:val="both"/>
              <w:rPr>
                <w:b w:val="0"/>
                <w:sz w:val="24"/>
                <w:szCs w:val="24"/>
              </w:rPr>
            </w:pPr>
            <w:r>
              <w:rPr>
                <w:b w:val="0"/>
                <w:sz w:val="24"/>
                <w:szCs w:val="24"/>
              </w:rPr>
              <w:t xml:space="preserve">ТД</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Таможенная деклар</w:t>
            </w:r>
            <w:r>
              <w:rPr>
                <w:b w:val="0"/>
                <w:sz w:val="24"/>
                <w:szCs w:val="24"/>
              </w:rPr>
              <w:t xml:space="preserve">ация</w:t>
            </w:r>
            <w:r>
              <w:rPr>
                <w:b w:val="0"/>
                <w:sz w:val="24"/>
                <w:szCs w:val="24"/>
              </w:rPr>
            </w:r>
            <w:r>
              <w:rPr>
                <w:b w:val="0"/>
                <w:sz w:val="24"/>
                <w:szCs w:val="24"/>
              </w:rPr>
            </w:r>
          </w:p>
        </w:tc>
      </w:tr>
      <w:tr>
        <w:tblPrEx/>
        <w:trPr/>
        <w:tc>
          <w:tcPr>
            <w:tcW w:w="2552" w:type="dxa"/>
            <w:textDirection w:val="lrTb"/>
            <w:noWrap w:val="false"/>
          </w:tcPr>
          <w:p>
            <w:pPr>
              <w:pStyle w:val="1462"/>
              <w:ind w:left="708" w:hanging="708"/>
              <w:jc w:val="both"/>
              <w:rPr>
                <w:b w:val="0"/>
                <w:sz w:val="24"/>
                <w:szCs w:val="24"/>
              </w:rPr>
            </w:pPr>
            <w:r>
              <w:rPr>
                <w:b w:val="0"/>
                <w:sz w:val="24"/>
                <w:szCs w:val="24"/>
              </w:rPr>
              <w:t xml:space="preserve">Методика 421/</w:t>
            </w:r>
            <w:r>
              <w:rPr>
                <w:b w:val="0"/>
                <w:sz w:val="24"/>
                <w:szCs w:val="24"/>
              </w:rPr>
              <w:t xml:space="preserve">пр</w:t>
            </w:r>
            <w:r>
              <w:rPr>
                <w:b w:val="0"/>
                <w:sz w:val="24"/>
                <w:szCs w:val="24"/>
              </w:rPr>
            </w:r>
            <w:r>
              <w:rPr>
                <w:b w:val="0"/>
                <w:sz w:val="24"/>
                <w:szCs w:val="24"/>
              </w:rPr>
            </w:r>
          </w:p>
          <w:p>
            <w:pPr>
              <w:pStyle w:val="1462"/>
              <w:ind w:left="708" w:hanging="708"/>
              <w:jc w:val="both"/>
              <w:rPr>
                <w:b w:val="0"/>
                <w:sz w:val="24"/>
                <w:szCs w:val="24"/>
              </w:rPr>
            </w:pPr>
            <w:r>
              <w:rPr>
                <w:b w:val="0"/>
                <w:sz w:val="24"/>
                <w:szCs w:val="24"/>
              </w:rPr>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Методика определения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w:t>
            </w:r>
            <w:r>
              <w:rPr>
                <w:b w:val="0"/>
                <w:sz w:val="24"/>
                <w:szCs w:val="24"/>
              </w:rPr>
              <w:t xml:space="preserve">ции на территории Российской Федерации, утвержденная приказом Министерства строительства и жилищно-коммунального хозяйства Российской Федерации от 04.08.2020 № 421/</w:t>
            </w:r>
            <w:r>
              <w:rPr>
                <w:b w:val="0"/>
                <w:sz w:val="24"/>
                <w:szCs w:val="24"/>
              </w:rPr>
              <w:t xml:space="preserve">пр</w:t>
            </w:r>
            <w:r>
              <w:rPr>
                <w:b w:val="0"/>
                <w:sz w:val="24"/>
                <w:szCs w:val="24"/>
              </w:rPr>
            </w:r>
            <w:r>
              <w:rPr>
                <w:b w:val="0"/>
                <w:sz w:val="24"/>
                <w:szCs w:val="24"/>
              </w:rPr>
            </w:r>
          </w:p>
          <w:p>
            <w:pPr>
              <w:pStyle w:val="1462"/>
              <w:jc w:val="both"/>
              <w:rPr>
                <w:b w:val="0"/>
                <w:sz w:val="24"/>
                <w:szCs w:val="24"/>
              </w:rPr>
            </w:pPr>
            <w:r>
              <w:rPr>
                <w:b w:val="0"/>
                <w:sz w:val="24"/>
                <w:szCs w:val="24"/>
              </w:rPr>
              <w:t xml:space="preserve"> </w:t>
            </w:r>
            <w:r>
              <w:rPr>
                <w:b w:val="0"/>
                <w:sz w:val="24"/>
                <w:szCs w:val="24"/>
              </w:rPr>
            </w:r>
            <w:r>
              <w:rPr>
                <w:b w:val="0"/>
                <w:sz w:val="24"/>
                <w:szCs w:val="24"/>
              </w:rPr>
            </w:r>
          </w:p>
        </w:tc>
      </w:tr>
      <w:tr>
        <w:tblPrEx/>
        <w:trPr/>
        <w:tc>
          <w:tcPr>
            <w:tcW w:w="2552" w:type="dxa"/>
            <w:textDirection w:val="lrTb"/>
            <w:noWrap w:val="false"/>
          </w:tcPr>
          <w:p>
            <w:pPr>
              <w:pStyle w:val="1462"/>
              <w:ind w:left="708" w:hanging="708"/>
              <w:jc w:val="both"/>
              <w:rPr>
                <w:b w:val="0"/>
                <w:sz w:val="24"/>
                <w:szCs w:val="24"/>
              </w:rPr>
            </w:pPr>
            <w:r>
              <w:rPr>
                <w:b w:val="0"/>
                <w:sz w:val="24"/>
                <w:szCs w:val="24"/>
              </w:rPr>
              <w:t xml:space="preserve">Официальный</w:t>
            </w:r>
            <w:r>
              <w:rPr>
                <w:b w:val="0"/>
                <w:sz w:val="24"/>
                <w:szCs w:val="24"/>
              </w:rPr>
            </w:r>
            <w:r>
              <w:rPr>
                <w:b w:val="0"/>
                <w:sz w:val="24"/>
                <w:szCs w:val="24"/>
              </w:rPr>
            </w:r>
          </w:p>
          <w:p>
            <w:pPr>
              <w:pStyle w:val="1462"/>
              <w:ind w:left="708" w:hanging="708"/>
              <w:jc w:val="both"/>
              <w:rPr>
                <w:b w:val="0"/>
                <w:sz w:val="24"/>
                <w:szCs w:val="24"/>
              </w:rPr>
            </w:pPr>
            <w:r>
              <w:rPr>
                <w:b w:val="0"/>
                <w:sz w:val="24"/>
                <w:szCs w:val="24"/>
              </w:rPr>
              <w:t xml:space="preserve">представитель/дилер</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Организация, являющаяся официальным дистрибьютором про</w:t>
            </w:r>
            <w:r>
              <w:rPr>
                <w:b w:val="0"/>
                <w:sz w:val="24"/>
                <w:szCs w:val="24"/>
              </w:rPr>
              <w:t xml:space="preserve">дукции производителя оборудования на территории Российской Федерации (Таможенного Союза) </w:t>
            </w:r>
            <w:r>
              <w:rPr>
                <w:b w:val="0"/>
                <w:sz w:val="24"/>
                <w:szCs w:val="24"/>
              </w:rPr>
              <w:br/>
              <w:t xml:space="preserve">и осуществляющая продажу, техническую поддержку, а также сервисное и гарантийное обслуживание оборудования</w:t>
            </w:r>
            <w:r>
              <w:rPr>
                <w:b w:val="0"/>
                <w:sz w:val="24"/>
                <w:szCs w:val="24"/>
              </w:rPr>
            </w:r>
            <w:r>
              <w:rPr>
                <w:b w:val="0"/>
                <w:sz w:val="24"/>
                <w:szCs w:val="24"/>
              </w:rPr>
            </w:r>
          </w:p>
        </w:tc>
      </w:tr>
      <w:tr>
        <w:tblPrEx/>
        <w:trPr/>
        <w:tc>
          <w:tcPr>
            <w:tcW w:w="2552" w:type="dxa"/>
            <w:textDirection w:val="lrTb"/>
            <w:noWrap w:val="false"/>
          </w:tcPr>
          <w:p>
            <w:pPr>
              <w:pStyle w:val="1462"/>
              <w:ind w:left="708" w:hanging="708"/>
              <w:jc w:val="both"/>
              <w:rPr>
                <w:b w:val="0"/>
                <w:sz w:val="24"/>
                <w:szCs w:val="24"/>
              </w:rPr>
            </w:pPr>
            <w:r>
              <w:rPr>
                <w:b w:val="0"/>
                <w:sz w:val="24"/>
                <w:szCs w:val="24"/>
              </w:rPr>
              <w:t xml:space="preserve">Производитель</w:t>
            </w:r>
            <w:r>
              <w:rPr>
                <w:b w:val="0"/>
                <w:sz w:val="24"/>
                <w:szCs w:val="24"/>
              </w:rPr>
            </w:r>
            <w:r>
              <w:rPr>
                <w:b w:val="0"/>
                <w:sz w:val="24"/>
                <w:szCs w:val="24"/>
              </w:rPr>
            </w:r>
          </w:p>
          <w:p>
            <w:pPr>
              <w:pStyle w:val="1462"/>
              <w:ind w:left="708" w:hanging="708"/>
              <w:jc w:val="both"/>
              <w:rPr>
                <w:b w:val="0"/>
                <w:sz w:val="24"/>
                <w:szCs w:val="24"/>
              </w:rPr>
            </w:pPr>
            <w:r>
              <w:rPr>
                <w:b w:val="0"/>
                <w:sz w:val="24"/>
                <w:szCs w:val="24"/>
              </w:rPr>
              <w:t xml:space="preserve">оборудования </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Промышленное предприятие, производящее оборудование (завод-производитель)</w:t>
            </w:r>
            <w:r>
              <w:rPr>
                <w:b w:val="0"/>
                <w:sz w:val="24"/>
                <w:szCs w:val="24"/>
              </w:rPr>
            </w:r>
            <w:r>
              <w:rPr>
                <w:b w:val="0"/>
                <w:sz w:val="24"/>
                <w:szCs w:val="24"/>
              </w:rPr>
            </w:r>
          </w:p>
        </w:tc>
      </w:tr>
      <w:tr>
        <w:tblPrEx/>
        <w:trPr/>
        <w:tc>
          <w:tcPr>
            <w:tcW w:w="2552" w:type="dxa"/>
            <w:textDirection w:val="lrTb"/>
            <w:noWrap w:val="false"/>
          </w:tcPr>
          <w:p>
            <w:pPr>
              <w:pStyle w:val="1462"/>
              <w:ind w:left="34" w:hanging="34"/>
              <w:jc w:val="left"/>
              <w:rPr>
                <w:b w:val="0"/>
                <w:sz w:val="24"/>
                <w:szCs w:val="24"/>
              </w:rPr>
            </w:pPr>
            <w:r>
              <w:rPr>
                <w:b w:val="0"/>
                <w:sz w:val="24"/>
                <w:szCs w:val="24"/>
              </w:rPr>
              <w:t xml:space="preserve">Поставщик, не являющейся официальным представителем/ дилером</w:t>
            </w:r>
            <w:r>
              <w:rPr>
                <w:b w:val="0"/>
                <w:sz w:val="24"/>
                <w:szCs w:val="24"/>
              </w:rPr>
            </w:r>
            <w:r>
              <w:rPr>
                <w:b w:val="0"/>
                <w:sz w:val="24"/>
                <w:szCs w:val="24"/>
              </w:rPr>
            </w:r>
          </w:p>
        </w:tc>
        <w:tc>
          <w:tcPr>
            <w:tcW w:w="6804" w:type="dxa"/>
            <w:textDirection w:val="lrTb"/>
            <w:noWrap w:val="false"/>
          </w:tcPr>
          <w:p>
            <w:pPr>
              <w:pStyle w:val="1462"/>
              <w:jc w:val="both"/>
              <w:rPr>
                <w:b w:val="0"/>
                <w:sz w:val="24"/>
                <w:szCs w:val="24"/>
              </w:rPr>
            </w:pPr>
            <w:r>
              <w:rPr>
                <w:b w:val="0"/>
                <w:sz w:val="24"/>
                <w:szCs w:val="24"/>
              </w:rPr>
              <w:t xml:space="preserve">Организация, осуществляющая продажу оборудования, </w:t>
            </w:r>
            <w:r>
              <w:rPr>
                <w:b w:val="0"/>
                <w:sz w:val="24"/>
                <w:szCs w:val="24"/>
              </w:rPr>
              <w:br/>
              <w:t xml:space="preserve">но не имеющая документарного подтверждения статуса официального произ</w:t>
            </w:r>
            <w:r>
              <w:rPr>
                <w:b w:val="0"/>
                <w:sz w:val="24"/>
                <w:szCs w:val="24"/>
              </w:rPr>
              <w:t xml:space="preserve">водителя/дилера</w:t>
            </w:r>
            <w:r>
              <w:rPr>
                <w:b w:val="0"/>
                <w:sz w:val="24"/>
                <w:szCs w:val="24"/>
              </w:rPr>
            </w:r>
            <w:r>
              <w:rPr>
                <w:b w:val="0"/>
                <w:sz w:val="24"/>
                <w:szCs w:val="24"/>
              </w:rPr>
            </w:r>
          </w:p>
        </w:tc>
      </w:tr>
      <w:tr>
        <w:tblPrEx/>
        <w:trPr/>
        <w:tc>
          <w:tcPr>
            <w:tcW w:w="2552" w:type="dxa"/>
            <w:textDirection w:val="lrTb"/>
            <w:noWrap w:val="false"/>
          </w:tcPr>
          <w:p>
            <w:pPr>
              <w:pStyle w:val="1462"/>
              <w:ind w:left="34" w:hanging="34"/>
              <w:jc w:val="both"/>
              <w:rPr>
                <w:b w:val="0"/>
                <w:sz w:val="24"/>
                <w:szCs w:val="24"/>
              </w:rPr>
            </w:pPr>
            <w:r>
              <w:rPr>
                <w:b w:val="0"/>
                <w:sz w:val="24"/>
                <w:szCs w:val="24"/>
              </w:rPr>
              <w:t xml:space="preserve">Основное первичное оборудование</w:t>
            </w:r>
            <w:r>
              <w:rPr>
                <w:b w:val="0"/>
                <w:sz w:val="24"/>
                <w:szCs w:val="24"/>
              </w:rPr>
            </w:r>
            <w:r>
              <w:rPr>
                <w:b w:val="0"/>
                <w:sz w:val="24"/>
                <w:szCs w:val="24"/>
              </w:rPr>
            </w:r>
          </w:p>
        </w:tc>
        <w:tc>
          <w:tcPr>
            <w:tcW w:w="6804" w:type="dxa"/>
            <w:textDirection w:val="lrTb"/>
            <w:noWrap w:val="false"/>
          </w:tcPr>
          <w:p>
            <w:pPr>
              <w:pStyle w:val="1462"/>
              <w:jc w:val="both"/>
              <w:widowControl w:val="off"/>
              <w:rPr>
                <w:b w:val="0"/>
                <w:sz w:val="24"/>
                <w:szCs w:val="24"/>
              </w:rPr>
            </w:pPr>
            <w:r>
              <w:rPr>
                <w:b w:val="0"/>
                <w:sz w:val="24"/>
                <w:szCs w:val="24"/>
              </w:rPr>
              <w:t xml:space="preserve">Оборудование сверхвысокого, высокого и среднего напряжения ПС и ВЛ</w:t>
            </w:r>
            <w:r>
              <w:rPr>
                <w:b w:val="0"/>
                <w:sz w:val="24"/>
                <w:szCs w:val="24"/>
              </w:rPr>
            </w:r>
            <w:r>
              <w:rPr>
                <w:b w:val="0"/>
                <w:sz w:val="24"/>
                <w:szCs w:val="24"/>
              </w:rPr>
            </w:r>
          </w:p>
        </w:tc>
      </w:tr>
      <w:tr>
        <w:tblPrEx/>
        <w:trPr/>
        <w:tc>
          <w:tcPr>
            <w:tcW w:w="2552" w:type="dxa"/>
            <w:textDirection w:val="lrTb"/>
            <w:noWrap w:val="false"/>
          </w:tcPr>
          <w:p>
            <w:pPr>
              <w:pStyle w:val="1462"/>
              <w:ind w:left="34" w:hanging="34"/>
              <w:jc w:val="both"/>
              <w:rPr>
                <w:b w:val="0"/>
                <w:sz w:val="24"/>
                <w:szCs w:val="24"/>
              </w:rPr>
            </w:pPr>
            <w:r>
              <w:rPr>
                <w:b w:val="0"/>
                <w:sz w:val="24"/>
                <w:szCs w:val="24"/>
              </w:rPr>
              <w:t xml:space="preserve">Дополнительные расходы, относимые на стоимость оборудования</w:t>
            </w:r>
            <w:r>
              <w:rPr>
                <w:b w:val="0"/>
                <w:sz w:val="24"/>
                <w:szCs w:val="24"/>
              </w:rPr>
            </w:r>
            <w:r>
              <w:rPr>
                <w:b w:val="0"/>
                <w:sz w:val="24"/>
                <w:szCs w:val="24"/>
              </w:rPr>
            </w:r>
          </w:p>
        </w:tc>
        <w:tc>
          <w:tcPr>
            <w:tcW w:w="6804" w:type="dxa"/>
            <w:textDirection w:val="lrTb"/>
            <w:noWrap w:val="false"/>
          </w:tcPr>
          <w:p>
            <w:pPr>
              <w:pStyle w:val="1462"/>
              <w:jc w:val="both"/>
              <w:widowControl w:val="off"/>
              <w:rPr>
                <w:b w:val="0"/>
                <w:sz w:val="24"/>
                <w:szCs w:val="24"/>
              </w:rPr>
            </w:pPr>
            <w:r>
              <w:rPr>
                <w:b w:val="0"/>
                <w:sz w:val="24"/>
                <w:szCs w:val="24"/>
              </w:rPr>
              <w:t xml:space="preserve">Транспортные расходы; заготовительно-складские расходы; стоимость тары, упаковк</w:t>
            </w:r>
            <w:r>
              <w:rPr>
                <w:b w:val="0"/>
                <w:sz w:val="24"/>
                <w:szCs w:val="24"/>
              </w:rPr>
              <w:t xml:space="preserve">и и реквизита для электрооборудования; расходы на комплектацию; стоимость запасных частей, расходы на приобретение специальной оснастки, необходимой для монтажа и первоначального оснащения технологического процесса в период эксплуатации, не входящие в комп</w:t>
            </w:r>
            <w:r>
              <w:rPr>
                <w:b w:val="0"/>
                <w:sz w:val="24"/>
                <w:szCs w:val="24"/>
              </w:rPr>
              <w:t xml:space="preserve">лектную поставку</w:t>
            </w:r>
            <w:r>
              <w:rPr>
                <w:b w:val="0"/>
                <w:sz w:val="24"/>
                <w:szCs w:val="24"/>
              </w:rPr>
            </w:r>
            <w:r>
              <w:rPr>
                <w:b w:val="0"/>
                <w:sz w:val="24"/>
                <w:szCs w:val="24"/>
              </w:rPr>
            </w:r>
          </w:p>
        </w:tc>
      </w:tr>
    </w:tbl>
    <w:p>
      <w:pPr>
        <w:pStyle w:val="1462"/>
        <w:ind w:left="708" w:hanging="708"/>
        <w:jc w:val="both"/>
        <w:widowControl w:val="off"/>
        <w:rPr>
          <w:b w:val="0"/>
          <w:sz w:val="24"/>
          <w:szCs w:val="24"/>
        </w:rPr>
      </w:pPr>
      <w:r>
        <w:rPr>
          <w:b w:val="0"/>
          <w:sz w:val="24"/>
          <w:szCs w:val="24"/>
        </w:rPr>
      </w:r>
      <w:r>
        <w:rPr>
          <w:b w:val="0"/>
          <w:sz w:val="24"/>
          <w:szCs w:val="24"/>
        </w:rPr>
      </w:r>
      <w:r>
        <w:rPr>
          <w:b w:val="0"/>
          <w:sz w:val="24"/>
          <w:szCs w:val="24"/>
        </w:rPr>
      </w:r>
    </w:p>
    <w:p>
      <w:pPr>
        <w:pStyle w:val="1462"/>
        <w:numPr>
          <w:ilvl w:val="0"/>
          <w:numId w:val="24"/>
        </w:numPr>
        <w:ind w:left="0" w:firstLine="702"/>
        <w:jc w:val="both"/>
        <w:widowControl w:val="off"/>
        <w:tabs>
          <w:tab w:val="left" w:pos="851" w:leader="none"/>
          <w:tab w:val="left" w:pos="1134" w:leader="none"/>
        </w:tabs>
        <w:rPr>
          <w:b w:val="0"/>
          <w:sz w:val="24"/>
          <w:szCs w:val="24"/>
        </w:rPr>
      </w:pPr>
      <w:r>
        <w:rPr>
          <w:b w:val="0"/>
          <w:sz w:val="24"/>
          <w:szCs w:val="24"/>
        </w:rPr>
        <w:t xml:space="preserve">Порядок формирования стоимости поставляемого на Объект</w:t>
      </w:r>
      <w:r>
        <w:rPr>
          <w:b w:val="0"/>
          <w:sz w:val="24"/>
          <w:szCs w:val="24"/>
        </w:rPr>
        <w:br/>
        <w:t xml:space="preserve">оборудования (далее - Порядок) устанавливает основные критерии определения стоимости </w:t>
      </w:r>
      <w:r>
        <w:rPr>
          <w:b w:val="0"/>
          <w:sz w:val="24"/>
          <w:szCs w:val="24"/>
        </w:rPr>
        <w:t xml:space="preserve">поставляемого на Объект импортного и отечественного оборудования, в случае если:</w:t>
      </w:r>
      <w:r>
        <w:rPr>
          <w:b w:val="0"/>
          <w:sz w:val="24"/>
          <w:szCs w:val="24"/>
        </w:rPr>
      </w:r>
      <w:r>
        <w:rPr>
          <w:b w:val="0"/>
          <w:sz w:val="24"/>
          <w:szCs w:val="24"/>
        </w:rPr>
      </w:r>
    </w:p>
    <w:p>
      <w:pPr>
        <w:pStyle w:val="1462"/>
        <w:ind w:firstLine="709"/>
        <w:jc w:val="both"/>
        <w:widowControl w:val="off"/>
        <w:tabs>
          <w:tab w:val="left" w:pos="851" w:leader="none"/>
          <w:tab w:val="left" w:pos="1134" w:leader="none"/>
        </w:tabs>
        <w:rPr>
          <w:b w:val="0"/>
          <w:sz w:val="24"/>
          <w:szCs w:val="24"/>
        </w:rPr>
      </w:pPr>
      <w:r>
        <w:rPr>
          <w:b w:val="0"/>
          <w:sz w:val="24"/>
          <w:szCs w:val="24"/>
        </w:rPr>
        <w:t xml:space="preserve">а)</w:t>
      </w:r>
      <w:r>
        <w:rPr>
          <w:b w:val="0"/>
          <w:sz w:val="24"/>
          <w:szCs w:val="24"/>
        </w:rPr>
        <w:tab/>
      </w:r>
      <w:r>
        <w:rPr>
          <w:b w:val="0"/>
          <w:sz w:val="24"/>
          <w:szCs w:val="24"/>
        </w:rPr>
        <w:t xml:space="preserve">Подрядчик является непосредственным импортером оборудования на территорию Российской Федерации (Таможенного союза) от производителя оборудования или его официального представителя/дилера;</w:t>
      </w:r>
      <w:r>
        <w:rPr>
          <w:b w:val="0"/>
          <w:sz w:val="24"/>
          <w:szCs w:val="24"/>
        </w:rPr>
      </w:r>
      <w:r>
        <w:rPr>
          <w:b w:val="0"/>
          <w:sz w:val="24"/>
          <w:szCs w:val="24"/>
        </w:rPr>
      </w:r>
    </w:p>
    <w:p>
      <w:pPr>
        <w:pStyle w:val="1462"/>
        <w:ind w:firstLine="709"/>
        <w:jc w:val="both"/>
        <w:widowControl w:val="off"/>
        <w:tabs>
          <w:tab w:val="left" w:pos="851" w:leader="none"/>
          <w:tab w:val="left" w:pos="1134" w:leader="none"/>
        </w:tabs>
        <w:rPr>
          <w:b w:val="0"/>
          <w:sz w:val="24"/>
          <w:szCs w:val="24"/>
        </w:rPr>
      </w:pPr>
      <w:r>
        <w:rPr>
          <w:b w:val="0"/>
          <w:sz w:val="24"/>
          <w:szCs w:val="24"/>
        </w:rPr>
        <w:t xml:space="preserve">б)</w:t>
      </w:r>
      <w:r>
        <w:rPr>
          <w:b w:val="0"/>
          <w:sz w:val="24"/>
          <w:szCs w:val="24"/>
        </w:rPr>
        <w:tab/>
        <w:t xml:space="preserve">Подрядчик приобретает импортное оборудование на территории Россий</w:t>
      </w:r>
      <w:r>
        <w:rPr>
          <w:b w:val="0"/>
          <w:sz w:val="24"/>
          <w:szCs w:val="24"/>
        </w:rPr>
        <w:t xml:space="preserve">ской Федерации (Таможенного союза) у официального представителя/дилера;</w:t>
      </w:r>
      <w:r>
        <w:rPr>
          <w:b w:val="0"/>
          <w:sz w:val="24"/>
          <w:szCs w:val="24"/>
        </w:rPr>
      </w:r>
      <w:r>
        <w:rPr>
          <w:b w:val="0"/>
          <w:sz w:val="24"/>
          <w:szCs w:val="24"/>
        </w:rPr>
      </w:r>
    </w:p>
    <w:p>
      <w:pPr>
        <w:pStyle w:val="1462"/>
        <w:ind w:firstLine="709"/>
        <w:jc w:val="both"/>
        <w:widowControl w:val="off"/>
        <w:tabs>
          <w:tab w:val="left" w:pos="851" w:leader="none"/>
          <w:tab w:val="left" w:pos="1134" w:leader="none"/>
        </w:tabs>
        <w:rPr>
          <w:b w:val="0"/>
          <w:sz w:val="24"/>
          <w:szCs w:val="24"/>
        </w:rPr>
      </w:pPr>
      <w:r>
        <w:rPr>
          <w:b w:val="0"/>
          <w:sz w:val="24"/>
          <w:szCs w:val="24"/>
        </w:rPr>
        <w:t xml:space="preserve">в)</w:t>
      </w:r>
      <w:r>
        <w:rPr>
          <w:b w:val="0"/>
          <w:sz w:val="24"/>
          <w:szCs w:val="24"/>
        </w:rPr>
        <w:tab/>
        <w:t xml:space="preserve">Подрядчик приобретает импортное оборудование у поставщика, не являющегося официальным представителем/дилером;</w:t>
      </w:r>
      <w:r>
        <w:rPr>
          <w:b w:val="0"/>
          <w:sz w:val="24"/>
          <w:szCs w:val="24"/>
        </w:rPr>
      </w:r>
      <w:r>
        <w:rPr>
          <w:b w:val="0"/>
          <w:sz w:val="24"/>
          <w:szCs w:val="24"/>
        </w:rPr>
      </w:r>
    </w:p>
    <w:p>
      <w:pPr>
        <w:pStyle w:val="1462"/>
        <w:ind w:firstLine="709"/>
        <w:jc w:val="both"/>
        <w:widowControl w:val="off"/>
        <w:tabs>
          <w:tab w:val="left" w:pos="851" w:leader="none"/>
          <w:tab w:val="left" w:pos="1134" w:leader="none"/>
        </w:tabs>
        <w:rPr>
          <w:b w:val="0"/>
          <w:sz w:val="24"/>
          <w:szCs w:val="24"/>
        </w:rPr>
      </w:pPr>
      <w:r>
        <w:rPr>
          <w:b w:val="0"/>
          <w:sz w:val="24"/>
          <w:szCs w:val="24"/>
        </w:rPr>
        <w:t xml:space="preserve">г)</w:t>
      </w:r>
      <w:r>
        <w:rPr>
          <w:b w:val="0"/>
          <w:sz w:val="24"/>
          <w:szCs w:val="24"/>
        </w:rPr>
        <w:tab/>
        <w:t xml:space="preserve">Подрядчик приобретает отечественное оборудование у производителя;</w:t>
      </w:r>
      <w:r>
        <w:rPr>
          <w:b w:val="0"/>
          <w:sz w:val="24"/>
          <w:szCs w:val="24"/>
        </w:rPr>
      </w:r>
      <w:r>
        <w:rPr>
          <w:b w:val="0"/>
          <w:sz w:val="24"/>
          <w:szCs w:val="24"/>
        </w:rPr>
      </w:r>
    </w:p>
    <w:p>
      <w:pPr>
        <w:pStyle w:val="1462"/>
        <w:ind w:firstLine="709"/>
        <w:jc w:val="both"/>
        <w:widowControl w:val="off"/>
        <w:tabs>
          <w:tab w:val="left" w:pos="851" w:leader="none"/>
          <w:tab w:val="left" w:pos="1134" w:leader="none"/>
        </w:tabs>
        <w:rPr>
          <w:b w:val="0"/>
          <w:sz w:val="24"/>
          <w:szCs w:val="24"/>
        </w:rPr>
      </w:pPr>
      <w:r>
        <w:rPr>
          <w:b w:val="0"/>
          <w:sz w:val="24"/>
          <w:szCs w:val="24"/>
        </w:rPr>
        <w:t xml:space="preserve">д)</w:t>
      </w:r>
      <w:r>
        <w:rPr>
          <w:b w:val="0"/>
          <w:sz w:val="24"/>
          <w:szCs w:val="24"/>
        </w:rPr>
        <w:tab/>
        <w:t xml:space="preserve">Подрядчик приобретает отечественное оборудование у официального представителя/дилера;</w:t>
      </w:r>
      <w:r>
        <w:rPr>
          <w:b w:val="0"/>
          <w:sz w:val="24"/>
          <w:szCs w:val="24"/>
        </w:rPr>
      </w:r>
      <w:r>
        <w:rPr>
          <w:b w:val="0"/>
          <w:sz w:val="24"/>
          <w:szCs w:val="24"/>
        </w:rPr>
      </w:r>
    </w:p>
    <w:p>
      <w:pPr>
        <w:pStyle w:val="1462"/>
        <w:ind w:firstLine="709"/>
        <w:jc w:val="both"/>
        <w:widowControl w:val="off"/>
        <w:tabs>
          <w:tab w:val="left" w:pos="851" w:leader="none"/>
          <w:tab w:val="left" w:pos="1134" w:leader="none"/>
        </w:tabs>
        <w:rPr>
          <w:b w:val="0"/>
          <w:sz w:val="24"/>
          <w:szCs w:val="24"/>
        </w:rPr>
      </w:pPr>
      <w:r>
        <w:rPr>
          <w:b w:val="0"/>
          <w:sz w:val="24"/>
          <w:szCs w:val="24"/>
        </w:rPr>
        <w:t xml:space="preserve">е)</w:t>
      </w:r>
      <w:r>
        <w:rPr>
          <w:b w:val="0"/>
          <w:sz w:val="24"/>
          <w:szCs w:val="24"/>
        </w:rPr>
        <w:tab/>
        <w:t xml:space="preserve">Подрядчик приобретает отечественное оборудование у поставщика, не являющегося официальным представителем/дилером.</w:t>
      </w:r>
      <w:r>
        <w:rPr>
          <w:b w:val="0"/>
          <w:sz w:val="24"/>
          <w:szCs w:val="24"/>
        </w:rPr>
      </w:r>
      <w:r>
        <w:rPr>
          <w:b w:val="0"/>
          <w:sz w:val="24"/>
          <w:szCs w:val="24"/>
        </w:rPr>
      </w:r>
    </w:p>
    <w:p>
      <w:pPr>
        <w:pStyle w:val="1462"/>
        <w:ind w:firstLine="702"/>
        <w:jc w:val="both"/>
        <w:widowControl w:val="off"/>
        <w:tabs>
          <w:tab w:val="left" w:pos="851" w:leader="none"/>
          <w:tab w:val="left" w:pos="1134" w:leader="none"/>
        </w:tabs>
        <w:rPr>
          <w:b w:val="0"/>
          <w:sz w:val="24"/>
          <w:szCs w:val="24"/>
        </w:rPr>
      </w:pPr>
      <w:r>
        <w:rPr>
          <w:b w:val="0"/>
          <w:sz w:val="24"/>
          <w:szCs w:val="24"/>
        </w:rPr>
        <w:t xml:space="preserve">Официальное представительство/</w:t>
      </w:r>
      <w:r>
        <w:rPr>
          <w:b w:val="0"/>
          <w:sz w:val="24"/>
          <w:szCs w:val="24"/>
        </w:rPr>
        <w:t xml:space="preserve">дилерство</w:t>
      </w:r>
      <w:r>
        <w:rPr>
          <w:b w:val="0"/>
          <w:sz w:val="24"/>
          <w:szCs w:val="24"/>
        </w:rPr>
        <w:t xml:space="preserve"> подтверждает</w:t>
      </w:r>
      <w:r>
        <w:rPr>
          <w:b w:val="0"/>
          <w:sz w:val="24"/>
          <w:szCs w:val="24"/>
        </w:rPr>
        <w:t xml:space="preserve">ся сертификатом или официальным письмом завода-изготовителя.</w:t>
      </w:r>
      <w:r>
        <w:rPr>
          <w:b w:val="0"/>
          <w:sz w:val="24"/>
          <w:szCs w:val="24"/>
        </w:rPr>
      </w:r>
      <w:r>
        <w:rPr>
          <w:b w:val="0"/>
          <w:sz w:val="24"/>
          <w:szCs w:val="24"/>
        </w:rPr>
      </w:r>
    </w:p>
    <w:p>
      <w:pPr>
        <w:pStyle w:val="1462"/>
        <w:numPr>
          <w:ilvl w:val="0"/>
          <w:numId w:val="24"/>
        </w:numPr>
        <w:ind w:left="0" w:firstLine="702"/>
        <w:jc w:val="both"/>
        <w:widowControl w:val="off"/>
        <w:tabs>
          <w:tab w:val="left" w:pos="851" w:leader="none"/>
          <w:tab w:val="left" w:pos="1134" w:leader="none"/>
        </w:tabs>
        <w:rPr>
          <w:b w:val="0"/>
          <w:sz w:val="24"/>
          <w:szCs w:val="24"/>
        </w:rPr>
      </w:pPr>
      <w:r>
        <w:rPr>
          <w:b w:val="0"/>
          <w:sz w:val="24"/>
          <w:szCs w:val="24"/>
        </w:rPr>
        <w:t xml:space="preserve">Стоимость оборудования импортного или отечественного производства определяется по цене доставки на Объект.</w:t>
      </w:r>
      <w:r>
        <w:rPr>
          <w:b w:val="0"/>
          <w:sz w:val="24"/>
          <w:szCs w:val="24"/>
        </w:rPr>
      </w:r>
      <w:r>
        <w:rPr>
          <w:b w:val="0"/>
          <w:sz w:val="24"/>
          <w:szCs w:val="24"/>
        </w:rPr>
      </w:r>
    </w:p>
    <w:p>
      <w:pPr>
        <w:pStyle w:val="1462"/>
        <w:ind w:firstLine="702"/>
        <w:jc w:val="both"/>
        <w:rPr>
          <w:b w:val="0"/>
          <w:sz w:val="24"/>
          <w:szCs w:val="24"/>
        </w:rPr>
      </w:pPr>
      <w:r>
        <w:rPr>
          <w:b w:val="0"/>
          <w:sz w:val="24"/>
          <w:szCs w:val="24"/>
        </w:rPr>
        <w:t xml:space="preserve">Указанная цена складывается из цены, по которой оборудование приобретено у производителя</w:t>
      </w:r>
      <w:r>
        <w:rPr>
          <w:b w:val="0"/>
          <w:sz w:val="24"/>
          <w:szCs w:val="24"/>
        </w:rPr>
        <w:t xml:space="preserve"> или его официального представителя/дилера, у поставщика, не являющегося официальным представителем/дилером, включая расходы на проведение шеф-монтажа оборудования, расходы на приобретение специальной оснастки, необходимой для монтажа и первоначального осн</w:t>
      </w:r>
      <w:r>
        <w:rPr>
          <w:b w:val="0"/>
          <w:sz w:val="24"/>
          <w:szCs w:val="24"/>
        </w:rPr>
        <w:t xml:space="preserve">ащения технологического процесса в период эксплуатации, стоимость тары, упаковки и реквизита, стоимость запасных частей, входящих в его комплектную поставку. </w:t>
      </w:r>
      <w:r>
        <w:rPr>
          <w:b w:val="0"/>
          <w:sz w:val="24"/>
          <w:szCs w:val="24"/>
        </w:rPr>
      </w:r>
      <w:r>
        <w:rPr>
          <w:b w:val="0"/>
          <w:sz w:val="24"/>
          <w:szCs w:val="24"/>
        </w:rPr>
      </w:r>
    </w:p>
    <w:p>
      <w:pPr>
        <w:pStyle w:val="1462"/>
        <w:ind w:firstLine="567"/>
        <w:jc w:val="both"/>
        <w:rPr>
          <w:b w:val="0"/>
          <w:sz w:val="24"/>
          <w:szCs w:val="24"/>
        </w:rPr>
      </w:pPr>
      <w:r>
        <w:rPr>
          <w:b w:val="0"/>
          <w:sz w:val="24"/>
          <w:szCs w:val="24"/>
        </w:rPr>
        <w:t xml:space="preserve">Порядок</w:t>
      </w:r>
      <w:r>
        <w:rPr>
          <w:b w:val="0"/>
          <w:sz w:val="24"/>
          <w:szCs w:val="24"/>
        </w:rPr>
        <w:t xml:space="preserve"> раскрытия информации о составляющих цены импортного или отечественного оборудования устанавливается в Договоре. Дополнительно учитываются следующие расходы, относимые на стоимость оборудования  в размере, не превышающем нормы, установленные Методикой 421/</w:t>
      </w:r>
      <w:r>
        <w:rPr>
          <w:b w:val="0"/>
          <w:sz w:val="24"/>
          <w:szCs w:val="24"/>
        </w:rPr>
        <w:t xml:space="preserve">пр</w:t>
      </w:r>
      <w:r>
        <w:rPr>
          <w:b w:val="0"/>
          <w:sz w:val="24"/>
          <w:szCs w:val="24"/>
        </w:rPr>
        <w:t xml:space="preserve">:</w:t>
      </w:r>
      <w:r>
        <w:rPr>
          <w:b w:val="0"/>
          <w:sz w:val="24"/>
          <w:szCs w:val="24"/>
        </w:rPr>
      </w:r>
      <w:r>
        <w:rPr>
          <w:b w:val="0"/>
          <w:sz w:val="24"/>
          <w:szCs w:val="24"/>
        </w:rPr>
      </w:r>
    </w:p>
    <w:p>
      <w:pPr>
        <w:pStyle w:val="1462"/>
        <w:ind w:firstLine="567"/>
        <w:jc w:val="both"/>
        <w:rPr>
          <w:b w:val="0"/>
          <w:sz w:val="24"/>
          <w:szCs w:val="24"/>
        </w:rPr>
      </w:pPr>
      <w:r>
        <w:rPr>
          <w:b w:val="0"/>
          <w:sz w:val="24"/>
          <w:szCs w:val="24"/>
        </w:rPr>
        <w:t xml:space="preserve">- транспортные расходы в размере до 3% от стоимости оборудования;</w:t>
      </w:r>
      <w:r>
        <w:rPr>
          <w:b w:val="0"/>
          <w:sz w:val="24"/>
          <w:szCs w:val="24"/>
        </w:rPr>
      </w:r>
      <w:r>
        <w:rPr>
          <w:b w:val="0"/>
          <w:sz w:val="24"/>
          <w:szCs w:val="24"/>
        </w:rPr>
      </w:r>
    </w:p>
    <w:p>
      <w:pPr>
        <w:pStyle w:val="1462"/>
        <w:ind w:firstLine="567"/>
        <w:jc w:val="both"/>
        <w:rPr>
          <w:b w:val="0"/>
          <w:sz w:val="24"/>
          <w:szCs w:val="24"/>
        </w:rPr>
      </w:pPr>
      <w:r>
        <w:rPr>
          <w:b w:val="0"/>
          <w:sz w:val="24"/>
          <w:szCs w:val="24"/>
        </w:rPr>
        <w:t xml:space="preserve">- заготовительно-складские расходы в размере до 1,2 % от стоимости оборудования;</w:t>
      </w:r>
      <w:r>
        <w:rPr>
          <w:b w:val="0"/>
          <w:sz w:val="24"/>
          <w:szCs w:val="24"/>
        </w:rPr>
      </w:r>
      <w:r>
        <w:rPr>
          <w:b w:val="0"/>
          <w:sz w:val="24"/>
          <w:szCs w:val="24"/>
        </w:rPr>
      </w:r>
    </w:p>
    <w:p>
      <w:pPr>
        <w:pStyle w:val="1462"/>
        <w:ind w:firstLine="567"/>
        <w:jc w:val="both"/>
        <w:rPr>
          <w:b w:val="0"/>
          <w:sz w:val="24"/>
          <w:szCs w:val="24"/>
        </w:rPr>
      </w:pPr>
      <w:r>
        <w:rPr>
          <w:b w:val="0"/>
          <w:sz w:val="24"/>
          <w:szCs w:val="24"/>
        </w:rPr>
        <w:t xml:space="preserve">- расходы на комплектацию в размере 0,5-1% от стоимости оборудования.</w:t>
      </w:r>
      <w:r>
        <w:rPr>
          <w:b w:val="0"/>
          <w:sz w:val="24"/>
          <w:szCs w:val="24"/>
        </w:rPr>
      </w:r>
      <w:r>
        <w:rPr>
          <w:b w:val="0"/>
          <w:sz w:val="24"/>
          <w:szCs w:val="24"/>
        </w:rPr>
      </w:r>
    </w:p>
    <w:p>
      <w:pPr>
        <w:pStyle w:val="1462"/>
        <w:ind w:firstLine="567"/>
        <w:jc w:val="both"/>
        <w:rPr>
          <w:b w:val="0"/>
          <w:sz w:val="24"/>
          <w:szCs w:val="24"/>
        </w:rPr>
      </w:pPr>
      <w:r>
        <w:rPr>
          <w:b w:val="0"/>
          <w:sz w:val="24"/>
          <w:szCs w:val="24"/>
        </w:rPr>
        <w:t xml:space="preserve">Расходы на приобретение специальной оснастки, необходимой для монтажа и первоначального оснащения технологического процесса в период эксплуатации, и стоимость запасных частей, не входящих в комплектную поставку, определяются по фактическим затратам на осно</w:t>
      </w:r>
      <w:r>
        <w:rPr>
          <w:b w:val="0"/>
          <w:sz w:val="24"/>
          <w:szCs w:val="24"/>
        </w:rPr>
        <w:t xml:space="preserve">вании соответствующих договоров поставки. При этом,  стоимость оборудования не должна превышать:</w:t>
      </w:r>
      <w:r>
        <w:rPr>
          <w:b w:val="0"/>
          <w:sz w:val="24"/>
          <w:szCs w:val="24"/>
        </w:rPr>
      </w:r>
      <w:r>
        <w:rPr>
          <w:b w:val="0"/>
          <w:sz w:val="24"/>
          <w:szCs w:val="24"/>
        </w:rPr>
      </w:r>
    </w:p>
    <w:p>
      <w:pPr>
        <w:pStyle w:val="1462"/>
        <w:ind w:firstLine="567"/>
        <w:jc w:val="both"/>
        <w:rPr>
          <w:b w:val="0"/>
          <w:sz w:val="24"/>
          <w:szCs w:val="24"/>
        </w:rPr>
      </w:pPr>
      <w:r>
        <w:rPr>
          <w:b w:val="0"/>
          <w:sz w:val="24"/>
          <w:szCs w:val="24"/>
        </w:rPr>
        <w:t xml:space="preserve">- стоимость, указанную в спецификации оборудования, представленную в составе заявки при проведении соответствующей закупочной процедуры по определению Подрядчи</w:t>
      </w:r>
      <w:r>
        <w:rPr>
          <w:b w:val="0"/>
          <w:sz w:val="24"/>
          <w:szCs w:val="24"/>
        </w:rPr>
        <w:t xml:space="preserve">ка;</w:t>
      </w:r>
      <w:r>
        <w:rPr>
          <w:b w:val="0"/>
          <w:sz w:val="24"/>
          <w:szCs w:val="24"/>
        </w:rPr>
      </w:r>
      <w:r>
        <w:rPr>
          <w:b w:val="0"/>
          <w:sz w:val="24"/>
          <w:szCs w:val="24"/>
        </w:rPr>
      </w:r>
    </w:p>
    <w:p>
      <w:pPr>
        <w:pStyle w:val="1462"/>
        <w:ind w:firstLine="567"/>
        <w:jc w:val="both"/>
        <w:rPr>
          <w:b w:val="0"/>
          <w:sz w:val="24"/>
          <w:szCs w:val="24"/>
        </w:rPr>
      </w:pPr>
      <w:r>
        <w:rPr>
          <w:b w:val="0"/>
          <w:sz w:val="24"/>
          <w:szCs w:val="24"/>
        </w:rPr>
        <w:t xml:space="preserve">- среднюю стоимость аналогичного оборудования по базе данных Корпоративной системы управления материально-техническим обеспечением (далее - КСУ МТО) ОАО «ЦИУС ЕЭС», с учетом индексов изменения сметной стоимости оборудования, публикуемых и рекомендуемых</w:t>
      </w:r>
      <w:r>
        <w:rPr>
          <w:b w:val="0"/>
          <w:sz w:val="24"/>
          <w:szCs w:val="24"/>
        </w:rPr>
        <w:t xml:space="preserve"> Минстроем России.</w:t>
      </w:r>
      <w:r>
        <w:rPr>
          <w:b w:val="0"/>
          <w:sz w:val="24"/>
          <w:szCs w:val="24"/>
        </w:rPr>
      </w:r>
      <w:r>
        <w:rPr>
          <w:b w:val="0"/>
          <w:sz w:val="24"/>
          <w:szCs w:val="24"/>
        </w:rPr>
      </w:r>
    </w:p>
    <w:p>
      <w:pPr>
        <w:pStyle w:val="1462"/>
        <w:ind w:firstLine="567"/>
        <w:jc w:val="both"/>
        <w:rPr>
          <w:b w:val="0"/>
          <w:sz w:val="24"/>
          <w:szCs w:val="24"/>
        </w:rPr>
      </w:pPr>
      <w:r>
        <w:rPr>
          <w:b w:val="0"/>
          <w:sz w:val="24"/>
          <w:szCs w:val="24"/>
        </w:rPr>
        <w:t xml:space="preserve">2.1.</w:t>
      </w:r>
      <w:r>
        <w:rPr>
          <w:b w:val="0"/>
          <w:sz w:val="24"/>
          <w:szCs w:val="24"/>
        </w:rPr>
        <w:tab/>
        <w:t xml:space="preserve">В случае, если Подрядчик является непосредственным импортером оборудования на территорию Российской Федерации (Таможенного союза) от производителя или его официального представителя/дилера, стоимость, указанная в ТД, является основа</w:t>
      </w:r>
      <w:r>
        <w:rPr>
          <w:b w:val="0"/>
          <w:sz w:val="24"/>
          <w:szCs w:val="24"/>
        </w:rPr>
        <w:t xml:space="preserve">нием для определения фактической стоимости поставляемого на Объект.</w:t>
      </w:r>
      <w:r>
        <w:rPr>
          <w:b w:val="0"/>
          <w:sz w:val="24"/>
          <w:szCs w:val="24"/>
        </w:rPr>
      </w:r>
      <w:r>
        <w:rPr>
          <w:b w:val="0"/>
          <w:sz w:val="24"/>
          <w:szCs w:val="24"/>
        </w:rPr>
      </w:r>
    </w:p>
    <w:p>
      <w:pPr>
        <w:pStyle w:val="1462"/>
        <w:ind w:firstLine="702"/>
        <w:jc w:val="both"/>
        <w:rPr>
          <w:b w:val="0"/>
          <w:sz w:val="24"/>
          <w:szCs w:val="24"/>
        </w:rPr>
      </w:pPr>
      <w:r>
        <w:rPr>
          <w:b w:val="0"/>
          <w:sz w:val="24"/>
          <w:szCs w:val="24"/>
        </w:rPr>
        <w:t xml:space="preserve">При этом фактическая стоимость оборудования не должна превышать стоимость, указанную в ТД в рублях (если цена подвергалась корректировке - откорректированная стоимость) с учетом всех тамож</w:t>
      </w:r>
      <w:r>
        <w:rPr>
          <w:b w:val="0"/>
          <w:sz w:val="24"/>
          <w:szCs w:val="24"/>
        </w:rPr>
        <w:t xml:space="preserve">енных пошлин, сборов и налогов, умноженную на коэффициент не более 1,15 (увеличенную не более чем на 15%), и увеличенную на размер расходов согласно пункту 2 настоящего Порядка:</w:t>
      </w:r>
      <w:r>
        <w:rPr>
          <w:b w:val="0"/>
          <w:sz w:val="24"/>
          <w:szCs w:val="24"/>
        </w:rPr>
      </w:r>
      <w:r>
        <w:rPr>
          <w:b w:val="0"/>
          <w:sz w:val="24"/>
          <w:szCs w:val="24"/>
        </w:rPr>
      </w:r>
    </w:p>
    <w:p>
      <w:pPr>
        <w:pStyle w:val="1462"/>
        <w:ind w:left="708" w:hanging="708"/>
        <w:jc w:val="both"/>
        <w:rPr>
          <w:b w:val="0"/>
          <w:sz w:val="24"/>
          <w:szCs w:val="24"/>
        </w:rPr>
      </w:pPr>
      <w:r>
        <w:rPr>
          <w:b w:val="0"/>
          <w:sz w:val="24"/>
          <w:szCs w:val="24"/>
        </w:rPr>
      </w:r>
      <w:r>
        <w:rPr>
          <w:b w:val="0"/>
          <w:sz w:val="24"/>
          <w:szCs w:val="24"/>
        </w:rPr>
      </w:r>
      <w:r>
        <w:rPr>
          <w:b w:val="0"/>
          <w:sz w:val="24"/>
          <w:szCs w:val="24"/>
        </w:rPr>
      </w:r>
    </w:p>
    <w:tbl>
      <w:tblPr>
        <w:tblpPr w:horzAnchor="margin" w:tblpXSpec="right" w:vertAnchor="text" w:tblpY="-51" w:leftFromText="180" w:topFromText="0" w:rightFromText="180" w:bottomFromText="0"/>
        <w:tblW w:w="0" w:type="auto"/>
        <w:tblLayout w:type="fixed"/>
        <w:tblLook w:val="04A0" w:firstRow="1" w:lastRow="0" w:firstColumn="1" w:lastColumn="0" w:noHBand="0" w:noVBand="1"/>
      </w:tblPr>
      <w:tblGrid>
        <w:gridCol w:w="1809"/>
        <w:gridCol w:w="284"/>
        <w:gridCol w:w="2126"/>
        <w:gridCol w:w="284"/>
        <w:gridCol w:w="3646"/>
      </w:tblGrid>
      <w:tr>
        <w:tblPrEx/>
        <w:trPr/>
        <w:tc>
          <w:tcPr>
            <w:tcW w:w="1809" w:type="dxa"/>
            <w:vAlign w:val="center"/>
            <w:textDirection w:val="lrTb"/>
            <w:noWrap w:val="false"/>
          </w:tcPr>
          <w:p>
            <w:pPr>
              <w:pStyle w:val="1462"/>
              <w:jc w:val="both"/>
              <w:rPr>
                <w:b w:val="0"/>
                <w:i/>
                <w:sz w:val="24"/>
                <w:szCs w:val="24"/>
              </w:rPr>
            </w:pPr>
            <w:r>
              <w:rPr>
                <w:b w:val="0"/>
                <w:i/>
                <w:sz w:val="24"/>
                <w:szCs w:val="24"/>
              </w:rPr>
              <w:t xml:space="preserve">Стоимость фактическая</w:t>
            </w:r>
            <w:r>
              <w:rPr>
                <w:b w:val="0"/>
                <w:i/>
                <w:sz w:val="24"/>
                <w:szCs w:val="24"/>
              </w:rPr>
            </w:r>
            <w:r>
              <w:rPr>
                <w:b w:val="0"/>
                <w:i/>
                <w:sz w:val="24"/>
                <w:szCs w:val="24"/>
              </w:rPr>
            </w:r>
          </w:p>
        </w:tc>
        <w:tc>
          <w:tcPr>
            <w:tcW w:w="284" w:type="dxa"/>
            <w:vAlign w:val="center"/>
            <w:textDirection w:val="lrTb"/>
            <w:noWrap w:val="false"/>
          </w:tcPr>
          <w:p>
            <w:pPr>
              <w:pStyle w:val="1462"/>
              <w:ind w:left="708" w:hanging="708"/>
              <w:jc w:val="both"/>
              <w:rPr>
                <w:b w:val="0"/>
                <w:i/>
                <w:sz w:val="24"/>
                <w:szCs w:val="24"/>
              </w:rPr>
            </w:pPr>
            <w:r>
              <w:rPr>
                <w:b w:val="0"/>
                <w:i/>
                <w:sz w:val="24"/>
                <w:szCs w:val="24"/>
              </w:rPr>
              <w:t xml:space="preserve">=</w:t>
            </w:r>
            <w:r>
              <w:rPr>
                <w:b w:val="0"/>
                <w:i/>
                <w:sz w:val="24"/>
                <w:szCs w:val="24"/>
              </w:rPr>
            </w:r>
            <w:r>
              <w:rPr>
                <w:b w:val="0"/>
                <w:i/>
                <w:sz w:val="24"/>
                <w:szCs w:val="24"/>
              </w:rPr>
            </w:r>
          </w:p>
        </w:tc>
        <w:tc>
          <w:tcPr>
            <w:tcW w:w="2126" w:type="dxa"/>
            <w:vAlign w:val="center"/>
            <w:textDirection w:val="lrTb"/>
            <w:noWrap w:val="false"/>
          </w:tcPr>
          <w:p>
            <w:pPr>
              <w:pStyle w:val="1462"/>
              <w:ind w:left="708" w:hanging="708"/>
              <w:jc w:val="both"/>
              <w:rPr>
                <w:b w:val="0"/>
                <w:i/>
                <w:sz w:val="24"/>
                <w:szCs w:val="24"/>
              </w:rPr>
            </w:pPr>
            <w:r>
              <w:rPr>
                <w:b w:val="0"/>
                <w:i/>
                <w:sz w:val="24"/>
                <w:szCs w:val="24"/>
              </w:rPr>
              <w:t xml:space="preserve">(цена по ТД * 1,15)</w:t>
            </w:r>
            <w:r>
              <w:rPr>
                <w:b w:val="0"/>
                <w:i/>
                <w:sz w:val="24"/>
                <w:szCs w:val="24"/>
              </w:rPr>
            </w:r>
            <w:r>
              <w:rPr>
                <w:b w:val="0"/>
                <w:i/>
                <w:sz w:val="24"/>
                <w:szCs w:val="24"/>
              </w:rPr>
            </w:r>
          </w:p>
        </w:tc>
        <w:tc>
          <w:tcPr>
            <w:tcW w:w="284" w:type="dxa"/>
            <w:vAlign w:val="center"/>
            <w:textDirection w:val="lrTb"/>
            <w:noWrap w:val="false"/>
          </w:tcPr>
          <w:p>
            <w:pPr>
              <w:pStyle w:val="1462"/>
              <w:ind w:left="708" w:hanging="708"/>
              <w:jc w:val="both"/>
              <w:rPr>
                <w:b w:val="0"/>
                <w:i/>
                <w:sz w:val="24"/>
                <w:szCs w:val="24"/>
              </w:rPr>
            </w:pPr>
            <w:r>
              <w:rPr>
                <w:b w:val="0"/>
                <w:i/>
                <w:sz w:val="24"/>
                <w:szCs w:val="24"/>
              </w:rPr>
              <w:t xml:space="preserve">+</w:t>
            </w:r>
            <w:r>
              <w:rPr>
                <w:b w:val="0"/>
                <w:i/>
                <w:sz w:val="24"/>
                <w:szCs w:val="24"/>
              </w:rPr>
            </w:r>
            <w:r>
              <w:rPr>
                <w:b w:val="0"/>
                <w:i/>
                <w:sz w:val="24"/>
                <w:szCs w:val="24"/>
              </w:rPr>
            </w:r>
          </w:p>
        </w:tc>
        <w:tc>
          <w:tcPr>
            <w:tcW w:w="3646" w:type="dxa"/>
            <w:vAlign w:val="center"/>
            <w:textDirection w:val="lrTb"/>
            <w:noWrap w:val="false"/>
          </w:tcPr>
          <w:p>
            <w:pPr>
              <w:pStyle w:val="1462"/>
              <w:jc w:val="both"/>
              <w:rPr>
                <w:b w:val="0"/>
                <w:i/>
                <w:sz w:val="24"/>
                <w:szCs w:val="24"/>
              </w:rPr>
            </w:pPr>
            <w:r>
              <w:rPr>
                <w:b w:val="0"/>
                <w:i/>
                <w:sz w:val="24"/>
                <w:szCs w:val="24"/>
              </w:rPr>
              <w:t xml:space="preserve">Дополнительные расходы, относим</w:t>
            </w:r>
            <w:r>
              <w:rPr>
                <w:b w:val="0"/>
                <w:i/>
                <w:sz w:val="24"/>
                <w:szCs w:val="24"/>
              </w:rPr>
              <w:t xml:space="preserve">ые на стоимость оборудования</w:t>
            </w:r>
            <w:r>
              <w:rPr>
                <w:b w:val="0"/>
                <w:i/>
                <w:sz w:val="24"/>
                <w:szCs w:val="24"/>
              </w:rPr>
            </w:r>
            <w:r>
              <w:rPr>
                <w:b w:val="0"/>
                <w:i/>
                <w:sz w:val="24"/>
                <w:szCs w:val="24"/>
              </w:rPr>
            </w:r>
          </w:p>
        </w:tc>
      </w:tr>
    </w:tbl>
    <w:p>
      <w:pPr>
        <w:pStyle w:val="1462"/>
        <w:jc w:val="both"/>
        <w:widowControl w:val="off"/>
        <w:rPr>
          <w:b w:val="0"/>
          <w:sz w:val="24"/>
          <w:szCs w:val="24"/>
        </w:rPr>
      </w:pPr>
      <w:r>
        <w:rPr>
          <w:b w:val="0"/>
          <w:i/>
          <w:sz w:val="24"/>
          <w:szCs w:val="24"/>
        </w:rPr>
        <w:t xml:space="preserve">Формула</w:t>
      </w:r>
      <w:r>
        <w:rPr>
          <w:b w:val="0"/>
          <w:sz w:val="24"/>
          <w:szCs w:val="24"/>
        </w:rPr>
        <w:t xml:space="preserve"> № 1:</w:t>
      </w:r>
      <w:r>
        <w:rPr>
          <w:b w:val="0"/>
          <w:sz w:val="24"/>
          <w:szCs w:val="24"/>
        </w:rPr>
        <w:br/>
      </w:r>
      <w:r>
        <w:rPr>
          <w:b w:val="0"/>
          <w:sz w:val="24"/>
          <w:szCs w:val="24"/>
        </w:rPr>
      </w:r>
      <w:r>
        <w:rPr>
          <w:b w:val="0"/>
          <w:sz w:val="24"/>
          <w:szCs w:val="24"/>
        </w:rPr>
      </w:r>
    </w:p>
    <w:p>
      <w:pPr>
        <w:pStyle w:val="1462"/>
        <w:ind w:firstLine="702"/>
        <w:jc w:val="both"/>
        <w:rPr>
          <w:b w:val="0"/>
          <w:sz w:val="24"/>
          <w:szCs w:val="24"/>
        </w:rPr>
      </w:pPr>
      <w:r>
        <w:rPr>
          <w:b w:val="0"/>
          <w:sz w:val="24"/>
          <w:szCs w:val="24"/>
        </w:rPr>
        <w:t xml:space="preserve">Если в ТД таможенная стоимость указана на условии доставки</w:t>
      </w:r>
      <w:r>
        <w:rPr>
          <w:b w:val="0"/>
          <w:sz w:val="24"/>
          <w:szCs w:val="24"/>
        </w:rPr>
        <w:t xml:space="preserve"> оборудования на Объект, дополнительные расходы, относимые на стоимость оборудования и указанные в пункте 2 настоящего Порядка, не включаются в фактическую стоимость оборудования, за исключением заготовительно-складских расходов и расходов на комплектацию.</w:t>
      </w:r>
      <w:r>
        <w:rPr>
          <w:b w:val="0"/>
          <w:sz w:val="24"/>
          <w:szCs w:val="24"/>
        </w:rPr>
      </w:r>
      <w:r>
        <w:rPr>
          <w:b w:val="0"/>
          <w:sz w:val="24"/>
          <w:szCs w:val="24"/>
        </w:rPr>
      </w:r>
    </w:p>
    <w:p>
      <w:pPr>
        <w:pStyle w:val="1462"/>
        <w:numPr>
          <w:ilvl w:val="1"/>
          <w:numId w:val="24"/>
        </w:numPr>
        <w:ind w:left="0" w:firstLine="702"/>
        <w:jc w:val="both"/>
        <w:widowControl w:val="off"/>
        <w:rPr>
          <w:b w:val="0"/>
          <w:sz w:val="24"/>
          <w:szCs w:val="24"/>
        </w:rPr>
      </w:pPr>
      <w:r>
        <w:rPr>
          <w:b w:val="0"/>
          <w:sz w:val="24"/>
          <w:szCs w:val="24"/>
        </w:rPr>
        <w:t xml:space="preserve">В случае, если Подрядчик приобретает импортное оборудование на территории Российской Федерации (Таможенного союза) у официального представителя/дилера, стоимость, указанная в Договоре между Подрядчиком и официальным представителем/дилером, является основа</w:t>
      </w:r>
      <w:r>
        <w:rPr>
          <w:b w:val="0"/>
          <w:sz w:val="24"/>
          <w:szCs w:val="24"/>
        </w:rPr>
        <w:t xml:space="preserve">нием для определения фактической стоимости, поставляемого на Объект импортного оборудования.</w:t>
      </w:r>
      <w:r>
        <w:rPr>
          <w:b w:val="0"/>
          <w:sz w:val="24"/>
          <w:szCs w:val="24"/>
        </w:rPr>
      </w:r>
      <w:r>
        <w:rPr>
          <w:b w:val="0"/>
          <w:sz w:val="24"/>
          <w:szCs w:val="24"/>
        </w:rPr>
      </w:r>
    </w:p>
    <w:p>
      <w:pPr>
        <w:pStyle w:val="1462"/>
        <w:ind w:firstLine="702"/>
        <w:jc w:val="both"/>
        <w:rPr>
          <w:b w:val="0"/>
          <w:sz w:val="24"/>
          <w:szCs w:val="24"/>
        </w:rPr>
      </w:pPr>
      <w:r>
        <w:rPr>
          <w:b w:val="0"/>
          <w:sz w:val="24"/>
          <w:szCs w:val="24"/>
        </w:rPr>
        <w:t xml:space="preserve">При этом фактическая стоимость оборудования не должна превышать стоимость, указанную в договоре между Подрядчиком и официальным представителем/дилером в рублях, ум</w:t>
      </w:r>
      <w:r>
        <w:rPr>
          <w:b w:val="0"/>
          <w:sz w:val="24"/>
          <w:szCs w:val="24"/>
        </w:rPr>
        <w:t xml:space="preserve">ноженную на коэффициент не более 1,1 (увеличенную не более чем на 10%) и увеличенную на размер расходов согласно пункту 2 настоящего Порядка:</w:t>
      </w:r>
      <w:r>
        <w:rPr>
          <w:b w:val="0"/>
          <w:sz w:val="24"/>
          <w:szCs w:val="24"/>
        </w:rPr>
      </w:r>
      <w:r>
        <w:rPr>
          <w:b w:val="0"/>
          <w:sz w:val="24"/>
          <w:szCs w:val="24"/>
        </w:rPr>
      </w:r>
    </w:p>
    <w:tbl>
      <w:tblPr>
        <w:tblpPr w:horzAnchor="margin" w:tblpXSpec="right" w:vertAnchor="text" w:tblpY="110" w:leftFromText="180" w:topFromText="0" w:rightFromText="180" w:bottomFromText="0"/>
        <w:tblW w:w="0" w:type="auto"/>
        <w:tblLayout w:type="fixed"/>
        <w:tblLook w:val="04A0" w:firstRow="1" w:lastRow="0" w:firstColumn="1" w:lastColumn="0" w:noHBand="0" w:noVBand="1"/>
      </w:tblPr>
      <w:tblGrid>
        <w:gridCol w:w="1809"/>
        <w:gridCol w:w="284"/>
        <w:gridCol w:w="2551"/>
        <w:gridCol w:w="284"/>
        <w:gridCol w:w="3307"/>
      </w:tblGrid>
      <w:tr>
        <w:tblPrEx/>
        <w:trPr/>
        <w:tc>
          <w:tcPr>
            <w:tcW w:w="1809" w:type="dxa"/>
            <w:vAlign w:val="center"/>
            <w:textDirection w:val="lrTb"/>
            <w:noWrap w:val="false"/>
          </w:tcPr>
          <w:p>
            <w:pPr>
              <w:pStyle w:val="1462"/>
              <w:jc w:val="both"/>
              <w:rPr>
                <w:b w:val="0"/>
                <w:i/>
                <w:sz w:val="24"/>
                <w:szCs w:val="24"/>
              </w:rPr>
            </w:pPr>
            <w:r>
              <w:rPr>
                <w:b w:val="0"/>
                <w:i/>
                <w:sz w:val="24"/>
                <w:szCs w:val="24"/>
              </w:rPr>
              <w:t xml:space="preserve">Стоимость фактическая</w:t>
            </w:r>
            <w:r>
              <w:rPr>
                <w:b w:val="0"/>
                <w:i/>
                <w:sz w:val="24"/>
                <w:szCs w:val="24"/>
              </w:rPr>
            </w:r>
            <w:r>
              <w:rPr>
                <w:b w:val="0"/>
                <w:i/>
                <w:sz w:val="24"/>
                <w:szCs w:val="24"/>
              </w:rPr>
            </w:r>
          </w:p>
        </w:tc>
        <w:tc>
          <w:tcPr>
            <w:tcW w:w="284" w:type="dxa"/>
            <w:vAlign w:val="center"/>
            <w:textDirection w:val="lrTb"/>
            <w:noWrap w:val="false"/>
          </w:tcPr>
          <w:p>
            <w:pPr>
              <w:pStyle w:val="1462"/>
              <w:ind w:left="708" w:hanging="708"/>
              <w:jc w:val="both"/>
              <w:rPr>
                <w:b w:val="0"/>
                <w:i/>
                <w:sz w:val="24"/>
                <w:szCs w:val="24"/>
              </w:rPr>
            </w:pPr>
            <w:r>
              <w:rPr>
                <w:b w:val="0"/>
                <w:i/>
                <w:sz w:val="24"/>
                <w:szCs w:val="24"/>
              </w:rPr>
              <w:t xml:space="preserve">=</w:t>
            </w:r>
            <w:r>
              <w:rPr>
                <w:b w:val="0"/>
                <w:i/>
                <w:sz w:val="24"/>
                <w:szCs w:val="24"/>
              </w:rPr>
            </w:r>
            <w:r>
              <w:rPr>
                <w:b w:val="0"/>
                <w:i/>
                <w:sz w:val="24"/>
                <w:szCs w:val="24"/>
              </w:rPr>
            </w:r>
          </w:p>
        </w:tc>
        <w:tc>
          <w:tcPr>
            <w:tcW w:w="2551" w:type="dxa"/>
            <w:vAlign w:val="center"/>
            <w:textDirection w:val="lrTb"/>
            <w:noWrap w:val="false"/>
          </w:tcPr>
          <w:p>
            <w:pPr>
              <w:pStyle w:val="1462"/>
              <w:ind w:left="708" w:hanging="708"/>
              <w:jc w:val="both"/>
              <w:rPr>
                <w:b w:val="0"/>
                <w:i/>
                <w:sz w:val="24"/>
                <w:szCs w:val="24"/>
              </w:rPr>
            </w:pPr>
            <w:r>
              <w:rPr>
                <w:b w:val="0"/>
                <w:i/>
                <w:sz w:val="24"/>
                <w:szCs w:val="24"/>
              </w:rPr>
              <w:t xml:space="preserve">(цена по Договору с Дилером * 1,1)</w:t>
            </w:r>
            <w:r>
              <w:rPr>
                <w:b w:val="0"/>
                <w:i/>
                <w:sz w:val="24"/>
                <w:szCs w:val="24"/>
              </w:rPr>
            </w:r>
            <w:r>
              <w:rPr>
                <w:b w:val="0"/>
                <w:i/>
                <w:sz w:val="24"/>
                <w:szCs w:val="24"/>
              </w:rPr>
            </w:r>
          </w:p>
        </w:tc>
        <w:tc>
          <w:tcPr>
            <w:tcW w:w="284" w:type="dxa"/>
            <w:vAlign w:val="center"/>
            <w:textDirection w:val="lrTb"/>
            <w:noWrap w:val="false"/>
          </w:tcPr>
          <w:p>
            <w:pPr>
              <w:pStyle w:val="1462"/>
              <w:ind w:left="708" w:hanging="708"/>
              <w:jc w:val="both"/>
              <w:rPr>
                <w:b w:val="0"/>
                <w:i/>
                <w:sz w:val="24"/>
                <w:szCs w:val="24"/>
              </w:rPr>
            </w:pPr>
            <w:r>
              <w:rPr>
                <w:b w:val="0"/>
                <w:i/>
                <w:sz w:val="24"/>
                <w:szCs w:val="24"/>
              </w:rPr>
              <w:t xml:space="preserve">+</w:t>
            </w:r>
            <w:r>
              <w:rPr>
                <w:b w:val="0"/>
                <w:i/>
                <w:sz w:val="24"/>
                <w:szCs w:val="24"/>
              </w:rPr>
            </w:r>
            <w:r>
              <w:rPr>
                <w:b w:val="0"/>
                <w:i/>
                <w:sz w:val="24"/>
                <w:szCs w:val="24"/>
              </w:rPr>
            </w:r>
          </w:p>
        </w:tc>
        <w:tc>
          <w:tcPr>
            <w:tcW w:w="3307" w:type="dxa"/>
            <w:vAlign w:val="center"/>
            <w:textDirection w:val="lrTb"/>
            <w:noWrap w:val="false"/>
          </w:tcPr>
          <w:p>
            <w:pPr>
              <w:pStyle w:val="1462"/>
              <w:ind w:left="34" w:hanging="34"/>
              <w:jc w:val="both"/>
              <w:rPr>
                <w:b w:val="0"/>
                <w:i/>
                <w:sz w:val="24"/>
                <w:szCs w:val="24"/>
              </w:rPr>
            </w:pPr>
            <w:r>
              <w:rPr>
                <w:b w:val="0"/>
                <w:i/>
                <w:sz w:val="24"/>
                <w:szCs w:val="24"/>
              </w:rPr>
              <w:t xml:space="preserve">Дополнительные расходы, относимые на стоимость оборуд</w:t>
            </w:r>
            <w:r>
              <w:rPr>
                <w:b w:val="0"/>
                <w:i/>
                <w:sz w:val="24"/>
                <w:szCs w:val="24"/>
              </w:rPr>
              <w:t xml:space="preserve">ования</w:t>
            </w:r>
            <w:r>
              <w:rPr>
                <w:b w:val="0"/>
                <w:i/>
                <w:sz w:val="24"/>
                <w:szCs w:val="24"/>
              </w:rPr>
            </w:r>
            <w:r>
              <w:rPr>
                <w:b w:val="0"/>
                <w:i/>
                <w:sz w:val="24"/>
                <w:szCs w:val="24"/>
              </w:rPr>
            </w:r>
          </w:p>
        </w:tc>
      </w:tr>
    </w:tbl>
    <w:p>
      <w:pPr>
        <w:pStyle w:val="1462"/>
        <w:ind w:left="708" w:hanging="708"/>
        <w:jc w:val="both"/>
        <w:widowControl w:val="off"/>
        <w:rPr>
          <w:b w:val="0"/>
          <w:i/>
          <w:sz w:val="24"/>
          <w:szCs w:val="24"/>
        </w:rPr>
      </w:pPr>
      <w:r>
        <w:rPr>
          <w:b w:val="0"/>
          <w:i/>
          <w:sz w:val="24"/>
          <w:szCs w:val="24"/>
        </w:rPr>
      </w:r>
      <w:r>
        <w:rPr>
          <w:b w:val="0"/>
          <w:i/>
          <w:sz w:val="24"/>
          <w:szCs w:val="24"/>
        </w:rPr>
      </w:r>
      <w:r>
        <w:rPr>
          <w:b w:val="0"/>
          <w:i/>
          <w:sz w:val="24"/>
          <w:szCs w:val="24"/>
        </w:rPr>
      </w:r>
    </w:p>
    <w:p>
      <w:pPr>
        <w:pStyle w:val="1462"/>
        <w:jc w:val="both"/>
        <w:widowControl w:val="off"/>
        <w:rPr>
          <w:b w:val="0"/>
          <w:i/>
          <w:sz w:val="24"/>
          <w:szCs w:val="24"/>
        </w:rPr>
      </w:pPr>
      <w:r>
        <w:rPr>
          <w:b w:val="0"/>
          <w:i/>
          <w:sz w:val="24"/>
          <w:szCs w:val="24"/>
        </w:rPr>
        <w:t xml:space="preserve">Формула</w:t>
      </w:r>
      <w:r>
        <w:rPr>
          <w:b w:val="0"/>
          <w:sz w:val="24"/>
          <w:szCs w:val="24"/>
        </w:rPr>
        <w:t xml:space="preserve"> </w:t>
      </w:r>
      <w:r>
        <w:rPr>
          <w:b w:val="0"/>
          <w:i/>
          <w:sz w:val="24"/>
          <w:szCs w:val="24"/>
        </w:rPr>
        <w:t xml:space="preserve">№ 2:</w:t>
      </w:r>
      <w:r>
        <w:rPr>
          <w:b w:val="0"/>
          <w:i/>
          <w:sz w:val="24"/>
          <w:szCs w:val="24"/>
        </w:rPr>
      </w:r>
      <w:r>
        <w:rPr>
          <w:b w:val="0"/>
          <w:i/>
          <w:sz w:val="24"/>
          <w:szCs w:val="24"/>
        </w:rPr>
      </w:r>
    </w:p>
    <w:p>
      <w:pPr>
        <w:pStyle w:val="1462"/>
        <w:ind w:left="708" w:hanging="708"/>
        <w:jc w:val="both"/>
        <w:rPr>
          <w:b w:val="0"/>
          <w:sz w:val="24"/>
          <w:szCs w:val="24"/>
        </w:rPr>
      </w:pPr>
      <w:r>
        <w:rPr>
          <w:b w:val="0"/>
          <w:sz w:val="24"/>
          <w:szCs w:val="24"/>
        </w:rPr>
      </w:r>
      <w:r>
        <w:rPr>
          <w:b w:val="0"/>
          <w:sz w:val="24"/>
          <w:szCs w:val="24"/>
        </w:rPr>
      </w:r>
      <w:r>
        <w:rPr>
          <w:b w:val="0"/>
          <w:sz w:val="24"/>
          <w:szCs w:val="24"/>
        </w:rPr>
      </w:r>
    </w:p>
    <w:p>
      <w:pPr>
        <w:pStyle w:val="1462"/>
        <w:ind w:firstLine="702"/>
        <w:jc w:val="both"/>
        <w:rPr>
          <w:b w:val="0"/>
          <w:sz w:val="24"/>
          <w:szCs w:val="24"/>
        </w:rPr>
      </w:pPr>
      <w:r>
        <w:rPr>
          <w:b w:val="0"/>
          <w:sz w:val="24"/>
          <w:szCs w:val="24"/>
        </w:rPr>
        <w:t xml:space="preserve">Если в Договоре с официальным представителем/дилером стоимость указана на условии доставки оборудования на объект ПАО «</w:t>
      </w:r>
      <w:r>
        <w:rPr>
          <w:b w:val="0"/>
          <w:sz w:val="24"/>
          <w:szCs w:val="24"/>
        </w:rPr>
        <w:t xml:space="preserve">Россети</w:t>
      </w:r>
      <w:r>
        <w:rPr>
          <w:b w:val="0"/>
          <w:sz w:val="24"/>
          <w:szCs w:val="24"/>
        </w:rPr>
        <w:t xml:space="preserve">»,</w:t>
      </w:r>
      <w:r>
        <w:rPr>
          <w:b w:val="0"/>
          <w:sz w:val="24"/>
          <w:szCs w:val="24"/>
        </w:rPr>
        <w:br/>
        <w:t xml:space="preserve">то дополнительные расходы, относимые на стоимость оборудования</w:t>
      </w:r>
      <w:r>
        <w:rPr>
          <w:b w:val="0"/>
          <w:sz w:val="24"/>
          <w:szCs w:val="24"/>
        </w:rPr>
        <w:br/>
      </w:r>
      <w:r>
        <w:rPr>
          <w:b w:val="0"/>
          <w:sz w:val="24"/>
          <w:szCs w:val="24"/>
        </w:rPr>
        <w:t xml:space="preserve">и указанные в пункте 2 настоящего Порядка, не включаются в фактическую стоимость оборудования, за исключением заготовительно-складских расходов и расходов на комплектацию.</w:t>
      </w:r>
      <w:r>
        <w:rPr>
          <w:b w:val="0"/>
          <w:sz w:val="24"/>
          <w:szCs w:val="24"/>
        </w:rPr>
      </w:r>
      <w:r>
        <w:rPr>
          <w:b w:val="0"/>
          <w:sz w:val="24"/>
          <w:szCs w:val="24"/>
        </w:rPr>
      </w:r>
    </w:p>
    <w:p>
      <w:pPr>
        <w:pStyle w:val="1462"/>
        <w:numPr>
          <w:ilvl w:val="1"/>
          <w:numId w:val="24"/>
        </w:numPr>
        <w:ind w:left="0" w:firstLine="702"/>
        <w:jc w:val="both"/>
        <w:widowControl w:val="off"/>
        <w:rPr>
          <w:b w:val="0"/>
          <w:sz w:val="24"/>
          <w:szCs w:val="24"/>
        </w:rPr>
      </w:pPr>
      <w:r>
        <w:rPr>
          <w:b w:val="0"/>
          <w:sz w:val="24"/>
          <w:szCs w:val="24"/>
        </w:rPr>
        <w:t xml:space="preserve">В случае, если Подрядчик приобретает импортное оборудование у поставщика, не являюще</w:t>
      </w:r>
      <w:r>
        <w:rPr>
          <w:b w:val="0"/>
          <w:sz w:val="24"/>
          <w:szCs w:val="24"/>
        </w:rPr>
        <w:t xml:space="preserve">гося официальным представителем/дилером, стоимость, указанная в ТД/Договоре между поставщиком и производителем оборудования/официальным представителем/дилером является основанием для определения фактической стоимости поставляемого на Объект импортного обор</w:t>
      </w:r>
      <w:r>
        <w:rPr>
          <w:b w:val="0"/>
          <w:sz w:val="24"/>
          <w:szCs w:val="24"/>
        </w:rPr>
        <w:t xml:space="preserve">удования (вне зависимости от стоимости оборудования по Договору между поставщиком и Подрядчиком). </w:t>
      </w:r>
      <w:r>
        <w:rPr>
          <w:b w:val="0"/>
          <w:sz w:val="24"/>
          <w:szCs w:val="24"/>
        </w:rPr>
      </w:r>
      <w:r>
        <w:rPr>
          <w:b w:val="0"/>
          <w:sz w:val="24"/>
          <w:szCs w:val="24"/>
        </w:rPr>
      </w:r>
    </w:p>
    <w:p>
      <w:pPr>
        <w:pStyle w:val="1462"/>
        <w:ind w:firstLine="702"/>
        <w:jc w:val="both"/>
        <w:rPr>
          <w:b w:val="0"/>
          <w:sz w:val="24"/>
          <w:szCs w:val="24"/>
        </w:rPr>
      </w:pPr>
      <w:r>
        <w:rPr>
          <w:b w:val="0"/>
          <w:sz w:val="24"/>
          <w:szCs w:val="24"/>
        </w:rPr>
        <w:t xml:space="preserve">При этом фактическая стоимость оборудования не должна превышать стоимость, указанную в ТД/Договоре между поставщиком и производителем оборудования/официальны</w:t>
      </w:r>
      <w:r>
        <w:rPr>
          <w:b w:val="0"/>
          <w:sz w:val="24"/>
          <w:szCs w:val="24"/>
        </w:rPr>
        <w:t xml:space="preserve">м представителем/дилером в рублях, умноженную на коэффициент не более 1,1 (увеличенную не более чем на 10%), и увеличенную на размер расходов согласно пункту 2 настоящего Порядка (расчет производится по формуле № 2).</w:t>
      </w:r>
      <w:r>
        <w:rPr>
          <w:b w:val="0"/>
          <w:sz w:val="24"/>
          <w:szCs w:val="24"/>
        </w:rPr>
      </w:r>
      <w:r>
        <w:rPr>
          <w:b w:val="0"/>
          <w:sz w:val="24"/>
          <w:szCs w:val="24"/>
        </w:rPr>
      </w:r>
    </w:p>
    <w:p>
      <w:pPr>
        <w:pStyle w:val="1462"/>
        <w:ind w:firstLine="702"/>
        <w:jc w:val="both"/>
        <w:rPr>
          <w:b w:val="0"/>
          <w:sz w:val="24"/>
          <w:szCs w:val="24"/>
        </w:rPr>
      </w:pPr>
      <w:r>
        <w:rPr>
          <w:b w:val="0"/>
          <w:sz w:val="24"/>
          <w:szCs w:val="24"/>
        </w:rPr>
        <w:t xml:space="preserve">Если в ТД/Договоре с производителем/офи</w:t>
      </w:r>
      <w:r>
        <w:rPr>
          <w:b w:val="0"/>
          <w:sz w:val="24"/>
          <w:szCs w:val="24"/>
        </w:rPr>
        <w:t xml:space="preserve">циальным представителем/ дилером оборудования стоимость указана на условии доставки оборудования на Объект, то дополнительные расходы, относимые на стоимость оборудования и указанные в пункте 2 настоящего Порядка, не включаются в фактическую стоимость обор</w:t>
      </w:r>
      <w:r>
        <w:rPr>
          <w:b w:val="0"/>
          <w:sz w:val="24"/>
          <w:szCs w:val="24"/>
        </w:rPr>
        <w:t xml:space="preserve">удования, за исключением заготовительно-складских расходов и расходов на комплектацию.</w:t>
      </w:r>
      <w:r>
        <w:rPr>
          <w:b w:val="0"/>
          <w:sz w:val="24"/>
          <w:szCs w:val="24"/>
        </w:rPr>
      </w:r>
      <w:r>
        <w:rPr>
          <w:b w:val="0"/>
          <w:sz w:val="24"/>
          <w:szCs w:val="24"/>
        </w:rPr>
      </w:r>
    </w:p>
    <w:p>
      <w:pPr>
        <w:pStyle w:val="1462"/>
        <w:numPr>
          <w:ilvl w:val="1"/>
          <w:numId w:val="24"/>
        </w:numPr>
        <w:ind w:left="0" w:firstLine="702"/>
        <w:jc w:val="both"/>
        <w:widowControl w:val="off"/>
        <w:rPr>
          <w:b w:val="0"/>
          <w:sz w:val="24"/>
          <w:szCs w:val="24"/>
        </w:rPr>
      </w:pPr>
      <w:r>
        <w:rPr>
          <w:b w:val="0"/>
          <w:sz w:val="24"/>
          <w:szCs w:val="24"/>
        </w:rPr>
        <w:t xml:space="preserve">В случае, если Подрядчик приобретает отечественное оборудование у производителя, основанием для определения фактической стоимости поставляемого на Объект отечественного </w:t>
      </w:r>
      <w:r>
        <w:rPr>
          <w:b w:val="0"/>
          <w:sz w:val="24"/>
          <w:szCs w:val="24"/>
        </w:rPr>
        <w:t xml:space="preserve">оборудования является стоимость, указанная в договоре между Подрядчиком и производителем оборудования.</w:t>
      </w:r>
      <w:r>
        <w:rPr>
          <w:b w:val="0"/>
          <w:sz w:val="24"/>
          <w:szCs w:val="24"/>
        </w:rPr>
      </w:r>
      <w:r>
        <w:rPr>
          <w:b w:val="0"/>
          <w:sz w:val="24"/>
          <w:szCs w:val="24"/>
        </w:rPr>
      </w:r>
    </w:p>
    <w:p>
      <w:pPr>
        <w:pStyle w:val="1462"/>
        <w:ind w:firstLine="702"/>
        <w:jc w:val="both"/>
        <w:rPr>
          <w:b w:val="0"/>
          <w:sz w:val="24"/>
          <w:szCs w:val="24"/>
        </w:rPr>
      </w:pPr>
      <w:r>
        <w:rPr>
          <w:b w:val="0"/>
          <w:sz w:val="24"/>
          <w:szCs w:val="24"/>
        </w:rPr>
        <w:t xml:space="preserve">При этом фактическая стоимость оборудования не должна превышать стоимость, указанную в Договоре между Подрядчиком и производителем оборудования в рублях,</w:t>
      </w:r>
      <w:r>
        <w:rPr>
          <w:b w:val="0"/>
          <w:sz w:val="24"/>
          <w:szCs w:val="24"/>
        </w:rPr>
        <w:t xml:space="preserve"> умноженную на коэффициент не более 1,1 (увеличенную не более чем на 10%) и увеличенную на размер расходов согласно пункту 2 настоящего Порядка:</w:t>
      </w:r>
      <w:r>
        <w:rPr>
          <w:b w:val="0"/>
          <w:sz w:val="24"/>
          <w:szCs w:val="24"/>
        </w:rPr>
      </w:r>
      <w:r>
        <w:rPr>
          <w:b w:val="0"/>
          <w:sz w:val="24"/>
          <w:szCs w:val="24"/>
        </w:rPr>
      </w:r>
    </w:p>
    <w:p>
      <w:pPr>
        <w:pStyle w:val="1462"/>
        <w:ind w:left="708" w:hanging="708"/>
        <w:jc w:val="both"/>
        <w:rPr>
          <w:b w:val="0"/>
          <w:sz w:val="24"/>
          <w:szCs w:val="24"/>
        </w:rPr>
      </w:pPr>
      <w:r>
        <w:rPr>
          <w:b w:val="0"/>
          <w:sz w:val="24"/>
          <w:szCs w:val="24"/>
        </w:rPr>
      </w:r>
      <w:r>
        <w:rPr>
          <w:b w:val="0"/>
          <w:sz w:val="24"/>
          <w:szCs w:val="24"/>
        </w:rPr>
      </w:r>
      <w:r>
        <w:rPr>
          <w:b w:val="0"/>
          <w:sz w:val="24"/>
          <w:szCs w:val="24"/>
        </w:rPr>
      </w:r>
    </w:p>
    <w:p>
      <w:pPr>
        <w:pStyle w:val="1462"/>
        <w:ind w:left="708" w:hanging="708"/>
        <w:jc w:val="both"/>
        <w:rPr>
          <w:b w:val="0"/>
          <w:i/>
          <w:sz w:val="24"/>
          <w:szCs w:val="24"/>
        </w:rPr>
      </w:pPr>
      <w:r>
        <w:rPr>
          <w:b w:val="0"/>
          <w:i/>
          <w:sz w:val="24"/>
          <w:szCs w:val="24"/>
        </w:rPr>
        <w:t xml:space="preserve">Формула</w:t>
      </w:r>
      <w:r>
        <w:rPr>
          <w:b w:val="0"/>
          <w:i/>
          <w:sz w:val="24"/>
          <w:szCs w:val="24"/>
        </w:rPr>
      </w:r>
      <w:r>
        <w:rPr>
          <w:b w:val="0"/>
          <w:i/>
          <w:sz w:val="24"/>
          <w:szCs w:val="24"/>
        </w:rPr>
      </w:r>
    </w:p>
    <w:p>
      <w:pPr>
        <w:pStyle w:val="1462"/>
        <w:ind w:left="708" w:hanging="708"/>
        <w:jc w:val="both"/>
        <w:rPr>
          <w:b w:val="0"/>
          <w:i/>
          <w:sz w:val="24"/>
          <w:szCs w:val="24"/>
        </w:rPr>
      </w:pPr>
      <w:r>
        <w:rPr>
          <w:b w:val="0"/>
          <w:i/>
          <w:sz w:val="24"/>
          <w:szCs w:val="24"/>
        </w:rPr>
        <w:t xml:space="preserve">№ 3:</w:t>
      </w:r>
      <w:r>
        <w:rPr>
          <w:b w:val="0"/>
          <w:i/>
          <w:sz w:val="24"/>
          <w:szCs w:val="24"/>
        </w:rPr>
      </w:r>
      <w:r>
        <w:rPr>
          <w:b w:val="0"/>
          <w:i/>
          <w:sz w:val="24"/>
          <w:szCs w:val="24"/>
        </w:rPr>
      </w:r>
    </w:p>
    <w:tbl>
      <w:tblPr>
        <w:tblpPr w:horzAnchor="margin" w:tblpXSpec="right" w:vertAnchor="text" w:tblpY="111" w:leftFromText="180" w:topFromText="0" w:rightFromText="180" w:bottomFromText="0"/>
        <w:tblW w:w="0" w:type="auto"/>
        <w:tblLayout w:type="fixed"/>
        <w:tblLook w:val="04A0" w:firstRow="1" w:lastRow="0" w:firstColumn="1" w:lastColumn="0" w:noHBand="0" w:noVBand="1"/>
      </w:tblPr>
      <w:tblGrid>
        <w:gridCol w:w="1809"/>
        <w:gridCol w:w="567"/>
        <w:gridCol w:w="3329"/>
        <w:gridCol w:w="425"/>
        <w:gridCol w:w="3323"/>
      </w:tblGrid>
      <w:tr>
        <w:tblPrEx/>
        <w:trPr/>
        <w:tc>
          <w:tcPr>
            <w:tcW w:w="1809" w:type="dxa"/>
            <w:vAlign w:val="center"/>
            <w:textDirection w:val="lrTb"/>
            <w:noWrap w:val="false"/>
          </w:tcPr>
          <w:p>
            <w:pPr>
              <w:pStyle w:val="1462"/>
              <w:jc w:val="both"/>
              <w:rPr>
                <w:b w:val="0"/>
                <w:i/>
                <w:sz w:val="24"/>
                <w:szCs w:val="24"/>
              </w:rPr>
            </w:pPr>
            <w:r>
              <w:rPr>
                <w:b w:val="0"/>
                <w:i/>
                <w:sz w:val="24"/>
                <w:szCs w:val="24"/>
              </w:rPr>
              <w:t xml:space="preserve">Стоимость фактическая</w:t>
            </w:r>
            <w:r>
              <w:rPr>
                <w:b w:val="0"/>
                <w:i/>
                <w:sz w:val="24"/>
                <w:szCs w:val="24"/>
              </w:rPr>
            </w:r>
            <w:r>
              <w:rPr>
                <w:b w:val="0"/>
                <w:i/>
                <w:sz w:val="24"/>
                <w:szCs w:val="24"/>
              </w:rPr>
            </w:r>
          </w:p>
        </w:tc>
        <w:tc>
          <w:tcPr>
            <w:tcW w:w="567" w:type="dxa"/>
            <w:vAlign w:val="center"/>
            <w:textDirection w:val="lrTb"/>
            <w:noWrap w:val="false"/>
          </w:tcPr>
          <w:p>
            <w:pPr>
              <w:pStyle w:val="1462"/>
              <w:ind w:left="708" w:hanging="708"/>
              <w:jc w:val="both"/>
              <w:rPr>
                <w:b w:val="0"/>
                <w:i/>
                <w:sz w:val="24"/>
                <w:szCs w:val="24"/>
              </w:rPr>
            </w:pPr>
            <w:r>
              <w:rPr>
                <w:b w:val="0"/>
                <w:i/>
                <w:sz w:val="24"/>
                <w:szCs w:val="24"/>
              </w:rPr>
              <w:t xml:space="preserve">=</w:t>
            </w:r>
            <w:r>
              <w:rPr>
                <w:b w:val="0"/>
                <w:i/>
                <w:sz w:val="24"/>
                <w:szCs w:val="24"/>
              </w:rPr>
            </w:r>
            <w:r>
              <w:rPr>
                <w:b w:val="0"/>
                <w:i/>
                <w:sz w:val="24"/>
                <w:szCs w:val="24"/>
              </w:rPr>
            </w:r>
          </w:p>
        </w:tc>
        <w:tc>
          <w:tcPr>
            <w:tcW w:w="3329" w:type="dxa"/>
            <w:vAlign w:val="center"/>
            <w:textDirection w:val="lrTb"/>
            <w:noWrap w:val="false"/>
          </w:tcPr>
          <w:p>
            <w:pPr>
              <w:pStyle w:val="1462"/>
              <w:ind w:left="708" w:hanging="708"/>
              <w:jc w:val="both"/>
              <w:rPr>
                <w:b w:val="0"/>
                <w:i/>
                <w:sz w:val="24"/>
                <w:szCs w:val="24"/>
              </w:rPr>
            </w:pPr>
            <w:r>
              <w:rPr>
                <w:b w:val="0"/>
                <w:i/>
                <w:sz w:val="24"/>
                <w:szCs w:val="24"/>
              </w:rPr>
              <w:t xml:space="preserve">(Цена по договору * 1,1)</w:t>
            </w:r>
            <w:r>
              <w:rPr>
                <w:b w:val="0"/>
                <w:i/>
                <w:sz w:val="24"/>
                <w:szCs w:val="24"/>
              </w:rPr>
            </w:r>
            <w:r>
              <w:rPr>
                <w:b w:val="0"/>
                <w:i/>
                <w:sz w:val="24"/>
                <w:szCs w:val="24"/>
              </w:rPr>
            </w:r>
          </w:p>
        </w:tc>
        <w:tc>
          <w:tcPr>
            <w:tcW w:w="425" w:type="dxa"/>
            <w:vAlign w:val="center"/>
            <w:textDirection w:val="lrTb"/>
            <w:noWrap w:val="false"/>
          </w:tcPr>
          <w:p>
            <w:pPr>
              <w:pStyle w:val="1462"/>
              <w:ind w:left="708" w:hanging="708"/>
              <w:jc w:val="both"/>
              <w:rPr>
                <w:b w:val="0"/>
                <w:i/>
                <w:sz w:val="24"/>
                <w:szCs w:val="24"/>
              </w:rPr>
            </w:pPr>
            <w:r>
              <w:rPr>
                <w:b w:val="0"/>
                <w:i/>
                <w:sz w:val="24"/>
                <w:szCs w:val="24"/>
              </w:rPr>
              <w:t xml:space="preserve">+</w:t>
            </w:r>
            <w:r>
              <w:rPr>
                <w:b w:val="0"/>
                <w:i/>
                <w:sz w:val="24"/>
                <w:szCs w:val="24"/>
              </w:rPr>
            </w:r>
            <w:r>
              <w:rPr>
                <w:b w:val="0"/>
                <w:i/>
                <w:sz w:val="24"/>
                <w:szCs w:val="24"/>
              </w:rPr>
            </w:r>
          </w:p>
        </w:tc>
        <w:tc>
          <w:tcPr>
            <w:tcW w:w="3323" w:type="dxa"/>
            <w:vAlign w:val="center"/>
            <w:textDirection w:val="lrTb"/>
            <w:noWrap w:val="false"/>
          </w:tcPr>
          <w:p>
            <w:pPr>
              <w:pStyle w:val="1462"/>
              <w:jc w:val="both"/>
              <w:rPr>
                <w:b w:val="0"/>
                <w:i/>
                <w:sz w:val="24"/>
                <w:szCs w:val="24"/>
              </w:rPr>
            </w:pPr>
            <w:r>
              <w:rPr>
                <w:b w:val="0"/>
                <w:i/>
                <w:sz w:val="24"/>
                <w:szCs w:val="24"/>
              </w:rPr>
              <w:t xml:space="preserve">Дополнительные расходы, относимые на стоимость оборудования</w:t>
            </w:r>
            <w:r>
              <w:rPr>
                <w:b w:val="0"/>
                <w:i/>
                <w:sz w:val="24"/>
                <w:szCs w:val="24"/>
              </w:rPr>
            </w:r>
            <w:r>
              <w:rPr>
                <w:b w:val="0"/>
                <w:i/>
                <w:sz w:val="24"/>
                <w:szCs w:val="24"/>
              </w:rPr>
            </w:r>
          </w:p>
        </w:tc>
      </w:tr>
    </w:tbl>
    <w:p>
      <w:pPr>
        <w:pStyle w:val="1462"/>
        <w:ind w:firstLine="702"/>
        <w:jc w:val="both"/>
        <w:rPr>
          <w:b w:val="0"/>
          <w:sz w:val="24"/>
          <w:szCs w:val="24"/>
        </w:rPr>
      </w:pPr>
      <w:r>
        <w:rPr>
          <w:b w:val="0"/>
          <w:sz w:val="24"/>
          <w:szCs w:val="24"/>
        </w:rPr>
      </w:r>
      <w:r>
        <w:rPr>
          <w:b w:val="0"/>
          <w:sz w:val="24"/>
          <w:szCs w:val="24"/>
        </w:rPr>
      </w:r>
      <w:r>
        <w:rPr>
          <w:b w:val="0"/>
          <w:sz w:val="24"/>
          <w:szCs w:val="24"/>
        </w:rPr>
      </w:r>
    </w:p>
    <w:p>
      <w:pPr>
        <w:pStyle w:val="1462"/>
        <w:ind w:firstLine="702"/>
        <w:jc w:val="both"/>
        <w:rPr>
          <w:b w:val="0"/>
          <w:sz w:val="24"/>
          <w:szCs w:val="24"/>
        </w:rPr>
      </w:pPr>
      <w:r>
        <w:rPr>
          <w:b w:val="0"/>
          <w:sz w:val="24"/>
          <w:szCs w:val="24"/>
        </w:rPr>
        <w:t xml:space="preserve">Если в договоре стоимость указана на условии доставки оборудования на Объект, то дополнительные расходы, относимые на стоимость оборудования и указанные в пункте 2 настоящего Порядка, не включаю</w:t>
      </w:r>
      <w:r>
        <w:rPr>
          <w:b w:val="0"/>
          <w:sz w:val="24"/>
          <w:szCs w:val="24"/>
        </w:rPr>
        <w:t xml:space="preserve">тся в фактическую стоимость оборудования, за исключением заготовительно-складских расходов и расходов на комплектацию.</w:t>
      </w:r>
      <w:r>
        <w:rPr>
          <w:b w:val="0"/>
          <w:sz w:val="24"/>
          <w:szCs w:val="24"/>
        </w:rPr>
      </w:r>
      <w:r>
        <w:rPr>
          <w:b w:val="0"/>
          <w:sz w:val="24"/>
          <w:szCs w:val="24"/>
        </w:rPr>
      </w:r>
    </w:p>
    <w:p>
      <w:pPr>
        <w:pStyle w:val="1462"/>
        <w:numPr>
          <w:ilvl w:val="1"/>
          <w:numId w:val="24"/>
        </w:numPr>
        <w:ind w:left="0" w:firstLine="702"/>
        <w:jc w:val="both"/>
        <w:widowControl w:val="off"/>
        <w:rPr>
          <w:b w:val="0"/>
          <w:sz w:val="24"/>
          <w:szCs w:val="24"/>
        </w:rPr>
      </w:pPr>
      <w:r>
        <w:rPr>
          <w:b w:val="0"/>
          <w:sz w:val="24"/>
          <w:szCs w:val="24"/>
        </w:rPr>
        <w:t xml:space="preserve">В случае, если Подрядчик приобретает отечественное оборудование у официального представителя/дилера, основанием для определения фактическ</w:t>
      </w:r>
      <w:r>
        <w:rPr>
          <w:b w:val="0"/>
          <w:sz w:val="24"/>
          <w:szCs w:val="24"/>
        </w:rPr>
        <w:t xml:space="preserve">ой стоимости оборудования является стоимость, указанная в договоре между Подрядчиком и официальным представителем/дилером.</w:t>
      </w:r>
      <w:r>
        <w:rPr>
          <w:b w:val="0"/>
          <w:sz w:val="24"/>
          <w:szCs w:val="24"/>
        </w:rPr>
      </w:r>
      <w:r>
        <w:rPr>
          <w:b w:val="0"/>
          <w:sz w:val="24"/>
          <w:szCs w:val="24"/>
        </w:rPr>
      </w:r>
    </w:p>
    <w:p>
      <w:pPr>
        <w:pStyle w:val="1462"/>
        <w:ind w:firstLine="702"/>
        <w:jc w:val="both"/>
        <w:rPr>
          <w:b w:val="0"/>
          <w:sz w:val="24"/>
          <w:szCs w:val="24"/>
        </w:rPr>
      </w:pPr>
      <w:r>
        <w:rPr>
          <w:b w:val="0"/>
          <w:sz w:val="24"/>
          <w:szCs w:val="24"/>
        </w:rPr>
        <w:t xml:space="preserve">При этом фактическая стоимость оборудования не должна превышать стоимость, указанную в Договоре между Подрядчиком и официальным предс</w:t>
      </w:r>
      <w:r>
        <w:rPr>
          <w:b w:val="0"/>
          <w:sz w:val="24"/>
          <w:szCs w:val="24"/>
        </w:rPr>
        <w:t xml:space="preserve">тавителем/дилером в рублях, умноженную на коэффициент не более 1,1 (увеличенную не более чем на 10%) и увеличенную на размер расходов согласно пункту 2 настоящего Порядка (расчет производится по формуле № 3).</w:t>
      </w:r>
      <w:r>
        <w:rPr>
          <w:b w:val="0"/>
          <w:sz w:val="24"/>
          <w:szCs w:val="24"/>
        </w:rPr>
      </w:r>
      <w:r>
        <w:rPr>
          <w:b w:val="0"/>
          <w:sz w:val="24"/>
          <w:szCs w:val="24"/>
        </w:rPr>
      </w:r>
    </w:p>
    <w:p>
      <w:pPr>
        <w:pStyle w:val="1462"/>
        <w:ind w:firstLine="702"/>
        <w:jc w:val="both"/>
        <w:rPr>
          <w:b w:val="0"/>
          <w:sz w:val="24"/>
          <w:szCs w:val="24"/>
        </w:rPr>
      </w:pPr>
      <w:r>
        <w:rPr>
          <w:b w:val="0"/>
          <w:sz w:val="24"/>
          <w:szCs w:val="24"/>
        </w:rPr>
        <w:t xml:space="preserve">Если в договоре стоимость указана на условии до</w:t>
      </w:r>
      <w:r>
        <w:rPr>
          <w:b w:val="0"/>
          <w:sz w:val="24"/>
          <w:szCs w:val="24"/>
        </w:rPr>
        <w:t xml:space="preserve">ставки оборудования на Объект, то дополнительные расходы, относимые на стоимость оборудования и указанные в пункте 2 настоящего Порядка, не включаются в фактическую стоимость оборудования, за исключением заготовительно-складских расходов и расходов на комп</w:t>
      </w:r>
      <w:r>
        <w:rPr>
          <w:b w:val="0"/>
          <w:sz w:val="24"/>
          <w:szCs w:val="24"/>
        </w:rPr>
        <w:t xml:space="preserve">лектацию.</w:t>
      </w:r>
      <w:r>
        <w:rPr>
          <w:b w:val="0"/>
          <w:sz w:val="24"/>
          <w:szCs w:val="24"/>
        </w:rPr>
      </w:r>
      <w:r>
        <w:rPr>
          <w:b w:val="0"/>
          <w:sz w:val="24"/>
          <w:szCs w:val="24"/>
        </w:rPr>
      </w:r>
    </w:p>
    <w:p>
      <w:pPr>
        <w:pStyle w:val="1462"/>
        <w:numPr>
          <w:ilvl w:val="1"/>
          <w:numId w:val="24"/>
        </w:numPr>
        <w:ind w:left="0" w:firstLine="702"/>
        <w:jc w:val="both"/>
        <w:widowControl w:val="off"/>
        <w:rPr>
          <w:b w:val="0"/>
          <w:sz w:val="24"/>
          <w:szCs w:val="24"/>
        </w:rPr>
      </w:pPr>
      <w:r>
        <w:rPr>
          <w:b w:val="0"/>
          <w:sz w:val="24"/>
          <w:szCs w:val="24"/>
        </w:rPr>
        <w:t xml:space="preserve">В случае если Подрядчик приобретает отечественное оборудов</w:t>
      </w:r>
      <w:r>
        <w:rPr>
          <w:b w:val="0"/>
          <w:sz w:val="24"/>
          <w:szCs w:val="24"/>
        </w:rPr>
        <w:t xml:space="preserve">ание у поставщика, не являющегося официальным представителем/дилером, основанием для определения фактической стоимости оборудования является стоимость, указанная в договоре между поставщиком и производителем оборудования/официальным представителем/дилером.</w:t>
      </w:r>
      <w:r>
        <w:rPr>
          <w:b w:val="0"/>
          <w:sz w:val="24"/>
          <w:szCs w:val="24"/>
        </w:rPr>
      </w:r>
      <w:r>
        <w:rPr>
          <w:b w:val="0"/>
          <w:sz w:val="24"/>
          <w:szCs w:val="24"/>
        </w:rPr>
      </w:r>
    </w:p>
    <w:p>
      <w:pPr>
        <w:pStyle w:val="1462"/>
        <w:ind w:firstLine="702"/>
        <w:jc w:val="both"/>
        <w:rPr>
          <w:b w:val="0"/>
          <w:sz w:val="24"/>
          <w:szCs w:val="24"/>
        </w:rPr>
      </w:pPr>
      <w:r>
        <w:rPr>
          <w:b w:val="0"/>
          <w:sz w:val="24"/>
          <w:szCs w:val="24"/>
        </w:rPr>
        <w:t xml:space="preserve">При этом фактическая стоимость оборудования не должна превышать стоимость, указанную в Договоре между поставщиком и производителем оборудования/официальным представителем/дилером в рублях, умноженную на коэффициент не более 1,1 (увеличенную не более чем н</w:t>
      </w:r>
      <w:r>
        <w:rPr>
          <w:b w:val="0"/>
          <w:sz w:val="24"/>
          <w:szCs w:val="24"/>
        </w:rPr>
        <w:t xml:space="preserve">а 10%) и увеличенную на размер затрат согласно пункту 2 настоящего Порядка (расчет производится по формуле № 3).</w:t>
      </w:r>
      <w:r>
        <w:rPr>
          <w:b w:val="0"/>
          <w:sz w:val="24"/>
          <w:szCs w:val="24"/>
        </w:rPr>
      </w:r>
      <w:r>
        <w:rPr>
          <w:b w:val="0"/>
          <w:sz w:val="24"/>
          <w:szCs w:val="24"/>
        </w:rPr>
      </w:r>
    </w:p>
    <w:p>
      <w:pPr>
        <w:pStyle w:val="1462"/>
        <w:ind w:firstLine="702"/>
        <w:jc w:val="both"/>
        <w:rPr>
          <w:b w:val="0"/>
          <w:sz w:val="24"/>
          <w:szCs w:val="24"/>
        </w:rPr>
      </w:pPr>
      <w:r>
        <w:rPr>
          <w:b w:val="0"/>
          <w:sz w:val="24"/>
          <w:szCs w:val="24"/>
        </w:rPr>
        <w:t xml:space="preserve">Если в договоре стоимость указана на условии доставки оборудования на Объект, то дополнительные расходы, относимые на стоимость оборудования и </w:t>
      </w:r>
      <w:r>
        <w:rPr>
          <w:b w:val="0"/>
          <w:sz w:val="24"/>
          <w:szCs w:val="24"/>
        </w:rPr>
        <w:t xml:space="preserve">указанные в пункте 2 настоящего Порядка, не включаются в фактическую стоимость оборудования, за исключением заготовительно-складских расходов и расходов на комплектацию.</w:t>
      </w:r>
      <w:r>
        <w:rPr>
          <w:b w:val="0"/>
          <w:sz w:val="24"/>
          <w:szCs w:val="24"/>
        </w:rPr>
      </w:r>
      <w:r>
        <w:rPr>
          <w:b w:val="0"/>
          <w:sz w:val="24"/>
          <w:szCs w:val="24"/>
        </w:rPr>
      </w:r>
    </w:p>
    <w:p>
      <w:pPr>
        <w:ind w:firstLine="709"/>
        <w:jc w:val="both"/>
        <w:tabs>
          <w:tab w:val="left" w:pos="8250" w:leader="none"/>
        </w:tabs>
        <w:rPr>
          <w:rFonts w:ascii="Times New Roman" w:hAnsi="Times New Roman" w:cs="Times New Roman"/>
          <w:sz w:val="24"/>
          <w:szCs w:val="24"/>
        </w:rPr>
      </w:pPr>
      <w:r>
        <w:rPr>
          <w:rFonts w:ascii="Times New Roman" w:hAnsi="Times New Roman" w:cs="Times New Roman"/>
          <w:sz w:val="24"/>
          <w:szCs w:val="24"/>
        </w:rPr>
        <w:t xml:space="preserve">При несоблюдении условий, предусмотренных пунктом 2 настоящего Порядка, оборудование не принимается и вопрос о возможности приемки оборудования выносится в установленном порядке на рассмотрение Заказчика для принятия решения.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825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37"/>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ind w:firstLine="709"/>
        <w:jc w:val="both"/>
        <w:tabs>
          <w:tab w:val="left" w:pos="825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tabs>
          <w:tab w:val="left" w:pos="11624" w:leader="none"/>
        </w:tabs>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i/>
          <w:sz w:val="24"/>
          <w:szCs w:val="24"/>
        </w:rPr>
      </w:r>
      <w:r>
        <w:rPr>
          <w:rFonts w:ascii="Times New Roman" w:hAnsi="Times New Roman" w:cs="Times New Roman"/>
          <w:i/>
          <w:sz w:val="24"/>
          <w:szCs w:val="24"/>
        </w:rPr>
      </w:r>
    </w:p>
    <w:p>
      <w:pPr>
        <w:ind w:left="5670"/>
        <w:tabs>
          <w:tab w:val="left" w:pos="11624" w:leader="none"/>
        </w:tabs>
        <w:rPr>
          <w:rFonts w:ascii="Times New Roman" w:hAnsi="Times New Roman" w:cs="Times New Roman"/>
          <w:color w:val="000000"/>
          <w:sz w:val="24"/>
          <w:szCs w:val="24"/>
        </w:rPr>
        <w:sectPr>
          <w:footnotePr/>
          <w:endnotePr/>
          <w:type w:val="nextPage"/>
          <w:pgSz w:w="11907" w:h="16840" w:orient="portrait"/>
          <w:pgMar w:top="1134" w:right="709" w:bottom="851" w:left="1701" w:header="709" w:footer="709" w:gutter="0"/>
          <w:cols w:num="1" w:sep="0" w:space="708" w:equalWidth="1"/>
          <w:docGrid w:linePitch="360"/>
        </w:sect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670"/>
        <w:tabs>
          <w:tab w:val="left" w:pos="11624" w:leader="none"/>
        </w:tabs>
        <w:rPr>
          <w:rFonts w:ascii="Times New Roman" w:hAnsi="Times New Roman" w:cs="Times New Roman"/>
          <w:color w:val="000000"/>
          <w:sz w:val="24"/>
          <w:szCs w:val="24"/>
        </w:rPr>
      </w:pPr>
      <w:r/>
      <w:bookmarkStart w:id="18" w:name="OLE_LINK4"/>
      <w:r/>
      <w:bookmarkStart w:id="19" w:name="Приложение34"/>
      <w:r>
        <w:rPr>
          <w:rFonts w:ascii="Times New Roman" w:hAnsi="Times New Roman" w:cs="Times New Roman"/>
          <w:color w:val="000000"/>
          <w:sz w:val="24"/>
          <w:szCs w:val="24"/>
        </w:rPr>
        <w:t xml:space="preserve">Приложение № 34 </w:t>
      </w:r>
      <w:bookmarkEnd w:id="18"/>
      <w:r/>
      <w:bookmarkEnd w:id="19"/>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670"/>
        <w:tabs>
          <w:tab w:val="left" w:pos="8250" w:leader="none"/>
        </w:tabs>
        <w:rPr>
          <w:rFonts w:ascii="Times New Roman" w:hAnsi="Times New Roman" w:cs="Times New Roman"/>
          <w:sz w:val="24"/>
          <w:szCs w:val="24"/>
        </w:rPr>
      </w:pP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jc w:val="both"/>
        <w:tabs>
          <w:tab w:val="left" w:pos="8250"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Форма Акта </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сдачи-приемки работ по авторскому надзору</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по титулу: __________________________________________</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rPr>
      </w:pPr>
      <w:r>
        <w:rPr>
          <w:rFonts w:ascii="Times New Roman" w:hAnsi="Times New Roman" w:cs="Times New Roman"/>
        </w:rPr>
        <w:t xml:space="preserve">              (указать в соответствии с условиями договора)</w:t>
      </w:r>
      <w:r>
        <w:rPr>
          <w:rFonts w:ascii="Times New Roman" w:hAnsi="Times New Roman" w:cs="Times New Roman"/>
        </w:rPr>
      </w:r>
      <w:r>
        <w:rPr>
          <w:rFonts w:ascii="Times New Roman" w:hAnsi="Times New Roman" w:cs="Times New Roman"/>
        </w:rPr>
      </w:r>
    </w:p>
    <w:p>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г. _________                                                    </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Мы, нижеподписавшиеся: Подрядчик _____________________________________ в лице ____________________________________________________________________________              </w:t>
      </w:r>
      <w:r>
        <w:rPr>
          <w:rFonts w:ascii="Times New Roman" w:hAnsi="Times New Roman" w:cs="Times New Roman"/>
          <w:sz w:val="24"/>
          <w:szCs w:val="24"/>
        </w:rPr>
        <w:t xml:space="preserve">                                 </w:t>
      </w:r>
      <w:r>
        <w:rPr>
          <w:rFonts w:ascii="Times New Roman" w:hAnsi="Times New Roman" w:cs="Times New Roman"/>
        </w:rPr>
        <w:t xml:space="preserve">(должность, ФИО по условиям договора)</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 действующего на основании ________________________________,</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с одной стороны, и Заказчик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в лице ______________________________, действующего на осно</w:t>
      </w:r>
      <w:r>
        <w:rPr>
          <w:rFonts w:ascii="Times New Roman" w:hAnsi="Times New Roman" w:cs="Times New Roman"/>
          <w:sz w:val="24"/>
          <w:szCs w:val="24"/>
        </w:rPr>
        <w:t xml:space="preserve">вании _____________________________________________________, с другой стороны, составили настоящий Акт о нижеследующем:</w:t>
      </w:r>
      <w:r>
        <w:rPr>
          <w:rFonts w:ascii="Times New Roman" w:hAnsi="Times New Roman" w:cs="Times New Roman"/>
          <w:sz w:val="24"/>
          <w:szCs w:val="24"/>
        </w:rPr>
      </w:r>
      <w:r>
        <w:rPr>
          <w:rFonts w:ascii="Times New Roman" w:hAnsi="Times New Roman" w:cs="Times New Roman"/>
          <w:sz w:val="24"/>
          <w:szCs w:val="24"/>
        </w:rPr>
      </w:r>
    </w:p>
    <w:p>
      <w:pPr>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Договором № _________ от «__»_________20__ г, на основании Акта ввода в эксплуатацию законченного строительством объект</w:t>
      </w:r>
      <w:r>
        <w:rPr>
          <w:rFonts w:ascii="Times New Roman" w:hAnsi="Times New Roman" w:cs="Times New Roman"/>
          <w:sz w:val="24"/>
          <w:szCs w:val="24"/>
        </w:rPr>
        <w:t xml:space="preserve">а приемочной комиссией Объекта №___ «___»________20__г. Подрядчик сдал, а Заказчик принял работы, проведенные по авторскому надзору:</w:t>
      </w:r>
      <w:r>
        <w:rPr>
          <w:rFonts w:ascii="Times New Roman" w:hAnsi="Times New Roman" w:cs="Times New Roman"/>
          <w:sz w:val="24"/>
          <w:szCs w:val="24"/>
        </w:rPr>
      </w:r>
      <w:r>
        <w:rPr>
          <w:rFonts w:ascii="Times New Roman" w:hAnsi="Times New Roman" w:cs="Times New Roman"/>
          <w:sz w:val="24"/>
          <w:szCs w:val="24"/>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186"/>
        <w:gridCol w:w="3209"/>
        <w:gridCol w:w="2088"/>
        <w:gridCol w:w="3015"/>
      </w:tblGrid>
      <w:tr>
        <w:tblPrEx/>
        <w:trPr>
          <w:trHeight w:val="2232"/>
        </w:trPr>
        <w:tc>
          <w:tcPr>
            <w:tcW w:w="1186" w:type="dxa"/>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 п/п</w:t>
            </w:r>
            <w:r>
              <w:rPr>
                <w:rFonts w:ascii="Times New Roman" w:hAnsi="Times New Roman" w:cs="Times New Roman"/>
                <w:sz w:val="24"/>
                <w:szCs w:val="24"/>
              </w:rPr>
            </w:r>
            <w:r>
              <w:rPr>
                <w:rFonts w:ascii="Times New Roman" w:hAnsi="Times New Roman" w:cs="Times New Roman"/>
                <w:sz w:val="24"/>
                <w:szCs w:val="24"/>
              </w:rPr>
            </w:r>
          </w:p>
        </w:tc>
        <w:tc>
          <w:tcPr>
            <w:tcW w:w="3209" w:type="dxa"/>
            <w:textDirection w:val="lrTb"/>
            <w:noWrap w:val="false"/>
          </w:tcPr>
          <w:p>
            <w:pPr>
              <w:jc w:val="center"/>
              <w:rPr>
                <w:rFonts w:ascii="Times New Roman" w:hAnsi="Times New Roman" w:cs="Times New Roman"/>
                <w:sz w:val="24"/>
                <w:szCs w:val="24"/>
                <w:lang w:val="en-US"/>
              </w:rPr>
            </w:pPr>
            <w:r>
              <w:rPr>
                <w:rFonts w:ascii="Times New Roman" w:hAnsi="Times New Roman" w:cs="Times New Roman"/>
                <w:sz w:val="24"/>
                <w:szCs w:val="24"/>
              </w:rPr>
              <w:t xml:space="preserve">Наименование работ</w:t>
            </w:r>
            <w:r>
              <w:rPr>
                <w:rFonts w:ascii="Times New Roman" w:hAnsi="Times New Roman" w:cs="Times New Roman"/>
                <w:sz w:val="24"/>
                <w:szCs w:val="24"/>
                <w:lang w:val="en-US"/>
              </w:rPr>
            </w:r>
            <w:r>
              <w:rPr>
                <w:rFonts w:ascii="Times New Roman" w:hAnsi="Times New Roman" w:cs="Times New Roman"/>
                <w:sz w:val="24"/>
                <w:szCs w:val="24"/>
                <w:lang w:val="en-US"/>
              </w:rPr>
            </w:r>
          </w:p>
        </w:tc>
        <w:tc>
          <w:tcPr>
            <w:tcW w:w="2088" w:type="dxa"/>
            <w:textDirection w:val="lrTb"/>
            <w:noWrap w:val="false"/>
          </w:tcPr>
          <w:p>
            <w:pPr>
              <w:jc w:val="center"/>
              <w:spacing w:after="200" w:line="276" w:lineRule="auto"/>
              <w:rPr>
                <w:rFonts w:ascii="Times New Roman" w:hAnsi="Times New Roman" w:cs="Times New Roman"/>
                <w:sz w:val="24"/>
                <w:szCs w:val="24"/>
                <w:lang w:eastAsia="en-US"/>
              </w:rPr>
            </w:pPr>
            <w:r>
              <w:rPr>
                <w:rFonts w:ascii="Times New Roman" w:hAnsi="Times New Roman" w:cs="Times New Roman"/>
                <w:sz w:val="24"/>
                <w:szCs w:val="24"/>
              </w:rPr>
              <w:t xml:space="preserve">Этап в соответствие с графиком выполнения работ по авторскому надзору</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3015" w:type="dxa"/>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Стоимость работ по авторском</w:t>
            </w:r>
            <w:r>
              <w:rPr>
                <w:rFonts w:ascii="Times New Roman" w:hAnsi="Times New Roman" w:cs="Times New Roman"/>
                <w:sz w:val="24"/>
                <w:szCs w:val="24"/>
              </w:rPr>
              <w:t xml:space="preserve">у надзору      (без НДС)</w:t>
            </w:r>
            <w:r>
              <w:rPr>
                <w:rFonts w:ascii="Times New Roman" w:hAnsi="Times New Roman" w:cs="Times New Roman"/>
                <w:sz w:val="24"/>
                <w:szCs w:val="24"/>
              </w:rPr>
            </w:r>
            <w:r>
              <w:rPr>
                <w:rFonts w:ascii="Times New Roman" w:hAnsi="Times New Roman" w:cs="Times New Roman"/>
                <w:sz w:val="24"/>
                <w:szCs w:val="24"/>
              </w:rPr>
            </w:r>
          </w:p>
        </w:tc>
      </w:tr>
      <w:tr>
        <w:tblPrEx/>
        <w:trPr/>
        <w:tc>
          <w:tcPr>
            <w:tcW w:w="1186"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3209"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088"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3015"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tc>
          <w:tcPr>
            <w:tcBorders>
              <w:left w:val="none" w:color="000000" w:sz="4" w:space="0"/>
              <w:bottom w:val="none" w:color="000000" w:sz="4" w:space="0"/>
              <w:right w:val="none" w:color="000000" w:sz="4" w:space="0"/>
            </w:tcBorders>
            <w:tcW w:w="1186"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left w:val="none" w:color="000000" w:sz="4" w:space="0"/>
              <w:bottom w:val="none" w:color="000000" w:sz="4" w:space="0"/>
            </w:tcBorders>
            <w:tcW w:w="3209"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088"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t xml:space="preserve">Итого без НДС</w:t>
            </w:r>
            <w:r>
              <w:rPr>
                <w:rFonts w:ascii="Times New Roman" w:hAnsi="Times New Roman" w:cs="Times New Roman"/>
                <w:sz w:val="24"/>
                <w:szCs w:val="24"/>
              </w:rPr>
            </w:r>
            <w:r>
              <w:rPr>
                <w:rFonts w:ascii="Times New Roman" w:hAnsi="Times New Roman" w:cs="Times New Roman"/>
                <w:sz w:val="24"/>
                <w:szCs w:val="24"/>
              </w:rPr>
            </w:r>
          </w:p>
        </w:tc>
        <w:tc>
          <w:tcPr>
            <w:tcW w:w="3015"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none" w:color="000000" w:sz="4" w:space="0"/>
              <w:left w:val="none" w:color="000000" w:sz="4" w:space="0"/>
              <w:bottom w:val="none" w:color="000000" w:sz="4" w:space="0"/>
              <w:right w:val="none" w:color="000000" w:sz="4" w:space="0"/>
            </w:tcBorders>
            <w:tcW w:w="1186"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none" w:color="000000" w:sz="4" w:space="0"/>
            </w:tcBorders>
            <w:tcW w:w="3209"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088"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t xml:space="preserve">НДС (____%)</w:t>
            </w:r>
            <w:r>
              <w:rPr>
                <w:rFonts w:ascii="Times New Roman" w:hAnsi="Times New Roman" w:cs="Times New Roman"/>
                <w:sz w:val="24"/>
                <w:szCs w:val="24"/>
              </w:rPr>
            </w:r>
            <w:r>
              <w:rPr>
                <w:rFonts w:ascii="Times New Roman" w:hAnsi="Times New Roman" w:cs="Times New Roman"/>
                <w:sz w:val="24"/>
                <w:szCs w:val="24"/>
              </w:rPr>
            </w:r>
          </w:p>
        </w:tc>
        <w:tc>
          <w:tcPr>
            <w:tcW w:w="3015"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none" w:color="000000" w:sz="4" w:space="0"/>
              <w:left w:val="none" w:color="000000" w:sz="4" w:space="0"/>
              <w:bottom w:val="none" w:color="000000" w:sz="4" w:space="0"/>
              <w:right w:val="none" w:color="000000" w:sz="4" w:space="0"/>
            </w:tcBorders>
            <w:tcW w:w="1186"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none" w:color="000000" w:sz="4" w:space="0"/>
            </w:tcBorders>
            <w:tcW w:w="3209"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088"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t xml:space="preserve">Итого с НДС</w:t>
            </w:r>
            <w:r>
              <w:rPr>
                <w:rFonts w:ascii="Times New Roman" w:hAnsi="Times New Roman" w:cs="Times New Roman"/>
                <w:sz w:val="24"/>
                <w:szCs w:val="24"/>
              </w:rPr>
            </w:r>
            <w:r>
              <w:rPr>
                <w:rFonts w:ascii="Times New Roman" w:hAnsi="Times New Roman" w:cs="Times New Roman"/>
                <w:sz w:val="24"/>
                <w:szCs w:val="24"/>
              </w:rPr>
            </w:r>
          </w:p>
        </w:tc>
        <w:tc>
          <w:tcPr>
            <w:tcW w:w="3015" w:type="dxa"/>
            <w:textDirection w:val="lrTb"/>
            <w:noWrap w:val="false"/>
          </w:tcPr>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numPr>
          <w:ilvl w:val="0"/>
          <w:numId w:val="25"/>
        </w:numPr>
        <w:jc w:val="both"/>
        <w:rPr>
          <w:rFonts w:ascii="Times New Roman" w:hAnsi="Times New Roman" w:cs="Times New Roman"/>
        </w:rPr>
      </w:pPr>
      <w:r>
        <w:rPr>
          <w:rFonts w:ascii="Times New Roman" w:hAnsi="Times New Roman" w:cs="Times New Roman"/>
          <w:sz w:val="24"/>
          <w:szCs w:val="24"/>
        </w:rPr>
        <w:t xml:space="preserve"> Проведенные работы по авторскому надзору _________________________________ </w:t>
      </w:r>
      <w:r>
        <w:rPr>
          <w:rFonts w:ascii="Times New Roman" w:hAnsi="Times New Roman" w:cs="Times New Roman"/>
        </w:rPr>
      </w:r>
      <w:r>
        <w:rPr>
          <w:rFonts w:ascii="Times New Roman" w:hAnsi="Times New Roman" w:cs="Times New Roman"/>
        </w:rPr>
      </w:r>
    </w:p>
    <w:p>
      <w:pPr>
        <w:ind w:firstLine="708"/>
        <w:jc w:val="both"/>
        <w:rPr>
          <w:rFonts w:ascii="Times New Roman" w:hAnsi="Times New Roman" w:cs="Times New Roman"/>
          <w:sz w:val="24"/>
          <w:szCs w:val="24"/>
        </w:rPr>
      </w:pPr>
      <w:r>
        <w:rPr>
          <w:rFonts w:ascii="Times New Roman" w:hAnsi="Times New Roman" w:cs="Times New Roman"/>
        </w:rPr>
        <w:t xml:space="preserve">( соответствуют или не соответствуют)</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условиям договора нормативным требованиям и установленным технико-экономическим показателям, оформлены </w:t>
      </w:r>
      <w:r>
        <w:rPr>
          <w:rFonts w:ascii="Times New Roman" w:hAnsi="Times New Roman" w:cs="Times New Roman"/>
        </w:rPr>
        <w:t xml:space="preserve">________________________________________</w:t>
      </w:r>
      <w:r>
        <w:rPr>
          <w:rFonts w:ascii="Times New Roman" w:hAnsi="Times New Roman" w:cs="Times New Roman"/>
          <w:sz w:val="24"/>
          <w:szCs w:val="24"/>
        </w:rPr>
        <w:t xml:space="preserve">с требованиями </w:t>
      </w:r>
      <w:r>
        <w:rPr>
          <w:rFonts w:ascii="Times New Roman" w:hAnsi="Times New Roman" w:cs="Times New Roman"/>
          <w:sz w:val="24"/>
          <w:szCs w:val="24"/>
        </w:rPr>
      </w:r>
      <w:r>
        <w:rPr>
          <w:rFonts w:ascii="Times New Roman" w:hAnsi="Times New Roman" w:cs="Times New Roman"/>
          <w:sz w:val="24"/>
          <w:szCs w:val="24"/>
        </w:rPr>
      </w:r>
    </w:p>
    <w:p>
      <w:pPr>
        <w:ind w:left="2832"/>
        <w:jc w:val="both"/>
        <w:rPr>
          <w:rFonts w:ascii="Times New Roman" w:hAnsi="Times New Roman" w:cs="Times New Roman"/>
          <w:sz w:val="24"/>
          <w:szCs w:val="24"/>
        </w:rPr>
      </w:pPr>
      <w:r>
        <w:rPr>
          <w:rFonts w:ascii="Times New Roman" w:hAnsi="Times New Roman" w:cs="Times New Roman"/>
        </w:rPr>
        <w:t xml:space="preserve">      (в соответствии или не в соответствии)</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действующего законодательства.</w:t>
      </w:r>
      <w:r>
        <w:rPr>
          <w:rFonts w:ascii="Times New Roman" w:hAnsi="Times New Roman" w:cs="Times New Roman"/>
          <w:sz w:val="24"/>
          <w:szCs w:val="24"/>
        </w:rPr>
      </w:r>
      <w:r>
        <w:rPr>
          <w:rFonts w:ascii="Times New Roman" w:hAnsi="Times New Roman" w:cs="Times New Roman"/>
          <w:sz w:val="24"/>
          <w:szCs w:val="24"/>
        </w:rPr>
      </w:r>
    </w:p>
    <w:p>
      <w:pPr>
        <w:ind w:firstLine="708"/>
        <w:jc w:val="both"/>
        <w:rPr>
          <w:rFonts w:ascii="Times New Roman" w:hAnsi="Times New Roman" w:cs="Times New Roman"/>
          <w:sz w:val="24"/>
          <w:szCs w:val="24"/>
        </w:rPr>
      </w:pPr>
      <w:r>
        <w:rPr>
          <w:rFonts w:ascii="Times New Roman" w:hAnsi="Times New Roman" w:cs="Times New Roman"/>
          <w:sz w:val="24"/>
          <w:szCs w:val="24"/>
        </w:rPr>
        <w:t xml:space="preserve">3. Работы по авторск</w:t>
      </w:r>
      <w:r>
        <w:rPr>
          <w:rFonts w:ascii="Times New Roman" w:hAnsi="Times New Roman" w:cs="Times New Roman"/>
          <w:sz w:val="24"/>
          <w:szCs w:val="24"/>
        </w:rPr>
        <w:t xml:space="preserve">ому надзору приняты _________________________________</w:t>
      </w:r>
      <w:r>
        <w:rPr>
          <w:rFonts w:ascii="Times New Roman" w:hAnsi="Times New Roman" w:cs="Times New Roman"/>
          <w:sz w:val="24"/>
          <w:szCs w:val="24"/>
        </w:rPr>
      </w:r>
      <w:r>
        <w:rPr>
          <w:rFonts w:ascii="Times New Roman" w:hAnsi="Times New Roman" w:cs="Times New Roman"/>
          <w:sz w:val="24"/>
          <w:szCs w:val="24"/>
        </w:rPr>
      </w:r>
    </w:p>
    <w:p>
      <w:pPr>
        <w:ind w:left="4674" w:firstLine="282"/>
        <w:jc w:val="both"/>
        <w:rPr>
          <w:rFonts w:ascii="Times New Roman" w:hAnsi="Times New Roman" w:cs="Times New Roman"/>
        </w:rPr>
      </w:pPr>
      <w:r>
        <w:rPr>
          <w:rFonts w:ascii="Times New Roman" w:hAnsi="Times New Roman" w:cs="Times New Roman"/>
        </w:rPr>
        <w:t xml:space="preserve">      (с нарушением срока или без нарушения срока)</w:t>
      </w:r>
      <w:r>
        <w:rPr>
          <w:rFonts w:ascii="Times New Roman" w:hAnsi="Times New Roman" w:cs="Times New Roman"/>
        </w:rPr>
      </w:r>
      <w:r>
        <w:rPr>
          <w:rFonts w:ascii="Times New Roman" w:hAnsi="Times New Roman" w:cs="Times New Roman"/>
        </w:rPr>
      </w:r>
    </w:p>
    <w:p>
      <w:pPr>
        <w:jc w:val="both"/>
        <w:rPr>
          <w:rFonts w:ascii="Times New Roman" w:hAnsi="Times New Roman" w:cs="Times New Roman"/>
        </w:rPr>
      </w:pPr>
      <w:r>
        <w:rPr>
          <w:rFonts w:ascii="Times New Roman" w:hAnsi="Times New Roman" w:cs="Times New Roman"/>
          <w:sz w:val="24"/>
          <w:szCs w:val="24"/>
        </w:rPr>
        <w:t xml:space="preserve">установленного договором, в соответствие с графиком выполнения работ по авторскому надзору.</w:t>
      </w:r>
      <w:r>
        <w:rPr>
          <w:rFonts w:ascii="Times New Roman" w:hAnsi="Times New Roman" w:cs="Times New Roman"/>
        </w:rPr>
      </w:r>
      <w:r>
        <w:rPr>
          <w:rFonts w:ascii="Times New Roman" w:hAnsi="Times New Roman" w:cs="Times New Roman"/>
        </w:rPr>
      </w:r>
    </w:p>
    <w:p>
      <w:pPr>
        <w:ind w:left="4674" w:hanging="4674"/>
        <w:jc w:val="both"/>
        <w:rPr>
          <w:rFonts w:ascii="Times New Roman" w:hAnsi="Times New Roman" w:cs="Times New Roman"/>
        </w:rPr>
      </w:pPr>
      <w:r>
        <w:rPr>
          <w:rFonts w:ascii="Times New Roman" w:hAnsi="Times New Roman" w:cs="Times New Roman"/>
          <w:sz w:val="24"/>
          <w:szCs w:val="24"/>
        </w:rPr>
        <w:t xml:space="preserve">Просрочка исполнения обязательств составляет _________________.</w:t>
      </w:r>
      <w:r>
        <w:rPr>
          <w:rFonts w:ascii="Times New Roman" w:hAnsi="Times New Roman" w:cs="Times New Roman"/>
        </w:rPr>
      </w:r>
      <w:r>
        <w:rPr>
          <w:rFonts w:ascii="Times New Roman" w:hAnsi="Times New Roman" w:cs="Times New Roman"/>
        </w:rPr>
      </w:r>
    </w:p>
    <w:p>
      <w:pPr>
        <w:ind w:left="4248" w:firstLine="708"/>
        <w:jc w:val="both"/>
        <w:rPr>
          <w:rFonts w:ascii="Times New Roman" w:hAnsi="Times New Roman" w:cs="Times New Roman"/>
        </w:rPr>
      </w:pPr>
      <w:r>
        <w:rPr>
          <w:rFonts w:ascii="Times New Roman" w:hAnsi="Times New Roman" w:cs="Times New Roman"/>
        </w:rPr>
        <w:t xml:space="preserve">    (указать кол-во дней)</w:t>
      </w:r>
      <w:r>
        <w:rPr>
          <w:rFonts w:ascii="Times New Roman" w:hAnsi="Times New Roman" w:cs="Times New Roman"/>
        </w:rPr>
      </w:r>
      <w:r>
        <w:rPr>
          <w:rFonts w:ascii="Times New Roman" w:hAnsi="Times New Roman" w:cs="Times New Roman"/>
        </w:rPr>
      </w:r>
    </w:p>
    <w:p>
      <w:pPr>
        <w:ind w:firstLine="360"/>
        <w:jc w:val="both"/>
        <w:rPr>
          <w:rFonts w:ascii="Times New Roman" w:hAnsi="Times New Roman" w:cs="Times New Roman"/>
          <w:sz w:val="24"/>
          <w:szCs w:val="24"/>
        </w:rPr>
      </w:pPr>
      <w:r>
        <w:rPr>
          <w:rFonts w:ascii="Times New Roman" w:hAnsi="Times New Roman" w:cs="Times New Roman"/>
          <w:sz w:val="24"/>
          <w:szCs w:val="24"/>
        </w:rPr>
        <w:t xml:space="preserve">4.  Стоимость работ по авторскому надзору, установленная договором в соответствии с календарным графиком выполнения работ и стоимости составляет___________________ </w:t>
      </w:r>
      <w:r>
        <w:rPr>
          <w:rFonts w:ascii="Times New Roman" w:hAnsi="Times New Roman" w:cs="Times New Roman"/>
          <w:sz w:val="24"/>
          <w:szCs w:val="24"/>
        </w:rPr>
        <w:t xml:space="preserve">(_</w:t>
      </w:r>
      <w:r>
        <w:rPr>
          <w:rFonts w:ascii="Times New Roman" w:hAnsi="Times New Roman" w:cs="Times New Roman"/>
          <w:sz w:val="24"/>
          <w:szCs w:val="24"/>
        </w:rPr>
        <w:t xml:space="preserve">__________________) рублей ____ коп.</w:t>
      </w:r>
      <w:r>
        <w:rPr>
          <w:rFonts w:ascii="Times New Roman" w:hAnsi="Times New Roman" w:cs="Times New Roman"/>
          <w:sz w:val="24"/>
          <w:szCs w:val="24"/>
        </w:rPr>
      </w:r>
      <w:r>
        <w:rPr>
          <w:rFonts w:ascii="Times New Roman" w:hAnsi="Times New Roman" w:cs="Times New Roman"/>
          <w:sz w:val="24"/>
          <w:szCs w:val="24"/>
        </w:rPr>
      </w:r>
    </w:p>
    <w:p>
      <w:pPr>
        <w:ind w:firstLine="360"/>
        <w:jc w:val="both"/>
        <w:rPr>
          <w:rFonts w:ascii="Times New Roman" w:hAnsi="Times New Roman" w:cs="Times New Roman"/>
          <w:sz w:val="24"/>
          <w:szCs w:val="24"/>
        </w:rPr>
      </w:pPr>
      <w:r>
        <w:rPr>
          <w:rFonts w:ascii="Times New Roman" w:hAnsi="Times New Roman" w:cs="Times New Roman"/>
          <w:sz w:val="24"/>
          <w:szCs w:val="24"/>
        </w:rPr>
        <w:t xml:space="preserve">5. Общая стоимость работ по авторскому надзору по Акту составляет ___________________________ (__________________) рублей ______ копеек, кроме того НДС (___%)_____________ (______________________) рублей ____ копеек.</w:t>
      </w:r>
      <w:r>
        <w:rPr>
          <w:rFonts w:ascii="Times New Roman" w:hAnsi="Times New Roman" w:cs="Times New Roman"/>
          <w:sz w:val="24"/>
          <w:szCs w:val="24"/>
        </w:rPr>
      </w:r>
      <w:r>
        <w:rPr>
          <w:rFonts w:ascii="Times New Roman" w:hAnsi="Times New Roman" w:cs="Times New Roman"/>
          <w:sz w:val="24"/>
          <w:szCs w:val="24"/>
        </w:rPr>
      </w:r>
    </w:p>
    <w:p>
      <w:pPr>
        <w:ind w:firstLine="426"/>
        <w:jc w:val="both"/>
        <w:rPr>
          <w:rFonts w:ascii="Times New Roman" w:hAnsi="Times New Roman" w:cs="Times New Roman"/>
          <w:sz w:val="24"/>
          <w:szCs w:val="24"/>
        </w:rPr>
      </w:pPr>
      <w:r>
        <w:rPr>
          <w:rFonts w:ascii="Times New Roman" w:hAnsi="Times New Roman" w:cs="Times New Roman"/>
          <w:sz w:val="24"/>
          <w:szCs w:val="24"/>
        </w:rPr>
        <w:t xml:space="preserve">Су</w:t>
      </w:r>
      <w:r>
        <w:rPr>
          <w:rFonts w:ascii="Times New Roman" w:hAnsi="Times New Roman" w:cs="Times New Roman"/>
          <w:sz w:val="24"/>
          <w:szCs w:val="24"/>
        </w:rPr>
        <w:t xml:space="preserve">мма к перечислению по выполненным работам составляет ______(_________) рублей ____ копеек, кроме того НДС(___%) ___________________________(__________________) рублей _____ копеек.</w:t>
      </w:r>
      <w:r>
        <w:rPr>
          <w:rFonts w:ascii="Times New Roman" w:hAnsi="Times New Roman" w:cs="Times New Roman"/>
          <w:sz w:val="24"/>
          <w:szCs w:val="24"/>
        </w:rPr>
      </w:r>
      <w:r>
        <w:rPr>
          <w:rFonts w:ascii="Times New Roman" w:hAnsi="Times New Roman" w:cs="Times New Roman"/>
          <w:sz w:val="24"/>
          <w:szCs w:val="24"/>
        </w:rPr>
      </w:r>
    </w:p>
    <w:p>
      <w:pPr>
        <w:ind w:firstLine="426"/>
        <w:jc w:val="both"/>
        <w:rPr>
          <w:rFonts w:ascii="Times New Roman" w:hAnsi="Times New Roman" w:cs="Times New Roman"/>
          <w:sz w:val="24"/>
          <w:szCs w:val="24"/>
        </w:rPr>
      </w:pPr>
      <w:r>
        <w:rPr>
          <w:rFonts w:ascii="Times New Roman" w:hAnsi="Times New Roman" w:cs="Times New Roman"/>
          <w:sz w:val="24"/>
          <w:szCs w:val="24"/>
        </w:rPr>
        <w:t xml:space="preserve">Настоящий Акт является основанием для окончательного расчета между Сторонам</w:t>
      </w:r>
      <w:r>
        <w:rPr>
          <w:rFonts w:ascii="Times New Roman" w:hAnsi="Times New Roman" w:cs="Times New Roman"/>
          <w:sz w:val="24"/>
          <w:szCs w:val="24"/>
        </w:rPr>
        <w:t xml:space="preserve">и за вышеперечисленные оказанные услуги.</w:t>
      </w:r>
      <w:r>
        <w:rPr>
          <w:rFonts w:ascii="Times New Roman" w:hAnsi="Times New Roman" w:cs="Times New Roman"/>
          <w:sz w:val="24"/>
          <w:szCs w:val="24"/>
        </w:rPr>
      </w:r>
      <w:r>
        <w:rPr>
          <w:rFonts w:ascii="Times New Roman" w:hAnsi="Times New Roman" w:cs="Times New Roman"/>
          <w:sz w:val="24"/>
          <w:szCs w:val="24"/>
        </w:rPr>
      </w:r>
    </w:p>
    <w:p>
      <w:pPr>
        <w:ind w:firstLine="426"/>
        <w:jc w:val="both"/>
        <w:rPr>
          <w:rFonts w:ascii="Times New Roman" w:hAnsi="Times New Roman" w:cs="Times New Roman"/>
          <w:sz w:val="24"/>
          <w:szCs w:val="24"/>
        </w:rPr>
      </w:pPr>
      <w:r>
        <w:rPr>
          <w:rFonts w:ascii="Times New Roman" w:hAnsi="Times New Roman" w:cs="Times New Roman"/>
          <w:sz w:val="24"/>
          <w:szCs w:val="24"/>
        </w:rPr>
        <w:t xml:space="preserve">Настоящий  Акт  составлен  в  4 (четырех) экземплярах,  один из которых находится у Исполнителя, 3 (три) - у Заказчика.</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Подрядчик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Заказчик</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_____________________</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(подпись)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(подпи</w:t>
      </w:r>
      <w:r>
        <w:rPr>
          <w:rFonts w:ascii="Times New Roman" w:hAnsi="Times New Roman" w:cs="Times New Roman"/>
          <w:sz w:val="24"/>
          <w:szCs w:val="24"/>
        </w:rPr>
        <w:t xml:space="preserve">сь)</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 _______20__г.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«____» _________200__г.</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М.П.</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56"/>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670"/>
        <w:tabs>
          <w:tab w:val="left" w:pos="11624" w:leader="none"/>
        </w:tabs>
        <w:rPr>
          <w:rFonts w:ascii="Times New Roman" w:hAnsi="Times New Roman" w:cs="Times New Roman"/>
          <w:color w:val="000000"/>
          <w:sz w:val="24"/>
          <w:szCs w:val="24"/>
        </w:rPr>
      </w:pPr>
      <w:r>
        <w:rPr>
          <w:rFonts w:ascii="Times New Roman" w:hAnsi="Times New Roman" w:cs="Times New Roman"/>
          <w:sz w:val="24"/>
          <w:szCs w:val="24"/>
        </w:rPr>
        <w:br w:type="page" w:clear="all"/>
      </w:r>
      <w:r>
        <w:rPr>
          <w:rFonts w:ascii="Times New Roman" w:hAnsi="Times New Roman" w:cs="Times New Roman"/>
          <w:color w:val="000000"/>
          <w:sz w:val="24"/>
          <w:szCs w:val="24"/>
        </w:rPr>
        <w:t xml:space="preserve">Приложение № 35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670"/>
        <w:tabs>
          <w:tab w:val="left" w:pos="8250" w:leader="none"/>
        </w:tabs>
        <w:rPr>
          <w:rFonts w:ascii="Times New Roman" w:hAnsi="Times New Roman" w:cs="Times New Roman"/>
          <w:sz w:val="24"/>
          <w:szCs w:val="24"/>
        </w:rPr>
      </w:pP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График выполнения работ по авторскому надзору</w:t>
      </w:r>
      <w:r>
        <w:rPr>
          <w:rFonts w:ascii="Times New Roman" w:hAnsi="Times New Roman" w:cs="Times New Roman"/>
          <w:sz w:val="24"/>
          <w:szCs w:val="24"/>
        </w:rPr>
      </w:r>
      <w:r>
        <w:rPr>
          <w:rFonts w:ascii="Times New Roman" w:hAnsi="Times New Roman" w:cs="Times New Roman"/>
          <w:sz w:val="24"/>
          <w:szCs w:val="24"/>
        </w:rPr>
      </w:r>
    </w:p>
    <w:p>
      <w:pPr>
        <w:rPr>
          <w:rFonts w:ascii="Calibri" w:hAnsi="Calibri" w:cs="Times New Roman"/>
          <w:sz w:val="24"/>
          <w:szCs w:val="24"/>
        </w:rPr>
        <w:pBdr>
          <w:bottom w:val="single" w:color="000000" w:sz="12" w:space="1"/>
        </w:pBdr>
      </w:pPr>
      <w:r>
        <w:rPr>
          <w:rFonts w:ascii="Calibri" w:hAnsi="Calibri" w:cs="Times New Roman"/>
          <w:sz w:val="24"/>
          <w:szCs w:val="24"/>
        </w:rPr>
      </w:r>
      <w:r>
        <w:rPr>
          <w:rFonts w:ascii="Calibri" w:hAnsi="Calibri" w:cs="Times New Roman"/>
          <w:sz w:val="24"/>
          <w:szCs w:val="24"/>
        </w:rPr>
      </w:r>
      <w:r>
        <w:rPr>
          <w:rFonts w:ascii="Calibri" w:hAnsi="Calibri"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(Наименование Объекта </w:t>
      </w:r>
      <w:r>
        <w:rPr>
          <w:rFonts w:ascii="Times New Roman" w:hAnsi="Times New Roman" w:cs="Times New Roman"/>
          <w:i/>
          <w:sz w:val="24"/>
          <w:szCs w:val="24"/>
        </w:rPr>
        <w:t xml:space="preserve">указать нужное:</w:t>
      </w:r>
      <w:r>
        <w:rPr>
          <w:rFonts w:ascii="Times New Roman" w:hAnsi="Times New Roman" w:cs="Times New Roman"/>
          <w:i/>
          <w:iCs/>
          <w:sz w:val="24"/>
          <w:szCs w:val="24"/>
        </w:rPr>
        <w:t xml:space="preserve"> строительством, реконструкцией, комплексным техническим перевооружением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1046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80"/>
        <w:gridCol w:w="1903"/>
        <w:gridCol w:w="2377"/>
        <w:gridCol w:w="2167"/>
        <w:gridCol w:w="1894"/>
        <w:gridCol w:w="1442"/>
      </w:tblGrid>
      <w:tr>
        <w:tblPrEx/>
        <w:trPr>
          <w:trHeight w:val="362"/>
        </w:trPr>
        <w:tc>
          <w:tcPr>
            <w:tcW w:w="728" w:type="dxa"/>
            <w:vMerge w:val="restart"/>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п/п</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1966" w:type="dxa"/>
            <w:vMerge w:val="restart"/>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Наименование работ</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(этапов работ)</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2417" w:type="dxa"/>
            <w:vMerge w:val="restart"/>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Представитель подрядчика</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(Ф.И.О./должность)</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gridSpan w:val="2"/>
            <w:tcW w:w="4012"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Сроки выполнения работ</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1340" w:type="dxa"/>
            <w:vMerge w:val="restart"/>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Количество дней пребывания на объекте</w:t>
            </w:r>
            <w:r>
              <w:rPr>
                <w:rFonts w:ascii="Times New Roman" w:hAnsi="Times New Roman" w:cs="Times New Roman"/>
                <w:sz w:val="24"/>
                <w:szCs w:val="24"/>
                <w:lang w:eastAsia="en-US"/>
              </w:rPr>
            </w:r>
            <w:r>
              <w:rPr>
                <w:rFonts w:ascii="Times New Roman" w:hAnsi="Times New Roman" w:cs="Times New Roman"/>
                <w:sz w:val="24"/>
                <w:szCs w:val="24"/>
                <w:lang w:eastAsia="en-US"/>
              </w:rPr>
            </w:r>
          </w:p>
        </w:tc>
      </w:tr>
      <w:tr>
        <w:tblPrEx/>
        <w:trPr/>
        <w:tc>
          <w:tcPr>
            <w:tcW w:w="0" w:type="auto"/>
            <w:vAlign w:val="center"/>
            <w:vMerge w:val="continue"/>
            <w:textDirection w:val="lrTb"/>
            <w:noWrap w:val="false"/>
          </w:tcPr>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0" w:type="auto"/>
            <w:vAlign w:val="center"/>
            <w:vMerge w:val="continue"/>
            <w:textDirection w:val="lrTb"/>
            <w:noWrap w:val="false"/>
          </w:tcPr>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0" w:type="auto"/>
            <w:vAlign w:val="center"/>
            <w:vMerge w:val="continue"/>
            <w:textDirection w:val="lrTb"/>
            <w:noWrap w:val="false"/>
          </w:tcPr>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2258" w:type="dxa"/>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Начало</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(дата/месяц/год)</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1754" w:type="dxa"/>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Окончание</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(дата/месяц/год)</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0" w:type="auto"/>
            <w:vAlign w:val="center"/>
            <w:vMerge w:val="continue"/>
            <w:textDirection w:val="lrTb"/>
            <w:noWrap w:val="false"/>
          </w:tcPr>
          <w:p>
            <w:pP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tc>
      </w:tr>
      <w:tr>
        <w:tblPrEx/>
        <w:trPr/>
        <w:tc>
          <w:tcPr>
            <w:tcW w:w="728"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1</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1966"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2</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2417"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3</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2258"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4</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1754"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5</w:t>
            </w: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W w:w="1340" w:type="dxa"/>
            <w:textDirection w:val="lrTb"/>
            <w:noWrap w:val="false"/>
          </w:tcPr>
          <w:p>
            <w:pPr>
              <w:jc w:val="center"/>
              <w:rPr>
                <w:rFonts w:ascii="Times New Roman" w:hAnsi="Times New Roman" w:cs="Times New Roman"/>
                <w:sz w:val="24"/>
                <w:szCs w:val="24"/>
                <w:lang w:eastAsia="en-US"/>
              </w:rPr>
            </w:pPr>
            <w:r>
              <w:rPr>
                <w:rFonts w:ascii="Times New Roman" w:hAnsi="Times New Roman" w:cs="Times New Roman"/>
                <w:sz w:val="24"/>
                <w:szCs w:val="24"/>
              </w:rPr>
              <w:t xml:space="preserve">6</w:t>
            </w:r>
            <w:r>
              <w:rPr>
                <w:rFonts w:ascii="Times New Roman" w:hAnsi="Times New Roman" w:cs="Times New Roman"/>
                <w:sz w:val="24"/>
                <w:szCs w:val="24"/>
                <w:lang w:eastAsia="en-US"/>
              </w:rPr>
            </w:r>
            <w:r>
              <w:rPr>
                <w:rFonts w:ascii="Times New Roman" w:hAnsi="Times New Roman" w:cs="Times New Roman"/>
                <w:sz w:val="24"/>
                <w:szCs w:val="24"/>
                <w:lang w:eastAsia="en-US"/>
              </w:rPr>
            </w:r>
          </w:p>
        </w:tc>
      </w:tr>
    </w:tbl>
    <w:p>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r>
        <w:rPr>
          <w:rFonts w:ascii="Times New Roman" w:hAnsi="Times New Roman" w:cs="Times New Roman"/>
          <w:sz w:val="24"/>
          <w:szCs w:val="24"/>
          <w:lang w:eastAsia="en-US"/>
        </w:rPr>
      </w:r>
    </w:p>
    <w:p>
      <w:pPr>
        <w:rPr>
          <w:rFonts w:ascii="Times New Roman" w:hAnsi="Times New Roman" w:cs="Times New Roman"/>
          <w:sz w:val="24"/>
          <w:szCs w:val="24"/>
        </w:rPr>
      </w:pPr>
      <w:r>
        <w:rPr>
          <w:rFonts w:ascii="Times New Roman" w:hAnsi="Times New Roman" w:cs="Times New Roman"/>
          <w:sz w:val="24"/>
          <w:szCs w:val="24"/>
        </w:rPr>
        <w:t xml:space="preserve">Подписи сторон</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jc w:val="both"/>
        <w:rPr>
          <w:rFonts w:ascii="Times New Roman" w:hAnsi="Times New Roman" w:cs="Times New Roman"/>
          <w:sz w:val="24"/>
          <w:szCs w:val="24"/>
        </w:rPr>
      </w:pPr>
      <w:r>
        <w:rPr>
          <w:rFonts w:ascii="Times New Roman" w:hAnsi="Times New Roman" w:cs="Times New Roman"/>
          <w:sz w:val="24"/>
          <w:szCs w:val="24"/>
        </w:rPr>
        <w:t xml:space="preserve">Подрядчик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Заказчик</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_____________________</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(подпись)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(подпись)</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 _______20__г.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«____» _________200__г.</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М.П.</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24"/>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387"/>
        <w:tabs>
          <w:tab w:val="left" w:pos="11624" w:leader="none"/>
        </w:tabs>
        <w:rPr>
          <w:rFonts w:ascii="Times New Roman" w:hAnsi="Times New Roman" w:cs="Times New Roman"/>
          <w:sz w:val="24"/>
          <w:szCs w:val="24"/>
        </w:rPr>
      </w:pPr>
      <w:r>
        <w:rPr>
          <w:rFonts w:ascii="Times New Roman" w:hAnsi="Times New Roman" w:cs="Times New Roman"/>
          <w:sz w:val="24"/>
          <w:szCs w:val="24"/>
        </w:rPr>
        <w:br w:type="page" w:clear="all"/>
      </w:r>
      <w:r>
        <w:rPr>
          <w:rFonts w:ascii="Times New Roman" w:hAnsi="Times New Roman" w:cs="Times New Roman"/>
          <w:color w:val="000000"/>
          <w:sz w:val="24"/>
          <w:szCs w:val="24"/>
        </w:rPr>
        <w:t xml:space="preserve">Приложение № 36 </w:t>
      </w: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Формы для составления и ведения журнала авторского надзора</w:t>
      </w:r>
      <w:r>
        <w:rPr>
          <w:rFonts w:ascii="Times New Roman" w:hAnsi="Times New Roman" w:cs="Times New Roman"/>
          <w:bCs/>
          <w:sz w:val="24"/>
          <w:szCs w:val="24"/>
        </w:rPr>
      </w:r>
      <w:r>
        <w:rPr>
          <w:rFonts w:ascii="Times New Roman" w:hAnsi="Times New Roman" w:cs="Times New Roman"/>
          <w:bCs/>
          <w:sz w:val="24"/>
          <w:szCs w:val="24"/>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Форма титульного листа</w:t>
      </w:r>
      <w:hyperlink r:id="rId41" w:tooltip="file:///C:\AppData\Local\Temp\AsudCheckout\AppData\Users\Fedeneva-na\Desktop\Планируемые%20изменения%20в%20ПИР.docx#sub_1001" w:anchor="sub_1001" w:history="1">
        <w:r>
          <w:rPr>
            <w:rFonts w:cs="Times New Roman"/>
            <w:bCs/>
            <w:color w:val="0000ff"/>
            <w:sz w:val="24"/>
            <w:szCs w:val="24"/>
            <w:u w:val="single"/>
          </w:rPr>
          <w:t xml:space="preserve">*</w:t>
        </w:r>
      </w:hyperlink>
      <w:r>
        <w:rPr>
          <w:rFonts w:ascii="Times New Roman" w:hAnsi="Times New Roman" w:cs="Times New Roman"/>
          <w:bCs/>
          <w:sz w:val="24"/>
          <w:szCs w:val="24"/>
        </w:rPr>
      </w:r>
      <w:r>
        <w:rPr>
          <w:rFonts w:ascii="Times New Roman" w:hAnsi="Times New Roman" w:cs="Times New Roman"/>
          <w:bCs/>
          <w:sz w:val="24"/>
          <w:szCs w:val="24"/>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Журнал авторского надзора за строительством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Наименование объекта строительства 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w:t>
      </w:r>
      <w:r>
        <w:rPr>
          <w:rFonts w:ascii="Courier New" w:hAnsi="Courier New" w:cs="Courier New"/>
        </w:rPr>
        <w:t xml:space="preserve">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Адрес строительства 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w:t>
      </w:r>
      <w:r>
        <w:rPr>
          <w:rFonts w:ascii="Courier New" w:hAnsi="Courier New" w:cs="Courier New"/>
        </w:rPr>
        <w:t xml:space="preserve">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Заказчик 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(наименование, адрес)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Проектировщик 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(наименование, адре</w:t>
      </w:r>
      <w:r>
        <w:rPr>
          <w:rFonts w:ascii="Courier New" w:hAnsi="Courier New" w:cs="Courier New"/>
        </w:rPr>
        <w:t xml:space="preserve">с проектной организации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или проектного подразделения)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│Журнал начат __________________          Журнал окончен 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(дата)                                        (дата)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│Руководитель проектировщика                           МП______________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                                  (подпись)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│Руководитель заказчика                                МП_______________│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(подпись)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both"/>
        <w:rPr>
          <w:rFonts w:ascii="Courier New" w:hAnsi="Courier New" w:cs="Courier New"/>
          <w:sz w:val="22"/>
          <w:szCs w:val="22"/>
        </w:rPr>
      </w:pPr>
      <w:r>
        <w:rPr>
          <w:rFonts w:ascii="Courier New" w:hAnsi="Courier New" w:cs="Courier New"/>
        </w:rPr>
        <w:t xml:space="preserve">──────────────────────────────</w:t>
      </w:r>
      <w:r>
        <w:rPr>
          <w:rFonts w:ascii="Courier New" w:hAnsi="Courier New" w:cs="Courier New"/>
          <w:sz w:val="22"/>
          <w:szCs w:val="22"/>
        </w:rPr>
      </w:r>
      <w:r>
        <w:rPr>
          <w:rFonts w:ascii="Courier New" w:hAnsi="Courier New" w:cs="Courier New"/>
          <w:sz w:val="22"/>
          <w:szCs w:val="22"/>
        </w:rPr>
      </w:r>
    </w:p>
    <w:p>
      <w:pPr>
        <w:jc w:val="both"/>
        <w:rPr>
          <w:rFonts w:ascii="Times New Roman" w:hAnsi="Times New Roman" w:cs="Times New Roman"/>
          <w:sz w:val="24"/>
          <w:szCs w:val="24"/>
        </w:rPr>
      </w:pPr>
      <w:r>
        <w:rPr>
          <w:rFonts w:ascii="Times New Roman" w:hAnsi="Times New Roman" w:cs="Times New Roman"/>
          <w:sz w:val="24"/>
          <w:szCs w:val="24"/>
        </w:rPr>
        <w:t xml:space="preserve">* Формат журнала, в том числе и титульного листа, как правило, принимается А 4.</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Форма перечня подрядных организаций, осуществляющих</w:t>
      </w:r>
      <w:r>
        <w:rPr>
          <w:rFonts w:ascii="Times New Roman" w:hAnsi="Times New Roman" w:cs="Times New Roman"/>
          <w:bCs/>
          <w:sz w:val="24"/>
          <w:szCs w:val="24"/>
        </w:rPr>
        <w:br/>
        <w:t xml:space="preserve">строительные и монтажные работы</w:t>
      </w:r>
      <w:r>
        <w:rPr>
          <w:rFonts w:ascii="Times New Roman" w:hAnsi="Times New Roman" w:cs="Times New Roman"/>
          <w:bCs/>
          <w:sz w:val="24"/>
          <w:szCs w:val="24"/>
        </w:rPr>
      </w:r>
      <w:r>
        <w:rPr>
          <w:rFonts w:ascii="Times New Roman" w:hAnsi="Times New Roman" w:cs="Times New Roman"/>
          <w:bCs/>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before="108" w:after="108"/>
        <w:rPr>
          <w:rFonts w:cs="Times New Roman"/>
          <w:bCs/>
          <w:sz w:val="24"/>
          <w:szCs w:val="24"/>
        </w:rPr>
        <w:outlineLvl w:val="0"/>
      </w:pPr>
      <w:r>
        <w:rPr>
          <w:rFonts w:ascii="Times New Roman" w:hAnsi="Times New Roman" w:cs="Times New Roman"/>
          <w:bCs/>
          <w:sz w:val="24"/>
          <w:szCs w:val="24"/>
        </w:rPr>
        <w:t xml:space="preserve">Перечень подрядных организаций,</w:t>
      </w:r>
      <w:r>
        <w:rPr>
          <w:rFonts w:ascii="Times New Roman" w:hAnsi="Times New Roman" w:cs="Times New Roman"/>
          <w:bCs/>
          <w:sz w:val="24"/>
          <w:szCs w:val="24"/>
        </w:rPr>
        <w:br/>
      </w:r>
      <w:r>
        <w:rPr>
          <w:rFonts w:ascii="Times New Roman" w:hAnsi="Times New Roman" w:cs="Times New Roman"/>
          <w:bCs/>
          <w:sz w:val="24"/>
          <w:szCs w:val="24"/>
        </w:rPr>
        <w:t xml:space="preserve">осуществляющих строительные и монтажные работы</w:t>
      </w:r>
      <w:r>
        <w:rPr>
          <w:rFonts w:cs="Times New Roman"/>
          <w:bCs/>
          <w:sz w:val="24"/>
          <w:szCs w:val="24"/>
        </w:rPr>
      </w:r>
      <w:r>
        <w:rPr>
          <w:rFonts w:cs="Times New Roman"/>
          <w:bCs/>
          <w:sz w:val="24"/>
          <w:szCs w:val="24"/>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Исполнитель работ (генеральный подрядчик, подрядчик)_____________________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____________________________________________________________</w:t>
      </w:r>
      <w:r>
        <w:rPr>
          <w:rFonts w:ascii="Courier New" w:hAnsi="Courier New" w:cs="Courier New"/>
        </w:rPr>
        <w:t xml:space="preserve">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Исполнители отдельных видов работ (субподрядчики):</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1._______________________________________________________________________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(наименование работ - строительно-монтажная организация)</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2. 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3. 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4. ______________________________________________________________________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5. _______________________________</w:t>
      </w:r>
      <w:r>
        <w:rPr>
          <w:rFonts w:ascii="Courier New" w:hAnsi="Courier New" w:cs="Courier New"/>
        </w:rPr>
        <w:t xml:space="preserve">_______________________________________</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Форма списка специалистов, осуществляющих авторский надзор</w:t>
      </w:r>
      <w:r>
        <w:rPr>
          <w:rFonts w:ascii="Times New Roman" w:hAnsi="Times New Roman" w:cs="Times New Roman"/>
          <w:bCs/>
          <w:sz w:val="24"/>
          <w:szCs w:val="24"/>
        </w:rPr>
      </w:r>
      <w:r>
        <w:rPr>
          <w:rFonts w:ascii="Times New Roman" w:hAnsi="Times New Roman" w:cs="Times New Roman"/>
          <w:bCs/>
          <w:sz w:val="24"/>
          <w:szCs w:val="24"/>
        </w:rPr>
      </w:r>
    </w:p>
    <w:p>
      <w:pPr>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before="108" w:after="108"/>
        <w:rPr>
          <w:rFonts w:cs="Times New Roman"/>
          <w:bCs/>
          <w:sz w:val="24"/>
          <w:szCs w:val="24"/>
        </w:rPr>
        <w:outlineLvl w:val="0"/>
      </w:pPr>
      <w:r>
        <w:rPr>
          <w:rFonts w:ascii="Times New Roman" w:hAnsi="Times New Roman" w:cs="Times New Roman"/>
          <w:bCs/>
          <w:sz w:val="24"/>
          <w:szCs w:val="24"/>
        </w:rPr>
        <w:t xml:space="preserve">Список специалистов, осуществляющих авторский надзор</w:t>
      </w:r>
      <w:r>
        <w:rPr>
          <w:rFonts w:cs="Times New Roman"/>
          <w:bCs/>
          <w:sz w:val="24"/>
          <w:szCs w:val="24"/>
        </w:rPr>
      </w:r>
      <w:r>
        <w:rPr>
          <w:rFonts w:cs="Times New Roman"/>
          <w:bCs/>
          <w:sz w:val="24"/>
          <w:szCs w:val="24"/>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│Фамилия, </w:t>
      </w:r>
      <w:r>
        <w:rPr>
          <w:rFonts w:ascii="Courier New" w:hAnsi="Courier New" w:cs="Courier New"/>
        </w:rPr>
        <w:t xml:space="preserve">имя,│Проектная</w:t>
      </w:r>
      <w:r>
        <w:rPr>
          <w:rFonts w:ascii="Courier New" w:hAnsi="Courier New" w:cs="Courier New"/>
        </w:rPr>
        <w:t xml:space="preserve">   </w:t>
      </w:r>
      <w:r>
        <w:rPr>
          <w:rFonts w:ascii="Courier New" w:hAnsi="Courier New" w:cs="Courier New"/>
        </w:rPr>
        <w:t xml:space="preserve">│Вид   работы,   по │Дата  и  N  документа  о│</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│отчество     │</w:t>
      </w:r>
      <w:r>
        <w:rPr>
          <w:rFonts w:ascii="Courier New" w:hAnsi="Courier New" w:cs="Courier New"/>
        </w:rPr>
        <w:t xml:space="preserve">организация,│которой</w:t>
      </w:r>
      <w:r>
        <w:rPr>
          <w:rFonts w:ascii="Courier New" w:hAnsi="Courier New" w:cs="Courier New"/>
        </w:rPr>
        <w:t xml:space="preserve">  </w:t>
      </w:r>
      <w:r>
        <w:rPr>
          <w:rFonts w:ascii="Courier New" w:hAnsi="Courier New" w:cs="Courier New"/>
        </w:rPr>
        <w:t xml:space="preserve">осуществ</w:t>
      </w:r>
      <w:r>
        <w:rPr>
          <w:rFonts w:ascii="Courier New" w:hAnsi="Courier New" w:cs="Courier New"/>
        </w:rPr>
        <w:t xml:space="preserve">- │полномочиях по  </w:t>
      </w:r>
      <w:r>
        <w:rPr>
          <w:rFonts w:ascii="Courier New" w:hAnsi="Courier New" w:cs="Courier New"/>
        </w:rPr>
        <w:t xml:space="preserve">проведе</w:t>
      </w: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│должность,  │</w:t>
      </w:r>
      <w:r>
        <w:rPr>
          <w:rFonts w:ascii="Courier New" w:hAnsi="Courier New" w:cs="Courier New"/>
        </w:rPr>
        <w:t xml:space="preserve">ляется</w:t>
      </w:r>
      <w:r>
        <w:rPr>
          <w:rFonts w:ascii="Courier New" w:hAnsi="Courier New" w:cs="Courier New"/>
        </w:rPr>
        <w:t xml:space="preserve">   авторский │</w:t>
      </w:r>
      <w:r>
        <w:rPr>
          <w:rFonts w:ascii="Courier New" w:hAnsi="Courier New" w:cs="Courier New"/>
        </w:rPr>
        <w:t xml:space="preserve">нию</w:t>
      </w:r>
      <w:r>
        <w:rPr>
          <w:rFonts w:ascii="Courier New" w:hAnsi="Courier New" w:cs="Courier New"/>
        </w:rPr>
        <w:t xml:space="preserve"> авторского надзора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│N телефона  │надзор             │             </w:t>
      </w:r>
      <w:r>
        <w:rPr>
          <w:rFonts w:ascii="Courier New" w:hAnsi="Courier New" w:cs="Courier New"/>
        </w:rPr>
        <w:t xml:space="preserve">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1       │    2       │       3           │         4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w:t>
      </w:r>
      <w:r>
        <w:rPr>
          <w:rFonts w:ascii="Courier New" w:hAnsi="Courier New" w:cs="Courier New"/>
        </w:rPr>
        <w:t xml:space="preserve">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Форма регистрационного листа</w:t>
      </w:r>
      <w:r>
        <w:rPr>
          <w:rFonts w:ascii="Times New Roman" w:hAnsi="Times New Roman" w:cs="Times New Roman"/>
          <w:bCs/>
          <w:sz w:val="24"/>
          <w:szCs w:val="24"/>
        </w:rPr>
      </w:r>
      <w:r>
        <w:rPr>
          <w:rFonts w:ascii="Times New Roman" w:hAnsi="Times New Roman" w:cs="Times New Roman"/>
          <w:bCs/>
          <w:sz w:val="24"/>
          <w:szCs w:val="24"/>
        </w:rPr>
      </w:r>
    </w:p>
    <w:p>
      <w:pPr>
        <w:jc w:val="center"/>
        <w:spacing w:before="108" w:after="108"/>
        <w:rPr>
          <w:rFonts w:cs="Times New Roman"/>
          <w:bCs/>
          <w:sz w:val="24"/>
          <w:szCs w:val="24"/>
        </w:rPr>
        <w:outlineLvl w:val="0"/>
      </w:pPr>
      <w:r>
        <w:rPr>
          <w:rFonts w:ascii="Times New Roman" w:hAnsi="Times New Roman" w:cs="Times New Roman"/>
          <w:bCs/>
          <w:sz w:val="24"/>
          <w:szCs w:val="24"/>
        </w:rPr>
        <w:t xml:space="preserve">Регистрационный лист посещения объекта специалистами,</w:t>
      </w:r>
      <w:r>
        <w:rPr>
          <w:rFonts w:ascii="Times New Roman" w:hAnsi="Times New Roman" w:cs="Times New Roman"/>
          <w:bCs/>
          <w:sz w:val="24"/>
          <w:szCs w:val="24"/>
        </w:rPr>
        <w:br/>
        <w:t xml:space="preserve">осуществляющими авторский надзор за строительством</w:t>
      </w:r>
      <w:r>
        <w:rPr>
          <w:rFonts w:cs="Times New Roman"/>
          <w:bCs/>
          <w:sz w:val="24"/>
          <w:szCs w:val="24"/>
        </w:rPr>
      </w:r>
      <w:r>
        <w:rPr>
          <w:rFonts w:cs="Times New Roman"/>
          <w:bCs/>
          <w:sz w:val="24"/>
          <w:szCs w:val="24"/>
        </w:rPr>
      </w:r>
    </w:p>
    <w:p>
      <w:pPr>
        <w:jc w:val="both"/>
        <w:rPr>
          <w:rFonts w:ascii="Courier New" w:hAnsi="Courier New" w:cs="Courier New"/>
        </w:rPr>
      </w:pPr>
      <w:r>
        <w:rPr>
          <w:rFonts w:ascii="Courier New" w:hAnsi="Courier New" w:cs="Courier New"/>
        </w:rPr>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t xml:space="preserve">Наименование│Фамилия</w:t>
      </w:r>
      <w:r>
        <w:rPr>
          <w:rFonts w:ascii="Courier New" w:hAnsi="Courier New" w:cs="Courier New"/>
        </w:rPr>
        <w:t xml:space="preserve">, имя, │        Дата                │   Подпись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│организации │отчество      ├────────────┬───────────────┤представителя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 прие</w:t>
      </w:r>
      <w:r>
        <w:rPr>
          <w:rFonts w:ascii="Courier New" w:hAnsi="Courier New" w:cs="Courier New"/>
        </w:rPr>
        <w:t xml:space="preserve">зда    │  отъезда      │   заказчика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1       │    2         │     3      │      4        │   5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              </w:t>
      </w:r>
      <w:r>
        <w:rPr>
          <w:rFonts w:ascii="Courier New" w:hAnsi="Courier New" w:cs="Courier New"/>
        </w:rPr>
        <w:t xml:space="preserve">│            │               │              │</w:t>
      </w:r>
      <w:r>
        <w:rPr>
          <w:rFonts w:ascii="Courier New" w:hAnsi="Courier New" w:cs="Courier New"/>
        </w:rPr>
      </w:r>
      <w:r>
        <w:rPr>
          <w:rFonts w:ascii="Courier New" w:hAnsi="Courier New" w:cs="Courier New"/>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Форма учетного листа</w:t>
      </w:r>
      <w:r>
        <w:rPr>
          <w:rFonts w:ascii="Times New Roman" w:hAnsi="Times New Roman" w:cs="Times New Roman"/>
          <w:bCs/>
          <w:sz w:val="24"/>
          <w:szCs w:val="24"/>
        </w:rPr>
      </w:r>
      <w:r>
        <w:rPr>
          <w:rFonts w:ascii="Times New Roman" w:hAnsi="Times New Roman" w:cs="Times New Roman"/>
          <w:bCs/>
          <w:sz w:val="24"/>
          <w:szCs w:val="24"/>
        </w:rPr>
      </w:r>
    </w:p>
    <w:p>
      <w:pPr>
        <w:jc w:val="center"/>
        <w:spacing w:before="108" w:after="108"/>
        <w:rPr>
          <w:rFonts w:ascii="Times New Roman" w:hAnsi="Times New Roman" w:cs="Times New Roman"/>
          <w:bCs/>
          <w:sz w:val="24"/>
          <w:szCs w:val="24"/>
        </w:rPr>
        <w:outlineLvl w:val="0"/>
      </w:pPr>
      <w:r>
        <w:rPr>
          <w:rFonts w:ascii="Times New Roman" w:hAnsi="Times New Roman" w:cs="Times New Roman"/>
          <w:bCs/>
          <w:sz w:val="24"/>
          <w:szCs w:val="24"/>
        </w:rPr>
        <w:t xml:space="preserve">Учетный лист N _</w:t>
      </w:r>
      <w:r>
        <w:rPr>
          <w:rFonts w:ascii="Times New Roman" w:hAnsi="Times New Roman" w:cs="Times New Roman"/>
          <w:bCs/>
          <w:sz w:val="24"/>
          <w:szCs w:val="24"/>
        </w:rPr>
      </w:r>
      <w:r>
        <w:rPr>
          <w:rFonts w:ascii="Times New Roman" w:hAnsi="Times New Roman" w:cs="Times New Roman"/>
          <w:bCs/>
          <w:sz w:val="24"/>
          <w:szCs w:val="24"/>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t xml:space="preserve">Дата│Выявленные</w:t>
      </w:r>
      <w:r>
        <w:rPr>
          <w:rFonts w:ascii="Courier New" w:hAnsi="Courier New" w:cs="Courier New"/>
        </w:rPr>
        <w:t xml:space="preserve">  от-│Указания </w:t>
      </w:r>
      <w:r>
        <w:rPr>
          <w:rFonts w:ascii="Courier New" w:hAnsi="Courier New" w:cs="Courier New"/>
        </w:rPr>
        <w:t xml:space="preserve">об│Подпись</w:t>
      </w:r>
      <w:r>
        <w:rPr>
          <w:rFonts w:ascii="Courier New" w:hAnsi="Courier New" w:cs="Courier New"/>
        </w:rPr>
        <w:t xml:space="preserve">    │С  записью  │Отметка   о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ступления</w:t>
      </w:r>
      <w:r>
        <w:rPr>
          <w:rFonts w:ascii="Courier New" w:hAnsi="Courier New" w:cs="Courier New"/>
        </w:rPr>
        <w:t xml:space="preserve">    </w:t>
      </w:r>
      <w:r>
        <w:rPr>
          <w:rFonts w:ascii="Courier New" w:hAnsi="Courier New" w:cs="Courier New"/>
        </w:rPr>
        <w:t xml:space="preserve">от│ус</w:t>
      </w:r>
      <w:r>
        <w:rPr>
          <w:rFonts w:ascii="Courier New" w:hAnsi="Courier New" w:cs="Courier New"/>
        </w:rPr>
        <w:t xml:space="preserve">транении</w:t>
      </w:r>
      <w:r>
        <w:rPr>
          <w:rFonts w:ascii="Courier New" w:hAnsi="Courier New" w:cs="Courier New"/>
        </w:rPr>
        <w:t xml:space="preserve"> │</w:t>
      </w:r>
      <w:r>
        <w:rPr>
          <w:rFonts w:ascii="Courier New" w:hAnsi="Courier New" w:cs="Courier New"/>
        </w:rPr>
        <w:t xml:space="preserve">специалис</w:t>
      </w:r>
      <w:r>
        <w:rPr>
          <w:rFonts w:ascii="Courier New" w:hAnsi="Courier New" w:cs="Courier New"/>
        </w:rPr>
        <w:t xml:space="preserve">- │ознакомлен  │выполнении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│проектно-смет- │выявленных │та, </w:t>
      </w:r>
      <w:r>
        <w:rPr>
          <w:rFonts w:ascii="Courier New" w:hAnsi="Courier New" w:cs="Courier New"/>
        </w:rPr>
        <w:t xml:space="preserve">осущес</w:t>
      </w:r>
      <w:r>
        <w:rPr>
          <w:rFonts w:ascii="Courier New" w:hAnsi="Courier New" w:cs="Courier New"/>
        </w:rPr>
        <w:t xml:space="preserve">-│</w:t>
      </w:r>
      <w:r>
        <w:rPr>
          <w:rFonts w:ascii="Courier New" w:hAnsi="Courier New" w:cs="Courier New"/>
        </w:rPr>
        <w:t xml:space="preserve">представи</w:t>
      </w:r>
      <w:r>
        <w:rPr>
          <w:rFonts w:ascii="Courier New" w:hAnsi="Courier New" w:cs="Courier New"/>
        </w:rPr>
        <w:t xml:space="preserve">-  │указаний: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│ной  документа-│</w:t>
      </w:r>
      <w:r>
        <w:rPr>
          <w:rFonts w:ascii="Courier New" w:hAnsi="Courier New" w:cs="Courier New"/>
        </w:rPr>
        <w:t xml:space="preserve">отступлений│твляющего</w:t>
      </w:r>
      <w:r>
        <w:rPr>
          <w:rFonts w:ascii="Courier New" w:hAnsi="Courier New" w:cs="Courier New"/>
        </w:rPr>
        <w:t xml:space="preserve">  │</w:t>
      </w:r>
      <w:r>
        <w:rPr>
          <w:rFonts w:ascii="Courier New" w:hAnsi="Courier New" w:cs="Courier New"/>
        </w:rPr>
        <w:t xml:space="preserve">тель</w:t>
      </w:r>
      <w:r>
        <w:rPr>
          <w:rFonts w:ascii="Courier New" w:hAnsi="Courier New" w:cs="Courier New"/>
        </w:rPr>
        <w:t xml:space="preserve">:       │а)  </w:t>
      </w:r>
      <w:r>
        <w:rPr>
          <w:rFonts w:ascii="Courier New" w:hAnsi="Courier New" w:cs="Courier New"/>
        </w:rPr>
        <w:t xml:space="preserve">подрядчи</w:t>
      </w:r>
      <w:r>
        <w:rPr>
          <w:rFonts w:ascii="Courier New" w:hAnsi="Courier New" w:cs="Courier New"/>
        </w:rPr>
        <w:t xml:space="preserve">-│</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ции</w:t>
      </w:r>
      <w:r>
        <w:rPr>
          <w:rFonts w:ascii="Courier New" w:hAnsi="Courier New" w:cs="Courier New"/>
        </w:rPr>
        <w:t xml:space="preserve">,  </w:t>
      </w:r>
      <w:r>
        <w:rPr>
          <w:rFonts w:ascii="Courier New" w:hAnsi="Courier New" w:cs="Courier New"/>
        </w:rPr>
        <w:t xml:space="preserve">нарушения│или</w:t>
      </w:r>
      <w:r>
        <w:rPr>
          <w:rFonts w:ascii="Courier New" w:hAnsi="Courier New" w:cs="Courier New"/>
        </w:rPr>
        <w:t xml:space="preserve"> </w:t>
      </w:r>
      <w:r>
        <w:rPr>
          <w:rFonts w:ascii="Courier New" w:hAnsi="Courier New" w:cs="Courier New"/>
        </w:rPr>
        <w:t xml:space="preserve">наруше</w:t>
      </w:r>
      <w:r>
        <w:rPr>
          <w:rFonts w:ascii="Courier New" w:hAnsi="Courier New" w:cs="Courier New"/>
        </w:rPr>
        <w:t xml:space="preserve">-│авторский  │а) подряд-  </w:t>
      </w:r>
      <w:r>
        <w:rPr>
          <w:rFonts w:ascii="Courier New" w:hAnsi="Courier New" w:cs="Courier New"/>
        </w:rPr>
        <w:t xml:space="preserve">│ка;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│требований     │</w:t>
      </w:r>
      <w:r>
        <w:rPr>
          <w:rFonts w:ascii="Courier New" w:hAnsi="Courier New" w:cs="Courier New"/>
        </w:rPr>
        <w:t xml:space="preserve">ний</w:t>
      </w:r>
      <w:r>
        <w:rPr>
          <w:rFonts w:ascii="Courier New" w:hAnsi="Courier New" w:cs="Courier New"/>
        </w:rPr>
        <w:t xml:space="preserve"> и </w:t>
      </w:r>
      <w:r>
        <w:rPr>
          <w:rFonts w:ascii="Courier New" w:hAnsi="Courier New" w:cs="Courier New"/>
        </w:rPr>
        <w:t xml:space="preserve">сроки│надзор</w:t>
      </w:r>
      <w:r>
        <w:rPr>
          <w:rFonts w:ascii="Courier New" w:hAnsi="Courier New" w:cs="Courier New"/>
        </w:rPr>
        <w:t xml:space="preserve">, вы-│</w:t>
      </w:r>
      <w:r>
        <w:rPr>
          <w:rFonts w:ascii="Courier New" w:hAnsi="Courier New" w:cs="Courier New"/>
        </w:rPr>
        <w:t xml:space="preserve">чика</w:t>
      </w:r>
      <w:r>
        <w:rPr>
          <w:rFonts w:ascii="Courier New" w:hAnsi="Courier New" w:cs="Courier New"/>
        </w:rPr>
        <w:t xml:space="preserve">;       │б) заказчика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│строительных   │их </w:t>
      </w:r>
      <w:r>
        <w:rPr>
          <w:rFonts w:ascii="Courier New" w:hAnsi="Courier New" w:cs="Courier New"/>
        </w:rPr>
        <w:t xml:space="preserve">выполне</w:t>
      </w:r>
      <w:r>
        <w:rPr>
          <w:rFonts w:ascii="Courier New" w:hAnsi="Courier New" w:cs="Courier New"/>
        </w:rPr>
        <w:t xml:space="preserve">-│полнившего │б) заказ-   │(фамилия,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│норм и правил </w:t>
      </w:r>
      <w:r>
        <w:rPr>
          <w:rFonts w:ascii="Courier New" w:hAnsi="Courier New" w:cs="Courier New"/>
        </w:rPr>
        <w:t xml:space="preserve">и│ния</w:t>
      </w:r>
      <w:r>
        <w:rPr>
          <w:rFonts w:ascii="Courier New" w:hAnsi="Courier New" w:cs="Courier New"/>
        </w:rPr>
        <w:t xml:space="preserve">        │запись (фа-│</w:t>
      </w:r>
      <w:r>
        <w:rPr>
          <w:rFonts w:ascii="Courier New" w:hAnsi="Courier New" w:cs="Courier New"/>
        </w:rPr>
        <w:t xml:space="preserve">чика</w:t>
      </w:r>
      <w:r>
        <w:rPr>
          <w:rFonts w:ascii="Courier New" w:hAnsi="Courier New" w:cs="Courier New"/>
        </w:rPr>
        <w:t xml:space="preserve">        │инициалы,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│технических </w:t>
      </w:r>
      <w:r>
        <w:rPr>
          <w:rFonts w:ascii="Courier New" w:hAnsi="Courier New" w:cs="Courier New"/>
        </w:rPr>
        <w:t xml:space="preserve">ус-│           │</w:t>
      </w:r>
      <w:r>
        <w:rPr>
          <w:rFonts w:ascii="Courier New" w:hAnsi="Courier New" w:cs="Courier New"/>
        </w:rPr>
        <w:t xml:space="preserve">милия</w:t>
      </w:r>
      <w:r>
        <w:rPr>
          <w:rFonts w:ascii="Courier New" w:hAnsi="Courier New" w:cs="Courier New"/>
        </w:rPr>
        <w:t xml:space="preserve">, </w:t>
      </w:r>
      <w:r>
        <w:rPr>
          <w:rFonts w:ascii="Courier New" w:hAnsi="Courier New" w:cs="Courier New"/>
        </w:rPr>
        <w:t xml:space="preserve">ини</w:t>
      </w:r>
      <w:r>
        <w:rPr>
          <w:rFonts w:ascii="Courier New" w:hAnsi="Courier New" w:cs="Courier New"/>
        </w:rPr>
        <w:t xml:space="preserve">-│(фамилия,   │должность,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ловий</w:t>
      </w:r>
      <w:r>
        <w:rPr>
          <w:rFonts w:ascii="Courier New" w:hAnsi="Courier New" w:cs="Courier New"/>
        </w:rPr>
        <w:t xml:space="preserve"> по </w:t>
      </w:r>
      <w:r>
        <w:rPr>
          <w:rFonts w:ascii="Courier New" w:hAnsi="Courier New" w:cs="Courier New"/>
        </w:rPr>
        <w:t xml:space="preserve">произ</w:t>
      </w:r>
      <w:r>
        <w:rPr>
          <w:rFonts w:ascii="Courier New" w:hAnsi="Courier New" w:cs="Courier New"/>
        </w:rPr>
        <w:t xml:space="preserve">-│           │</w:t>
      </w:r>
      <w:r>
        <w:rPr>
          <w:rFonts w:ascii="Courier New" w:hAnsi="Courier New" w:cs="Courier New"/>
        </w:rPr>
        <w:t xml:space="preserve">циалы</w:t>
      </w:r>
      <w:r>
        <w:rPr>
          <w:rFonts w:ascii="Courier New" w:hAnsi="Courier New" w:cs="Courier New"/>
        </w:rPr>
        <w:t xml:space="preserve">,     │инициалы,   │дата)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водству</w:t>
      </w:r>
      <w:r>
        <w:rPr>
          <w:rFonts w:ascii="Courier New" w:hAnsi="Courier New" w:cs="Courier New"/>
        </w:rPr>
        <w:t xml:space="preserve">  строи-│           │должность) │должность,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тельно</w:t>
      </w:r>
      <w:r>
        <w:rPr>
          <w:rFonts w:ascii="Courier New" w:hAnsi="Courier New" w:cs="Courier New"/>
        </w:rPr>
        <w:t xml:space="preserve">-монтаж- │           │           │дата) </w:t>
      </w:r>
      <w:r>
        <w:rPr>
          <w:rFonts w:ascii="Courier New" w:hAnsi="Courier New" w:cs="Courier New"/>
        </w:rPr>
        <w:t xml:space="preserve">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    │</w:t>
      </w:r>
      <w:r>
        <w:rPr>
          <w:rFonts w:ascii="Courier New" w:hAnsi="Courier New" w:cs="Courier New"/>
        </w:rPr>
        <w:t xml:space="preserve">ных</w:t>
      </w:r>
      <w:r>
        <w:rPr>
          <w:rFonts w:ascii="Courier New" w:hAnsi="Courier New" w:cs="Courier New"/>
        </w:rPr>
        <w:t xml:space="preserve"> работ      │           │           │            │             │</w:t>
      </w:r>
      <w:r>
        <w:rPr>
          <w:rFonts w:ascii="Courier New" w:hAnsi="Courier New" w:cs="Courier New"/>
        </w:rPr>
      </w:r>
      <w:r>
        <w:rPr>
          <w:rFonts w:ascii="Courier New" w:hAnsi="Courier New" w:cs="Courier New"/>
        </w:rPr>
      </w:r>
    </w:p>
    <w:p>
      <w:pPr>
        <w:jc w:val="both"/>
        <w:rPr>
          <w:rFonts w:ascii="Courier New" w:hAnsi="Courier New" w:cs="Courier New"/>
        </w:rPr>
      </w:pPr>
      <w:r>
        <w:rPr>
          <w:rFonts w:ascii="Courier New" w:hAnsi="Courier New" w:cs="Courier New"/>
        </w:rPr>
        <w:t xml:space="preserve">├────┼───────────────┼───────────┼───────────┼────────────┼─────────────┤</w:t>
      </w:r>
      <w:r>
        <w:rPr>
          <w:rFonts w:ascii="Courier New" w:hAnsi="Courier New" w:cs="Courier New"/>
        </w:rPr>
      </w:r>
      <w:r>
        <w:rPr>
          <w:rFonts w:ascii="Courier New" w:hAnsi="Courier New" w:cs="Courier New"/>
        </w:rPr>
      </w:r>
    </w:p>
    <w:p>
      <w:pPr>
        <w:rPr>
          <w:rFonts w:ascii="Courier New" w:hAnsi="Courier New" w:cs="Courier New"/>
          <w:b/>
        </w:rPr>
      </w:pPr>
      <w:r>
        <w:rPr>
          <w:rFonts w:ascii="Courier New" w:hAnsi="Courier New" w:cs="Courier New"/>
          <w:b/>
        </w:rPr>
        <w:t xml:space="preserve">│1   │      2        │    3      │    4      │    5       │    6        │</w:t>
      </w:r>
      <w:r>
        <w:rPr>
          <w:rFonts w:ascii="Courier New" w:hAnsi="Courier New" w:cs="Courier New"/>
          <w:b/>
        </w:rPr>
      </w:r>
      <w:r>
        <w:rPr>
          <w:rFonts w:ascii="Courier New" w:hAnsi="Courier New" w:cs="Courier New"/>
          <w:b/>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692"/>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rPr>
          <w:rFonts w:ascii="Times New Roman" w:hAnsi="Times New Roman" w:cs="Times New Roman"/>
        </w:rPr>
        <w:sectPr>
          <w:footnotePr/>
          <w:endnotePr/>
          <w:type w:val="nextPage"/>
          <w:pgSz w:w="11907" w:h="16840" w:orient="portrait"/>
          <w:pgMar w:top="851" w:right="709" w:bottom="851" w:left="170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5670"/>
        <w:tabs>
          <w:tab w:val="left" w:pos="1162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 37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5670"/>
        <w:tabs>
          <w:tab w:val="left" w:pos="8250" w:leader="none"/>
        </w:tabs>
        <w:rPr>
          <w:rFonts w:ascii="Times New Roman" w:hAnsi="Times New Roman" w:cs="Times New Roman"/>
          <w:sz w:val="24"/>
          <w:szCs w:val="24"/>
        </w:rPr>
      </w:pPr>
      <w:r>
        <w:rPr>
          <w:rFonts w:ascii="Times New Roman" w:hAnsi="Times New Roman" w:cs="Times New Roman"/>
          <w:sz w:val="24"/>
          <w:szCs w:val="24"/>
        </w:rPr>
        <w:t xml:space="preserve">к Договору № ____  </w:t>
      </w:r>
      <w:r>
        <w:rPr>
          <w:rFonts w:ascii="Times New Roman" w:hAnsi="Times New Roman" w:cs="Times New Roman"/>
          <w:sz w:val="24"/>
          <w:szCs w:val="24"/>
        </w:rPr>
        <w:br/>
        <w:t xml:space="preserve">от «__» ________ 2024 г.</w:t>
      </w:r>
      <w:r>
        <w:rPr>
          <w:rFonts w:ascii="Times New Roman" w:hAnsi="Times New Roman" w:cs="Times New Roman"/>
          <w:sz w:val="24"/>
          <w:szCs w:val="24"/>
        </w:rPr>
      </w:r>
      <w:r>
        <w:rPr>
          <w:rFonts w:ascii="Times New Roman" w:hAnsi="Times New Roman" w:cs="Times New Roman"/>
          <w:sz w:val="24"/>
          <w:szCs w:val="24"/>
        </w:rPr>
      </w:r>
    </w:p>
    <w:p>
      <w:pPr>
        <w:jc w:val="both"/>
        <w:tabs>
          <w:tab w:val="left" w:pos="8250" w:leader="none"/>
        </w:tabs>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right="-8"/>
        <w:jc w:val="center"/>
        <w:tabs>
          <w:tab w:val="left" w:pos="780" w:leader="none"/>
          <w:tab w:val="left" w:pos="1080" w:leader="none"/>
          <w:tab w:val="left" w:pos="1276" w:leader="none"/>
        </w:tabs>
        <w:rPr>
          <w:rFonts w:ascii="Times New Roman" w:hAnsi="Times New Roman" w:cs="Times New Roman"/>
          <w:b/>
          <w:bCs/>
          <w:sz w:val="26"/>
          <w:szCs w:val="26"/>
        </w:rPr>
        <w:outlineLvl w:val="0"/>
      </w:pPr>
      <w:r>
        <w:rPr>
          <w:rFonts w:ascii="Times New Roman" w:hAnsi="Times New Roman" w:cs="Times New Roman"/>
          <w:b/>
          <w:bCs/>
          <w:sz w:val="26"/>
          <w:szCs w:val="26"/>
        </w:rPr>
        <w:t xml:space="preserve">Порядок проверки готовности подрядных организаций к выполнению строительно-монтажных работ на объектах ПАО «</w:t>
      </w:r>
      <w:r>
        <w:rPr>
          <w:rFonts w:ascii="Times New Roman" w:hAnsi="Times New Roman" w:cs="Times New Roman"/>
          <w:b/>
          <w:bCs/>
          <w:sz w:val="26"/>
          <w:szCs w:val="26"/>
        </w:rPr>
        <w:t xml:space="preserve">Россети</w:t>
      </w:r>
      <w:r>
        <w:rPr>
          <w:rFonts w:ascii="Times New Roman" w:hAnsi="Times New Roman" w:cs="Times New Roman"/>
          <w:b/>
          <w:bCs/>
          <w:sz w:val="26"/>
          <w:szCs w:val="26"/>
        </w:rPr>
        <w:t xml:space="preserve">»</w:t>
      </w:r>
      <w:r>
        <w:rPr>
          <w:rFonts w:ascii="Times New Roman" w:hAnsi="Times New Roman" w:cs="Times New Roman"/>
          <w:b/>
          <w:bCs/>
          <w:sz w:val="26"/>
          <w:szCs w:val="26"/>
        </w:rPr>
      </w:r>
      <w:r>
        <w:rPr>
          <w:rFonts w:ascii="Times New Roman" w:hAnsi="Times New Roman" w:cs="Times New Roman"/>
          <w:b/>
          <w:bCs/>
          <w:sz w:val="26"/>
          <w:szCs w:val="26"/>
        </w:rPr>
      </w:r>
    </w:p>
    <w:p>
      <w:pPr>
        <w:ind w:firstLine="709"/>
        <w:jc w:val="both"/>
        <w:tabs>
          <w:tab w:val="left" w:pos="780" w:leader="none"/>
          <w:tab w:val="left" w:pos="1080" w:leader="none"/>
          <w:tab w:val="left" w:pos="1276" w:leader="none"/>
        </w:tabs>
        <w:rPr>
          <w:rFonts w:ascii="Times New Roman" w:hAnsi="Times New Roman" w:cs="Times New Roman"/>
          <w:b/>
          <w:bCs/>
          <w:sz w:val="26"/>
          <w:szCs w:val="26"/>
        </w:rPr>
        <w:outlineLvl w:val="0"/>
      </w:pPr>
      <w:r>
        <w:rPr>
          <w:rFonts w:ascii="Times New Roman" w:hAnsi="Times New Roman" w:cs="Times New Roman"/>
          <w:b/>
          <w:bCs/>
          <w:sz w:val="26"/>
          <w:szCs w:val="26"/>
        </w:rPr>
      </w:r>
      <w:r>
        <w:rPr>
          <w:rFonts w:ascii="Times New Roman" w:hAnsi="Times New Roman" w:cs="Times New Roman"/>
          <w:b/>
          <w:bCs/>
          <w:sz w:val="26"/>
          <w:szCs w:val="26"/>
        </w:rPr>
      </w:r>
      <w:r>
        <w:rPr>
          <w:rFonts w:ascii="Times New Roman" w:hAnsi="Times New Roman" w:cs="Times New Roman"/>
          <w:b/>
          <w:bCs/>
          <w:sz w:val="26"/>
          <w:szCs w:val="26"/>
        </w:rPr>
      </w:r>
    </w:p>
    <w:p>
      <w:pPr>
        <w:ind w:firstLine="709"/>
        <w:jc w:val="both"/>
        <w:rPr>
          <w:rFonts w:ascii="Times New Roman" w:hAnsi="Times New Roman" w:cs="Times New Roman"/>
          <w:sz w:val="26"/>
          <w:szCs w:val="26"/>
        </w:rPr>
      </w:pPr>
      <w:r>
        <w:rPr>
          <w:rFonts w:ascii="Times New Roman" w:hAnsi="Times New Roman" w:cs="Times New Roman"/>
          <w:sz w:val="26"/>
          <w:szCs w:val="26"/>
        </w:rPr>
        <w:t xml:space="preserve">1. Проверка готовности Подрядчика осуществляется непосредственно по месту размещения на Объекте строительства Заказчиком в соответствии с </w:t>
      </w:r>
      <w:r>
        <w:rPr>
          <w:rFonts w:ascii="Times New Roman" w:hAnsi="Times New Roman" w:cs="Times New Roman"/>
          <w:sz w:val="26"/>
          <w:szCs w:val="26"/>
        </w:rPr>
        <w:t xml:space="preserve">проектной и рабочей документацией ПОС, ППР, техническими регламентами, действующими организационно-распорядительными документами Заказчика.</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2. Проверка проводится на отдельные этапы либо на весь комплекс этапов строительства, предусмотренных проектной доку</w:t>
      </w:r>
      <w:r>
        <w:rPr>
          <w:rFonts w:ascii="Times New Roman" w:hAnsi="Times New Roman" w:cs="Times New Roman"/>
          <w:sz w:val="26"/>
          <w:szCs w:val="26"/>
        </w:rPr>
        <w:t xml:space="preserve">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3. Проверке готовности подлежат Подрядчик и субподрядные организации, согласованные с Заказчиком и привлекаемые Подрядчиком по договору субподряда.</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4. В ходе проверки устанавливается:</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 наличие действующих разрешительных и организационно-распорядительных д</w:t>
      </w:r>
      <w:r>
        <w:rPr>
          <w:rFonts w:ascii="Times New Roman" w:hAnsi="Times New Roman" w:cs="Times New Roman"/>
          <w:sz w:val="26"/>
          <w:szCs w:val="26"/>
        </w:rPr>
        <w:t xml:space="preserve">окументов на строительство;</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 наличие в соответствии с календарным графиком движения людских и технических ресурсов, квалификация ИТР и рабочих;</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 комплектация и документальное подтверждение исправного технического состояния технических ресурсов;</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09" w:leader="none"/>
        </w:tabs>
        <w:rPr>
          <w:rFonts w:ascii="Times New Roman" w:hAnsi="Times New Roman" w:cs="Times New Roman"/>
          <w:sz w:val="26"/>
          <w:szCs w:val="26"/>
        </w:rPr>
      </w:pPr>
      <w:r>
        <w:rPr>
          <w:rFonts w:ascii="Times New Roman" w:hAnsi="Times New Roman" w:cs="Times New Roman"/>
          <w:sz w:val="26"/>
          <w:szCs w:val="26"/>
        </w:rPr>
        <w:t xml:space="preserve">- готовно</w:t>
      </w:r>
      <w:r>
        <w:rPr>
          <w:rFonts w:ascii="Times New Roman" w:hAnsi="Times New Roman" w:cs="Times New Roman"/>
          <w:sz w:val="26"/>
          <w:szCs w:val="26"/>
        </w:rPr>
        <w:t xml:space="preserve">сть административно - бытовых, хозяйственных и производственных построек, необходимых для реализации строительства.</w:t>
      </w:r>
      <w:r>
        <w:rPr>
          <w:rFonts w:ascii="Times New Roman" w:hAnsi="Times New Roman" w:cs="Times New Roman"/>
          <w:sz w:val="26"/>
          <w:szCs w:val="26"/>
        </w:rPr>
      </w:r>
      <w:r>
        <w:rPr>
          <w:rFonts w:ascii="Times New Roman" w:hAnsi="Times New Roman" w:cs="Times New Roman"/>
          <w:sz w:val="26"/>
          <w:szCs w:val="26"/>
        </w:rPr>
      </w:r>
    </w:p>
    <w:tbl>
      <w:tblPr>
        <w:tblStyle w:val="1642"/>
        <w:tblW w:w="961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702"/>
        <w:gridCol w:w="8909"/>
      </w:tblGrid>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center"/>
              <w:rPr>
                <w:rFonts w:ascii="Times New Roman" w:hAnsi="Times New Roman" w:cs="Times New Roman"/>
                <w:b/>
                <w:bCs/>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w:t>
            </w:r>
            <w:r>
              <w:rPr>
                <w:rFonts w:ascii="Times New Roman" w:hAnsi="Times New Roman" w:cs="Times New Roman"/>
                <w:b/>
                <w:bCs/>
                <w:sz w:val="26"/>
                <w:szCs w:val="26"/>
              </w:rPr>
            </w:r>
            <w:r>
              <w:rPr>
                <w:rFonts w:ascii="Times New Roman" w:hAnsi="Times New Roman" w:cs="Times New Roman"/>
                <w:b/>
                <w:bCs/>
                <w:sz w:val="26"/>
                <w:szCs w:val="26"/>
              </w:rPr>
            </w:r>
          </w:p>
          <w:p>
            <w:pPr>
              <w:jc w:val="cente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п/п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vAlign w:val="center"/>
            <w:textDirection w:val="lrTb"/>
            <w:noWrap w:val="false"/>
          </w:tcPr>
          <w:p>
            <w:pPr>
              <w:jc w:val="cente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b/>
                <w:bCs/>
                <w:sz w:val="26"/>
                <w:szCs w:val="26"/>
              </w:rPr>
              <w:t xml:space="preserve">Наименование проверяемого документа и его наличие</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РАЗРЕШИТЕЛЬНАЯ ДОКУМЕНТАЦИЯ</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Контракт на выполнение СМР, договор на осуществление авторского надзора в случае разработки проекта подрядчиком (проверка на наличие).</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Согласование Заказчика, выдаваемое генеральному подрядчику на привлечение субподрядной организации (для проверки гот</w:t>
            </w:r>
            <w:r>
              <w:rPr>
                <w:rFonts w:ascii="Times New Roman" w:hAnsi="Times New Roman" w:cs="Times New Roman"/>
                <w:sz w:val="26"/>
                <w:szCs w:val="26"/>
              </w:rPr>
              <w:t xml:space="preserve">овности субподрядной организации).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Свидетельство, выдаваемое саморегулируемыми организациями, о допуске к выполняемым работам установленного перечня видов работ в соответствии с ФЗ от 22.07.2008 № 148, в т. ч. на особо опасные и технически сложные вид</w:t>
            </w:r>
            <w:r>
              <w:rPr>
                <w:rFonts w:ascii="Times New Roman" w:hAnsi="Times New Roman" w:cs="Times New Roman"/>
                <w:sz w:val="26"/>
                <w:szCs w:val="26"/>
              </w:rPr>
              <w:t xml:space="preserve">ы работ.</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1.4</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Лицензия, выдаваемая МЧС на монтаж средств обеспечения пожарной безопасности зданий и сооружений.</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1.5</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Разрешение на вырубку леса (лесная декларация).</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1.6</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Разрешение на право производства работ в охранной зоне инженерных коммуникаций, а так же ВЛ, КЛ.</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4"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4" w:space="0"/>
              <w:bottom w:val="single" w:color="000000" w:sz="2" w:space="0"/>
              <w:right w:val="single" w:color="000000" w:sz="2" w:space="0"/>
            </w:tcBorders>
            <w:tcMar>
              <w:left w:w="0" w:type="dxa"/>
              <w:top w:w="0" w:type="dxa"/>
              <w:right w:w="80" w:type="dxa"/>
              <w:bottom w:w="0" w:type="dxa"/>
            </w:tcMar>
            <w:tcW w:w="8909" w:type="dxa"/>
            <w:vAlign w:val="center"/>
            <w:textDirection w:val="lrTb"/>
            <w:noWrap w:val="false"/>
          </w:tcPr>
          <w:p>
            <w:pPr>
              <w:ind w:right="827"/>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ПРОЕКТНАЯ ДОКУМЕНТАЦИЯ</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2.1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Комплект утвержденной проектной документации, а также рабочей документации со штампом «В производство работ» заказчика.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ОРГАНИЗАЦИОННО-ТЕХНОЛОГИЧЕСКАЯ ДОКУМЕНТАЦИЯ</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ПРОЕКТ ПРОИЗВОДСТВА РАБОТ (ППР) </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3.1.1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Наличие ППР, утвержденного Главным инженером (техническим руководителем) подрядной строительной организации, согласованного заказчиком.</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3.1.2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Производственные инструкции и технологические карты на основные виды работ, предусмотренные проектом, в т. ч. на строительный контроль качества работ, выполняемый лицом, осуществляющим строительство.</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ПРОЕКТ ПРОИЗВОДСТВА РАБОТ КРАНАМИ (</w:t>
            </w:r>
            <w:r>
              <w:rPr>
                <w:rFonts w:ascii="Times New Roman" w:hAnsi="Times New Roman" w:cs="Times New Roman"/>
                <w:sz w:val="26"/>
                <w:szCs w:val="26"/>
              </w:rPr>
              <w:t xml:space="preserve">ППРк</w:t>
            </w:r>
            <w:r>
              <w:rPr>
                <w:rFonts w:ascii="Times New Roman" w:hAnsi="Times New Roman" w:cs="Times New Roman"/>
                <w:sz w:val="26"/>
                <w:szCs w:val="26"/>
              </w:rPr>
              <w:t xml:space="preserve">).</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3.2.1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153"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Наличие </w:t>
            </w:r>
            <w:r>
              <w:rPr>
                <w:rFonts w:ascii="Times New Roman" w:hAnsi="Times New Roman" w:cs="Times New Roman"/>
                <w:sz w:val="26"/>
                <w:szCs w:val="26"/>
              </w:rPr>
              <w:t xml:space="preserve">ППРк</w:t>
            </w:r>
            <w:r>
              <w:rPr>
                <w:rFonts w:ascii="Times New Roman" w:hAnsi="Times New Roman" w:cs="Times New Roman"/>
                <w:sz w:val="26"/>
                <w:szCs w:val="26"/>
              </w:rPr>
              <w:t xml:space="preserve">, согласованного с владельцем ГПМ, осуществляющего надзор, руководителем организации, разработавшего </w:t>
            </w:r>
            <w:r>
              <w:rPr>
                <w:rFonts w:ascii="Times New Roman" w:hAnsi="Times New Roman" w:cs="Times New Roman"/>
                <w:sz w:val="26"/>
                <w:szCs w:val="26"/>
              </w:rPr>
              <w:t xml:space="preserve">ППРк</w:t>
            </w:r>
            <w:r>
              <w:rPr>
                <w:rFonts w:ascii="Times New Roman" w:hAnsi="Times New Roman" w:cs="Times New Roman"/>
                <w:sz w:val="26"/>
                <w:szCs w:val="26"/>
              </w:rPr>
              <w:t xml:space="preserve">, и утвержденного руководителем генподрядной строительно-монтажной организации (заказчиком ГПМ).</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3.2.2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153" w:type="dxa"/>
              <w:bottom w:w="0" w:type="dxa"/>
            </w:tcMar>
            <w:tcW w:w="8909" w:type="dxa"/>
            <w:textDirection w:val="lrTb"/>
            <w:noWrap w:val="false"/>
          </w:tcPr>
          <w:p>
            <w:pPr>
              <w:ind w:right="65"/>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Перечень технологического инвентаря и монтажной оснастки, схемы </w:t>
            </w:r>
            <w:r>
              <w:rPr>
                <w:rFonts w:ascii="Times New Roman" w:hAnsi="Times New Roman" w:cs="Times New Roman"/>
                <w:sz w:val="26"/>
                <w:szCs w:val="26"/>
              </w:rPr>
              <w:t xml:space="preserve">строповки</w:t>
            </w:r>
            <w:r>
              <w:rPr>
                <w:rFonts w:ascii="Times New Roman" w:hAnsi="Times New Roman" w:cs="Times New Roman"/>
                <w:sz w:val="26"/>
                <w:szCs w:val="26"/>
              </w:rPr>
              <w:t xml:space="preserve"> грузов с приложением разрешительной документации (паспортов, сертификатов).</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3.3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Наличие подписи персонала, назначенного для производства работ, об ознакомлении с ППР, </w:t>
            </w:r>
            <w:r>
              <w:rPr>
                <w:rFonts w:ascii="Times New Roman" w:hAnsi="Times New Roman" w:cs="Times New Roman"/>
                <w:sz w:val="26"/>
                <w:szCs w:val="26"/>
              </w:rPr>
              <w:t xml:space="preserve">ППРк</w:t>
            </w:r>
            <w:r>
              <w:rPr>
                <w:rFonts w:ascii="Times New Roman" w:hAnsi="Times New Roman" w:cs="Times New Roman"/>
                <w:sz w:val="26"/>
                <w:szCs w:val="26"/>
              </w:rPr>
              <w:t xml:space="preserve"> и технологической картой.</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ПРИКАЗЫ</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Приказ о назначении ответственного производителя СМР, имеющего соответствующую квалификацию по видам работ.</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4.2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Приказы о назначении ответственных за обеспечение охраны труда в пределах порученных им участков работ.</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Приказ о закреплении за объектом персонала подрядной организации инженерно-технического персонала (ИТР) и рабочих занятых на строительстве объекта, привлекаемых по календарному графику движения людских ресурсов.</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4.5</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 назначении ИТР по надзору за безопасной эксплуатацией грузоподъемных кранов и подъемников (вышек), съемных грузозахватных приспособлений, тары.</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4.6</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 назначении ИТР, ответственных за содержание грузоподъемных кранов и подъемников (вышек) в</w:t>
            </w:r>
            <w:r>
              <w:rPr>
                <w:rFonts w:ascii="Times New Roman" w:hAnsi="Times New Roman" w:cs="Times New Roman"/>
                <w:sz w:val="26"/>
                <w:szCs w:val="26"/>
              </w:rPr>
              <w:t xml:space="preserve"> исправном состоянии.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4.7</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 назначении лица, ответственного за безопасное производство работ грузоподъемными кранами, подъемниками (вышками).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4.8</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Приказ о назначении ответственного по надзору за техническим состоянием и эксплуатацией сосудов, работающих под давлением.</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4.9</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 назначении ответственных за исправное состояние и безопасную эксплуатацию сосудов, работающих под давлением.</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4.10</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w:t>
            </w:r>
            <w:r>
              <w:rPr>
                <w:rFonts w:ascii="Times New Roman" w:hAnsi="Times New Roman" w:cs="Times New Roman"/>
                <w:sz w:val="26"/>
                <w:szCs w:val="26"/>
              </w:rPr>
              <w:t xml:space="preserve">аз о назначении ответственных лиц за безопасное проведение работ в электроустановках.</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4.11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 назначении лиц, ответственных за электрохозяйство.</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4.12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об утверждении Перечня должностей и профессий, для которых необходимо разработать инструкции по охране труда.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4.13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 о назначении лица, ответственного за охрану окружающей среды и обеспечение экологической безопасности в процессе СМР.</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4.14</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Приказы о назначении лиц, ответственных за противопожарное состояние отдельных объектов и участков стройки, за исправность, ремонт и готовность к работе стационарных систем обнаружения и тушения пожара, а также других средств пожаротушения и пожарной техни</w:t>
            </w:r>
            <w:r>
              <w:rPr>
                <w:rFonts w:ascii="Times New Roman" w:hAnsi="Times New Roman" w:cs="Times New Roman"/>
                <w:sz w:val="26"/>
                <w:szCs w:val="26"/>
              </w:rPr>
              <w:t xml:space="preserve">ки.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ДОКУМЕНТАЦИЯ ПО ОХРАНЕ ТРУДА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Инструкции по охране труда.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Журнал учета и выдачи инструкций по охране труда.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Утвержденная программа вводного инструктажа и журнал регистрации вводного инструктажа.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5.4</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Журнал регистрации первичного инструктажа на рабочем месте.</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5.5</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Журнал учета и выдачи средств индивидуальной защиты.</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5.6</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Личные карточки выдачи специальной одежды и обуви.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vAlign w:val="center"/>
            <w:textDirection w:val="lrTb"/>
            <w:noWrap w:val="false"/>
          </w:tcPr>
          <w:p>
            <w:pPr>
              <w:ind w:right="827"/>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СВИДЕТЕЛЬСТВА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Аккредитованных по ГОСТ Р 51000.4-2011, аттестованных по ПБ 03-372-00 лабораторий контроля качества (собственных или привлеченных по договору).</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Лаборатории неразрушающего контроля </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pacing w:val="-6"/>
                <w:sz w:val="26"/>
                <w:szCs w:val="26"/>
              </w:rPr>
              <w:t xml:space="preserve">Аккредитованной строительной лаборатории </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6.4</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Аккредитованной испытательной </w:t>
            </w:r>
            <w:r>
              <w:rPr>
                <w:rFonts w:ascii="Times New Roman" w:hAnsi="Times New Roman" w:cs="Times New Roman"/>
                <w:sz w:val="26"/>
                <w:szCs w:val="26"/>
              </w:rPr>
              <w:t xml:space="preserve">электролаборатории</w:t>
            </w:r>
            <w:r>
              <w:rPr>
                <w:rFonts w:ascii="Times New Roman" w:hAnsi="Times New Roman" w:cs="Times New Roman"/>
                <w:sz w:val="26"/>
                <w:szCs w:val="26"/>
              </w:rPr>
              <w:t xml:space="preserve"> </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6.5</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ПЕРЕЧНИ, утверждаемые руководителем, главными инженерами строительной организации.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6.6</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Перечень организаций, участвующих в строительстве, согласованный с Заказчиком (для проверки готовности генподрядчика).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6.7</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Перечень строительной техники основных и вспомогательных строительны</w:t>
            </w:r>
            <w:r>
              <w:rPr>
                <w:rFonts w:ascii="Times New Roman" w:hAnsi="Times New Roman" w:cs="Times New Roman"/>
                <w:sz w:val="26"/>
                <w:szCs w:val="26"/>
              </w:rPr>
              <w:t xml:space="preserve">х машин, механизмов, оборудования и транспортных средств для выполнения строительно-монтажных работ (тип, марка, год выпуска, хозяйственная принадлежность, кол-во), привлекаемой по календарному графику движения технических ресурсов на начало строительства.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6.8</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Перечень и наличие поверенного измерительного инструмента (приборов) для контроля качества СМР, выполняемого в рамках строительного контроля выполняемого подрядчиком.</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ПРОИЗВОДСТВЕННО-ТЕХНИЧЕСКАЯ И ХОЗЯЙСТВЕННАЯ ГОТОВНОСТЬ</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Наличие в соответствии с календарным графиком движения технических ресурсов основных и вспомогательных строительных машин, механизмов, оборудования и транспортных средств с предоставлением документального подтверждения технической исправности, паспортов и </w:t>
            </w:r>
            <w:r>
              <w:rPr>
                <w:rFonts w:ascii="Times New Roman" w:hAnsi="Times New Roman" w:cs="Times New Roman"/>
                <w:sz w:val="26"/>
                <w:szCs w:val="26"/>
              </w:rPr>
              <w:t xml:space="preserve">разрешений на применение.</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7.2</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Наличие по приказу о закреплении персонала и календарным графиком движения людских ресурсов, инженерно-технического персонала (ИТР), занятого на строительстве объекта с документальным подтверждением квалификации и аттестации </w:t>
            </w:r>
            <w:r>
              <w:rPr>
                <w:rFonts w:ascii="Times New Roman" w:hAnsi="Times New Roman" w:cs="Times New Roman"/>
                <w:sz w:val="26"/>
                <w:szCs w:val="26"/>
              </w:rPr>
              <w:t xml:space="preserve">по видам работ, с отметками о допусках к специальным работам, по проверке знаний норм и правил работы в электроустановках.</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7.3</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Наличие по приказу о закреплении персонала и календарным графиком движения людских ресурсов, рабочих по профессиям с документаль</w:t>
            </w:r>
            <w:r>
              <w:rPr>
                <w:rFonts w:ascii="Times New Roman" w:hAnsi="Times New Roman" w:cs="Times New Roman"/>
                <w:sz w:val="26"/>
                <w:szCs w:val="26"/>
              </w:rPr>
              <w:t xml:space="preserve">ным подтверждением квалификации по профессиям, с отметками о допусках к специальным работам, по проверке знаний норм и правил работы в электроустановках.</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7.4</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Готовность и размещение временных титульных зданий и с</w:t>
            </w:r>
            <w:r>
              <w:rPr>
                <w:rFonts w:ascii="Times New Roman" w:hAnsi="Times New Roman" w:cs="Times New Roman"/>
                <w:sz w:val="26"/>
                <w:szCs w:val="26"/>
              </w:rPr>
              <w:t xml:space="preserve">ооружений возводимых до начала строительства в соответствии с ПОС (жилые городки, склады, РБУ и другие сооружения хозяйственного назначения). Договора аренды соответствующих зданий и сооружений, приспосабливаемых для подсобного и хозяйственного назначения.</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7.5</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Готовность в соответствии с графиком поставки оборудования открытых площадок, полузакрытых (закрытых) и специальных складов, в соответствии с ПОС. Договора аренды площадей и помещений (при необходимости).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7.6</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Готовность временных сетей водоснабжения</w:t>
            </w:r>
            <w:r>
              <w:rPr>
                <w:rFonts w:ascii="Times New Roman" w:hAnsi="Times New Roman" w:cs="Times New Roman"/>
                <w:sz w:val="26"/>
                <w:szCs w:val="26"/>
              </w:rPr>
              <w:t xml:space="preserve"> (холодной, горячей воды), газоснабжения, теплоснабжения, а также канализационных бытовых и промышленных стоков. Наличие подтверждающих документов о готовности утилизации (размещения, обезвреживания) отходов, образующихся в период СМР, специализированными </w:t>
            </w:r>
            <w:r>
              <w:rPr>
                <w:rFonts w:ascii="Times New Roman" w:hAnsi="Times New Roman" w:cs="Times New Roman"/>
                <w:sz w:val="26"/>
                <w:szCs w:val="26"/>
              </w:rPr>
              <w:t xml:space="preserve">организациями.</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7.7</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Готовность вр</w:t>
            </w:r>
            <w:r>
              <w:rPr>
                <w:rFonts w:ascii="Times New Roman" w:hAnsi="Times New Roman" w:cs="Times New Roman"/>
                <w:sz w:val="26"/>
                <w:szCs w:val="26"/>
              </w:rPr>
              <w:t xml:space="preserve">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7.8</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Готовность объектов и сооружений обеспечения безопасности и охраны, пропускного и </w:t>
            </w:r>
            <w:r>
              <w:rPr>
                <w:rFonts w:ascii="Times New Roman" w:hAnsi="Times New Roman" w:cs="Times New Roman"/>
                <w:sz w:val="26"/>
                <w:szCs w:val="26"/>
              </w:rPr>
              <w:t xml:space="preserve">внутриобъектового</w:t>
            </w:r>
            <w:r>
              <w:rPr>
                <w:rFonts w:ascii="Times New Roman" w:hAnsi="Times New Roman" w:cs="Times New Roman"/>
                <w:sz w:val="26"/>
                <w:szCs w:val="26"/>
              </w:rPr>
              <w:t xml:space="preserve"> режима, антитеррористической защищенности объекта строительства, складов, площадок складирования и хранения оборудования, материалов.</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7.9</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ind w:right="827"/>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Наличие пункта мойки колес - по требованию органа местного самоуправления. </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7.10</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outlineLvl w:val="7"/>
            </w:pPr>
            <w:r>
              <w:rPr>
                <w:rFonts w:ascii="Times New Roman" w:hAnsi="Times New Roman" w:cs="Times New Roman"/>
                <w:sz w:val="26"/>
                <w:szCs w:val="26"/>
              </w:rPr>
              <w:t xml:space="preserve">Наличие договора с медицинским учреждением на проведение </w:t>
            </w:r>
            <w:r>
              <w:rPr>
                <w:rFonts w:ascii="Times New Roman" w:hAnsi="Times New Roman" w:cs="Times New Roman"/>
                <w:sz w:val="26"/>
                <w:szCs w:val="26"/>
              </w:rPr>
              <w:t xml:space="preserve">предрейсовых</w:t>
            </w:r>
            <w:r>
              <w:rPr>
                <w:rFonts w:ascii="Times New Roman" w:hAnsi="Times New Roman" w:cs="Times New Roman"/>
                <w:sz w:val="26"/>
                <w:szCs w:val="26"/>
              </w:rPr>
              <w:t xml:space="preserve"> медицинских осмотров.</w:t>
            </w:r>
            <w:r>
              <w:rPr>
                <w:rFonts w:ascii="Times New Roman" w:hAnsi="Times New Roman" w:cs="Times New Roman"/>
                <w:sz w:val="26"/>
                <w:szCs w:val="26"/>
              </w:rPr>
            </w:r>
            <w:r>
              <w:rPr>
                <w:rFonts w:ascii="Times New Roman" w:hAnsi="Times New Roman" w:cs="Times New Roman"/>
                <w:sz w:val="26"/>
                <w:szCs w:val="26"/>
              </w:rPr>
            </w:r>
          </w:p>
        </w:tc>
      </w:tr>
      <w:tr>
        <w:tblPrEx/>
        <w:trPr>
          <w:trHeight w:val="20"/>
        </w:trPr>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702" w:type="dxa"/>
            <w:vAlign w:val="center"/>
            <w:textDirection w:val="lrTb"/>
            <w:noWrap w:val="false"/>
          </w:tcPr>
          <w:p>
            <w:pPr>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7.11</w:t>
            </w:r>
            <w:r>
              <w:rPr>
                <w:rFonts w:ascii="Times New Roman" w:hAnsi="Times New Roman" w:cs="Times New Roman"/>
                <w:sz w:val="26"/>
                <w:szCs w:val="26"/>
              </w:rPr>
            </w:r>
            <w:r>
              <w:rPr>
                <w:rFonts w:ascii="Times New Roman" w:hAnsi="Times New Roman" w:cs="Times New Roman"/>
                <w:sz w:val="26"/>
                <w:szCs w:val="26"/>
              </w:rPr>
            </w:r>
          </w:p>
        </w:tc>
        <w:tc>
          <w:tcPr>
            <w:tcBorders>
              <w:top w:val="single" w:color="000000" w:sz="2" w:space="0"/>
              <w:left w:val="single" w:color="000000" w:sz="2" w:space="0"/>
              <w:bottom w:val="single" w:color="000000" w:sz="2" w:space="0"/>
              <w:right w:val="single" w:color="000000" w:sz="2" w:space="0"/>
            </w:tcBorders>
            <w:tcMar>
              <w:left w:w="0" w:type="dxa"/>
              <w:top w:w="0" w:type="dxa"/>
              <w:right w:w="80" w:type="dxa"/>
              <w:bottom w:w="0" w:type="dxa"/>
            </w:tcMar>
            <w:tcW w:w="8909" w:type="dxa"/>
            <w:vAlign w:val="center"/>
            <w:textDirection w:val="lrTb"/>
            <w:noWrap w:val="false"/>
          </w:tcPr>
          <w:p>
            <w:pPr>
              <w:jc w:val="both"/>
              <w:rPr>
                <w:rFonts w:ascii="Times New Roman" w:hAnsi="Times New Roman" w:cs="Times New Roman"/>
                <w:sz w:val="26"/>
                <w:szCs w:val="26"/>
              </w:rPr>
              <w:pBdr>
                <w:top w:val="none" w:color="000000" w:sz="0" w:space="0"/>
                <w:left w:val="none" w:color="000000" w:sz="0" w:space="0"/>
                <w:bottom w:val="none" w:color="000000" w:sz="0" w:space="0"/>
                <w:right w:val="none" w:color="000000" w:sz="0" w:space="0"/>
              </w:pBdr>
            </w:pPr>
            <w:r>
              <w:rPr>
                <w:rFonts w:ascii="Times New Roman" w:hAnsi="Times New Roman" w:cs="Times New Roman"/>
                <w:sz w:val="26"/>
                <w:szCs w:val="26"/>
              </w:rPr>
              <w:t xml:space="preserve">Наличие свидетельств (сертификатов) об обучение лиц на право работы с отходами I-IV класса опасности.</w:t>
            </w:r>
            <w:r>
              <w:rPr>
                <w:rFonts w:ascii="Times New Roman" w:hAnsi="Times New Roman" w:cs="Times New Roman"/>
                <w:sz w:val="26"/>
                <w:szCs w:val="26"/>
              </w:rPr>
            </w:r>
            <w:r>
              <w:rPr>
                <w:rFonts w:ascii="Times New Roman" w:hAnsi="Times New Roman" w:cs="Times New Roman"/>
                <w:sz w:val="26"/>
                <w:szCs w:val="26"/>
              </w:rPr>
            </w:r>
          </w:p>
        </w:tc>
      </w:tr>
    </w:tbl>
    <w:p>
      <w:pPr>
        <w:ind w:right="701"/>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5. В соответствии с Графиком выполнения работ, услуг и поставок (приложение 2 к Договору) за 30 (тридцать) календарных дней до начала работ Подрядчик н</w:t>
      </w:r>
      <w:r>
        <w:rPr>
          <w:rFonts w:ascii="Times New Roman" w:hAnsi="Times New Roman" w:cs="Times New Roman"/>
          <w:sz w:val="26"/>
          <w:szCs w:val="26"/>
        </w:rPr>
        <w:t xml:space="preserve">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6. В течение 3 (трех) ра</w:t>
      </w:r>
      <w:r>
        <w:rPr>
          <w:rFonts w:ascii="Times New Roman" w:hAnsi="Times New Roman" w:cs="Times New Roman"/>
          <w:sz w:val="26"/>
          <w:szCs w:val="26"/>
        </w:rPr>
        <w:t xml:space="preserve">бочих дней после получения уведомления Подрядчика, Заказчик информирует Подрядчика о дате проверки готовности.</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7. При привлечении в ходе строительства дополнительных субподрядных организаций (лабораторий), к уведомлению Подрядчиком прикладывается график мо</w:t>
      </w:r>
      <w:r>
        <w:rPr>
          <w:rFonts w:ascii="Times New Roman" w:hAnsi="Times New Roman" w:cs="Times New Roman"/>
          <w:sz w:val="26"/>
          <w:szCs w:val="26"/>
        </w:rPr>
        <w:t xml:space="preserve">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w:t>
      </w:r>
      <w:r>
        <w:rPr>
          <w:rFonts w:ascii="Times New Roman" w:hAnsi="Times New Roman" w:cs="Times New Roman"/>
          <w:sz w:val="26"/>
          <w:szCs w:val="26"/>
        </w:rPr>
        <w:t xml:space="preserve">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8. Подрядчик организует работу по проверке готовности субподрядных организаций и лабор</w:t>
      </w:r>
      <w:r>
        <w:rPr>
          <w:rFonts w:ascii="Times New Roman" w:hAnsi="Times New Roman" w:cs="Times New Roman"/>
          <w:sz w:val="26"/>
          <w:szCs w:val="26"/>
        </w:rPr>
        <w:t xml:space="preserve">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9. Заказчик проводи</w:t>
      </w:r>
      <w:r>
        <w:rPr>
          <w:rFonts w:ascii="Times New Roman" w:hAnsi="Times New Roman" w:cs="Times New Roman"/>
          <w:sz w:val="26"/>
          <w:szCs w:val="26"/>
        </w:rPr>
        <w:t xml:space="preserve">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10. Проверка готовности Подрядчика по строитель</w:t>
      </w:r>
      <w:r>
        <w:rPr>
          <w:rFonts w:ascii="Times New Roman" w:hAnsi="Times New Roman" w:cs="Times New Roman"/>
          <w:sz w:val="26"/>
          <w:szCs w:val="26"/>
        </w:rPr>
        <w:t xml:space="preserve">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11. Лаборатории неразрушающего контроля, строительные (испытательные) </w:t>
      </w:r>
      <w:r>
        <w:rPr>
          <w:rFonts w:ascii="Times New Roman" w:hAnsi="Times New Roman" w:cs="Times New Roman"/>
          <w:sz w:val="26"/>
          <w:szCs w:val="26"/>
        </w:rPr>
        <w:t xml:space="preserve">лаборат</w:t>
      </w:r>
      <w:r>
        <w:rPr>
          <w:rFonts w:ascii="Times New Roman" w:hAnsi="Times New Roman" w:cs="Times New Roman"/>
          <w:sz w:val="26"/>
          <w:szCs w:val="26"/>
        </w:rPr>
        <w:t xml:space="preserve">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w:t>
      </w:r>
      <w:r>
        <w:rPr>
          <w:rFonts w:ascii="Times New Roman" w:hAnsi="Times New Roman" w:cs="Times New Roman"/>
          <w:sz w:val="26"/>
          <w:szCs w:val="26"/>
        </w:rPr>
        <w:t xml:space="preserve">ючения о готовности.</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12. Привлекаемые по договору субподряда лаборатории неразрушающе</w:t>
      </w:r>
      <w:r>
        <w:rPr>
          <w:rFonts w:ascii="Times New Roman" w:hAnsi="Times New Roman" w:cs="Times New Roman"/>
          <w:sz w:val="26"/>
          <w:szCs w:val="26"/>
        </w:rPr>
        <w:t xml:space="preserve">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14. Подрядчик устраняет замечания, указанные в предписании, о чем и</w:t>
      </w:r>
      <w:r>
        <w:rPr>
          <w:rFonts w:ascii="Times New Roman" w:hAnsi="Times New Roman" w:cs="Times New Roman"/>
          <w:sz w:val="26"/>
          <w:szCs w:val="26"/>
        </w:rPr>
        <w:t xml:space="preserve">нформирует Заказчика. </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ПАО</w:t>
      </w:r>
      <w:r>
        <w:rPr>
          <w:rFonts w:ascii="Times New Roman" w:hAnsi="Times New Roman" w:cs="Times New Roman"/>
          <w:sz w:val="26"/>
          <w:szCs w:val="26"/>
        </w:rPr>
        <w:t xml:space="preserve"> «ФСК ЕЭС» с оформлением за его подписью в двух экземплярах акта выполнения процедуры информирования и передает один экземпляр акта Подрядчику.</w:t>
      </w:r>
      <w:r>
        <w:rPr>
          <w:rFonts w:ascii="Times New Roman" w:hAnsi="Times New Roman" w:cs="Times New Roman"/>
          <w:sz w:val="26"/>
          <w:szCs w:val="26"/>
        </w:rPr>
      </w:r>
      <w:r>
        <w:rPr>
          <w:rFonts w:ascii="Times New Roman" w:hAnsi="Times New Roman" w:cs="Times New Roman"/>
          <w:sz w:val="26"/>
          <w:szCs w:val="26"/>
        </w:rPr>
      </w:r>
    </w:p>
    <w:p>
      <w:pPr>
        <w:ind w:firstLine="709"/>
        <w:jc w:val="both"/>
        <w:tabs>
          <w:tab w:val="left" w:pos="780" w:leader="none"/>
          <w:tab w:val="left" w:pos="1080" w:leader="none"/>
          <w:tab w:val="left" w:pos="1276" w:leader="none"/>
        </w:tabs>
        <w:rPr>
          <w:rFonts w:ascii="Times New Roman" w:hAnsi="Times New Roman" w:cs="Times New Roman"/>
          <w:color w:val="ff0000"/>
          <w:sz w:val="26"/>
          <w:szCs w:val="26"/>
        </w:rPr>
      </w:pPr>
      <w:r>
        <w:rPr>
          <w:rFonts w:ascii="Times New Roman" w:hAnsi="Times New Roman" w:cs="Times New Roman"/>
          <w:sz w:val="26"/>
          <w:szCs w:val="26"/>
        </w:rPr>
        <w:t xml:space="preserve">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Pr>
          <w:rFonts w:ascii="Times New Roman" w:hAnsi="Times New Roman" w:cs="Times New Roman"/>
          <w:color w:val="ff0000"/>
          <w:sz w:val="26"/>
          <w:szCs w:val="26"/>
        </w:rPr>
        <w:t xml:space="preserve"> </w:t>
      </w:r>
      <w:r>
        <w:rPr>
          <w:rFonts w:ascii="Times New Roman" w:hAnsi="Times New Roman" w:cs="Times New Roman"/>
          <w:color w:val="ff0000"/>
          <w:sz w:val="26"/>
          <w:szCs w:val="26"/>
        </w:rPr>
      </w:r>
      <w:r>
        <w:rPr>
          <w:rFonts w:ascii="Times New Roman" w:hAnsi="Times New Roman" w:cs="Times New Roman"/>
          <w:color w:val="ff0000"/>
          <w:sz w:val="26"/>
          <w:szCs w:val="26"/>
        </w:rPr>
      </w:r>
    </w:p>
    <w:p>
      <w:pPr>
        <w:ind w:firstLine="709"/>
        <w:jc w:val="both"/>
        <w:tabs>
          <w:tab w:val="left" w:pos="780" w:leader="none"/>
          <w:tab w:val="left" w:pos="1080" w:leader="none"/>
          <w:tab w:val="left" w:pos="1276" w:leader="none"/>
        </w:tabs>
        <w:rPr>
          <w:rFonts w:ascii="Times New Roman" w:hAnsi="Times New Roman" w:cs="Times New Roman"/>
          <w:sz w:val="26"/>
          <w:szCs w:val="26"/>
        </w:rPr>
      </w:pPr>
      <w:r>
        <w:rPr>
          <w:rFonts w:ascii="Times New Roman" w:hAnsi="Times New Roman" w:cs="Times New Roman"/>
          <w:sz w:val="26"/>
          <w:szCs w:val="26"/>
        </w:rPr>
        <w:t xml:space="preserve">17. Ответственность за соблюдение требований по охране труда, промышленной, пожарной и эколо</w:t>
      </w:r>
      <w:r>
        <w:rPr>
          <w:rFonts w:ascii="Times New Roman" w:hAnsi="Times New Roman" w:cs="Times New Roman"/>
          <w:sz w:val="26"/>
          <w:szCs w:val="26"/>
        </w:rPr>
        <w:t xml:space="preserve">гической безопасности при производстве работ на объекте строительства возлагается на Подрядчика.</w:t>
      </w:r>
      <w:r>
        <w:rPr>
          <w:rFonts w:ascii="Times New Roman" w:hAnsi="Times New Roman" w:cs="Times New Roman"/>
          <w:sz w:val="26"/>
          <w:szCs w:val="26"/>
        </w:rPr>
      </w:r>
      <w:r>
        <w:rPr>
          <w:rFonts w:ascii="Times New Roman" w:hAnsi="Times New Roman" w:cs="Times New Roman"/>
          <w:sz w:val="26"/>
          <w:szCs w:val="26"/>
        </w:rPr>
      </w:r>
    </w:p>
    <w:p>
      <w:pPr>
        <w:tabs>
          <w:tab w:val="left" w:pos="709" w:leader="none"/>
          <w:tab w:val="left" w:pos="2856" w:leader="none"/>
        </w:tabs>
        <w:rPr>
          <w:rFonts w:ascii="Times New Roman" w:hAnsi="Times New Roman" w:cs="Times New Roman"/>
          <w:sz w:val="26"/>
          <w:szCs w:val="26"/>
        </w:rPr>
      </w:pPr>
      <w:r>
        <w:rPr>
          <w:rFonts w:ascii="Times New Roman" w:hAnsi="Times New Roman" w:cs="Times New Roman"/>
          <w:sz w:val="26"/>
          <w:szCs w:val="26"/>
        </w:rPr>
        <w:t xml:space="preserve">18. В случае изменения требований Заказчика к подрядным организациям, Заказчик письменно информирует Подрядчика о принятых изменениях.</w:t>
      </w:r>
      <w:r>
        <w:rPr>
          <w:rFonts w:ascii="Times New Roman" w:hAnsi="Times New Roman" w:cs="Times New Roman"/>
          <w:sz w:val="26"/>
          <w:szCs w:val="26"/>
        </w:rPr>
      </w:r>
      <w:r>
        <w:rPr>
          <w:rFonts w:ascii="Times New Roman" w:hAnsi="Times New Roman" w:cs="Times New Roman"/>
          <w:sz w:val="26"/>
          <w:szCs w:val="26"/>
        </w:rPr>
      </w:r>
    </w:p>
    <w:p>
      <w:pPr>
        <w:tabs>
          <w:tab w:val="left" w:pos="709" w:leader="none"/>
          <w:tab w:val="left" w:pos="2856" w:leader="non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tabs>
          <w:tab w:val="left" w:pos="709" w:leader="none"/>
          <w:tab w:val="left" w:pos="2856" w:leader="none"/>
        </w:tabs>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w:t>
                  </w:r>
                  <w:r>
                    <w:rPr>
                      <w:rFonts w:ascii="Times New Roman" w:hAnsi="Times New Roman" w:cs="Times New Roman"/>
                      <w:b/>
                      <w:sz w:val="24"/>
                      <w:szCs w:val="24"/>
                    </w:rPr>
                    <w:t xml:space="preserve">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809"/>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tabs>
          <w:tab w:val="left" w:pos="709" w:leader="none"/>
          <w:tab w:val="left" w:pos="2856" w:leader="none"/>
        </w:tabs>
        <w:rPr>
          <w:rFonts w:ascii="Times New Roman" w:hAnsi="Times New Roman" w:cs="Times New Roman"/>
          <w:sz w:val="26"/>
          <w:szCs w:val="26"/>
        </w:rPr>
        <w:sectPr>
          <w:footnotePr/>
          <w:endnotePr/>
          <w:type w:val="nextPage"/>
          <w:pgSz w:w="11907" w:h="16840" w:orient="portrait"/>
          <w:pgMar w:top="1134" w:right="709" w:bottom="851" w:left="1701" w:header="709" w:footer="709" w:gutter="0"/>
          <w:pgNumType w:start="114"/>
          <w:cols w:num="1" w:sep="0" w:space="708" w:equalWidth="1"/>
          <w:docGrid w:linePitch="360"/>
        </w:sect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tabs>
          <w:tab w:val="left" w:pos="709" w:leader="none"/>
          <w:tab w:val="left" w:pos="2856"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r>
        <w:rPr>
          <w:rFonts w:ascii="Times New Roman" w:hAnsi="Times New Roman"/>
          <w:sz w:val="26"/>
          <w:szCs w:val="26"/>
        </w:rPr>
      </w:r>
    </w:p>
    <w:p>
      <w:pPr>
        <w:ind w:left="5670"/>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t xml:space="preserve">Приложение 38 </w:t>
      </w:r>
      <w:r>
        <w:rPr>
          <w:rFonts w:ascii="Times New Roman" w:hAnsi="Times New Roman" w:cs="Times New Roman"/>
          <w:sz w:val="24"/>
          <w:szCs w:val="24"/>
        </w:rPr>
      </w:r>
      <w:r>
        <w:rPr>
          <w:rFonts w:ascii="Times New Roman" w:hAnsi="Times New Roman" w:cs="Times New Roman"/>
          <w:sz w:val="24"/>
          <w:szCs w:val="24"/>
        </w:rPr>
      </w:r>
    </w:p>
    <w:p>
      <w:pPr>
        <w:ind w:left="5670"/>
        <w:tabs>
          <w:tab w:val="left" w:pos="709" w:leader="none"/>
          <w:tab w:val="left" w:pos="2856" w:leader="none"/>
        </w:tabs>
        <w:rPr>
          <w:rFonts w:ascii="Times New Roman" w:hAnsi="Times New Roman" w:cs="Times New Roman"/>
          <w:sz w:val="24"/>
          <w:szCs w:val="24"/>
        </w:rPr>
      </w:pPr>
      <w:r>
        <w:rPr>
          <w:rFonts w:ascii="Times New Roman" w:hAnsi="Times New Roman" w:cs="Times New Roman"/>
          <w:sz w:val="24"/>
          <w:szCs w:val="24"/>
        </w:rPr>
        <w:t xml:space="preserve">к Договору № ______</w:t>
      </w:r>
      <w:r>
        <w:rPr>
          <w:rFonts w:ascii="Times New Roman" w:hAnsi="Times New Roman" w:cs="Times New Roman"/>
          <w:sz w:val="24"/>
          <w:szCs w:val="24"/>
        </w:rPr>
      </w:r>
      <w:r>
        <w:rPr>
          <w:rFonts w:ascii="Times New Roman" w:hAnsi="Times New Roman" w:cs="Times New Roman"/>
          <w:sz w:val="24"/>
          <w:szCs w:val="24"/>
        </w:rPr>
      </w:r>
    </w:p>
    <w:p>
      <w:pPr>
        <w:tabs>
          <w:tab w:val="left" w:pos="709" w:leader="none"/>
          <w:tab w:val="left" w:pos="2856" w:leader="none"/>
        </w:tabs>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от «___»_____________ 2024 г. </w:t>
      </w:r>
      <w:r>
        <w:rPr>
          <w:rFonts w:ascii="Times New Roman" w:hAnsi="Times New Roman" w:cs="Times New Roman"/>
        </w:rPr>
      </w:r>
      <w:r>
        <w:rPr>
          <w:rFonts w:ascii="Times New Roman" w:hAnsi="Times New Roman" w:cs="Times New Roman"/>
        </w:rPr>
      </w:r>
    </w:p>
    <w:p>
      <w:pPr>
        <w:ind w:right="27"/>
        <w:shd w:val="clear" w:color="auto" w:fill="ffffff"/>
        <w:rPr>
          <w:rFonts w:ascii="Times New Roman" w:hAnsi="Times New Roman" w:cs="Times New Roman"/>
          <w:b/>
          <w:bCs/>
          <w:sz w:val="26"/>
          <w:szCs w:val="26"/>
        </w:rPr>
      </w:pPr>
      <w:r>
        <w:rPr>
          <w:rFonts w:ascii="Times New Roman" w:hAnsi="Times New Roman" w:cs="Times New Roman"/>
          <w:b/>
          <w:bCs/>
          <w:sz w:val="26"/>
          <w:szCs w:val="26"/>
        </w:rPr>
      </w:r>
      <w:r>
        <w:rPr>
          <w:rFonts w:ascii="Times New Roman" w:hAnsi="Times New Roman" w:cs="Times New Roman"/>
          <w:b/>
          <w:bCs/>
          <w:sz w:val="26"/>
          <w:szCs w:val="26"/>
        </w:rPr>
      </w:r>
      <w:r>
        <w:rPr>
          <w:rFonts w:ascii="Times New Roman" w:hAnsi="Times New Roman" w:cs="Times New Roman"/>
          <w:b/>
          <w:bCs/>
          <w:sz w:val="26"/>
          <w:szCs w:val="26"/>
        </w:rPr>
      </w:r>
    </w:p>
    <w:p>
      <w:pPr>
        <w:ind w:right="27"/>
        <w:jc w:val="center"/>
        <w:shd w:val="clear" w:color="auto" w:fill="ffffff"/>
        <w:rPr>
          <w:rFonts w:ascii="Times New Roman" w:hAnsi="Times New Roman" w:cs="Times New Roman"/>
          <w:b/>
          <w:bCs/>
          <w:sz w:val="24"/>
          <w:szCs w:val="24"/>
        </w:rPr>
      </w:pPr>
      <w:r>
        <w:rPr>
          <w:rFonts w:ascii="Times New Roman" w:hAnsi="Times New Roman" w:cs="Times New Roman"/>
          <w:b/>
          <w:bCs/>
          <w:sz w:val="24"/>
          <w:szCs w:val="24"/>
        </w:rPr>
        <w:t xml:space="preserve">Форма Соглашения</w:t>
      </w:r>
      <w:r>
        <w:rPr>
          <w:rFonts w:ascii="Times New Roman" w:hAnsi="Times New Roman" w:cs="Times New Roman"/>
          <w:b/>
          <w:bCs/>
          <w:sz w:val="24"/>
          <w:szCs w:val="24"/>
        </w:rPr>
      </w:r>
      <w:r>
        <w:rPr>
          <w:rFonts w:ascii="Times New Roman" w:hAnsi="Times New Roman" w:cs="Times New Roman"/>
          <w:b/>
          <w:bCs/>
          <w:sz w:val="24"/>
          <w:szCs w:val="24"/>
        </w:rPr>
      </w:r>
    </w:p>
    <w:p>
      <w:pPr>
        <w:ind w:right="27"/>
        <w:jc w:val="center"/>
        <w:shd w:val="clear" w:color="auto" w:fill="ffffff"/>
        <w:rPr>
          <w:rFonts w:ascii="Times New Roman" w:hAnsi="Times New Roman" w:cs="Times New Roman"/>
          <w:b/>
          <w:bCs/>
          <w:sz w:val="24"/>
          <w:szCs w:val="24"/>
        </w:rPr>
      </w:pPr>
      <w:r>
        <w:rPr>
          <w:rFonts w:ascii="Times New Roman" w:hAnsi="Times New Roman" w:cs="Times New Roman"/>
          <w:b/>
          <w:bCs/>
          <w:sz w:val="24"/>
          <w:szCs w:val="24"/>
        </w:rPr>
        <w:t xml:space="preserve">о передаче и охране информации, составляющей коммерческую тайну</w:t>
      </w:r>
      <w:r>
        <w:rPr>
          <w:rFonts w:ascii="Times New Roman" w:hAnsi="Times New Roman" w:cs="Times New Roman"/>
          <w:b/>
          <w:bCs/>
          <w:sz w:val="24"/>
          <w:szCs w:val="24"/>
        </w:rPr>
      </w:r>
      <w:r>
        <w:rPr>
          <w:rFonts w:ascii="Times New Roman" w:hAnsi="Times New Roman" w:cs="Times New Roman"/>
          <w:b/>
          <w:bCs/>
          <w:sz w:val="24"/>
          <w:szCs w:val="24"/>
        </w:rPr>
      </w:r>
    </w:p>
    <w:p>
      <w:pPr>
        <w:ind w:right="27"/>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7"/>
        <w:jc w:val="both"/>
        <w:shd w:val="clear" w:color="auto" w:fill="ffffff"/>
        <w:tabs>
          <w:tab w:val="left" w:pos="0" w:leader="underscore"/>
        </w:tabs>
        <w:rPr>
          <w:rFonts w:ascii="Times New Roman" w:hAnsi="Times New Roman" w:cs="Times New Roman"/>
          <w:sz w:val="24"/>
          <w:szCs w:val="24"/>
        </w:rPr>
      </w:pPr>
      <w:r>
        <w:rPr>
          <w:rFonts w:ascii="Times New Roman" w:hAnsi="Times New Roman" w:cs="Times New Roman"/>
          <w:sz w:val="24"/>
          <w:szCs w:val="24"/>
        </w:rPr>
        <w:t xml:space="preserve">г. Москва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«_____»______________20___ г.</w:t>
      </w:r>
      <w:r>
        <w:rPr>
          <w:rFonts w:ascii="Times New Roman" w:hAnsi="Times New Roman" w:cs="Times New Roman"/>
          <w:sz w:val="24"/>
          <w:szCs w:val="24"/>
        </w:rPr>
      </w:r>
      <w:r>
        <w:rPr>
          <w:rFonts w:ascii="Times New Roman" w:hAnsi="Times New Roman" w:cs="Times New Roman"/>
          <w:sz w:val="24"/>
          <w:szCs w:val="24"/>
        </w:rPr>
      </w:r>
    </w:p>
    <w:p>
      <w:pPr>
        <w:ind w:left="7"/>
        <w:jc w:val="both"/>
        <w:shd w:val="clear" w:color="auto" w:fill="ffffff"/>
        <w:tabs>
          <w:tab w:val="left" w:pos="0" w:leader="underscor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color w:val="ff0000"/>
          <w:sz w:val="24"/>
          <w:szCs w:val="24"/>
        </w:rPr>
      </w:pPr>
      <w:r>
        <w:rPr>
          <w:rFonts w:ascii="Times New Roman" w:hAnsi="Times New Roman" w:cs="Times New Roman"/>
          <w:b/>
          <w:sz w:val="24"/>
          <w:szCs w:val="24"/>
        </w:rPr>
        <w:t xml:space="preserve">Публичное акционерное общество «Федеральная сетевая компания - </w:t>
      </w:r>
      <w:r>
        <w:rPr>
          <w:rFonts w:ascii="Times New Roman" w:hAnsi="Times New Roman" w:cs="Times New Roman"/>
          <w:b/>
          <w:sz w:val="24"/>
          <w:szCs w:val="24"/>
        </w:rPr>
        <w:t xml:space="preserve">Россети</w:t>
      </w:r>
      <w:r>
        <w:rPr>
          <w:rFonts w:ascii="Times New Roman" w:hAnsi="Times New Roman" w:cs="Times New Roman"/>
          <w:b/>
          <w:sz w:val="24"/>
          <w:szCs w:val="24"/>
        </w:rPr>
        <w:t xml:space="preserve">»</w:t>
      </w:r>
      <w:r>
        <w:rPr>
          <w:rFonts w:ascii="Times New Roman" w:hAnsi="Times New Roman" w:cs="Times New Roman"/>
          <w:sz w:val="24"/>
          <w:szCs w:val="24"/>
        </w:rPr>
        <w:t xml:space="preserve">, именуемое в дальнейшем </w:t>
      </w:r>
      <w:r>
        <w:rPr>
          <w:rFonts w:ascii="Times New Roman" w:hAnsi="Times New Roman" w:cs="Times New Roman"/>
          <w:b/>
          <w:bCs/>
          <w:sz w:val="24"/>
          <w:szCs w:val="24"/>
        </w:rPr>
        <w:t xml:space="preserve">«Обладатель информации»</w:t>
      </w:r>
      <w:r>
        <w:rPr>
          <w:rFonts w:ascii="Times New Roman" w:hAnsi="Times New Roman" w:cs="Times New Roman"/>
          <w:sz w:val="24"/>
          <w:szCs w:val="24"/>
        </w:rPr>
        <w:t xml:space="preserve">, в лице ____________________________________________, действующего на основании </w:t>
      </w:r>
      <w:r>
        <w:rPr>
          <w:rFonts w:ascii="Times New Roman" w:hAnsi="Times New Roman" w:cs="Times New Roman"/>
          <w:sz w:val="24"/>
          <w:szCs w:val="24"/>
        </w:rPr>
        <w:t xml:space="preserve">_______________________, с одной стороны, и ______________________________, именуемое в дальнейшем </w:t>
      </w:r>
      <w:r>
        <w:rPr>
          <w:rFonts w:ascii="Times New Roman" w:hAnsi="Times New Roman" w:cs="Times New Roman"/>
          <w:b/>
          <w:bCs/>
          <w:sz w:val="24"/>
          <w:szCs w:val="24"/>
        </w:rPr>
        <w:t xml:space="preserve">«Контрагент»</w:t>
      </w:r>
      <w:r>
        <w:rPr>
          <w:rFonts w:ascii="Times New Roman" w:hAnsi="Times New Roman" w:cs="Times New Roman"/>
          <w:sz w:val="24"/>
          <w:szCs w:val="24"/>
        </w:rPr>
        <w:t xml:space="preserve">, (</w:t>
      </w:r>
      <w:r>
        <w:rPr>
          <w:rFonts w:ascii="Times New Roman" w:hAnsi="Times New Roman" w:cs="Times New Roman"/>
          <w:i/>
          <w:sz w:val="24"/>
          <w:szCs w:val="24"/>
          <w:u w:val="single"/>
        </w:rPr>
        <w:t xml:space="preserve">для юридического лица</w:t>
      </w:r>
      <w:r>
        <w:rPr>
          <w:rFonts w:ascii="Times New Roman" w:hAnsi="Times New Roman" w:cs="Times New Roman"/>
          <w:sz w:val="24"/>
          <w:szCs w:val="24"/>
        </w:rPr>
        <w:t xml:space="preserve">: в лице ____________________, </w:t>
      </w:r>
      <w:r>
        <w:rPr>
          <w:rFonts w:ascii="Times New Roman" w:hAnsi="Times New Roman" w:cs="Times New Roman"/>
          <w:sz w:val="24"/>
          <w:szCs w:val="24"/>
        </w:rPr>
        <w:t xml:space="preserve">действующ</w:t>
      </w:r>
      <w:r>
        <w:rPr>
          <w:rFonts w:ascii="Times New Roman" w:hAnsi="Times New Roman" w:cs="Times New Roman"/>
          <w:sz w:val="24"/>
          <w:szCs w:val="24"/>
        </w:rPr>
        <w:t xml:space="preserve">__ на основании __________), с другой стороны, именуемые в дальнейшем </w:t>
      </w:r>
      <w:r>
        <w:rPr>
          <w:rFonts w:ascii="Times New Roman" w:hAnsi="Times New Roman" w:cs="Times New Roman"/>
          <w:b/>
          <w:iCs/>
          <w:sz w:val="24"/>
          <w:szCs w:val="24"/>
        </w:rPr>
        <w:t xml:space="preserve">«Стороны»</w:t>
      </w:r>
      <w:r>
        <w:rPr>
          <w:rFonts w:ascii="Times New Roman" w:hAnsi="Times New Roman" w:cs="Times New Roman"/>
          <w:iCs/>
          <w:sz w:val="24"/>
          <w:szCs w:val="24"/>
        </w:rPr>
        <w:t xml:space="preserve">,</w:t>
      </w:r>
      <w:r>
        <w:rPr>
          <w:rFonts w:ascii="Times New Roman" w:hAnsi="Times New Roman" w:cs="Times New Roman"/>
          <w:i/>
          <w:iCs/>
          <w:sz w:val="24"/>
          <w:szCs w:val="24"/>
        </w:rPr>
        <w:t xml:space="preserve"> </w:t>
      </w:r>
      <w:r>
        <w:rPr>
          <w:rFonts w:ascii="Times New Roman" w:hAnsi="Times New Roman" w:cs="Times New Roman"/>
          <w:sz w:val="24"/>
          <w:szCs w:val="24"/>
        </w:rPr>
        <w:t xml:space="preserve">заключили настоящее Соглашение о нижеследующем.</w:t>
      </w:r>
      <w:r>
        <w:rPr>
          <w:rFonts w:ascii="Times New Roman" w:hAnsi="Times New Roman" w:cs="Times New Roman"/>
          <w:color w:val="ff0000"/>
          <w:sz w:val="24"/>
          <w:szCs w:val="24"/>
        </w:rPr>
      </w:r>
      <w:r>
        <w:rPr>
          <w:rFonts w:ascii="Times New Roman" w:hAnsi="Times New Roman" w:cs="Times New Roman"/>
          <w:color w:val="ff0000"/>
          <w:sz w:val="24"/>
          <w:szCs w:val="24"/>
        </w:rPr>
      </w:r>
    </w:p>
    <w:p>
      <w:pPr>
        <w:jc w:val="center"/>
        <w:shd w:val="clear" w:color="auto" w:fill="ffffff"/>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jc w:val="center"/>
        <w:shd w:val="clear" w:color="auto" w:fill="ffffff"/>
        <w:rPr>
          <w:rFonts w:ascii="Times New Roman" w:hAnsi="Times New Roman" w:cs="Times New Roman"/>
          <w:sz w:val="24"/>
          <w:szCs w:val="24"/>
        </w:rPr>
      </w:pPr>
      <w:r>
        <w:rPr>
          <w:rFonts w:ascii="Times New Roman" w:hAnsi="Times New Roman" w:cs="Times New Roman"/>
          <w:b/>
          <w:bCs/>
          <w:sz w:val="24"/>
          <w:szCs w:val="24"/>
        </w:rPr>
        <w:t xml:space="preserve">1. ТЕРМИНЫ И ОПРЕДЕЛЕНИЯ</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360" w:leader="none"/>
        </w:tabs>
        <w:rPr>
          <w:rFonts w:ascii="Times New Roman" w:hAnsi="Times New Roman" w:cs="Times New Roman"/>
          <w:b/>
          <w:sz w:val="24"/>
          <w:szCs w:val="24"/>
        </w:rPr>
      </w:pPr>
      <w:r>
        <w:rPr>
          <w:rFonts w:ascii="Times New Roman" w:hAnsi="Times New Roman" w:cs="Times New Roman"/>
          <w:b/>
          <w:bCs/>
          <w:sz w:val="24"/>
          <w:szCs w:val="24"/>
        </w:rPr>
        <w:t xml:space="preserve">Соглашение - </w:t>
      </w:r>
      <w:r>
        <w:rPr>
          <w:rFonts w:ascii="Times New Roman" w:hAnsi="Times New Roman" w:cs="Times New Roman"/>
          <w:sz w:val="24"/>
          <w:szCs w:val="24"/>
        </w:rPr>
        <w:t xml:space="preserve">настоящее Соглашение о передаче и охране информации, составляющей коммерческую тайну, с учетом изменений и дополнений, вносимых Сторонами в соответствии с подпунктом 6.6</w:t>
      </w:r>
      <w:r>
        <w:rPr>
          <w:rFonts w:ascii="Times New Roman" w:hAnsi="Times New Roman" w:cs="Times New Roman"/>
          <w:sz w:val="24"/>
          <w:szCs w:val="24"/>
        </w:rPr>
        <w:t xml:space="preserve"> Соглашения. Все ссылки в тексте Соглашения на разделы и пункты понимаются как ссылки на разделы и пункты настоящего Соглашения.</w:t>
      </w:r>
      <w:r>
        <w:rPr>
          <w:rFonts w:ascii="Times New Roman" w:hAnsi="Times New Roman" w:cs="Times New Roman"/>
          <w:b/>
          <w:sz w:val="24"/>
          <w:szCs w:val="24"/>
        </w:rPr>
      </w:r>
      <w:r>
        <w:rPr>
          <w:rFonts w:ascii="Times New Roman" w:hAnsi="Times New Roman" w:cs="Times New Roman"/>
          <w:b/>
          <w:sz w:val="24"/>
          <w:szCs w:val="24"/>
        </w:rPr>
      </w:r>
    </w:p>
    <w:p>
      <w:pPr>
        <w:contextualSpacing/>
        <w:ind w:firstLine="709"/>
        <w:jc w:val="both"/>
        <w:shd w:val="clear" w:color="auto" w:fill="ffffff"/>
        <w:tabs>
          <w:tab w:val="left" w:pos="360" w:leader="none"/>
        </w:tabs>
        <w:rPr>
          <w:rFonts w:ascii="Times New Roman" w:hAnsi="Times New Roman" w:cs="Times New Roman"/>
          <w:sz w:val="24"/>
          <w:szCs w:val="24"/>
        </w:rPr>
      </w:pPr>
      <w:r>
        <w:rPr>
          <w:rFonts w:ascii="Times New Roman" w:hAnsi="Times New Roman" w:cs="Times New Roman"/>
          <w:b/>
          <w:sz w:val="24"/>
          <w:szCs w:val="24"/>
        </w:rPr>
        <w:t xml:space="preserve">Коммерческая тайна</w:t>
      </w:r>
      <w:r>
        <w:rPr>
          <w:rFonts w:ascii="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Обладатель информации, составляющей коммерческую тайну</w:t>
      </w:r>
      <w:r>
        <w:rPr>
          <w:rFonts w:ascii="Times New Roman" w:hAnsi="Times New Roman" w:cs="Times New Roman"/>
          <w:sz w:val="24"/>
          <w:szCs w:val="24"/>
        </w:rPr>
        <w:t xml:space="preserve"> - сторона Соглашения,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w:t>
      </w:r>
      <w:r>
        <w:rPr>
          <w:rFonts w:ascii="Times New Roman" w:hAnsi="Times New Roman" w:cs="Times New Roman"/>
          <w:sz w:val="24"/>
          <w:szCs w:val="24"/>
        </w:rPr>
        <w:t xml:space="preserve">еской тайны.</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bCs/>
          <w:sz w:val="24"/>
          <w:szCs w:val="24"/>
        </w:rPr>
        <w:t xml:space="preserve">Контрагент - </w:t>
      </w:r>
      <w:r>
        <w:rPr>
          <w:rFonts w:ascii="Times New Roman" w:hAnsi="Times New Roman" w:cs="Times New Roman"/>
          <w:sz w:val="24"/>
          <w:szCs w:val="24"/>
        </w:rPr>
        <w:t xml:space="preserve">сторона Соглашения, которой Обладатель информации, составляющей коммерческую тайну, передал Информацию.</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Информация, составляющая коммерческую тайну</w:t>
      </w:r>
      <w:r>
        <w:rPr>
          <w:rFonts w:ascii="Times New Roman" w:hAnsi="Times New Roman" w:cs="Times New Roman"/>
          <w:sz w:val="24"/>
          <w:szCs w:val="24"/>
        </w:rPr>
        <w:t xml:space="preserve"> (</w:t>
      </w:r>
      <w:r>
        <w:rPr>
          <w:rFonts w:ascii="Times New Roman" w:hAnsi="Times New Roman" w:cs="Times New Roman"/>
          <w:b/>
          <w:sz w:val="24"/>
          <w:szCs w:val="24"/>
        </w:rPr>
        <w:t xml:space="preserve">Информация</w:t>
      </w:r>
      <w:r>
        <w:rPr>
          <w:rFonts w:ascii="Times New Roman" w:hAnsi="Times New Roman" w:cs="Times New Roman"/>
          <w:sz w:val="24"/>
          <w:szCs w:val="24"/>
        </w:rPr>
        <w:t xml:space="preserve">) - сведения любого характера (производственные, технические, экономиче</w:t>
      </w:r>
      <w:r>
        <w:rPr>
          <w:rFonts w:ascii="Times New Roman" w:hAnsi="Times New Roman" w:cs="Times New Roman"/>
          <w:sz w:val="24"/>
          <w:szCs w:val="24"/>
        </w:rPr>
        <w:t xml:space="preserve">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w:t>
      </w:r>
      <w:r>
        <w:rPr>
          <w:rFonts w:ascii="Times New Roman" w:hAnsi="Times New Roman" w:cs="Times New Roman"/>
          <w:sz w:val="24"/>
          <w:szCs w:val="24"/>
        </w:rPr>
        <w:t xml:space="preserve">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Доступ к информации, составляющей коммерческую тайну</w:t>
      </w:r>
      <w:r>
        <w:rPr>
          <w:rFonts w:ascii="Times New Roman" w:hAnsi="Times New Roman" w:cs="Times New Roman"/>
          <w:sz w:val="24"/>
          <w:szCs w:val="24"/>
        </w:rPr>
        <w:t xml:space="preserve"> - ознакомл</w:t>
      </w:r>
      <w:r>
        <w:rPr>
          <w:rFonts w:ascii="Times New Roman" w:hAnsi="Times New Roman" w:cs="Times New Roman"/>
          <w:sz w:val="24"/>
          <w:szCs w:val="24"/>
        </w:rPr>
        <w:t xml:space="preserve">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Передача информации, составляющей коммерческую тайну</w:t>
      </w:r>
      <w:r>
        <w:rPr>
          <w:rFonts w:ascii="Times New Roman" w:hAnsi="Times New Roman" w:cs="Times New Roman"/>
          <w:sz w:val="24"/>
          <w:szCs w:val="24"/>
        </w:rPr>
        <w:t xml:space="preserve"> - передача информа</w:t>
      </w:r>
      <w:r>
        <w:rPr>
          <w:rFonts w:ascii="Times New Roman" w:hAnsi="Times New Roman" w:cs="Times New Roman"/>
          <w:sz w:val="24"/>
          <w:szCs w:val="24"/>
        </w:rPr>
        <w:t xml:space="preserve">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w:t>
      </w:r>
      <w:r>
        <w:rPr>
          <w:rFonts w:ascii="Times New Roman" w:hAnsi="Times New Roman" w:cs="Times New Roman"/>
          <w:sz w:val="24"/>
          <w:szCs w:val="24"/>
        </w:rPr>
        <w:t xml:space="preserve">о охране ее конфиденциальности.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sz w:val="24"/>
          <w:szCs w:val="24"/>
        </w:rPr>
        <w:t xml:space="preserve">Разглашение информации, составляющей коммерческую тайну</w:t>
      </w:r>
      <w:r>
        <w:rPr>
          <w:rFonts w:ascii="Times New Roman" w:hAnsi="Times New Roman" w:cs="Times New Roman"/>
          <w:sz w:val="24"/>
          <w:szCs w:val="24"/>
        </w:rPr>
        <w:t xml:space="preserve"> - действие или бездействие, в результате которых Информация в любой возможной форме (устной, </w:t>
      </w:r>
      <w:r>
        <w:rPr>
          <w:rFonts w:ascii="Times New Roman" w:hAnsi="Times New Roman" w:cs="Times New Roman"/>
          <w:sz w:val="24"/>
          <w:szCs w:val="24"/>
        </w:rPr>
        <w:t xml:space="preserve">письменной, иной форме, в том числе с использованием технических средств) с</w:t>
      </w:r>
      <w:r>
        <w:rPr>
          <w:rFonts w:ascii="Times New Roman" w:hAnsi="Times New Roman" w:cs="Times New Roman"/>
          <w:sz w:val="24"/>
          <w:szCs w:val="24"/>
        </w:rPr>
        <w:t xml:space="preserve">тановится известной третьим лицам без согласия обладателя такой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b/>
          <w:bCs/>
          <w:sz w:val="24"/>
          <w:szCs w:val="24"/>
        </w:rPr>
      </w:pPr>
      <w:r>
        <w:rPr>
          <w:rFonts w:ascii="Times New Roman" w:hAnsi="Times New Roman" w:cs="Times New Roman"/>
          <w:b/>
          <w:sz w:val="24"/>
          <w:szCs w:val="24"/>
        </w:rPr>
        <w:t xml:space="preserve">Уничтожение информации, составляющей коммерческую тайну</w:t>
      </w:r>
      <w:r>
        <w:rPr>
          <w:rFonts w:ascii="Times New Roman" w:hAnsi="Times New Roman" w:cs="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w:t>
      </w:r>
      <w:r>
        <w:rPr>
          <w:rFonts w:ascii="Times New Roman" w:hAnsi="Times New Roman" w:cs="Times New Roman"/>
          <w:sz w:val="24"/>
          <w:szCs w:val="24"/>
        </w:rPr>
        <w:t xml:space="preserve">ючающее возможность ее использовании и восстановления.</w:t>
      </w:r>
      <w:r>
        <w:rPr>
          <w:rFonts w:ascii="Times New Roman" w:hAnsi="Times New Roman" w:cs="Times New Roman"/>
          <w:b/>
          <w:bCs/>
          <w:sz w:val="24"/>
          <w:szCs w:val="24"/>
        </w:rPr>
      </w:r>
      <w:r>
        <w:rPr>
          <w:rFonts w:ascii="Times New Roman" w:hAnsi="Times New Roman" w:cs="Times New Roman"/>
          <w:b/>
          <w:bCs/>
          <w:sz w:val="24"/>
          <w:szCs w:val="24"/>
        </w:rPr>
      </w:r>
    </w:p>
    <w:p>
      <w:pPr>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t xml:space="preserve">2. ПРЕДМЕТ СОГЛАШЕНИЯ</w:t>
      </w:r>
      <w:r>
        <w:rPr>
          <w:rFonts w:ascii="Times New Roman" w:hAnsi="Times New Roman" w:cs="Times New Roman"/>
          <w:b/>
          <w:bCs/>
          <w:sz w:val="24"/>
          <w:szCs w:val="24"/>
        </w:rPr>
      </w:r>
      <w:r>
        <w:rPr>
          <w:rFonts w:ascii="Times New Roman" w:hAnsi="Times New Roman" w:cs="Times New Roman"/>
          <w:b/>
          <w:bCs/>
          <w:sz w:val="24"/>
          <w:szCs w:val="24"/>
        </w:rPr>
      </w:r>
    </w:p>
    <w:p>
      <w:pPr>
        <w:numPr>
          <w:ilvl w:val="0"/>
          <w:numId w:val="26"/>
        </w:numPr>
        <w:jc w:val="both"/>
        <w:shd w:val="clear" w:color="auto" w:fill="ffffff"/>
        <w:tabs>
          <w:tab w:val="left" w:pos="1134" w:leader="none"/>
        </w:tabs>
        <w:rPr>
          <w:rFonts w:ascii="Times New Roman" w:hAnsi="Times New Roman" w:cs="Times New Roman"/>
          <w:b/>
          <w:bCs/>
          <w:sz w:val="24"/>
          <w:szCs w:val="24"/>
        </w:rPr>
      </w:pPr>
      <w:r>
        <w:rPr>
          <w:rFonts w:ascii="Times New Roman" w:hAnsi="Times New Roman" w:cs="Times New Roman"/>
          <w:sz w:val="24"/>
          <w:szCs w:val="24"/>
        </w:rPr>
        <w:t xml:space="preserve">На условиях Соглашения Обладатель информации передает Контрагенту Информацию, а Контрагент обязуется обеспечить защиту Информации путем исключения доступа к Информации любых трет</w:t>
      </w:r>
      <w:r>
        <w:rPr>
          <w:rFonts w:ascii="Times New Roman" w:hAnsi="Times New Roman" w:cs="Times New Roman"/>
          <w:sz w:val="24"/>
          <w:szCs w:val="24"/>
        </w:rPr>
        <w:t xml:space="preserve">ьих лиц без согласия Обладателя информации и надлежащего использования Информации работниками Контрагента без нарушения режима коммерческой тайны, установленного у Контрагента и отвечающего нормам, предусмотренным Федеральным законом «О коммерческой тайне»</w:t>
      </w:r>
      <w:r>
        <w:rPr>
          <w:rFonts w:ascii="Times New Roman" w:hAnsi="Times New Roman" w:cs="Times New Roman"/>
          <w:sz w:val="24"/>
          <w:szCs w:val="24"/>
        </w:rPr>
        <w:t xml:space="preserve"> от 29.07.2004 № 98-ФЗ. Факт передачи Информации удостоверяется подписанием Сторонами Акта приема-передачи Информации (</w:t>
      </w:r>
      <w:r>
        <w:rPr>
          <w:rFonts w:ascii="Times New Roman" w:hAnsi="Times New Roman" w:cs="Times New Roman"/>
          <w:i/>
          <w:sz w:val="24"/>
          <w:szCs w:val="24"/>
        </w:rPr>
        <w:t xml:space="preserve">по форме в соответствии с приложением 1 к настоящему Соглашению</w:t>
      </w:r>
      <w:r>
        <w:rPr>
          <w:rFonts w:ascii="Times New Roman" w:hAnsi="Times New Roman" w:cs="Times New Roman"/>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numPr>
          <w:ilvl w:val="0"/>
          <w:numId w:val="26"/>
        </w:numPr>
        <w:jc w:val="both"/>
        <w:shd w:val="clear" w:color="auto" w:fill="ffffff"/>
        <w:tabs>
          <w:tab w:val="left" w:pos="799" w:leader="none"/>
        </w:tabs>
        <w:rPr>
          <w:rFonts w:ascii="Times New Roman" w:hAnsi="Times New Roman" w:cs="Times New Roman"/>
          <w:b/>
          <w:bCs/>
          <w:sz w:val="24"/>
          <w:szCs w:val="24"/>
        </w:rPr>
      </w:pPr>
      <w:r>
        <w:rPr>
          <w:rFonts w:ascii="Times New Roman" w:hAnsi="Times New Roman" w:cs="Times New Roman"/>
          <w:sz w:val="24"/>
          <w:szCs w:val="24"/>
        </w:rPr>
        <w:t xml:space="preserve">Настоящее Соглашение определяет порядок передачи Информации и условия п</w:t>
      </w:r>
      <w:r>
        <w:rPr>
          <w:rFonts w:ascii="Times New Roman" w:hAnsi="Times New Roman" w:cs="Times New Roman"/>
          <w:sz w:val="24"/>
          <w:szCs w:val="24"/>
        </w:rPr>
        <w:t xml:space="preserve">ринятия Контрагентом мер по обеспечению конфиденциальности и использованию Информации, которая будет в течение срока действия Соглашения передана Контрагенту Обладателем информации или которая иным образом станет известной Контрагенту в рамках отношений Ст</w:t>
      </w:r>
      <w:r>
        <w:rPr>
          <w:rFonts w:ascii="Times New Roman" w:hAnsi="Times New Roman" w:cs="Times New Roman"/>
          <w:sz w:val="24"/>
          <w:szCs w:val="24"/>
        </w:rPr>
        <w:t xml:space="preserve">орон, связанных с исполнением договора  от _________ 20___ г. № _______ (далее - Основной договор)</w:t>
      </w:r>
      <w:r>
        <w:rPr>
          <w:rFonts w:ascii="Times New Roman" w:hAnsi="Times New Roman" w:cs="Times New Roman"/>
          <w:sz w:val="24"/>
          <w:szCs w:val="24"/>
          <w:vertAlign w:val="superscript"/>
        </w:rPr>
        <w:footnoteReference w:id="17"/>
      </w:r>
      <w:r>
        <w:rPr>
          <w:rFonts w:ascii="Times New Roman" w:hAnsi="Times New Roman" w:cs="Times New Roman"/>
          <w:sz w:val="24"/>
          <w:szCs w:val="24"/>
        </w:rPr>
        <w:t xml:space="preserve">. </w:t>
      </w:r>
      <w:r>
        <w:rPr>
          <w:rFonts w:ascii="Times New Roman" w:hAnsi="Times New Roman" w:cs="Times New Roman"/>
          <w:b/>
          <w:bCs/>
          <w:sz w:val="24"/>
          <w:szCs w:val="24"/>
        </w:rPr>
      </w:r>
      <w:r>
        <w:rPr>
          <w:rFonts w:ascii="Times New Roman" w:hAnsi="Times New Roman" w:cs="Times New Roman"/>
          <w:b/>
          <w:bCs/>
          <w:sz w:val="24"/>
          <w:szCs w:val="24"/>
        </w:rPr>
      </w:r>
    </w:p>
    <w:p>
      <w:pPr>
        <w:numPr>
          <w:ilvl w:val="0"/>
          <w:numId w:val="26"/>
        </w:num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w:t>
      </w:r>
      <w:r>
        <w:rPr>
          <w:rFonts w:ascii="Times New Roman" w:hAnsi="Times New Roman" w:cs="Times New Roman"/>
          <w:sz w:val="24"/>
          <w:szCs w:val="24"/>
        </w:rPr>
        <w:t xml:space="preserve">ором она зафиксирована.</w:t>
      </w:r>
      <w:r>
        <w:rPr>
          <w:rFonts w:ascii="Times New Roman" w:hAnsi="Times New Roman" w:cs="Times New Roman"/>
          <w:sz w:val="24"/>
          <w:szCs w:val="24"/>
        </w:rPr>
      </w:r>
      <w:r>
        <w:rPr>
          <w:rFonts w:ascii="Times New Roman" w:hAnsi="Times New Roman" w:cs="Times New Roman"/>
          <w:sz w:val="24"/>
          <w:szCs w:val="24"/>
        </w:rPr>
      </w:r>
    </w:p>
    <w:p>
      <w:pPr>
        <w:numPr>
          <w:ilvl w:val="0"/>
          <w:numId w:val="26"/>
        </w:num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Информации, составляющей коммерческую тайну, присваивается гриф «Коммерческая тайна».</w:t>
      </w:r>
      <w:r>
        <w:rPr>
          <w:rFonts w:ascii="Times New Roman" w:hAnsi="Times New Roman" w:cs="Times New Roman"/>
          <w:sz w:val="24"/>
          <w:szCs w:val="24"/>
        </w:rPr>
      </w:r>
      <w:r>
        <w:rPr>
          <w:rFonts w:ascii="Times New Roman" w:hAnsi="Times New Roman" w:cs="Times New Roman"/>
          <w:sz w:val="24"/>
          <w:szCs w:val="24"/>
        </w:rPr>
      </w:r>
    </w:p>
    <w:p>
      <w:pPr>
        <w:ind w:left="7"/>
        <w:jc w:val="both"/>
        <w:shd w:val="clear" w:color="auto" w:fill="ffffff"/>
        <w:tabs>
          <w:tab w:val="left" w:pos="799"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jc w:val="center"/>
        <w:shd w:val="clear" w:color="auto" w:fill="ffffff"/>
        <w:tabs>
          <w:tab w:val="left" w:pos="2880" w:leader="none"/>
        </w:tabs>
        <w:rPr>
          <w:rFonts w:ascii="Times New Roman" w:hAnsi="Times New Roman" w:cs="Times New Roman"/>
          <w:sz w:val="24"/>
          <w:szCs w:val="24"/>
        </w:rPr>
      </w:pPr>
      <w:r>
        <w:rPr>
          <w:rFonts w:ascii="Times New Roman" w:hAnsi="Times New Roman" w:cs="Times New Roman"/>
          <w:b/>
          <w:bCs/>
          <w:sz w:val="24"/>
          <w:szCs w:val="24"/>
        </w:rPr>
        <w:t xml:space="preserve">3. ПРАВА И ОБЯЗАННОСТИ СТОРОН</w:t>
      </w:r>
      <w:r>
        <w:rPr>
          <w:rFonts w:ascii="Times New Roman" w:hAnsi="Times New Roman" w:cs="Times New Roman"/>
          <w:sz w:val="24"/>
          <w:szCs w:val="24"/>
        </w:rPr>
      </w:r>
      <w:r>
        <w:rPr>
          <w:rFonts w:ascii="Times New Roman" w:hAnsi="Times New Roman" w:cs="Times New Roman"/>
          <w:sz w:val="24"/>
          <w:szCs w:val="24"/>
        </w:rPr>
      </w:r>
    </w:p>
    <w:p>
      <w:pPr>
        <w:numPr>
          <w:ilvl w:val="0"/>
          <w:numId w:val="27"/>
        </w:num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Обладатель информации вправе:</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440" w:leader="none"/>
        </w:tabs>
        <w:rPr>
          <w:rFonts w:ascii="Times New Roman" w:hAnsi="Times New Roman" w:cs="Times New Roman"/>
          <w:sz w:val="24"/>
          <w:szCs w:val="24"/>
        </w:rPr>
      </w:pPr>
      <w:r>
        <w:rPr>
          <w:rFonts w:ascii="Times New Roman" w:hAnsi="Times New Roman" w:cs="Times New Roman"/>
          <w:sz w:val="24"/>
          <w:szCs w:val="24"/>
        </w:rPr>
        <w:t xml:space="preserve">3.1.1.</w:t>
      </w:r>
      <w:r>
        <w:rPr>
          <w:rFonts w:ascii="Times New Roman" w:hAnsi="Times New Roman" w:cs="Times New Roman"/>
          <w:sz w:val="24"/>
          <w:szCs w:val="24"/>
        </w:rPr>
        <w:tab/>
      </w:r>
      <w:r>
        <w:rPr>
          <w:rFonts w:ascii="Times New Roman" w:hAnsi="Times New Roman" w:cs="Times New Roman"/>
          <w:sz w:val="24"/>
          <w:szCs w:val="24"/>
        </w:rPr>
        <w:t xml:space="preserve">Относить информацию к информации, составляющей коммерческую тайну, определять перечень и состав такой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440" w:leader="none"/>
        </w:tabs>
        <w:rPr>
          <w:rFonts w:ascii="Times New Roman" w:hAnsi="Times New Roman" w:cs="Times New Roman"/>
          <w:sz w:val="24"/>
          <w:szCs w:val="24"/>
        </w:rPr>
      </w:pPr>
      <w:r>
        <w:rPr>
          <w:rFonts w:ascii="Times New Roman" w:hAnsi="Times New Roman" w:cs="Times New Roman"/>
          <w:sz w:val="24"/>
          <w:szCs w:val="24"/>
        </w:rPr>
        <w:t xml:space="preserve">3.1.2.</w:t>
      </w:r>
      <w:r>
        <w:rPr>
          <w:rFonts w:ascii="Times New Roman" w:hAnsi="Times New Roman" w:cs="Times New Roman"/>
          <w:sz w:val="24"/>
          <w:szCs w:val="24"/>
        </w:rPr>
        <w:tab/>
        <w:t xml:space="preserve">Использовать Информацию для собственных нужд в порядке, не противоречащем законодательству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440" w:leader="none"/>
        </w:tabs>
        <w:rPr>
          <w:rFonts w:ascii="Times New Roman" w:hAnsi="Times New Roman" w:cs="Times New Roman"/>
          <w:sz w:val="24"/>
          <w:szCs w:val="24"/>
        </w:rPr>
      </w:pPr>
      <w:r>
        <w:rPr>
          <w:rFonts w:ascii="Times New Roman" w:hAnsi="Times New Roman" w:cs="Times New Roman"/>
          <w:sz w:val="24"/>
          <w:szCs w:val="24"/>
        </w:rPr>
        <w:t xml:space="preserve">3.1.3.</w:t>
      </w:r>
      <w:r>
        <w:rPr>
          <w:rFonts w:ascii="Times New Roman" w:hAnsi="Times New Roman" w:cs="Times New Roman"/>
          <w:sz w:val="24"/>
          <w:szCs w:val="24"/>
        </w:rPr>
        <w:tab/>
        <w:t xml:space="preserve">Разрешать или з</w:t>
      </w:r>
      <w:r>
        <w:rPr>
          <w:rFonts w:ascii="Times New Roman" w:hAnsi="Times New Roman" w:cs="Times New Roman"/>
          <w:sz w:val="24"/>
          <w:szCs w:val="24"/>
        </w:rPr>
        <w:t xml:space="preserve">апрещать доступ к Информации, определять порядок и условия доступа к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440" w:leader="none"/>
        </w:tabs>
        <w:rPr>
          <w:rFonts w:ascii="Times New Roman" w:hAnsi="Times New Roman" w:cs="Times New Roman"/>
          <w:sz w:val="24"/>
          <w:szCs w:val="24"/>
        </w:rPr>
      </w:pPr>
      <w:r>
        <w:rPr>
          <w:rFonts w:ascii="Times New Roman" w:hAnsi="Times New Roman" w:cs="Times New Roman"/>
          <w:sz w:val="24"/>
          <w:szCs w:val="24"/>
        </w:rPr>
        <w:t xml:space="preserve">3.1.4.</w:t>
      </w:r>
      <w:r>
        <w:rPr>
          <w:rFonts w:ascii="Times New Roman" w:hAnsi="Times New Roman" w:cs="Times New Roman"/>
          <w:sz w:val="24"/>
          <w:szCs w:val="24"/>
        </w:rPr>
        <w:tab/>
        <w:t xml:space="preserve">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w:t>
      </w:r>
      <w:r>
        <w:rPr>
          <w:rFonts w:ascii="Times New Roman" w:hAnsi="Times New Roman" w:cs="Times New Roman"/>
          <w:sz w:val="24"/>
          <w:szCs w:val="24"/>
        </w:rPr>
        <w:t xml:space="preserve">ым законом от 29.07.2004 № 98-ФЗ «О коммерческой тайне».</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440" w:leader="none"/>
        </w:tabs>
        <w:rPr>
          <w:rFonts w:ascii="Times New Roman" w:hAnsi="Times New Roman" w:cs="Times New Roman"/>
          <w:sz w:val="24"/>
          <w:szCs w:val="24"/>
        </w:rPr>
      </w:pPr>
      <w:r>
        <w:rPr>
          <w:rFonts w:ascii="Times New Roman" w:hAnsi="Times New Roman" w:cs="Times New Roman"/>
          <w:sz w:val="24"/>
          <w:szCs w:val="24"/>
        </w:rPr>
        <w:t xml:space="preserve">3.1.5.</w:t>
      </w:r>
      <w:r>
        <w:rPr>
          <w:rFonts w:ascii="Times New Roman" w:hAnsi="Times New Roman" w:cs="Times New Roman"/>
          <w:sz w:val="24"/>
          <w:szCs w:val="24"/>
        </w:rPr>
        <w:tab/>
        <w:t xml:space="preserve">Требовать от Контрагента и его работников, получивших доступ к Информации, соблюдения обязанностей по охране ее конфиденциальности.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3.1.6.</w:t>
      </w:r>
      <w:r>
        <w:rPr>
          <w:rFonts w:ascii="Times New Roman" w:hAnsi="Times New Roman" w:cs="Times New Roman"/>
          <w:sz w:val="24"/>
          <w:szCs w:val="24"/>
        </w:rPr>
        <w:tab/>
        <w:t xml:space="preserve">Требовать от работников Контрагента, получивших досту</w:t>
      </w:r>
      <w:r>
        <w:rPr>
          <w:rFonts w:ascii="Times New Roman" w:hAnsi="Times New Roman" w:cs="Times New Roman"/>
          <w:sz w:val="24"/>
          <w:szCs w:val="24"/>
        </w:rPr>
        <w:t xml:space="preserve">п к Информации, в результате действий, осуществленных случайно или по ошибке, охраны конфиденциальности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3.1.7.</w:t>
      </w:r>
      <w:r>
        <w:rPr>
          <w:rFonts w:ascii="Times New Roman" w:hAnsi="Times New Roman" w:cs="Times New Roman"/>
          <w:sz w:val="24"/>
          <w:szCs w:val="24"/>
        </w:rPr>
        <w:tab/>
        <w:t xml:space="preserve">Защищать в установленном законом порядке свои права в случае разглашения, незаконного получения или незаконного использования третьим</w:t>
      </w:r>
      <w:r>
        <w:rPr>
          <w:rFonts w:ascii="Times New Roman" w:hAnsi="Times New Roman" w:cs="Times New Roman"/>
          <w:sz w:val="24"/>
          <w:szCs w:val="24"/>
        </w:rPr>
        <w:t xml:space="preserve">и лицами Информации, в том числе требовать возмещения убытков, причиненных в связи с нарушением его прав.</w:t>
      </w:r>
      <w:r>
        <w:rPr>
          <w:rFonts w:ascii="Times New Roman" w:hAnsi="Times New Roman" w:cs="Times New Roman"/>
          <w:sz w:val="24"/>
          <w:szCs w:val="24"/>
        </w:rPr>
      </w:r>
      <w:r>
        <w:rPr>
          <w:rFonts w:ascii="Times New Roman" w:hAnsi="Times New Roman" w:cs="Times New Roman"/>
          <w:sz w:val="24"/>
          <w:szCs w:val="24"/>
        </w:rPr>
      </w:r>
    </w:p>
    <w:p>
      <w:pPr>
        <w:numPr>
          <w:ilvl w:val="0"/>
          <w:numId w:val="27"/>
        </w:num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w:t>
      </w:r>
      <w:r>
        <w:rPr>
          <w:rFonts w:ascii="Times New Roman" w:hAnsi="Times New Roman" w:cs="Times New Roman"/>
          <w:sz w:val="24"/>
          <w:szCs w:val="24"/>
        </w:rPr>
        <w:t xml:space="preserve">ящему Соглашению. Однако при этом совместно должно быть обеспечено выполнение следующих условий:</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исключение доступа к Информации любых лиц без согласия Обладателя </w:t>
      </w:r>
      <w:r>
        <w:rPr>
          <w:rFonts w:ascii="Times New Roman" w:hAnsi="Times New Roman" w:cs="Times New Roman"/>
          <w:sz w:val="24"/>
          <w:szCs w:val="24"/>
        </w:rPr>
        <w:t xml:space="preserve">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 возможность использования Информации работниками Контрагента без нарушения режима коммерческой тайны.</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3.3. Контрагент обязан:</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3.3.1.</w:t>
      </w:r>
      <w:r>
        <w:rPr>
          <w:rFonts w:ascii="Times New Roman" w:hAnsi="Times New Roman" w:cs="Times New Roman"/>
          <w:sz w:val="24"/>
          <w:szCs w:val="24"/>
        </w:rPr>
        <w:tab/>
        <w:t xml:space="preserve">Ограничивать доступ к Информации, полученной в рамках настоящего Соглашения, путем установления контроля за соблюдением р</w:t>
      </w:r>
      <w:r>
        <w:rPr>
          <w:rFonts w:ascii="Times New Roman" w:hAnsi="Times New Roman" w:cs="Times New Roman"/>
          <w:sz w:val="24"/>
          <w:szCs w:val="24"/>
        </w:rPr>
        <w:t xml:space="preserve">ежима коммерческой тайны.</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3.3.2.</w:t>
      </w:r>
      <w:r>
        <w:rPr>
          <w:rFonts w:ascii="Times New Roman" w:hAnsi="Times New Roman" w:cs="Times New Roman"/>
          <w:sz w:val="24"/>
          <w:szCs w:val="24"/>
        </w:rPr>
        <w:tab/>
        <w:t xml:space="preserve">Вести учет лиц, получивших доступ к Информации.</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3.3.3.</w:t>
      </w:r>
      <w:r>
        <w:rPr>
          <w:rFonts w:ascii="Times New Roman" w:hAnsi="Times New Roman" w:cs="Times New Roman"/>
          <w:sz w:val="24"/>
          <w:szCs w:val="24"/>
        </w:rPr>
        <w:tab/>
        <w:t xml:space="preserve">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w:t>
      </w:r>
      <w:r>
        <w:rPr>
          <w:rFonts w:ascii="Times New Roman" w:hAnsi="Times New Roman" w:cs="Times New Roman"/>
          <w:sz w:val="24"/>
          <w:szCs w:val="24"/>
        </w:rPr>
        <w:t xml:space="preserve">езаконном использовании Информации третьими лицами.</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tabs>
          <w:tab w:val="left" w:pos="1080" w:leader="none"/>
          <w:tab w:val="left" w:pos="1260" w:leader="none"/>
        </w:tabs>
        <w:rPr>
          <w:rFonts w:ascii="Times New Roman" w:hAnsi="Times New Roman" w:cs="Times New Roman"/>
          <w:sz w:val="24"/>
          <w:szCs w:val="24"/>
        </w:rPr>
      </w:pPr>
      <w:r>
        <w:rPr>
          <w:rFonts w:ascii="Times New Roman" w:hAnsi="Times New Roman" w:cs="Times New Roman"/>
          <w:sz w:val="24"/>
          <w:szCs w:val="24"/>
        </w:rPr>
        <w:t xml:space="preserve">3.4.</w:t>
      </w:r>
      <w:r>
        <w:rPr>
          <w:rFonts w:ascii="Times New Roman" w:hAnsi="Times New Roman" w:cs="Times New Roman"/>
          <w:sz w:val="24"/>
          <w:szCs w:val="24"/>
        </w:rPr>
        <w:tab/>
        <w:t xml:space="preserve">Информация может быть передана только тем работникам Контрагента, доступ которых </w:t>
      </w:r>
      <w:r>
        <w:rPr>
          <w:rFonts w:ascii="Times New Roman" w:hAnsi="Times New Roman" w:cs="Times New Roman"/>
          <w:iCs/>
          <w:sz w:val="24"/>
          <w:szCs w:val="24"/>
        </w:rPr>
        <w:t xml:space="preserve">к</w:t>
      </w:r>
      <w:r>
        <w:rPr>
          <w:rFonts w:ascii="Times New Roman" w:hAnsi="Times New Roman" w:cs="Times New Roman"/>
          <w:i/>
          <w:iCs/>
          <w:sz w:val="24"/>
          <w:szCs w:val="24"/>
        </w:rPr>
        <w:t xml:space="preserve"> </w:t>
      </w:r>
      <w:r>
        <w:rPr>
          <w:rFonts w:ascii="Times New Roman" w:hAnsi="Times New Roman" w:cs="Times New Roman"/>
          <w:sz w:val="24"/>
          <w:szCs w:val="24"/>
        </w:rPr>
        <w:t xml:space="preserve">Информации необходим в рамках отношений Сторон, указанных в подпункте 2.2, и только в той части, в которой это необх</w:t>
      </w:r>
      <w:r>
        <w:rPr>
          <w:rFonts w:ascii="Times New Roman" w:hAnsi="Times New Roman" w:cs="Times New Roman"/>
          <w:sz w:val="24"/>
          <w:szCs w:val="24"/>
        </w:rPr>
        <w:t xml:space="preserve">одимо. Перечень указанных работников Контрагента должен быть передан Обладателю информации заблаговременно до предоставления им доступа к Информации. В этих целях Контрагент обязан:</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 ознакомить под расписку (</w:t>
      </w:r>
      <w:r>
        <w:rPr>
          <w:rFonts w:ascii="Times New Roman" w:hAnsi="Times New Roman" w:cs="Times New Roman"/>
          <w:i/>
          <w:sz w:val="24"/>
          <w:szCs w:val="24"/>
        </w:rPr>
        <w:t xml:space="preserve">по форме в соответствии с приложением 2 к насто</w:t>
      </w:r>
      <w:r>
        <w:rPr>
          <w:rFonts w:ascii="Times New Roman" w:hAnsi="Times New Roman" w:cs="Times New Roman"/>
          <w:i/>
          <w:sz w:val="24"/>
          <w:szCs w:val="24"/>
        </w:rPr>
        <w:t xml:space="preserve">ящему Соглашению</w:t>
      </w:r>
      <w:r>
        <w:rPr>
          <w:rFonts w:ascii="Times New Roman" w:hAnsi="Times New Roman" w:cs="Times New Roman"/>
          <w:sz w:val="24"/>
          <w:szCs w:val="24"/>
        </w:rPr>
        <w:t xml:space="preserve">) работника, доступ которого к информации, составляющей коммерческую тайну, необходим для выполнения им своих трудовых обязанностей, с перечнем информации, составляющей коммерческую тайну, принадлежащей Обладателю информации, а также с уста</w:t>
      </w:r>
      <w:r>
        <w:rPr>
          <w:rFonts w:ascii="Times New Roman" w:hAnsi="Times New Roman" w:cs="Times New Roman"/>
          <w:sz w:val="24"/>
          <w:szCs w:val="24"/>
        </w:rPr>
        <w:t xml:space="preserve">новленным Обладателем информации режимом коммерческой тайны и с мерами ответственности за его нарушение;</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 создать работнику необходимые условия для соблюдения им установленного Обладателем информации режима коммерческой тайны.</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tabs>
          <w:tab w:val="left" w:pos="1260" w:leader="none"/>
        </w:tabs>
        <w:rPr>
          <w:rFonts w:ascii="Times New Roman" w:hAnsi="Times New Roman" w:cs="Times New Roman"/>
          <w:sz w:val="24"/>
          <w:szCs w:val="24"/>
        </w:rPr>
      </w:pPr>
      <w:r>
        <w:rPr>
          <w:rFonts w:ascii="Times New Roman" w:hAnsi="Times New Roman" w:cs="Times New Roman"/>
          <w:sz w:val="24"/>
          <w:szCs w:val="24"/>
        </w:rPr>
        <w:t xml:space="preserve">3.5.</w:t>
      </w:r>
      <w:r>
        <w:rPr>
          <w:rFonts w:ascii="Times New Roman" w:hAnsi="Times New Roman" w:cs="Times New Roman"/>
          <w:sz w:val="24"/>
          <w:szCs w:val="24"/>
        </w:rPr>
        <w:tab/>
      </w:r>
      <w:r>
        <w:rPr>
          <w:rFonts w:ascii="Times New Roman" w:hAnsi="Times New Roman" w:cs="Times New Roman"/>
          <w:sz w:val="24"/>
          <w:szCs w:val="24"/>
        </w:rPr>
        <w:t xml:space="preserve">Контрагент не должен разглашать, передавать, каким-либо способом делать известной или давать свое разрешение на использование Информации любым третьим лицам без письменного согласия Обладателя информации.</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письменного согласия Обладателя информации</w:t>
      </w:r>
      <w:r>
        <w:rPr>
          <w:rFonts w:ascii="Times New Roman" w:hAnsi="Times New Roman" w:cs="Times New Roman"/>
          <w:sz w:val="24"/>
          <w:szCs w:val="24"/>
        </w:rPr>
        <w:t xml:space="preserve"> на использование Информации третьим лицом, Контрагент должен обеспечить, чтобы такое лицо до получения доступа к Информации приняло на себя письменные обязательства по неразглашению Информации в объеме не меньшем, чем установлено в Соглашении. Контрагент </w:t>
      </w:r>
      <w:r>
        <w:rPr>
          <w:rFonts w:ascii="Times New Roman" w:hAnsi="Times New Roman" w:cs="Times New Roman"/>
          <w:sz w:val="24"/>
          <w:szCs w:val="24"/>
        </w:rPr>
        <w:t xml:space="preserve">должен заблаговременно передать Обладателю информации заверенную копию соглашения о конфиденциальности, подписанного таким третьим лицом.</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b/>
          <w:bCs/>
          <w:sz w:val="24"/>
          <w:szCs w:val="24"/>
        </w:rPr>
      </w:pPr>
      <w:r>
        <w:rPr>
          <w:rFonts w:ascii="Times New Roman" w:hAnsi="Times New Roman" w:cs="Times New Roman"/>
          <w:sz w:val="24"/>
          <w:szCs w:val="24"/>
        </w:rPr>
        <w:t xml:space="preserve">Передача Информации по открытым каналам телефонной, телеграфной, факсимильной связи и сети Интернет без принятия соотв</w:t>
      </w:r>
      <w:r>
        <w:rPr>
          <w:rFonts w:ascii="Times New Roman" w:hAnsi="Times New Roman" w:cs="Times New Roman"/>
          <w:sz w:val="24"/>
          <w:szCs w:val="24"/>
        </w:rPr>
        <w:t xml:space="preserve">етствующих мер защиты, удовлетворяющих обе Стороны, </w:t>
      </w:r>
      <w:r>
        <w:rPr>
          <w:rFonts w:ascii="Times New Roman" w:hAnsi="Times New Roman" w:cs="Times New Roman"/>
          <w:b/>
          <w:bCs/>
          <w:sz w:val="24"/>
          <w:szCs w:val="24"/>
        </w:rPr>
        <w:t xml:space="preserve">запрещена.</w:t>
      </w:r>
      <w:r>
        <w:rPr>
          <w:rFonts w:ascii="Times New Roman" w:hAnsi="Times New Roman" w:cs="Times New Roman"/>
          <w:b/>
          <w:bCs/>
          <w:sz w:val="24"/>
          <w:szCs w:val="24"/>
        </w:rPr>
      </w:r>
      <w:r>
        <w:rPr>
          <w:rFonts w:ascii="Times New Roman" w:hAnsi="Times New Roman" w:cs="Times New Roman"/>
          <w:b/>
          <w:bCs/>
          <w:sz w:val="24"/>
          <w:szCs w:val="24"/>
        </w:rPr>
      </w:r>
    </w:p>
    <w:p>
      <w:pPr>
        <w:contextualSpacing/>
        <w:ind w:firstLine="709"/>
        <w:jc w:val="both"/>
        <w:tabs>
          <w:tab w:val="left" w:pos="1260" w:leader="none"/>
        </w:tabs>
        <w:rPr>
          <w:rFonts w:ascii="Times New Roman" w:hAnsi="Times New Roman" w:cs="Times New Roman"/>
          <w:sz w:val="24"/>
          <w:szCs w:val="24"/>
        </w:rPr>
      </w:pPr>
      <w:r>
        <w:rPr>
          <w:rFonts w:ascii="Times New Roman" w:hAnsi="Times New Roman" w:cs="Times New Roman"/>
          <w:sz w:val="24"/>
          <w:szCs w:val="24"/>
        </w:rPr>
        <w:t xml:space="preserve">3.6.</w:t>
      </w:r>
      <w:r>
        <w:rPr>
          <w:rFonts w:ascii="Times New Roman" w:hAnsi="Times New Roman" w:cs="Times New Roman"/>
          <w:sz w:val="24"/>
          <w:szCs w:val="24"/>
        </w:rPr>
        <w:tab/>
        <w:t xml:space="preserve">Стороны </w:t>
      </w:r>
      <w:r>
        <w:rPr>
          <w:rFonts w:ascii="Times New Roman" w:hAnsi="Times New Roman" w:cs="Times New Roman"/>
          <w:bCs/>
          <w:sz w:val="24"/>
          <w:szCs w:val="24"/>
        </w:rPr>
        <w:t xml:space="preserve">заблаговременно</w:t>
      </w:r>
      <w:r>
        <w:rPr>
          <w:rFonts w:ascii="Times New Roman" w:hAnsi="Times New Roman" w:cs="Times New Roman"/>
          <w:b/>
          <w:bCs/>
          <w:sz w:val="24"/>
          <w:szCs w:val="24"/>
        </w:rPr>
        <w:t xml:space="preserve"> </w:t>
      </w:r>
      <w:r>
        <w:rPr>
          <w:rFonts w:ascii="Times New Roman" w:hAnsi="Times New Roman" w:cs="Times New Roman"/>
          <w:sz w:val="24"/>
          <w:szCs w:val="24"/>
        </w:rPr>
        <w:t xml:space="preserve">информируют друг друга о требованиях к настоящему Соглашению, предъявляемых локальными нормативными правовыми актами Сторон к защите Информации в объеме, необходимо</w:t>
      </w:r>
      <w:r>
        <w:rPr>
          <w:rFonts w:ascii="Times New Roman" w:hAnsi="Times New Roman" w:cs="Times New Roman"/>
          <w:sz w:val="24"/>
          <w:szCs w:val="24"/>
        </w:rPr>
        <w:t xml:space="preserve">м для выполнения Соглашения, а также об изменениях в таких локальных нормативных правовых актах. </w:t>
      </w:r>
      <w:r>
        <w:rPr>
          <w:rFonts w:ascii="Times New Roman" w:hAnsi="Times New Roman" w:cs="Times New Roman"/>
          <w:sz w:val="24"/>
          <w:szCs w:val="24"/>
        </w:rPr>
      </w:r>
      <w:r>
        <w:rPr>
          <w:rFonts w:ascii="Times New Roman" w:hAnsi="Times New Roman" w:cs="Times New Roman"/>
          <w:sz w:val="24"/>
          <w:szCs w:val="24"/>
        </w:rPr>
      </w:r>
    </w:p>
    <w:p>
      <w:pPr>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t xml:space="preserve">4. ОТВЕТСТВЕННОСТЬ И РАЗРЕШЕНИЕ СПОРОВ</w:t>
      </w:r>
      <w:r>
        <w:rPr>
          <w:rFonts w:ascii="Times New Roman" w:hAnsi="Times New Roman" w:cs="Times New Roman"/>
          <w:b/>
          <w:bCs/>
          <w:sz w:val="24"/>
          <w:szCs w:val="24"/>
        </w:rPr>
      </w:r>
      <w:r>
        <w:rPr>
          <w:rFonts w:ascii="Times New Roman" w:hAnsi="Times New Roman" w:cs="Times New Roman"/>
          <w:b/>
          <w:bCs/>
          <w:sz w:val="24"/>
          <w:szCs w:val="24"/>
        </w:rPr>
      </w:r>
    </w:p>
    <w:p>
      <w:pPr>
        <w:ind w:firstLine="709"/>
        <w:jc w:val="both"/>
        <w:shd w:val="clear" w:color="auto" w:fill="ffffff"/>
        <w:tabs>
          <w:tab w:val="left" w:pos="965" w:leader="none"/>
          <w:tab w:val="left" w:pos="1260" w:leader="none"/>
        </w:tabs>
        <w:rPr>
          <w:rFonts w:ascii="Times New Roman" w:hAnsi="Times New Roman" w:cs="Times New Roman"/>
          <w:sz w:val="24"/>
          <w:szCs w:val="24"/>
        </w:rPr>
      </w:pPr>
      <w:r>
        <w:rPr>
          <w:rFonts w:ascii="Times New Roman" w:hAnsi="Times New Roman" w:cs="Times New Roman"/>
          <w:sz w:val="24"/>
          <w:szCs w:val="24"/>
        </w:rPr>
        <w:t xml:space="preserve">4.1.</w:t>
      </w:r>
      <w:r>
        <w:rPr>
          <w:rFonts w:ascii="Times New Roman" w:hAnsi="Times New Roman" w:cs="Times New Roman"/>
          <w:sz w:val="24"/>
          <w:szCs w:val="24"/>
        </w:rPr>
        <w:tab/>
        <w:t xml:space="preserve">Контрагент в полном объеме несет ответственность за нарушение обязательств по сохранению Информации в рамках Согл</w:t>
      </w:r>
      <w:r>
        <w:rPr>
          <w:rFonts w:ascii="Times New Roman" w:hAnsi="Times New Roman" w:cs="Times New Roman"/>
          <w:sz w:val="24"/>
          <w:szCs w:val="24"/>
        </w:rPr>
        <w:t xml:space="preserve">ашения при разглашении Информации его работниками и третьими лицами, получившими доступ к такой Информации в соответствии с разделом 3.</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828" w:leader="none"/>
        </w:tabs>
        <w:rPr>
          <w:rFonts w:ascii="Times New Roman" w:hAnsi="Times New Roman" w:cs="Times New Roman"/>
          <w:sz w:val="24"/>
          <w:szCs w:val="24"/>
        </w:rPr>
      </w:pPr>
      <w:r>
        <w:rPr>
          <w:rFonts w:ascii="Times New Roman" w:hAnsi="Times New Roman" w:cs="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w:t>
      </w:r>
      <w:r>
        <w:rPr>
          <w:rFonts w:ascii="Times New Roman" w:hAnsi="Times New Roman" w:cs="Times New Roman"/>
          <w:sz w:val="24"/>
          <w:szCs w:val="24"/>
        </w:rPr>
        <w:t xml:space="preserve">азделом 3, Контрагент обязан уплатить штраф в размере _____________ рублей (</w:t>
      </w:r>
      <w:r>
        <w:rPr>
          <w:rFonts w:ascii="Times New Roman" w:hAnsi="Times New Roman" w:cs="Times New Roman"/>
          <w:i/>
          <w:sz w:val="24"/>
          <w:szCs w:val="24"/>
          <w:u w:val="single"/>
        </w:rPr>
        <w:t xml:space="preserve">вариант: ___% от цены Основного договора, указанного в подпункте 2.2 настоящего Соглашения</w:t>
      </w:r>
      <w:r>
        <w:rPr>
          <w:rFonts w:ascii="Times New Roman" w:hAnsi="Times New Roman" w:cs="Times New Roman"/>
          <w:i/>
          <w:sz w:val="24"/>
          <w:szCs w:val="24"/>
        </w:rPr>
        <w:t xml:space="preserve">) за каждый случай неисполнения или ненадлежащего исполнения указанных обязательств</w:t>
      </w:r>
      <w:r>
        <w:rPr>
          <w:rFonts w:ascii="Times New Roman" w:hAnsi="Times New Roman" w:cs="Times New Roman"/>
          <w:sz w:val="24"/>
          <w:szCs w:val="24"/>
        </w:rPr>
        <w:t xml:space="preserve">, а так</w:t>
      </w:r>
      <w:r>
        <w:rPr>
          <w:rFonts w:ascii="Times New Roman" w:hAnsi="Times New Roman" w:cs="Times New Roman"/>
          <w:sz w:val="24"/>
          <w:szCs w:val="24"/>
        </w:rPr>
        <w:t xml:space="preserve">же полностью возместить Обладателю информации убытки, причиненные таким нарушением обязательств в полной сумме сверх суммы штрафа.</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828" w:leader="none"/>
        </w:tabs>
        <w:rPr>
          <w:rFonts w:ascii="Times New Roman" w:hAnsi="Times New Roman" w:cs="Times New Roman"/>
          <w:sz w:val="24"/>
          <w:szCs w:val="24"/>
        </w:rPr>
      </w:pPr>
      <w:r>
        <w:rPr>
          <w:rFonts w:ascii="Times New Roman" w:hAnsi="Times New Roman" w:cs="Times New Roman"/>
          <w:sz w:val="24"/>
          <w:szCs w:val="24"/>
        </w:rPr>
        <w:t xml:space="preserve">Уплата штрафа и возмещение убытков не освобождает Стороны от выполнения ими </w:t>
      </w:r>
      <w:r>
        <w:rPr>
          <w:rFonts w:ascii="Times New Roman" w:hAnsi="Times New Roman" w:cs="Times New Roman"/>
          <w:sz w:val="24"/>
          <w:szCs w:val="24"/>
        </w:rPr>
        <w:t xml:space="preserve">обязательств и принятия мер, направленных на устр</w:t>
      </w:r>
      <w:r>
        <w:rPr>
          <w:rFonts w:ascii="Times New Roman" w:hAnsi="Times New Roman" w:cs="Times New Roman"/>
          <w:sz w:val="24"/>
          <w:szCs w:val="24"/>
        </w:rPr>
        <w:t xml:space="preserve">анение нарушений. </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1701" w:leader="none"/>
        </w:tabs>
        <w:rPr>
          <w:rFonts w:ascii="Times New Roman" w:hAnsi="Times New Roman" w:cs="Times New Roman"/>
          <w:sz w:val="24"/>
          <w:szCs w:val="24"/>
        </w:rPr>
      </w:pPr>
      <w:r>
        <w:rPr>
          <w:rFonts w:ascii="Times New Roman" w:hAnsi="Times New Roman" w:cs="Times New Roman"/>
          <w:sz w:val="24"/>
          <w:szCs w:val="24"/>
        </w:rPr>
        <w:t xml:space="preserve"> При разглашении Информации или наличии угрозы ее разглашения Контрагент обязан незамедлительно уведомить об этом Обладателя информации.</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1560" w:leader="none"/>
        </w:tabs>
        <w:rPr>
          <w:rFonts w:ascii="Times New Roman" w:hAnsi="Times New Roman" w:cs="Times New Roman"/>
          <w:sz w:val="24"/>
          <w:szCs w:val="24"/>
        </w:rPr>
      </w:pPr>
      <w:r>
        <w:rPr>
          <w:rFonts w:ascii="Times New Roman" w:hAnsi="Times New Roman" w:cs="Times New Roman"/>
          <w:sz w:val="24"/>
          <w:szCs w:val="24"/>
        </w:rPr>
        <w:t xml:space="preserve"> При проведении расследования фактов разглашения Информации или обстоятельств, свидетельствующих о н</w:t>
      </w:r>
      <w:r>
        <w:rPr>
          <w:rFonts w:ascii="Times New Roman" w:hAnsi="Times New Roman" w:cs="Times New Roman"/>
          <w:sz w:val="24"/>
          <w:szCs w:val="24"/>
        </w:rPr>
        <w:t xml:space="preserve">арушении Соглашения по вине Контрагента, Обладатель информации вправе направлять к Контрагенту своих работников, осуществляющих деятельность в области защиты информации. В этом случае оплата расходов, связанных с командированием таких специалистов или прив</w:t>
      </w:r>
      <w:r>
        <w:rPr>
          <w:rFonts w:ascii="Times New Roman" w:hAnsi="Times New Roman" w:cs="Times New Roman"/>
          <w:sz w:val="24"/>
          <w:szCs w:val="24"/>
        </w:rPr>
        <w:t xml:space="preserve">лечением по согласованию Сторон независимых экспертов, производится Контрагентом, допустившим утерю или разглашение Информации.</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1560" w:leader="none"/>
        </w:tabs>
        <w:rPr>
          <w:rFonts w:ascii="Times New Roman" w:hAnsi="Times New Roman" w:cs="Times New Roman"/>
          <w:sz w:val="24"/>
          <w:szCs w:val="24"/>
        </w:rPr>
      </w:pPr>
      <w:r>
        <w:rPr>
          <w:rFonts w:ascii="Times New Roman" w:hAnsi="Times New Roman" w:cs="Times New Roman"/>
          <w:sz w:val="24"/>
          <w:szCs w:val="24"/>
        </w:rPr>
        <w:t xml:space="preserve"> В случаях, предусмотренных законодательством Российской Федерации, Обладатель информации вправе проводить проверки соблюдения К</w:t>
      </w:r>
      <w:r>
        <w:rPr>
          <w:rFonts w:ascii="Times New Roman" w:hAnsi="Times New Roman" w:cs="Times New Roman"/>
          <w:sz w:val="24"/>
          <w:szCs w:val="24"/>
        </w:rPr>
        <w:t xml:space="preserve">онтрагентом обязательств по защите Информации.</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1560" w:leader="none"/>
        </w:tabs>
        <w:rPr>
          <w:rFonts w:ascii="Times New Roman" w:hAnsi="Times New Roman" w:cs="Times New Roman"/>
          <w:sz w:val="24"/>
          <w:szCs w:val="24"/>
        </w:rPr>
      </w:pPr>
      <w:r>
        <w:rPr>
          <w:rFonts w:ascii="Times New Roman" w:hAnsi="Times New Roman" w:cs="Times New Roman"/>
          <w:sz w:val="24"/>
          <w:szCs w:val="24"/>
        </w:rPr>
        <w:t xml:space="preserve"> 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1560" w:leader="none"/>
        </w:tabs>
        <w:rPr>
          <w:rFonts w:ascii="Times New Roman" w:hAnsi="Times New Roman" w:cs="Times New Roman"/>
          <w:sz w:val="24"/>
          <w:szCs w:val="24"/>
        </w:rPr>
      </w:pPr>
      <w:r>
        <w:rPr>
          <w:rFonts w:ascii="Times New Roman" w:hAnsi="Times New Roman" w:cs="Times New Roman"/>
          <w:sz w:val="24"/>
          <w:szCs w:val="24"/>
        </w:rPr>
        <w:t xml:space="preserve"> В случае реорганизации Контрагента (с</w:t>
      </w:r>
      <w:r>
        <w:rPr>
          <w:rFonts w:ascii="Times New Roman" w:hAnsi="Times New Roman" w:cs="Times New Roman"/>
          <w:sz w:val="24"/>
          <w:szCs w:val="24"/>
        </w:rPr>
        <w:t xml:space="preserve">лияние, присоединение, разделение, выделение, преобразование) обязательства по сохранению Информации, переданной в рамках Соглашения, переходят к вновь образованному юридическому лицу или сохраняются за Контрагентом в соответствии с разделительным балансом</w:t>
      </w:r>
      <w:r>
        <w:rPr>
          <w:rFonts w:ascii="Times New Roman" w:hAnsi="Times New Roman" w:cs="Times New Roman"/>
          <w:sz w:val="24"/>
          <w:szCs w:val="24"/>
        </w:rPr>
        <w:t xml:space="preserve"> (передаточным актом), копию которого Контрагент обязан незамедлительно предоставить Обладателю информации, в противном случае Контрагент (его правопреемник) обязуется возместить Обладателю информации понесенные им убытки в связи с разглашением Информации.</w:t>
      </w:r>
      <w:r>
        <w:rPr>
          <w:rFonts w:ascii="Times New Roman" w:hAnsi="Times New Roman" w:cs="Times New Roman"/>
          <w:sz w:val="24"/>
          <w:szCs w:val="24"/>
        </w:rPr>
      </w:r>
      <w:r>
        <w:rPr>
          <w:rFonts w:ascii="Times New Roman" w:hAnsi="Times New Roman" w:cs="Times New Roman"/>
          <w:sz w:val="24"/>
          <w:szCs w:val="24"/>
        </w:rPr>
      </w:r>
    </w:p>
    <w:p>
      <w:pPr>
        <w:numPr>
          <w:ilvl w:val="0"/>
          <w:numId w:val="28"/>
        </w:numPr>
        <w:jc w:val="both"/>
        <w:shd w:val="clear" w:color="auto" w:fill="ffffff"/>
        <w:tabs>
          <w:tab w:val="left" w:pos="828" w:leader="none"/>
        </w:tabs>
        <w:rPr>
          <w:rFonts w:ascii="Times New Roman" w:hAnsi="Times New Roman" w:cs="Times New Roman"/>
          <w:sz w:val="24"/>
          <w:szCs w:val="24"/>
        </w:rPr>
      </w:pPr>
      <w:r>
        <w:rPr>
          <w:rFonts w:ascii="Times New Roman" w:hAnsi="Times New Roman" w:cs="Times New Roman"/>
          <w:sz w:val="24"/>
          <w:szCs w:val="24"/>
        </w:rPr>
        <w:t xml:space="preserve"> Любые споры и разногласия между Сторонами, касающиеся Соглашения, которые не могут быть урегулированы ими путем консультаций и переговоров, должны быть переданы на рассмотрение Арбитражного суда г. Москвы. К отношениям Сторон, не урегулированным Соглашен</w:t>
      </w:r>
      <w:r>
        <w:rPr>
          <w:rFonts w:ascii="Times New Roman" w:hAnsi="Times New Roman" w:cs="Times New Roman"/>
          <w:sz w:val="24"/>
          <w:szCs w:val="24"/>
        </w:rPr>
        <w:t xml:space="preserve">ием, применяется законодательство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ind w:left="709"/>
        <w:jc w:val="both"/>
        <w:shd w:val="clear" w:color="auto" w:fill="ffffff"/>
        <w:tabs>
          <w:tab w:val="left" w:pos="828"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hd w:val="clear" w:color="auto" w:fill="ffffff"/>
        <w:tabs>
          <w:tab w:val="left" w:pos="2880" w:leader="none"/>
        </w:tabs>
        <w:rPr>
          <w:rFonts w:ascii="Times New Roman" w:hAnsi="Times New Roman" w:cs="Times New Roman"/>
          <w:sz w:val="24"/>
          <w:szCs w:val="24"/>
        </w:rPr>
      </w:pPr>
      <w:r>
        <w:rPr>
          <w:rFonts w:ascii="Times New Roman" w:hAnsi="Times New Roman" w:cs="Times New Roman"/>
          <w:b/>
          <w:bCs/>
          <w:sz w:val="24"/>
          <w:szCs w:val="24"/>
        </w:rPr>
        <w:t xml:space="preserve">5. СРОК ДЕЙСТВИЯ СОГЛАШЕНИЯ</w:t>
      </w:r>
      <w:r>
        <w:rPr>
          <w:rFonts w:ascii="Times New Roman" w:hAnsi="Times New Roman" w:cs="Times New Roman"/>
          <w:sz w:val="24"/>
          <w:szCs w:val="24"/>
        </w:rPr>
      </w:r>
      <w:r>
        <w:rPr>
          <w:rFonts w:ascii="Times New Roman" w:hAnsi="Times New Roman" w:cs="Times New Roman"/>
          <w:sz w:val="24"/>
          <w:szCs w:val="24"/>
        </w:rPr>
      </w:r>
    </w:p>
    <w:p>
      <w:pPr>
        <w:numPr>
          <w:ilvl w:val="0"/>
          <w:numId w:val="29"/>
        </w:numPr>
        <w:jc w:val="both"/>
        <w:shd w:val="clear" w:color="auto" w:fill="ffffff"/>
        <w:tabs>
          <w:tab w:val="left" w:pos="1080" w:leader="none"/>
          <w:tab w:val="left" w:pos="1260" w:leader="none"/>
        </w:tabs>
        <w:rPr>
          <w:rFonts w:ascii="Times New Roman" w:hAnsi="Times New Roman" w:cs="Times New Roman"/>
          <w:b/>
          <w:bCs/>
          <w:sz w:val="24"/>
          <w:szCs w:val="24"/>
        </w:rPr>
      </w:pPr>
      <w:r>
        <w:rPr>
          <w:rFonts w:ascii="Times New Roman" w:hAnsi="Times New Roman" w:cs="Times New Roman"/>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договора от_________</w:t>
      </w:r>
      <w:r>
        <w:rPr>
          <w:rFonts w:ascii="Times New Roman" w:hAnsi="Times New Roman" w:cs="Times New Roman"/>
          <w:sz w:val="24"/>
          <w:szCs w:val="24"/>
        </w:rPr>
        <w:t xml:space="preserve">20___ г № ___. </w:t>
      </w:r>
      <w:r>
        <w:rPr>
          <w:rFonts w:ascii="Times New Roman" w:hAnsi="Times New Roman" w:cs="Times New Roman"/>
          <w:b/>
          <w:bCs/>
          <w:sz w:val="24"/>
          <w:szCs w:val="24"/>
        </w:rPr>
      </w:r>
      <w:r>
        <w:rPr>
          <w:rFonts w:ascii="Times New Roman" w:hAnsi="Times New Roman" w:cs="Times New Roman"/>
          <w:b/>
          <w:bCs/>
          <w:sz w:val="24"/>
          <w:szCs w:val="24"/>
        </w:rPr>
      </w:r>
    </w:p>
    <w:p>
      <w:pPr>
        <w:numPr>
          <w:ilvl w:val="0"/>
          <w:numId w:val="29"/>
        </w:numPr>
        <w:jc w:val="both"/>
        <w:shd w:val="clear" w:color="auto" w:fill="ffffff"/>
        <w:tabs>
          <w:tab w:val="left" w:pos="1080" w:leader="none"/>
          <w:tab w:val="left" w:pos="1260" w:leader="none"/>
        </w:tabs>
        <w:rPr>
          <w:rFonts w:ascii="Times New Roman" w:hAnsi="Times New Roman" w:cs="Times New Roman"/>
          <w:b/>
          <w:bCs/>
          <w:sz w:val="24"/>
          <w:szCs w:val="24"/>
        </w:rPr>
      </w:pPr>
      <w:r>
        <w:rPr>
          <w:rFonts w:ascii="Times New Roman" w:hAnsi="Times New Roman" w:cs="Times New Roman"/>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сохраняют силу в течение 3 (трех) лет после истечения срока действия Соглашения.</w:t>
      </w:r>
      <w:r>
        <w:rPr>
          <w:rFonts w:ascii="Times New Roman" w:hAnsi="Times New Roman" w:cs="Times New Roman"/>
          <w:b/>
          <w:bCs/>
          <w:sz w:val="24"/>
          <w:szCs w:val="24"/>
        </w:rPr>
      </w:r>
      <w:r>
        <w:rPr>
          <w:rFonts w:ascii="Times New Roman" w:hAnsi="Times New Roman" w:cs="Times New Roman"/>
          <w:b/>
          <w:bCs/>
          <w:sz w:val="24"/>
          <w:szCs w:val="24"/>
        </w:rPr>
      </w:r>
    </w:p>
    <w:p>
      <w:pPr>
        <w:ind w:left="709"/>
        <w:jc w:val="both"/>
        <w:shd w:val="clear" w:color="auto" w:fill="ffffff"/>
        <w:tabs>
          <w:tab w:val="left" w:pos="1080" w:leader="none"/>
          <w:tab w:val="left" w:pos="1260"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7"/>
        <w:jc w:val="center"/>
        <w:shd w:val="clear" w:color="auto" w:fill="ffffff"/>
        <w:tabs>
          <w:tab w:val="left" w:pos="2880" w:leader="none"/>
        </w:tabs>
        <w:rPr>
          <w:rFonts w:ascii="Times New Roman" w:hAnsi="Times New Roman" w:cs="Times New Roman"/>
          <w:sz w:val="24"/>
          <w:szCs w:val="24"/>
        </w:rPr>
      </w:pPr>
      <w:r>
        <w:rPr>
          <w:rFonts w:ascii="Times New Roman" w:hAnsi="Times New Roman" w:cs="Times New Roman"/>
          <w:b/>
          <w:bCs/>
          <w:sz w:val="24"/>
          <w:szCs w:val="24"/>
        </w:rPr>
        <w:t xml:space="preserve">6. ПРОЧИЕ УСЛОВИЯ</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276" w:leader="none"/>
        </w:tabs>
        <w:rPr>
          <w:rFonts w:ascii="Times New Roman" w:hAnsi="Times New Roman" w:cs="Times New Roman"/>
          <w:sz w:val="24"/>
          <w:szCs w:val="24"/>
        </w:rPr>
      </w:pPr>
      <w:r>
        <w:rPr>
          <w:rFonts w:ascii="Times New Roman" w:hAnsi="Times New Roman" w:cs="Times New Roman"/>
          <w:bCs/>
          <w:sz w:val="24"/>
          <w:szCs w:val="24"/>
        </w:rPr>
        <w:t xml:space="preserve">6.1.</w:t>
      </w:r>
      <w:r>
        <w:rPr>
          <w:rFonts w:ascii="Times New Roman" w:hAnsi="Times New Roman" w:cs="Times New Roman"/>
          <w:b/>
          <w:bCs/>
          <w:sz w:val="24"/>
          <w:szCs w:val="24"/>
        </w:rPr>
        <w:tab/>
      </w:r>
      <w:r>
        <w:rPr>
          <w:rFonts w:ascii="Times New Roman" w:hAnsi="Times New Roman" w:cs="Times New Roman"/>
          <w:sz w:val="24"/>
          <w:szCs w:val="24"/>
        </w:rPr>
        <w:t xml:space="preserve">Контроль соб</w:t>
      </w:r>
      <w:r>
        <w:rPr>
          <w:rFonts w:ascii="Times New Roman" w:hAnsi="Times New Roman" w:cs="Times New Roman"/>
          <w:sz w:val="24"/>
          <w:szCs w:val="24"/>
        </w:rPr>
        <w:t xml:space="preserve">людения обязательств по Соглашению возлагается</w:t>
      </w:r>
      <w:r>
        <w:rPr>
          <w:rFonts w:ascii="Times New Roman" w:hAnsi="Times New Roman" w:cs="Times New Roman"/>
          <w:sz w:val="24"/>
          <w:szCs w:val="24"/>
          <w:vertAlign w:val="superscript"/>
        </w:rPr>
        <w:footnoteReference w:id="18"/>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jc w:val="both"/>
        <w:shd w:val="clear" w:color="auto" w:fill="ffffff"/>
        <w:rPr>
          <w:rFonts w:ascii="Times New Roman" w:hAnsi="Times New Roman" w:cs="Times New Roman"/>
          <w:sz w:val="24"/>
          <w:szCs w:val="24"/>
          <w:u w:val="single"/>
        </w:rPr>
      </w:pPr>
      <w:r>
        <w:rPr>
          <w:rFonts w:ascii="Times New Roman" w:hAnsi="Times New Roman" w:cs="Times New Roman"/>
          <w:sz w:val="24"/>
          <w:szCs w:val="24"/>
        </w:rPr>
        <w:t xml:space="preserve">у Контрагента на _____________________________;</w:t>
      </w:r>
      <w:r>
        <w:rPr>
          <w:rFonts w:ascii="Times New Roman" w:hAnsi="Times New Roman" w:cs="Times New Roman"/>
          <w:sz w:val="24"/>
          <w:szCs w:val="24"/>
          <w:u w:val="single"/>
        </w:rPr>
      </w:r>
      <w:r>
        <w:rPr>
          <w:rFonts w:ascii="Times New Roman" w:hAnsi="Times New Roman" w:cs="Times New Roman"/>
          <w:sz w:val="24"/>
          <w:szCs w:val="24"/>
          <w:u w:val="single"/>
        </w:rPr>
      </w:r>
    </w:p>
    <w:p>
      <w:pPr>
        <w:jc w:val="both"/>
        <w:shd w:val="clear" w:color="auto" w:fill="ffffff"/>
        <w:rPr>
          <w:rFonts w:ascii="Times New Roman" w:hAnsi="Times New Roman" w:cs="Times New Roman"/>
          <w:sz w:val="24"/>
          <w:szCs w:val="24"/>
        </w:rPr>
      </w:pPr>
      <w:r>
        <w:rPr>
          <w:rFonts w:ascii="Times New Roman" w:hAnsi="Times New Roman" w:cs="Times New Roman"/>
          <w:sz w:val="24"/>
          <w:szCs w:val="24"/>
        </w:rPr>
        <w:t xml:space="preserve">у Обладателя информации на _________________________________________.</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332" w:leader="none"/>
        </w:tabs>
        <w:rPr>
          <w:rFonts w:ascii="Times New Roman" w:hAnsi="Times New Roman" w:cs="Times New Roman"/>
          <w:sz w:val="24"/>
          <w:szCs w:val="24"/>
        </w:rPr>
      </w:pPr>
      <w:r>
        <w:rPr>
          <w:rFonts w:ascii="Times New Roman" w:hAnsi="Times New Roman" w:cs="Times New Roman"/>
          <w:sz w:val="24"/>
          <w:szCs w:val="24"/>
        </w:rPr>
        <w:t xml:space="preserve">6.2</w:t>
      </w:r>
      <w:r>
        <w:rPr>
          <w:rFonts w:ascii="Times New Roman" w:hAnsi="Times New Roman" w:cs="Times New Roman"/>
          <w:sz w:val="24"/>
          <w:szCs w:val="24"/>
        </w:rPr>
        <w:t xml:space="preserve">. Все уведомления и сообщения, адресуемые Сторонами друг другу в соответствии с Соглашением, должны быть совершены в письменной форме и направлены заказным письмом, доставлены курьером или переданы уполномоченным представителем Сторон по следующим адресам:</w:t>
      </w:r>
      <w:r>
        <w:rPr>
          <w:rFonts w:ascii="Times New Roman" w:hAnsi="Times New Roman" w:cs="Times New Roman"/>
          <w:sz w:val="24"/>
          <w:szCs w:val="24"/>
          <w:vertAlign w:val="superscript"/>
        </w:rPr>
        <w:footnoteReference w:id="19"/>
      </w:r>
      <w:r>
        <w:rPr>
          <w:rFonts w:ascii="Times New Roman" w:hAnsi="Times New Roman" w:cs="Times New Roman"/>
          <w:sz w:val="24"/>
          <w:szCs w:val="24"/>
        </w:rPr>
      </w:r>
      <w:r>
        <w:rPr>
          <w:rFonts w:ascii="Times New Roman" w:hAnsi="Times New Roman" w:cs="Times New Roman"/>
          <w:sz w:val="24"/>
          <w:szCs w:val="24"/>
        </w:rPr>
      </w:r>
    </w:p>
    <w:p>
      <w:pPr>
        <w:ind w:firstLine="709"/>
        <w:shd w:val="clear" w:color="auto" w:fill="ffffff"/>
        <w:rPr>
          <w:rFonts w:ascii="Times New Roman" w:hAnsi="Times New Roman" w:cs="Times New Roman"/>
          <w:sz w:val="24"/>
          <w:szCs w:val="24"/>
        </w:rPr>
      </w:pPr>
      <w:r>
        <w:rPr>
          <w:rFonts w:ascii="Times New Roman" w:hAnsi="Times New Roman" w:cs="Times New Roman"/>
          <w:b/>
          <w:bCs/>
          <w:sz w:val="24"/>
          <w:szCs w:val="24"/>
        </w:rPr>
        <w:t xml:space="preserve">Обладатель информации </w:t>
      </w:r>
      <w:r>
        <w:rPr>
          <w:rFonts w:ascii="Times New Roman" w:hAnsi="Times New Roman" w:cs="Times New Roman"/>
          <w:sz w:val="24"/>
          <w:szCs w:val="24"/>
        </w:rPr>
        <w:t xml:space="preserve">- __________________________________________.</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rPr>
          <w:rFonts w:ascii="Times New Roman" w:hAnsi="Times New Roman" w:cs="Times New Roman"/>
          <w:sz w:val="24"/>
          <w:szCs w:val="24"/>
        </w:rPr>
      </w:pPr>
      <w:r>
        <w:rPr>
          <w:rFonts w:ascii="Times New Roman" w:hAnsi="Times New Roman" w:cs="Times New Roman"/>
          <w:b/>
          <w:bCs/>
          <w:sz w:val="24"/>
          <w:szCs w:val="24"/>
        </w:rPr>
        <w:t xml:space="preserve">Контрагент </w:t>
      </w:r>
      <w:r>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r>
      <w:r>
        <w:rPr>
          <w:rFonts w:ascii="Times New Roman" w:hAnsi="Times New Roman" w:cs="Times New Roman"/>
          <w:sz w:val="24"/>
          <w:szCs w:val="24"/>
        </w:rPr>
      </w:r>
    </w:p>
    <w:p>
      <w:pPr>
        <w:numPr>
          <w:ilvl w:val="0"/>
          <w:numId w:val="30"/>
        </w:numPr>
        <w:jc w:val="both"/>
        <w:shd w:val="clear" w:color="auto" w:fill="ffffff"/>
        <w:tabs>
          <w:tab w:val="left" w:pos="1166" w:leader="none"/>
        </w:tabs>
        <w:rPr>
          <w:rFonts w:ascii="Times New Roman" w:hAnsi="Times New Roman" w:cs="Times New Roman"/>
          <w:b/>
          <w:bCs/>
          <w:sz w:val="24"/>
          <w:szCs w:val="24"/>
        </w:rPr>
      </w:pPr>
      <w:r>
        <w:rPr>
          <w:rFonts w:ascii="Times New Roman" w:hAnsi="Times New Roman" w:cs="Times New Roman"/>
          <w:sz w:val="24"/>
          <w:szCs w:val="24"/>
        </w:rPr>
        <w:t xml:space="preserve">Обладатель информации настоящим гарантирует, что он обладает всеми правами в отношении Информации, включая право раск</w:t>
      </w:r>
      <w:r>
        <w:rPr>
          <w:rFonts w:ascii="Times New Roman" w:hAnsi="Times New Roman" w:cs="Times New Roman"/>
          <w:sz w:val="24"/>
          <w:szCs w:val="24"/>
        </w:rPr>
        <w:t xml:space="preserve">рывать ее Контрагенту на условиях Соглашения.</w:t>
      </w:r>
      <w:r>
        <w:rPr>
          <w:rFonts w:ascii="Times New Roman" w:hAnsi="Times New Roman" w:cs="Times New Roman"/>
          <w:b/>
          <w:bCs/>
          <w:sz w:val="24"/>
          <w:szCs w:val="24"/>
        </w:rPr>
      </w:r>
      <w:r>
        <w:rPr>
          <w:rFonts w:ascii="Times New Roman" w:hAnsi="Times New Roman" w:cs="Times New Roman"/>
          <w:b/>
          <w:bCs/>
          <w:sz w:val="24"/>
          <w:szCs w:val="24"/>
        </w:rPr>
      </w:r>
    </w:p>
    <w:p>
      <w:pPr>
        <w:numPr>
          <w:ilvl w:val="0"/>
          <w:numId w:val="30"/>
        </w:numPr>
        <w:jc w:val="both"/>
        <w:shd w:val="clear" w:color="auto" w:fill="ffffff"/>
        <w:tabs>
          <w:tab w:val="left" w:pos="1166" w:leader="none"/>
        </w:tabs>
        <w:rPr>
          <w:rFonts w:ascii="Times New Roman" w:hAnsi="Times New Roman" w:cs="Times New Roman"/>
          <w:sz w:val="24"/>
          <w:szCs w:val="24"/>
        </w:rPr>
      </w:pPr>
      <w:r>
        <w:rPr>
          <w:rFonts w:ascii="Times New Roman" w:hAnsi="Times New Roman" w:cs="Times New Roman"/>
          <w:sz w:val="24"/>
          <w:szCs w:val="24"/>
        </w:rPr>
        <w:t xml:space="preserve">Контрагент гарантирует наличие у него организационных и технических мер и возможностей по обеспечению защиты получаемой Информации.</w:t>
      </w:r>
      <w:r>
        <w:rPr>
          <w:rFonts w:ascii="Times New Roman" w:hAnsi="Times New Roman" w:cs="Times New Roman"/>
          <w:sz w:val="24"/>
          <w:szCs w:val="24"/>
        </w:rPr>
      </w:r>
      <w:r>
        <w:rPr>
          <w:rFonts w:ascii="Times New Roman" w:hAnsi="Times New Roman" w:cs="Times New Roman"/>
          <w:sz w:val="24"/>
          <w:szCs w:val="24"/>
        </w:rPr>
      </w:r>
    </w:p>
    <w:p>
      <w:pPr>
        <w:ind w:firstLine="709"/>
        <w:jc w:val="both"/>
        <w:shd w:val="clear" w:color="auto" w:fill="ffffff"/>
        <w:tabs>
          <w:tab w:val="left" w:pos="1325"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6.5. Информация является собственностью Обладателя информации. Обладатель </w:t>
      </w:r>
      <w:r>
        <w:rPr>
          <w:rFonts w:ascii="Times New Roman" w:hAnsi="Times New Roman" w:cs="Times New Roman"/>
          <w:sz w:val="24"/>
          <w:szCs w:val="24"/>
        </w:rPr>
        <w:t xml:space="preserve">инфо</w:t>
      </w:r>
      <w:r>
        <w:rPr>
          <w:rFonts w:ascii="Times New Roman" w:hAnsi="Times New Roman" w:cs="Times New Roman"/>
          <w:sz w:val="24"/>
          <w:szCs w:val="24"/>
        </w:rPr>
        <w:t xml:space="preserve">рмации вправе потребовать от Контрагента вернуть ему всю Информацию или любую ее 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w:t>
      </w:r>
      <w:r>
        <w:rPr>
          <w:rFonts w:ascii="Times New Roman" w:hAnsi="Times New Roman" w:cs="Times New Roman"/>
          <w:sz w:val="24"/>
          <w:szCs w:val="24"/>
        </w:rPr>
        <w:t xml:space="preserve">о после вынесения соответствующим органом (учредители, орган юридического лица, суд и т.д.) решения о ликвидации Контрагента, Контрагент обязан за свой счет обеспечить возврат Обладателю информации всех оригиналов носителей такой Информации. Все копии тако</w:t>
      </w:r>
      <w:r>
        <w:rPr>
          <w:rFonts w:ascii="Times New Roman" w:hAnsi="Times New Roman" w:cs="Times New Roman"/>
          <w:sz w:val="24"/>
          <w:szCs w:val="24"/>
        </w:rPr>
        <w:t xml:space="preserve">й 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w:t>
      </w:r>
      <w:r>
        <w:rPr>
          <w:rFonts w:ascii="Times New Roman" w:hAnsi="Times New Roman" w:cs="Times New Roman"/>
          <w:sz w:val="24"/>
          <w:szCs w:val="24"/>
        </w:rPr>
        <w:t xml:space="preserve">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r>
        <w:rPr>
          <w:rFonts w:ascii="Times New Roman" w:hAnsi="Times New Roman" w:cs="Times New Roman"/>
          <w:sz w:val="24"/>
          <w:szCs w:val="24"/>
        </w:rPr>
      </w:r>
      <w:r>
        <w:rPr>
          <w:rFonts w:ascii="Times New Roman" w:hAnsi="Times New Roman" w:cs="Times New Roman"/>
          <w:sz w:val="24"/>
          <w:szCs w:val="24"/>
        </w:rPr>
      </w:r>
    </w:p>
    <w:p>
      <w:pPr>
        <w:numPr>
          <w:ilvl w:val="0"/>
          <w:numId w:val="31"/>
        </w:numPr>
        <w:jc w:val="both"/>
        <w:shd w:val="clear" w:color="auto" w:fill="ffffff"/>
        <w:tabs>
          <w:tab w:val="left" w:pos="1701" w:leader="none"/>
        </w:tabs>
        <w:rPr>
          <w:rFonts w:ascii="Times New Roman" w:hAnsi="Times New Roman" w:cs="Times New Roman"/>
          <w:sz w:val="24"/>
          <w:szCs w:val="24"/>
        </w:rPr>
      </w:pPr>
      <w:r>
        <w:rPr>
          <w:rFonts w:ascii="Times New Roman" w:hAnsi="Times New Roman" w:cs="Times New Roman"/>
          <w:sz w:val="24"/>
          <w:szCs w:val="24"/>
        </w:rPr>
        <w:t xml:space="preserve">Любые изменения и дополнения к Соглашению действительны лишь при условии, что они совершены в письмен</w:t>
      </w:r>
      <w:r>
        <w:rPr>
          <w:rFonts w:ascii="Times New Roman" w:hAnsi="Times New Roman" w:cs="Times New Roman"/>
          <w:sz w:val="24"/>
          <w:szCs w:val="24"/>
        </w:rPr>
        <w:t xml:space="preserve">ной форме и подписаны надлежащим образом уполномоченными на то представителями Сторон, за исключением случаев изменения условий настоящего Соглашения в порядке, предусмотренном подпунктом 6.11.</w:t>
      </w:r>
      <w:r>
        <w:rPr>
          <w:rFonts w:ascii="Times New Roman" w:hAnsi="Times New Roman" w:cs="Times New Roman"/>
          <w:sz w:val="24"/>
          <w:szCs w:val="24"/>
        </w:rPr>
      </w:r>
      <w:r>
        <w:rPr>
          <w:rFonts w:ascii="Times New Roman" w:hAnsi="Times New Roman" w:cs="Times New Roman"/>
          <w:sz w:val="24"/>
          <w:szCs w:val="24"/>
        </w:rPr>
      </w:r>
    </w:p>
    <w:p>
      <w:pPr>
        <w:numPr>
          <w:ilvl w:val="0"/>
          <w:numId w:val="31"/>
        </w:numPr>
        <w:jc w:val="both"/>
        <w:shd w:val="clear" w:color="auto" w:fill="ffffff"/>
        <w:tabs>
          <w:tab w:val="left" w:pos="1560" w:leader="none"/>
        </w:tabs>
        <w:rPr>
          <w:rFonts w:ascii="Times New Roman" w:hAnsi="Times New Roman" w:cs="Times New Roman"/>
          <w:sz w:val="24"/>
          <w:szCs w:val="24"/>
        </w:rPr>
      </w:pPr>
      <w:r>
        <w:rPr>
          <w:rFonts w:ascii="Times New Roman" w:hAnsi="Times New Roman" w:cs="Times New Roman"/>
          <w:sz w:val="24"/>
          <w:szCs w:val="24"/>
        </w:rPr>
        <w:t xml:space="preserve">Настоящее Соглашение представляет собой исчерпывающую договоре</w:t>
      </w:r>
      <w:r>
        <w:rPr>
          <w:rFonts w:ascii="Times New Roman" w:hAnsi="Times New Roman" w:cs="Times New Roman"/>
          <w:sz w:val="24"/>
          <w:szCs w:val="24"/>
        </w:rPr>
        <w:t xml:space="preserve">нность Сторон по предмету Соглашения. С момента подписания Соглашения все предыдущие переговоры и переписка по нему теряют силу.</w:t>
      </w:r>
      <w:r>
        <w:rPr>
          <w:rFonts w:ascii="Times New Roman" w:hAnsi="Times New Roman" w:cs="Times New Roman"/>
          <w:sz w:val="24"/>
          <w:szCs w:val="24"/>
        </w:rPr>
      </w:r>
      <w:r>
        <w:rPr>
          <w:rFonts w:ascii="Times New Roman" w:hAnsi="Times New Roman" w:cs="Times New Roman"/>
          <w:sz w:val="24"/>
          <w:szCs w:val="24"/>
        </w:rPr>
      </w:r>
    </w:p>
    <w:p>
      <w:pPr>
        <w:numPr>
          <w:ilvl w:val="0"/>
          <w:numId w:val="32"/>
        </w:numPr>
        <w:jc w:val="both"/>
        <w:shd w:val="clear" w:color="auto" w:fill="ffffff"/>
        <w:tabs>
          <w:tab w:val="left" w:pos="1210" w:leader="none"/>
          <w:tab w:val="left" w:pos="9900" w:leader="none"/>
        </w:tabs>
        <w:rPr>
          <w:rFonts w:ascii="Times New Roman" w:hAnsi="Times New Roman" w:cs="Times New Roman"/>
          <w:sz w:val="24"/>
          <w:szCs w:val="24"/>
        </w:rPr>
      </w:pPr>
      <w:r>
        <w:rPr>
          <w:rFonts w:ascii="Times New Roman" w:hAnsi="Times New Roman" w:cs="Times New Roman"/>
          <w:sz w:val="24"/>
          <w:szCs w:val="24"/>
        </w:rPr>
        <w:t xml:space="preserve"> Ни одна из Сторон не вправе передавать третьим лицам полностью или частично свои права и обязанности по Соглашению без предварительного письменного согласия другой Стороны.</w:t>
      </w:r>
      <w:r>
        <w:rPr>
          <w:rFonts w:ascii="Times New Roman" w:hAnsi="Times New Roman" w:cs="Times New Roman"/>
          <w:sz w:val="24"/>
          <w:szCs w:val="24"/>
        </w:rPr>
      </w:r>
      <w:r>
        <w:rPr>
          <w:rFonts w:ascii="Times New Roman" w:hAnsi="Times New Roman" w:cs="Times New Roman"/>
          <w:sz w:val="24"/>
          <w:szCs w:val="24"/>
        </w:rPr>
      </w:r>
    </w:p>
    <w:p>
      <w:pPr>
        <w:numPr>
          <w:ilvl w:val="0"/>
          <w:numId w:val="32"/>
        </w:numPr>
        <w:contextualSpacing/>
        <w:jc w:val="both"/>
        <w:shd w:val="clear" w:color="auto" w:fill="ffffff"/>
        <w:tabs>
          <w:tab w:val="left" w:pos="1260" w:leader="none"/>
          <w:tab w:val="left" w:pos="9900" w:leader="none"/>
        </w:tabs>
        <w:rPr>
          <w:rFonts w:ascii="Times New Roman" w:hAnsi="Times New Roman" w:cs="Times New Roman"/>
          <w:sz w:val="24"/>
          <w:szCs w:val="24"/>
        </w:rPr>
      </w:pPr>
      <w:r>
        <w:rPr>
          <w:rFonts w:ascii="Times New Roman" w:hAnsi="Times New Roman" w:cs="Times New Roman"/>
          <w:sz w:val="24"/>
          <w:szCs w:val="24"/>
        </w:rPr>
        <w:t xml:space="preserve"> Недействительность или невозможность исполнения любого положения Соглашения не вл</w:t>
      </w:r>
      <w:r>
        <w:rPr>
          <w:rFonts w:ascii="Times New Roman" w:hAnsi="Times New Roman" w:cs="Times New Roman"/>
          <w:sz w:val="24"/>
          <w:szCs w:val="24"/>
        </w:rPr>
        <w:t xml:space="preserve">ияет на действительность или возможность исполнения других положений Соглашения и Соглашения в целом.</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1289" w:leader="none"/>
          <w:tab w:val="left" w:pos="9900" w:leader="none"/>
        </w:tabs>
        <w:rPr>
          <w:rFonts w:ascii="Times New Roman" w:hAnsi="Times New Roman" w:cs="Times New Roman"/>
          <w:sz w:val="24"/>
          <w:szCs w:val="24"/>
        </w:rPr>
      </w:pPr>
      <w:r>
        <w:rPr>
          <w:rFonts w:ascii="Times New Roman" w:hAnsi="Times New Roman" w:cs="Times New Roman"/>
          <w:sz w:val="24"/>
          <w:szCs w:val="24"/>
        </w:rPr>
        <w:t xml:space="preserve">6.10.</w:t>
      </w:r>
      <w:r>
        <w:rPr>
          <w:rFonts w:ascii="Times New Roman" w:hAnsi="Times New Roman" w:cs="Times New Roman"/>
          <w:sz w:val="24"/>
          <w:szCs w:val="24"/>
        </w:rPr>
        <w:tab/>
        <w:t xml:space="preserve">Настоящее Соглашение составлено и подписано в двух экземплярах на русском языке, имеющих равную юридическую силу, по одному для каждой из Сторон.</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360"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6.</w:t>
      </w:r>
      <w:r>
        <w:rPr>
          <w:rFonts w:ascii="Times New Roman" w:hAnsi="Times New Roman" w:cs="Times New Roman"/>
          <w:sz w:val="24"/>
          <w:szCs w:val="24"/>
        </w:rPr>
        <w:t xml:space="preserve">11.</w:t>
      </w:r>
      <w:r>
        <w:rPr>
          <w:rFonts w:ascii="Times New Roman" w:hAnsi="Times New Roman" w:cs="Times New Roman"/>
          <w:sz w:val="24"/>
          <w:szCs w:val="24"/>
        </w:rPr>
        <w:tab/>
        <w:t xml:space="preserve">В части, не урегулированной настоящим Соглашением, Стороны руководствуются Порядком обработки информации, составляющей коммерческую тайну в ПАО «ФСК ЕЭС» (далее - Порядок), являющимся приложением к приказу ОАО «ФСК ЕЭС» от 10.08.2011 № 475 «Об организа</w:t>
      </w:r>
      <w:r>
        <w:rPr>
          <w:rFonts w:ascii="Times New Roman" w:hAnsi="Times New Roman" w:cs="Times New Roman"/>
          <w:sz w:val="24"/>
          <w:szCs w:val="24"/>
        </w:rPr>
        <w:t xml:space="preserve">ции работы по защите информации, составляющей коммерческую тайну ОАО «ФСК ЕЭС». 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w:t>
      </w:r>
      <w:r>
        <w:rPr>
          <w:rFonts w:ascii="Times New Roman" w:hAnsi="Times New Roman" w:cs="Times New Roman"/>
          <w:sz w:val="24"/>
          <w:szCs w:val="24"/>
        </w:rPr>
        <w:t xml:space="preserve">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r>
        <w:rPr>
          <w:rFonts w:ascii="Times New Roman" w:hAnsi="Times New Roman" w:cs="Times New Roman"/>
          <w:sz w:val="24"/>
          <w:szCs w:val="24"/>
        </w:rPr>
      </w:r>
      <w:r>
        <w:rPr>
          <w:rFonts w:ascii="Times New Roman" w:hAnsi="Times New Roman" w:cs="Times New Roman"/>
          <w:sz w:val="24"/>
          <w:szCs w:val="24"/>
        </w:rPr>
      </w:r>
    </w:p>
    <w:p>
      <w:pPr>
        <w:ind w:left="7"/>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7"/>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t xml:space="preserve">7. ПОРЯДОК УНИЧТОЖЕНИЯ ИНФОРМАЦИИ</w:t>
      </w:r>
      <w:r>
        <w:rPr>
          <w:rFonts w:ascii="Times New Roman" w:hAnsi="Times New Roman" w:cs="Times New Roman"/>
          <w:b/>
          <w:bCs/>
          <w:sz w:val="24"/>
          <w:szCs w:val="24"/>
        </w:rPr>
      </w:r>
      <w:r>
        <w:rPr>
          <w:rFonts w:ascii="Times New Roman" w:hAnsi="Times New Roman" w:cs="Times New Roman"/>
          <w:b/>
          <w:bCs/>
          <w:sz w:val="24"/>
          <w:szCs w:val="24"/>
        </w:rPr>
      </w:r>
    </w:p>
    <w:p>
      <w:pPr>
        <w:contextualSpacing/>
        <w:ind w:firstLine="709"/>
        <w:jc w:val="both"/>
        <w:shd w:val="clear" w:color="auto" w:fill="ffffff"/>
        <w:tabs>
          <w:tab w:val="left" w:pos="360" w:leader="none"/>
        </w:tabs>
        <w:rPr>
          <w:rFonts w:ascii="Times New Roman" w:hAnsi="Times New Roman" w:cs="Times New Roman"/>
          <w:sz w:val="24"/>
          <w:szCs w:val="24"/>
        </w:rPr>
      </w:pPr>
      <w:r>
        <w:rPr>
          <w:rFonts w:ascii="Times New Roman" w:hAnsi="Times New Roman" w:cs="Times New Roman"/>
          <w:sz w:val="24"/>
          <w:szCs w:val="24"/>
        </w:rPr>
        <w:t xml:space="preserve">7.1. Уничтожение Информации производится механически</w:t>
      </w:r>
      <w:r>
        <w:rPr>
          <w:rFonts w:ascii="Times New Roman" w:hAnsi="Times New Roman" w:cs="Times New Roman"/>
          <w:sz w:val="24"/>
          <w:szCs w:val="24"/>
        </w:rPr>
        <w:t xml:space="preserve">м способом комиссией Сторон с участием лиц, указанных в подпункте 6.1, с составлением актов «об уничтожении».</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360" w:leader="none"/>
        </w:tabs>
        <w:rPr>
          <w:rFonts w:ascii="Times New Roman" w:hAnsi="Times New Roman" w:cs="Times New Roman"/>
          <w:sz w:val="24"/>
          <w:szCs w:val="24"/>
        </w:rPr>
      </w:pPr>
      <w:r>
        <w:rPr>
          <w:rFonts w:ascii="Times New Roman" w:hAnsi="Times New Roman" w:cs="Times New Roman"/>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w:t>
      </w:r>
      <w:r>
        <w:rPr>
          <w:rFonts w:ascii="Times New Roman" w:hAnsi="Times New Roman" w:cs="Times New Roman"/>
          <w:sz w:val="24"/>
          <w:szCs w:val="24"/>
        </w:rPr>
        <w:t xml:space="preserve">ванием специального программного обеспечения, не позволяющего восстановить информацию, комиссией Сторон с участием лиц, указанных в подпункте 6.1, с составлением актов «об уничтожении».</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36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contextualSpacing/>
        <w:ind w:left="7"/>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t xml:space="preserve">8. ПРИЛОЖЕНИЯ</w:t>
      </w:r>
      <w:r>
        <w:rPr>
          <w:rFonts w:ascii="Times New Roman" w:hAnsi="Times New Roman" w:cs="Times New Roman"/>
          <w:b/>
          <w:bCs/>
          <w:sz w:val="24"/>
          <w:szCs w:val="24"/>
        </w:rPr>
      </w:r>
      <w:r>
        <w:rPr>
          <w:rFonts w:ascii="Times New Roman" w:hAnsi="Times New Roman" w:cs="Times New Roman"/>
          <w:b/>
          <w:bCs/>
          <w:sz w:val="24"/>
          <w:szCs w:val="24"/>
        </w:rPr>
      </w:r>
    </w:p>
    <w:p>
      <w:pPr>
        <w:contextualSpacing/>
        <w:ind w:firstLine="709"/>
        <w:jc w:val="both"/>
        <w:shd w:val="clear" w:color="auto" w:fill="ffffff"/>
        <w:tabs>
          <w:tab w:val="left" w:pos="1276" w:leader="none"/>
          <w:tab w:val="left" w:pos="9900" w:leader="none"/>
        </w:tabs>
        <w:rPr>
          <w:rFonts w:ascii="Times New Roman" w:hAnsi="Times New Roman" w:cs="Times New Roman"/>
          <w:sz w:val="24"/>
          <w:szCs w:val="24"/>
        </w:rPr>
      </w:pPr>
      <w:r>
        <w:rPr>
          <w:rFonts w:ascii="Times New Roman" w:hAnsi="Times New Roman" w:cs="Times New Roman"/>
          <w:sz w:val="24"/>
          <w:szCs w:val="24"/>
        </w:rPr>
        <w:t xml:space="preserve">Неотъемлемой частью настоящего Соглашения являются следующие приложения:</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1276" w:leader="none"/>
          <w:tab w:val="left" w:pos="9900" w:leader="none"/>
        </w:tabs>
        <w:rPr>
          <w:rFonts w:ascii="Times New Roman" w:hAnsi="Times New Roman" w:cs="Times New Roman"/>
          <w:sz w:val="24"/>
          <w:szCs w:val="24"/>
        </w:rPr>
      </w:pPr>
      <w:r>
        <w:rPr>
          <w:rFonts w:ascii="Times New Roman" w:hAnsi="Times New Roman" w:cs="Times New Roman"/>
          <w:sz w:val="24"/>
          <w:szCs w:val="24"/>
        </w:rPr>
        <w:t xml:space="preserve">- приложение 1: форма Акта приема-передачи Информации;</w:t>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hd w:val="clear" w:color="auto" w:fill="ffffff"/>
        <w:tabs>
          <w:tab w:val="left" w:pos="1276" w:leader="none"/>
          <w:tab w:val="left" w:pos="9900" w:leader="none"/>
        </w:tabs>
        <w:rPr>
          <w:rFonts w:ascii="Times New Roman" w:hAnsi="Times New Roman" w:cs="Times New Roman"/>
          <w:bCs/>
          <w:sz w:val="24"/>
          <w:szCs w:val="24"/>
        </w:rPr>
      </w:pPr>
      <w:r>
        <w:rPr>
          <w:rFonts w:ascii="Times New Roman" w:hAnsi="Times New Roman" w:cs="Times New Roman"/>
          <w:sz w:val="24"/>
          <w:szCs w:val="24"/>
        </w:rPr>
        <w:t xml:space="preserve">- приложение 2: форма Расписки работника Контрагента, доступ которого к информации, составляющей коммерческую тайну, необходим для выполнения им своих трудовых обязанностей.</w:t>
      </w:r>
      <w:r>
        <w:rPr>
          <w:rFonts w:ascii="Times New Roman" w:hAnsi="Times New Roman" w:cs="Times New Roman"/>
          <w:bCs/>
          <w:sz w:val="24"/>
          <w:szCs w:val="24"/>
        </w:rPr>
        <w:tab/>
      </w:r>
      <w:r>
        <w:rPr>
          <w:rFonts w:ascii="Times New Roman" w:hAnsi="Times New Roman" w:cs="Times New Roman"/>
          <w:bCs/>
          <w:sz w:val="24"/>
          <w:szCs w:val="24"/>
        </w:rPr>
      </w:r>
      <w:r>
        <w:rPr>
          <w:rFonts w:ascii="Times New Roman" w:hAnsi="Times New Roman" w:cs="Times New Roman"/>
          <w:bCs/>
          <w:sz w:val="24"/>
          <w:szCs w:val="24"/>
        </w:rPr>
      </w:r>
    </w:p>
    <w:p>
      <w:pPr>
        <w:contextualSpacing/>
        <w:ind w:left="7"/>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contextualSpacing/>
        <w:ind w:left="7"/>
        <w:jc w:val="center"/>
        <w:shd w:val="clear" w:color="auto" w:fill="ffffff"/>
        <w:tabs>
          <w:tab w:val="left" w:pos="2880" w:leader="none"/>
        </w:tabs>
        <w:rPr>
          <w:rFonts w:ascii="Times New Roman" w:hAnsi="Times New Roman" w:cs="Times New Roman"/>
          <w:b/>
          <w:bCs/>
          <w:sz w:val="24"/>
          <w:szCs w:val="24"/>
        </w:rPr>
      </w:pPr>
      <w:r>
        <w:rPr>
          <w:rFonts w:ascii="Times New Roman" w:hAnsi="Times New Roman" w:cs="Times New Roman"/>
          <w:b/>
          <w:bCs/>
          <w:sz w:val="24"/>
          <w:szCs w:val="24"/>
        </w:rPr>
        <w:t xml:space="preserve">9. РЕКВИЗИТЫ И ПОДПИСИ СТОРОН</w:t>
      </w:r>
      <w:r>
        <w:rPr>
          <w:rFonts w:ascii="Times New Roman" w:hAnsi="Times New Roman" w:cs="Times New Roman"/>
          <w:b/>
          <w:bCs/>
          <w:sz w:val="24"/>
          <w:szCs w:val="24"/>
        </w:rPr>
      </w:r>
      <w:r>
        <w:rPr>
          <w:rFonts w:ascii="Times New Roman" w:hAnsi="Times New Roman" w:cs="Times New Roman"/>
          <w:b/>
          <w:bCs/>
          <w:sz w:val="24"/>
          <w:szCs w:val="24"/>
        </w:rPr>
      </w:r>
    </w:p>
    <w:p>
      <w:pPr>
        <w:contextualSpacing/>
        <w:ind w:left="11" w:hanging="11"/>
        <w:jc w:val="both"/>
        <w:shd w:val="clear" w:color="auto" w:fill="ffffff"/>
        <w:tabs>
          <w:tab w:val="left" w:pos="0" w:leader="none"/>
          <w:tab w:val="left" w:pos="288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bl>
      <w:tblPr>
        <w:tblW w:w="0" w:type="auto"/>
        <w:tblInd w:w="11" w:type="dxa"/>
        <w:tblLook w:val="04A0" w:firstRow="1" w:lastRow="0" w:firstColumn="1" w:lastColumn="0" w:noHBand="0" w:noVBand="1"/>
      </w:tblPr>
      <w:tblGrid>
        <w:gridCol w:w="4743"/>
        <w:gridCol w:w="4743"/>
      </w:tblGrid>
      <w:tr>
        <w:tblPrEx/>
        <w:trPr/>
        <w:tc>
          <w:tcPr>
            <w:tcW w:w="5070" w:type="dxa"/>
            <w:textDirection w:val="lrTb"/>
            <w:noWrap w:val="false"/>
          </w:tcPr>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t xml:space="preserve">Обладатель информации</w:t>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t xml:space="preserve">____________________</w:t>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t xml:space="preserve">М.П</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tc>
        <w:tc>
          <w:tcPr>
            <w:tcW w:w="5070" w:type="dxa"/>
            <w:textDirection w:val="lrTb"/>
            <w:noWrap w:val="false"/>
          </w:tcPr>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t xml:space="preserve">Контрагент</w:t>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t xml:space="preserve">____________________</w:t>
            </w:r>
            <w:r>
              <w:rPr>
                <w:rFonts w:ascii="Times New Roman" w:hAnsi="Times New Roman" w:cs="Times New Roman"/>
                <w:b/>
                <w:sz w:val="24"/>
                <w:szCs w:val="24"/>
              </w:rPr>
            </w:r>
            <w:r>
              <w:rPr>
                <w:rFonts w:ascii="Times New Roman" w:hAnsi="Times New Roman" w:cs="Times New Roman"/>
                <w:b/>
                <w:sz w:val="24"/>
                <w:szCs w:val="24"/>
              </w:rPr>
            </w:r>
          </w:p>
          <w:p>
            <w:pPr>
              <w:jc w:val="both"/>
              <w:tabs>
                <w:tab w:val="left" w:pos="0" w:leader="none"/>
                <w:tab w:val="left" w:pos="10800" w:leader="none"/>
              </w:tabs>
              <w:rPr>
                <w:rFonts w:ascii="Times New Roman" w:hAnsi="Times New Roman" w:cs="Times New Roman"/>
                <w:b/>
                <w:sz w:val="24"/>
                <w:szCs w:val="24"/>
              </w:rPr>
            </w:pPr>
            <w:r>
              <w:rPr>
                <w:rFonts w:ascii="Times New Roman" w:hAnsi="Times New Roman" w:cs="Times New Roman"/>
                <w:b/>
                <w:sz w:val="24"/>
                <w:szCs w:val="24"/>
              </w:rPr>
              <w:t xml:space="preserve">М.П.</w:t>
            </w:r>
            <w:r>
              <w:rPr>
                <w:rFonts w:ascii="Times New Roman" w:hAnsi="Times New Roman" w:cs="Times New Roman"/>
                <w:b/>
                <w:sz w:val="24"/>
                <w:szCs w:val="24"/>
              </w:rPr>
            </w:r>
            <w:r>
              <w:rPr>
                <w:rFonts w:ascii="Times New Roman" w:hAnsi="Times New Roman" w:cs="Times New Roman"/>
                <w:b/>
                <w:sz w:val="24"/>
                <w:szCs w:val="24"/>
              </w:rPr>
            </w:r>
          </w:p>
        </w:tc>
      </w:tr>
    </w:tbl>
    <w:p>
      <w:pPr>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81"/>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rPr>
          <w:rFonts w:ascii="Times New Roman" w:hAnsi="Times New Roman" w:cs="Times New Roman"/>
          <w:bCs/>
          <w:sz w:val="24"/>
          <w:szCs w:val="24"/>
        </w:rPr>
        <w:sectPr>
          <w:footnotePr/>
          <w:endnotePr/>
          <w:type w:val="nextPage"/>
          <w:pgSz w:w="11907" w:h="16840" w:orient="portrait"/>
          <w:pgMar w:top="1134" w:right="709" w:bottom="851" w:left="1701" w:header="709" w:footer="709" w:gutter="0"/>
          <w:pgNumType w:start="114"/>
          <w:cols w:num="1" w:sep="0" w:space="708" w:equalWidth="1"/>
          <w:docGrid w:linePitch="360"/>
        </w:sectPr>
      </w:pPr>
      <w:r>
        <w:rPr>
          <w:rFonts w:ascii="Times New Roman" w:hAnsi="Times New Roman" w:cs="Times New Roman"/>
          <w:bCs/>
          <w:sz w:val="24"/>
          <w:szCs w:val="24"/>
        </w:rPr>
        <w:br w:type="page" w:clear="all"/>
      </w:r>
      <w:r>
        <w:rPr>
          <w:rFonts w:ascii="Times New Roman" w:hAnsi="Times New Roman" w:cs="Times New Roman"/>
          <w:bCs/>
          <w:sz w:val="24"/>
          <w:szCs w:val="24"/>
        </w:rPr>
      </w:r>
      <w:r>
        <w:rPr>
          <w:rFonts w:ascii="Times New Roman" w:hAnsi="Times New Roman" w:cs="Times New Roman"/>
          <w:bCs/>
          <w:sz w:val="24"/>
          <w:szCs w:val="24"/>
        </w:rPr>
      </w:r>
    </w:p>
    <w:p>
      <w:pPr>
        <w:ind w:left="5103" w:firstLine="284"/>
        <w:rPr>
          <w:rFonts w:ascii="Times New Roman" w:hAnsi="Times New Roman" w:cs="Times New Roman"/>
          <w:sz w:val="24"/>
          <w:szCs w:val="24"/>
        </w:rPr>
      </w:pPr>
      <w:r>
        <w:rPr>
          <w:rFonts w:ascii="Times New Roman" w:hAnsi="Times New Roman" w:cs="Times New Roman"/>
          <w:sz w:val="24"/>
          <w:szCs w:val="24"/>
        </w:rPr>
        <w:t xml:space="preserve">Приложение 39 к Договору №_____</w:t>
      </w:r>
      <w:r>
        <w:rPr>
          <w:rFonts w:ascii="Times New Roman" w:hAnsi="Times New Roman" w:cs="Times New Roman"/>
          <w:sz w:val="24"/>
          <w:szCs w:val="24"/>
        </w:rPr>
      </w:r>
      <w:r>
        <w:rPr>
          <w:rFonts w:ascii="Times New Roman" w:hAnsi="Times New Roman" w:cs="Times New Roman"/>
          <w:sz w:val="24"/>
          <w:szCs w:val="24"/>
        </w:rPr>
      </w:r>
    </w:p>
    <w:p>
      <w:pPr>
        <w:ind w:left="5103" w:firstLine="284"/>
        <w:rPr>
          <w:rFonts w:ascii="Times New Roman" w:hAnsi="Times New Roman" w:cs="Times New Roman"/>
          <w:sz w:val="26"/>
          <w:szCs w:val="26"/>
        </w:rPr>
      </w:pPr>
      <w:r>
        <w:rPr>
          <w:rFonts w:ascii="Times New Roman" w:hAnsi="Times New Roman" w:cs="Times New Roman"/>
          <w:sz w:val="24"/>
          <w:szCs w:val="24"/>
        </w:rPr>
        <w:t xml:space="preserve">от ______________ 2024 г.</w:t>
      </w:r>
      <w:r>
        <w:rPr>
          <w:rFonts w:ascii="Times New Roman" w:hAnsi="Times New Roman" w:cs="Times New Roman"/>
          <w:sz w:val="26"/>
          <w:szCs w:val="26"/>
        </w:rPr>
        <w:t xml:space="preserve"> </w:t>
      </w:r>
      <w:r>
        <w:rPr>
          <w:rFonts w:ascii="Times New Roman" w:hAnsi="Times New Roman" w:cs="Times New Roman"/>
          <w:sz w:val="26"/>
          <w:szCs w:val="26"/>
        </w:rPr>
      </w:r>
      <w:r>
        <w:rPr>
          <w:rFonts w:ascii="Times New Roman" w:hAnsi="Times New Roman" w:cs="Times New Roman"/>
          <w:sz w:val="26"/>
          <w:szCs w:val="26"/>
        </w:rPr>
      </w:r>
    </w:p>
    <w:p>
      <w:pPr>
        <w:ind w:firstLine="709"/>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rPr>
          <w:rFonts w:ascii="Times New Roman" w:hAnsi="Times New Roman" w:cs="Times New Roman"/>
          <w:sz w:val="26"/>
          <w:szCs w:val="26"/>
        </w:rPr>
        <w:outlineLvl w:val="0"/>
      </w:pPr>
      <w:r/>
      <w:bookmarkStart w:id="20" w:name="_Toc469477346"/>
      <w:r/>
      <w:bookmarkStart w:id="21" w:name="_Toc471807323"/>
      <w:r>
        <w:rPr>
          <w:rFonts w:ascii="Times New Roman" w:hAnsi="Times New Roman" w:cs="Times New Roman"/>
          <w:b/>
          <w:sz w:val="26"/>
          <w:szCs w:val="26"/>
        </w:rPr>
        <w:t xml:space="preserve">Форма акта приема-передачи </w:t>
      </w:r>
      <w:bookmarkEnd w:id="20"/>
      <w:r/>
      <w:bookmarkEnd w:id="21"/>
      <w:r>
        <w:rPr>
          <w:rFonts w:ascii="Times New Roman" w:hAnsi="Times New Roman" w:cs="Times New Roman"/>
          <w:b/>
          <w:sz w:val="26"/>
          <w:szCs w:val="26"/>
        </w:rPr>
        <w:t xml:space="preserve">договора страхования</w:t>
      </w:r>
      <w:r>
        <w:rPr>
          <w:rFonts w:ascii="Times New Roman" w:hAnsi="Times New Roman" w:cs="Times New Roman"/>
          <w:b/>
          <w:sz w:val="26"/>
          <w:szCs w:val="26"/>
        </w:rPr>
        <w:br/>
      </w:r>
      <w:r>
        <w:rPr>
          <w:rFonts w:ascii="Times New Roman" w:hAnsi="Times New Roman" w:cs="Times New Roman"/>
          <w:sz w:val="26"/>
          <w:szCs w:val="26"/>
        </w:rPr>
      </w:r>
      <w:r>
        <w:rPr>
          <w:rFonts w:ascii="Times New Roman" w:hAnsi="Times New Roman" w:cs="Times New Roman"/>
          <w:sz w:val="26"/>
          <w:szCs w:val="26"/>
        </w:rPr>
      </w:r>
    </w:p>
    <w:p>
      <w:pPr>
        <w:jc w:val="center"/>
        <w:rPr>
          <w:rFonts w:ascii="Times New Roman" w:hAnsi="Times New Roman" w:eastAsia="Arial" w:cs="Times New Roman"/>
          <w:b/>
          <w:sz w:val="26"/>
          <w:szCs w:val="26"/>
        </w:rPr>
      </w:pPr>
      <w:r>
        <w:rPr>
          <w:rFonts w:ascii="Times New Roman" w:hAnsi="Times New Roman" w:eastAsia="Arial" w:cs="Times New Roman"/>
          <w:b/>
          <w:sz w:val="26"/>
          <w:szCs w:val="26"/>
        </w:rPr>
        <w:t xml:space="preserve">АКТ </w:t>
      </w:r>
      <w:r>
        <w:rPr>
          <w:rFonts w:ascii="Times New Roman" w:hAnsi="Times New Roman" w:eastAsia="Arial" w:cs="Times New Roman"/>
          <w:b/>
          <w:sz w:val="26"/>
          <w:szCs w:val="26"/>
        </w:rPr>
      </w:r>
      <w:r>
        <w:rPr>
          <w:rFonts w:ascii="Times New Roman" w:hAnsi="Times New Roman" w:eastAsia="Arial" w:cs="Times New Roman"/>
          <w:b/>
          <w:sz w:val="26"/>
          <w:szCs w:val="26"/>
        </w:rPr>
      </w:r>
    </w:p>
    <w:p>
      <w:pPr>
        <w:jc w:val="center"/>
        <w:rPr>
          <w:rFonts w:ascii="Times New Roman" w:hAnsi="Times New Roman" w:eastAsia="Arial" w:cs="Times New Roman"/>
          <w:b/>
          <w:sz w:val="26"/>
          <w:szCs w:val="26"/>
        </w:rPr>
      </w:pPr>
      <w:r>
        <w:rPr>
          <w:rFonts w:ascii="Times New Roman" w:hAnsi="Times New Roman" w:eastAsia="Arial" w:cs="Times New Roman"/>
          <w:b/>
          <w:sz w:val="26"/>
          <w:szCs w:val="26"/>
        </w:rPr>
        <w:t xml:space="preserve">приема-передачи документов</w:t>
      </w:r>
      <w:r>
        <w:rPr>
          <w:rFonts w:ascii="Times New Roman" w:hAnsi="Times New Roman" w:eastAsia="Arial" w:cs="Times New Roman"/>
          <w:b/>
          <w:sz w:val="26"/>
          <w:szCs w:val="26"/>
        </w:rPr>
      </w:r>
      <w:r>
        <w:rPr>
          <w:rFonts w:ascii="Times New Roman" w:hAnsi="Times New Roman" w:eastAsia="Arial" w:cs="Times New Roman"/>
          <w:b/>
          <w:sz w:val="26"/>
          <w:szCs w:val="26"/>
        </w:rPr>
      </w:r>
    </w:p>
    <w:p>
      <w:pPr>
        <w:jc w:val="both"/>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p>
      <w:pPr>
        <w:tabs>
          <w:tab w:val="left" w:pos="8222" w:leader="none"/>
        </w:tabs>
        <w:rPr>
          <w:rFonts w:ascii="Times New Roman" w:hAnsi="Times New Roman" w:eastAsia="Arial" w:cs="Times New Roman"/>
          <w:sz w:val="26"/>
          <w:szCs w:val="26"/>
          <w:lang w:val="uk-UA"/>
        </w:rPr>
      </w:pPr>
      <w:r>
        <w:rPr>
          <w:rFonts w:ascii="Times New Roman" w:hAnsi="Times New Roman" w:eastAsia="Arial" w:cs="Times New Roman"/>
          <w:sz w:val="26"/>
          <w:szCs w:val="26"/>
          <w:lang w:val="uk-UA"/>
        </w:rPr>
        <w:t xml:space="preserve">г. </w:t>
      </w:r>
      <w:r>
        <w:rPr>
          <w:rFonts w:ascii="Times New Roman" w:hAnsi="Times New Roman" w:eastAsia="Arial" w:cs="Times New Roman"/>
          <w:sz w:val="26"/>
          <w:szCs w:val="26"/>
          <w:u w:val="single"/>
          <w:lang w:val="uk-UA"/>
        </w:rPr>
        <w:t xml:space="preserve">________________</w:t>
      </w:r>
      <w:r>
        <w:rPr>
          <w:rFonts w:ascii="Times New Roman" w:hAnsi="Times New Roman" w:eastAsia="Arial" w:cs="Times New Roman"/>
          <w:sz w:val="26"/>
          <w:szCs w:val="26"/>
          <w:lang w:val="uk-UA"/>
        </w:rPr>
        <w:t xml:space="preserve">                                                    «  » </w:t>
      </w:r>
      <w:r>
        <w:rPr>
          <w:rFonts w:ascii="Times New Roman" w:hAnsi="Times New Roman" w:eastAsia="Arial" w:cs="Times New Roman"/>
          <w:sz w:val="26"/>
          <w:szCs w:val="26"/>
          <w:u w:val="single"/>
          <w:lang w:val="uk-UA"/>
        </w:rPr>
        <w:t xml:space="preserve">_________________</w:t>
      </w:r>
      <w:r>
        <w:rPr>
          <w:rFonts w:ascii="Times New Roman" w:hAnsi="Times New Roman" w:eastAsia="Arial" w:cs="Times New Roman"/>
          <w:sz w:val="26"/>
          <w:szCs w:val="26"/>
          <w:lang w:val="uk-UA"/>
        </w:rPr>
        <w:t xml:space="preserve"> 20</w:t>
      </w:r>
      <w:r>
        <w:rPr>
          <w:rFonts w:ascii="Times New Roman" w:hAnsi="Times New Roman" w:eastAsia="Arial" w:cs="Times New Roman"/>
          <w:sz w:val="26"/>
          <w:szCs w:val="26"/>
          <w:u w:val="single"/>
          <w:lang w:val="uk-UA"/>
        </w:rPr>
        <w:t xml:space="preserve">__</w:t>
      </w:r>
      <w:r>
        <w:rPr>
          <w:rFonts w:ascii="Times New Roman" w:hAnsi="Times New Roman" w:eastAsia="Arial" w:cs="Times New Roman"/>
          <w:sz w:val="26"/>
          <w:szCs w:val="26"/>
          <w:lang w:val="uk-UA"/>
        </w:rPr>
        <w:t xml:space="preserve">г.</w:t>
      </w:r>
      <w:r>
        <w:rPr>
          <w:rFonts w:ascii="Times New Roman" w:hAnsi="Times New Roman" w:eastAsia="Arial" w:cs="Times New Roman"/>
          <w:sz w:val="26"/>
          <w:szCs w:val="26"/>
          <w:lang w:val="uk-UA"/>
        </w:rPr>
      </w:r>
      <w:r>
        <w:rPr>
          <w:rFonts w:ascii="Times New Roman" w:hAnsi="Times New Roman" w:eastAsia="Arial" w:cs="Times New Roman"/>
          <w:sz w:val="26"/>
          <w:szCs w:val="26"/>
          <w:lang w:val="uk-UA"/>
        </w:rPr>
      </w:r>
    </w:p>
    <w:p>
      <w:pPr>
        <w:tabs>
          <w:tab w:val="left" w:pos="8222" w:leader="none"/>
        </w:tabs>
        <w:rPr>
          <w:rFonts w:ascii="Times New Roman" w:hAnsi="Times New Roman" w:eastAsia="Arial" w:cs="Times New Roman"/>
          <w:sz w:val="26"/>
          <w:szCs w:val="26"/>
          <w:lang w:val="uk-UA"/>
        </w:rPr>
      </w:pPr>
      <w:r>
        <w:rPr>
          <w:rFonts w:ascii="Times New Roman" w:hAnsi="Times New Roman" w:eastAsia="Arial" w:cs="Times New Roman"/>
          <w:sz w:val="26"/>
          <w:szCs w:val="26"/>
          <w:lang w:val="uk-UA"/>
        </w:rPr>
        <w:t xml:space="preserve">                            </w:t>
      </w:r>
      <w:r>
        <w:rPr>
          <w:rFonts w:ascii="Times New Roman" w:hAnsi="Times New Roman" w:eastAsia="Arial" w:cs="Times New Roman"/>
          <w:sz w:val="26"/>
          <w:szCs w:val="26"/>
          <w:lang w:val="uk-UA"/>
        </w:rPr>
      </w:r>
      <w:r>
        <w:rPr>
          <w:rFonts w:ascii="Times New Roman" w:hAnsi="Times New Roman" w:eastAsia="Arial" w:cs="Times New Roman"/>
          <w:sz w:val="26"/>
          <w:szCs w:val="26"/>
          <w:lang w:val="uk-UA"/>
        </w:rPr>
      </w:r>
    </w:p>
    <w:p>
      <w:pPr>
        <w:jc w:val="both"/>
        <w:rPr>
          <w:rFonts w:ascii="Times New Roman" w:hAnsi="Times New Roman" w:eastAsia="Arial" w:cs="Times New Roman"/>
          <w:sz w:val="26"/>
          <w:szCs w:val="26"/>
        </w:rPr>
      </w:pPr>
      <w:r>
        <w:rPr>
          <w:rFonts w:ascii="Times New Roman" w:hAnsi="Times New Roman" w:eastAsia="Arial" w:cs="Times New Roman"/>
          <w:sz w:val="26"/>
          <w:szCs w:val="26"/>
          <w:u w:val="single"/>
        </w:rPr>
        <w:t xml:space="preserve">______________________________</w:t>
      </w:r>
      <w:r>
        <w:rPr>
          <w:rFonts w:ascii="Times New Roman" w:hAnsi="Times New Roman" w:eastAsia="Arial" w:cs="Times New Roman"/>
          <w:sz w:val="26"/>
          <w:szCs w:val="26"/>
        </w:rPr>
        <w:t xml:space="preserve">__________________________________ в лице </w:t>
      </w:r>
      <w:r>
        <w:rPr>
          <w:rFonts w:ascii="Times New Roman" w:hAnsi="Times New Roman" w:eastAsia="Arial" w:cs="Times New Roman"/>
          <w:sz w:val="26"/>
          <w:szCs w:val="26"/>
          <w:u w:val="single"/>
        </w:rPr>
        <w:t xml:space="preserve">________________________________________</w:t>
      </w:r>
      <w:r>
        <w:rPr>
          <w:rFonts w:ascii="Times New Roman" w:hAnsi="Times New Roman" w:eastAsia="Arial" w:cs="Times New Roman"/>
          <w:sz w:val="26"/>
          <w:szCs w:val="26"/>
        </w:rPr>
        <w:t xml:space="preserve">, с одной стороны, в рамках исполнения п. __ договора подряда от __________ № _______ на выполнение __________ передал, а </w:t>
      </w:r>
      <w:r>
        <w:rPr>
          <w:rFonts w:ascii="Times New Roman" w:hAnsi="Times New Roman" w:eastAsia="Arial" w:cs="Times New Roman"/>
          <w:sz w:val="26"/>
          <w:szCs w:val="26"/>
          <w:u w:val="single"/>
        </w:rPr>
        <w:t xml:space="preserve">_____________________________</w:t>
      </w:r>
      <w:r>
        <w:rPr>
          <w:rFonts w:ascii="Times New Roman" w:hAnsi="Times New Roman" w:eastAsia="Arial" w:cs="Times New Roman"/>
          <w:sz w:val="26"/>
          <w:szCs w:val="26"/>
        </w:rPr>
        <w:t xml:space="preserve"> в лице </w:t>
      </w:r>
      <w:r>
        <w:rPr>
          <w:rFonts w:ascii="Times New Roman" w:hAnsi="Times New Roman" w:eastAsia="Arial" w:cs="Times New Roman"/>
          <w:sz w:val="26"/>
          <w:szCs w:val="26"/>
          <w:u w:val="single"/>
        </w:rPr>
        <w:t xml:space="preserve">______________________________</w:t>
      </w:r>
      <w:r>
        <w:rPr>
          <w:rFonts w:ascii="Times New Roman" w:hAnsi="Times New Roman" w:eastAsia="Arial" w:cs="Times New Roman"/>
          <w:sz w:val="26"/>
          <w:szCs w:val="26"/>
        </w:rPr>
        <w:t xml:space="preserve">, с другой стороны, принял следующие документы:</w:t>
      </w:r>
      <w:r>
        <w:rPr>
          <w:rFonts w:ascii="Times New Roman" w:hAnsi="Times New Roman" w:eastAsia="Arial" w:cs="Times New Roman"/>
          <w:sz w:val="26"/>
          <w:szCs w:val="26"/>
        </w:rPr>
      </w:r>
      <w:r>
        <w:rPr>
          <w:rFonts w:ascii="Times New Roman" w:hAnsi="Times New Roman" w:eastAsia="Arial" w:cs="Times New Roman"/>
          <w:sz w:val="26"/>
          <w:szCs w:val="26"/>
        </w:rPr>
      </w:r>
    </w:p>
    <w:p>
      <w:pPr>
        <w:jc w:val="both"/>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bl>
      <w:tblPr>
        <w:tblW w:w="948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val="04A0" w:firstRow="1" w:lastRow="0" w:firstColumn="1" w:lastColumn="0" w:noHBand="0" w:noVBand="1"/>
      </w:tblPr>
      <w:tblGrid>
        <w:gridCol w:w="675"/>
        <w:gridCol w:w="3544"/>
        <w:gridCol w:w="1418"/>
        <w:gridCol w:w="1417"/>
        <w:gridCol w:w="1418"/>
        <w:gridCol w:w="1016"/>
      </w:tblGrid>
      <w:tr>
        <w:tblPrEx/>
        <w:trPr>
          <w:cantSplit/>
          <w:trHeight w:val="440"/>
        </w:trPr>
        <w:tc>
          <w:tcPr>
            <w:shd w:val="clear" w:color="auto" w:fill="eaf1dd"/>
            <w:tcBorders>
              <w:top w:val="single" w:color="auto" w:sz="2" w:space="0"/>
              <w:left w:val="single" w:color="auto" w:sz="2" w:space="0"/>
              <w:bottom w:val="single" w:color="auto" w:sz="2" w:space="0"/>
              <w:right w:val="single" w:color="auto" w:sz="2" w:space="0"/>
            </w:tcBorders>
            <w:tcW w:w="675" w:type="dxa"/>
            <w:vAlign w:val="center"/>
            <w:textDirection w:val="lrTb"/>
            <w:noWrap w:val="false"/>
          </w:tcPr>
          <w:p>
            <w:pPr>
              <w:jc w:val="center"/>
              <w:rPr>
                <w:rFonts w:ascii="Times New Roman" w:hAnsi="Times New Roman" w:eastAsia="Arial" w:cs="Times New Roman"/>
                <w:b/>
                <w:sz w:val="24"/>
                <w:szCs w:val="26"/>
                <w:lang w:val="uk-UA"/>
              </w:rPr>
            </w:pPr>
            <w:r>
              <w:rPr>
                <w:rFonts w:ascii="Times New Roman" w:hAnsi="Times New Roman" w:eastAsia="Arial" w:cs="Times New Roman"/>
                <w:b/>
                <w:sz w:val="24"/>
                <w:szCs w:val="26"/>
              </w:rPr>
              <w:t xml:space="preserve">№</w:t>
            </w:r>
            <w:r>
              <w:rPr>
                <w:rFonts w:ascii="Times New Roman" w:hAnsi="Times New Roman" w:eastAsia="Arial" w:cs="Times New Roman"/>
                <w:b/>
                <w:sz w:val="24"/>
                <w:szCs w:val="26"/>
                <w:lang w:val="uk-UA"/>
              </w:rPr>
            </w:r>
            <w:r>
              <w:rPr>
                <w:rFonts w:ascii="Times New Roman" w:hAnsi="Times New Roman" w:eastAsia="Arial" w:cs="Times New Roman"/>
                <w:b/>
                <w:sz w:val="24"/>
                <w:szCs w:val="26"/>
                <w:lang w:val="uk-UA"/>
              </w:rPr>
            </w:r>
          </w:p>
          <w:p>
            <w:pPr>
              <w:jc w:val="center"/>
              <w:rPr>
                <w:rFonts w:ascii="Times New Roman" w:hAnsi="Times New Roman" w:eastAsia="Arial" w:cs="Times New Roman"/>
                <w:b/>
                <w:sz w:val="24"/>
                <w:szCs w:val="26"/>
                <w:lang w:val="uk-UA"/>
              </w:rPr>
            </w:pPr>
            <w:r>
              <w:rPr>
                <w:rFonts w:ascii="Times New Roman" w:hAnsi="Times New Roman" w:eastAsia="Arial" w:cs="Times New Roman"/>
                <w:b/>
                <w:sz w:val="24"/>
                <w:szCs w:val="26"/>
                <w:lang w:val="uk-UA"/>
              </w:rPr>
              <w:t xml:space="preserve">п/п</w:t>
            </w:r>
            <w:r>
              <w:rPr>
                <w:rFonts w:ascii="Times New Roman" w:hAnsi="Times New Roman" w:eastAsia="Arial" w:cs="Times New Roman"/>
                <w:b/>
                <w:sz w:val="24"/>
                <w:szCs w:val="26"/>
                <w:lang w:val="uk-UA"/>
              </w:rPr>
            </w:r>
            <w:r>
              <w:rPr>
                <w:rFonts w:ascii="Times New Roman" w:hAnsi="Times New Roman" w:eastAsia="Arial" w:cs="Times New Roman"/>
                <w:b/>
                <w:sz w:val="24"/>
                <w:szCs w:val="26"/>
                <w:lang w:val="uk-UA"/>
              </w:rPr>
            </w:r>
          </w:p>
        </w:tc>
        <w:tc>
          <w:tcPr>
            <w:shd w:val="clear" w:color="auto" w:fill="eaf1dd"/>
            <w:tcBorders>
              <w:top w:val="single" w:color="auto" w:sz="2" w:space="0"/>
              <w:left w:val="single" w:color="auto" w:sz="2" w:space="0"/>
              <w:bottom w:val="single" w:color="auto" w:sz="2" w:space="0"/>
              <w:right w:val="single" w:color="auto" w:sz="2" w:space="0"/>
            </w:tcBorders>
            <w:tcW w:w="3544" w:type="dxa"/>
            <w:vAlign w:val="center"/>
            <w:textDirection w:val="lrTb"/>
            <w:noWrap w:val="false"/>
          </w:tcPr>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Наименование</w:t>
            </w:r>
            <w:r>
              <w:rPr>
                <w:rFonts w:ascii="Times New Roman" w:hAnsi="Times New Roman" w:eastAsia="Arial" w:cs="Times New Roman"/>
                <w:b/>
                <w:sz w:val="24"/>
                <w:szCs w:val="26"/>
              </w:rPr>
              <w:t xml:space="preserve"> документа</w:t>
            </w:r>
            <w:r>
              <w:rPr>
                <w:rFonts w:ascii="Times New Roman" w:hAnsi="Times New Roman" w:eastAsia="Arial" w:cs="Times New Roman"/>
                <w:b/>
                <w:sz w:val="24"/>
                <w:szCs w:val="26"/>
              </w:rPr>
            </w:r>
            <w:r>
              <w:rPr>
                <w:rFonts w:ascii="Times New Roman" w:hAnsi="Times New Roman" w:eastAsia="Arial" w:cs="Times New Roman"/>
                <w:b/>
                <w:sz w:val="24"/>
                <w:szCs w:val="26"/>
              </w:rPr>
            </w:r>
          </w:p>
        </w:tc>
        <w:tc>
          <w:tcPr>
            <w:shd w:val="clear" w:color="auto" w:fill="eaf1dd"/>
            <w:tcBorders>
              <w:top w:val="single" w:color="auto" w:sz="2" w:space="0"/>
              <w:left w:val="single" w:color="auto" w:sz="2" w:space="0"/>
              <w:bottom w:val="single" w:color="auto" w:sz="2" w:space="0"/>
              <w:right w:val="single" w:color="auto" w:sz="2" w:space="0"/>
            </w:tcBorders>
            <w:tcW w:w="1418" w:type="dxa"/>
            <w:vAlign w:val="center"/>
            <w:textDirection w:val="lrTb"/>
            <w:noWrap w:val="false"/>
          </w:tcPr>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Дата</w:t>
            </w:r>
            <w:r>
              <w:rPr>
                <w:rFonts w:ascii="Times New Roman" w:hAnsi="Times New Roman" w:eastAsia="Arial" w:cs="Times New Roman"/>
                <w:b/>
                <w:sz w:val="24"/>
                <w:szCs w:val="26"/>
                <w:lang w:val="en-US"/>
              </w:rPr>
              <w:t xml:space="preserve"> </w:t>
            </w:r>
            <w:r>
              <w:rPr>
                <w:rFonts w:ascii="Times New Roman" w:hAnsi="Times New Roman" w:eastAsia="Arial" w:cs="Times New Roman"/>
                <w:b/>
                <w:sz w:val="24"/>
                <w:szCs w:val="26"/>
              </w:rPr>
              <w:t xml:space="preserve">документа</w:t>
            </w:r>
            <w:r>
              <w:rPr>
                <w:rFonts w:ascii="Times New Roman" w:hAnsi="Times New Roman" w:eastAsia="Arial" w:cs="Times New Roman"/>
                <w:b/>
                <w:sz w:val="24"/>
                <w:szCs w:val="26"/>
              </w:rPr>
            </w:r>
            <w:r>
              <w:rPr>
                <w:rFonts w:ascii="Times New Roman" w:hAnsi="Times New Roman" w:eastAsia="Arial" w:cs="Times New Roman"/>
                <w:b/>
                <w:sz w:val="24"/>
                <w:szCs w:val="26"/>
              </w:rPr>
            </w:r>
          </w:p>
        </w:tc>
        <w:tc>
          <w:tcPr>
            <w:shd w:val="clear" w:color="auto" w:fill="eaf1dd"/>
            <w:tcBorders>
              <w:top w:val="single" w:color="auto" w:sz="2" w:space="0"/>
              <w:left w:val="single" w:color="auto" w:sz="2" w:space="0"/>
              <w:bottom w:val="single" w:color="auto" w:sz="2" w:space="0"/>
              <w:right w:val="single" w:color="auto" w:sz="2" w:space="0"/>
            </w:tcBorders>
            <w:tcW w:w="1417" w:type="dxa"/>
            <w:vAlign w:val="center"/>
            <w:textDirection w:val="lrTb"/>
            <w:noWrap w:val="false"/>
          </w:tcPr>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Номер документа</w:t>
            </w:r>
            <w:r>
              <w:rPr>
                <w:rFonts w:ascii="Times New Roman" w:hAnsi="Times New Roman" w:eastAsia="Arial" w:cs="Times New Roman"/>
                <w:b/>
                <w:sz w:val="24"/>
                <w:szCs w:val="26"/>
              </w:rPr>
            </w:r>
            <w:r>
              <w:rPr>
                <w:rFonts w:ascii="Times New Roman" w:hAnsi="Times New Roman" w:eastAsia="Arial" w:cs="Times New Roman"/>
                <w:b/>
                <w:sz w:val="24"/>
                <w:szCs w:val="26"/>
              </w:rPr>
            </w:r>
          </w:p>
        </w:tc>
        <w:tc>
          <w:tcPr>
            <w:shd w:val="clear" w:color="auto" w:fill="eaf1dd"/>
            <w:tcBorders>
              <w:top w:val="single" w:color="auto" w:sz="2" w:space="0"/>
              <w:left w:val="single" w:color="auto" w:sz="2" w:space="0"/>
              <w:bottom w:val="single" w:color="auto" w:sz="2" w:space="0"/>
              <w:right w:val="single" w:color="auto" w:sz="2" w:space="0"/>
            </w:tcBorders>
            <w:tcW w:w="1418" w:type="dxa"/>
            <w:vAlign w:val="center"/>
            <w:textDirection w:val="lrTb"/>
            <w:noWrap w:val="false"/>
          </w:tcPr>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Форма</w:t>
            </w:r>
            <w:r>
              <w:rPr>
                <w:rFonts w:ascii="Times New Roman" w:hAnsi="Times New Roman" w:eastAsia="Arial" w:cs="Times New Roman"/>
                <w:b/>
                <w:sz w:val="24"/>
                <w:szCs w:val="26"/>
              </w:rPr>
            </w:r>
            <w:r>
              <w:rPr>
                <w:rFonts w:ascii="Times New Roman" w:hAnsi="Times New Roman" w:eastAsia="Arial" w:cs="Times New Roman"/>
                <w:b/>
                <w:sz w:val="24"/>
                <w:szCs w:val="26"/>
              </w:rPr>
            </w:r>
          </w:p>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(копия/</w:t>
            </w:r>
            <w:r>
              <w:rPr>
                <w:rFonts w:ascii="Times New Roman" w:hAnsi="Times New Roman" w:eastAsia="Arial" w:cs="Times New Roman"/>
                <w:b/>
                <w:sz w:val="24"/>
                <w:szCs w:val="26"/>
              </w:rPr>
            </w:r>
            <w:r>
              <w:rPr>
                <w:rFonts w:ascii="Times New Roman" w:hAnsi="Times New Roman" w:eastAsia="Arial" w:cs="Times New Roman"/>
                <w:b/>
                <w:sz w:val="24"/>
                <w:szCs w:val="26"/>
              </w:rPr>
            </w:r>
          </w:p>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оригинал)</w:t>
            </w:r>
            <w:r>
              <w:rPr>
                <w:rFonts w:ascii="Times New Roman" w:hAnsi="Times New Roman" w:eastAsia="Arial" w:cs="Times New Roman"/>
                <w:b/>
                <w:sz w:val="24"/>
                <w:szCs w:val="26"/>
              </w:rPr>
            </w:r>
            <w:r>
              <w:rPr>
                <w:rFonts w:ascii="Times New Roman" w:hAnsi="Times New Roman" w:eastAsia="Arial" w:cs="Times New Roman"/>
                <w:b/>
                <w:sz w:val="24"/>
                <w:szCs w:val="26"/>
              </w:rPr>
            </w:r>
          </w:p>
        </w:tc>
        <w:tc>
          <w:tcPr>
            <w:shd w:val="clear" w:color="auto" w:fill="eaf1dd"/>
            <w:tcBorders>
              <w:top w:val="single" w:color="auto" w:sz="2" w:space="0"/>
              <w:left w:val="single" w:color="auto" w:sz="2" w:space="0"/>
              <w:bottom w:val="single" w:color="auto" w:sz="2" w:space="0"/>
              <w:right w:val="single" w:color="auto" w:sz="2" w:space="0"/>
            </w:tcBorders>
            <w:tcW w:w="1016" w:type="dxa"/>
            <w:vAlign w:val="center"/>
            <w:textDirection w:val="lrTb"/>
            <w:noWrap w:val="false"/>
          </w:tcPr>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К-во</w:t>
            </w:r>
            <w:r>
              <w:rPr>
                <w:rFonts w:ascii="Times New Roman" w:hAnsi="Times New Roman" w:eastAsia="Arial" w:cs="Times New Roman"/>
                <w:b/>
                <w:sz w:val="24"/>
                <w:szCs w:val="26"/>
              </w:rPr>
            </w:r>
            <w:r>
              <w:rPr>
                <w:rFonts w:ascii="Times New Roman" w:hAnsi="Times New Roman" w:eastAsia="Arial" w:cs="Times New Roman"/>
                <w:b/>
                <w:sz w:val="24"/>
                <w:szCs w:val="26"/>
              </w:rPr>
            </w:r>
          </w:p>
          <w:p>
            <w:pPr>
              <w:jc w:val="center"/>
              <w:rPr>
                <w:rFonts w:ascii="Times New Roman" w:hAnsi="Times New Roman" w:eastAsia="Arial" w:cs="Times New Roman"/>
                <w:b/>
                <w:sz w:val="24"/>
                <w:szCs w:val="26"/>
              </w:rPr>
            </w:pPr>
            <w:r>
              <w:rPr>
                <w:rFonts w:ascii="Times New Roman" w:hAnsi="Times New Roman" w:eastAsia="Arial" w:cs="Times New Roman"/>
                <w:b/>
                <w:sz w:val="24"/>
                <w:szCs w:val="26"/>
              </w:rPr>
              <w:t xml:space="preserve">листов</w:t>
            </w:r>
            <w:r>
              <w:rPr>
                <w:rFonts w:ascii="Times New Roman" w:hAnsi="Times New Roman" w:eastAsia="Arial" w:cs="Times New Roman"/>
                <w:b/>
                <w:sz w:val="24"/>
                <w:szCs w:val="26"/>
              </w:rPr>
            </w:r>
            <w:r>
              <w:rPr>
                <w:rFonts w:ascii="Times New Roman" w:hAnsi="Times New Roman" w:eastAsia="Arial" w:cs="Times New Roman"/>
                <w:b/>
                <w:sz w:val="24"/>
                <w:szCs w:val="26"/>
              </w:rPr>
            </w:r>
          </w:p>
        </w:tc>
      </w:tr>
      <w:tr>
        <w:tblPrEx/>
        <w:trPr>
          <w:cantSplit/>
          <w:trHeight w:val="243"/>
        </w:trPr>
        <w:tc>
          <w:tcPr>
            <w:tcBorders>
              <w:top w:val="single" w:color="auto" w:sz="2" w:space="0"/>
              <w:left w:val="single" w:color="auto" w:sz="2" w:space="0"/>
              <w:bottom w:val="single" w:color="auto" w:sz="2" w:space="0"/>
              <w:right w:val="single" w:color="auto" w:sz="2" w:space="0"/>
            </w:tcBorders>
            <w:tcW w:w="675"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3544"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8"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7"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8"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016"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r>
      <w:tr>
        <w:tblPrEx/>
        <w:trPr>
          <w:cantSplit/>
          <w:trHeight w:val="243"/>
        </w:trPr>
        <w:tc>
          <w:tcPr>
            <w:tcBorders>
              <w:top w:val="single" w:color="auto" w:sz="2" w:space="0"/>
              <w:left w:val="single" w:color="auto" w:sz="2" w:space="0"/>
              <w:bottom w:val="single" w:color="auto" w:sz="2" w:space="0"/>
              <w:right w:val="single" w:color="auto" w:sz="2" w:space="0"/>
            </w:tcBorders>
            <w:tcW w:w="675"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3544"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8"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7"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8"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016"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r>
      <w:tr>
        <w:tblPrEx/>
        <w:trPr>
          <w:cantSplit/>
          <w:trHeight w:val="243"/>
        </w:trPr>
        <w:tc>
          <w:tcPr>
            <w:tcBorders>
              <w:top w:val="single" w:color="auto" w:sz="2" w:space="0"/>
              <w:left w:val="single" w:color="auto" w:sz="2" w:space="0"/>
              <w:bottom w:val="single" w:color="auto" w:sz="2" w:space="0"/>
              <w:right w:val="single" w:color="auto" w:sz="2" w:space="0"/>
            </w:tcBorders>
            <w:tcW w:w="675"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3544"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8"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7"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418"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c>
          <w:tcPr>
            <w:tcBorders>
              <w:top w:val="single" w:color="auto" w:sz="2" w:space="0"/>
              <w:left w:val="single" w:color="auto" w:sz="2" w:space="0"/>
              <w:bottom w:val="single" w:color="auto" w:sz="2" w:space="0"/>
              <w:right w:val="single" w:color="auto" w:sz="2" w:space="0"/>
            </w:tcBorders>
            <w:tcW w:w="1016" w:type="dxa"/>
            <w:textDirection w:val="lrTb"/>
            <w:noWrap w:val="false"/>
          </w:tcPr>
          <w:p>
            <w:pPr>
              <w:jc w:val="cente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c>
      </w:tr>
    </w:tbl>
    <w:p>
      <w:pPr>
        <w:jc w:val="both"/>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rPr>
          <w:rFonts w:ascii="Times New Roman" w:hAnsi="Times New Roman" w:eastAsia="Arial" w:cs="Times New Roman"/>
          <w:sz w:val="26"/>
          <w:szCs w:val="26"/>
        </w:rPr>
      </w:pPr>
      <w:r>
        <w:rPr>
          <w:rFonts w:ascii="Times New Roman" w:hAnsi="Times New Roman" w:eastAsia="Arial" w:cs="Times New Roman"/>
          <w:sz w:val="26"/>
          <w:szCs w:val="26"/>
        </w:rPr>
        <w:t xml:space="preserve">Данный акт составлен в двух экземплярах, по одному экземпляру для каждой из сторон.</w:t>
      </w:r>
      <w:r>
        <w:rPr>
          <w:rFonts w:ascii="Times New Roman" w:hAnsi="Times New Roman" w:eastAsia="Arial" w:cs="Times New Roman"/>
          <w:sz w:val="26"/>
          <w:szCs w:val="26"/>
        </w:rPr>
      </w:r>
      <w:r>
        <w:rPr>
          <w:rFonts w:ascii="Times New Roman" w:hAnsi="Times New Roman" w:eastAsia="Arial" w:cs="Times New Roman"/>
          <w:sz w:val="26"/>
          <w:szCs w:val="26"/>
        </w:rPr>
      </w:r>
    </w:p>
    <w:p>
      <w:pPr>
        <w:tabs>
          <w:tab w:val="left" w:pos="5812" w:leader="none"/>
        </w:tabs>
        <w:rPr>
          <w:rFonts w:ascii="Times New Roman" w:hAnsi="Times New Roman" w:eastAsia="Arial" w:cs="Times New Roman"/>
          <w:sz w:val="26"/>
          <w:szCs w:val="26"/>
        </w:rPr>
      </w:pPr>
      <w:r>
        <w:rPr>
          <w:rFonts w:ascii="Times New Roman" w:hAnsi="Times New Roman" w:eastAsia="Arial" w:cs="Times New Roman"/>
          <w:sz w:val="26"/>
          <w:szCs w:val="26"/>
        </w:rPr>
        <w:t xml:space="preserve">Передал документы: </w:t>
      </w:r>
      <w:r>
        <w:rPr>
          <w:rFonts w:ascii="Times New Roman" w:hAnsi="Times New Roman" w:eastAsia="Arial" w:cs="Times New Roman"/>
          <w:sz w:val="26"/>
          <w:szCs w:val="26"/>
        </w:rPr>
        <w:tab/>
        <w:t xml:space="preserve"> Принял документы:</w:t>
      </w:r>
      <w:r>
        <w:rPr>
          <w:rFonts w:ascii="Times New Roman" w:hAnsi="Times New Roman" w:eastAsia="Arial" w:cs="Times New Roman"/>
          <w:sz w:val="26"/>
          <w:szCs w:val="26"/>
        </w:rPr>
      </w:r>
      <w:r>
        <w:rPr>
          <w:rFonts w:ascii="Times New Roman" w:hAnsi="Times New Roman" w:eastAsia="Arial" w:cs="Times New Roman"/>
          <w:sz w:val="26"/>
          <w:szCs w:val="26"/>
        </w:rPr>
      </w:r>
    </w:p>
    <w:p>
      <w:pP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p>
      <w:pPr>
        <w:rPr>
          <w:rFonts w:ascii="Times New Roman" w:hAnsi="Times New Roman" w:eastAsia="Arial" w:cs="Times New Roman"/>
          <w:sz w:val="26"/>
          <w:szCs w:val="26"/>
        </w:rPr>
      </w:pPr>
      <w:r>
        <w:rPr>
          <w:rFonts w:ascii="Times New Roman" w:hAnsi="Times New Roman" w:eastAsia="Arial" w:cs="Times New Roman"/>
          <w:sz w:val="26"/>
          <w:szCs w:val="26"/>
        </w:rPr>
      </w:r>
      <w:r>
        <w:rPr>
          <w:rFonts w:ascii="Times New Roman" w:hAnsi="Times New Roman" w:eastAsia="Arial" w:cs="Times New Roman"/>
          <w:sz w:val="26"/>
          <w:szCs w:val="26"/>
        </w:rPr>
      </w:r>
      <w:r>
        <w:rPr>
          <w:rFonts w:ascii="Times New Roman" w:hAnsi="Times New Roman" w:eastAsia="Arial" w:cs="Times New Roman"/>
          <w:sz w:val="26"/>
          <w:szCs w:val="26"/>
        </w:rPr>
      </w:r>
    </w:p>
    <w:tbl>
      <w:tblPr>
        <w:tblW w:w="0" w:type="auto"/>
        <w:tblInd w:w="11" w:type="dxa"/>
        <w:tblLook w:val="04A0" w:firstRow="1" w:lastRow="0" w:firstColumn="1" w:lastColumn="0" w:noHBand="0" w:noVBand="1"/>
      </w:tblPr>
      <w:tblGrid>
        <w:gridCol w:w="4723"/>
        <w:gridCol w:w="4763"/>
      </w:tblGrid>
      <w:tr>
        <w:tblPrEx/>
        <w:trPr/>
        <w:tc>
          <w:tcPr>
            <w:tcW w:w="4723" w:type="dxa"/>
            <w:textDirection w:val="lrTb"/>
            <w:noWrap w:val="false"/>
          </w:tcPr>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b/>
                <w:spacing w:val="2"/>
                <w:sz w:val="26"/>
                <w:szCs w:val="26"/>
              </w:rPr>
            </w:pPr>
            <w:r>
              <w:rPr>
                <w:rFonts w:ascii="Times New Roman" w:hAnsi="Times New Roman" w:eastAsia="Calibri" w:cs="Times New Roman"/>
                <w:b/>
                <w:spacing w:val="2"/>
                <w:sz w:val="26"/>
                <w:szCs w:val="26"/>
              </w:rPr>
              <w:t xml:space="preserve">Подрядчик</w:t>
            </w:r>
            <w:r>
              <w:rPr>
                <w:rFonts w:ascii="Times New Roman" w:hAnsi="Times New Roman" w:eastAsia="Calibri" w:cs="Times New Roman"/>
                <w:b/>
                <w:spacing w:val="2"/>
                <w:sz w:val="26"/>
                <w:szCs w:val="26"/>
              </w:rPr>
            </w:r>
            <w:r>
              <w:rPr>
                <w:rFonts w:ascii="Times New Roman" w:hAnsi="Times New Roman" w:eastAsia="Calibri" w:cs="Times New Roman"/>
                <w:b/>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t xml:space="preserve">Должность</w:t>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t xml:space="preserve">____________________/____________/</w:t>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t xml:space="preserve">        Подпись                   И.О. Фамилия</w:t>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tc>
        <w:tc>
          <w:tcPr>
            <w:tcW w:w="4763" w:type="dxa"/>
            <w:textDirection w:val="lrTb"/>
            <w:noWrap w:val="false"/>
          </w:tcPr>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b/>
                <w:spacing w:val="2"/>
                <w:sz w:val="26"/>
                <w:szCs w:val="26"/>
              </w:rPr>
            </w:pPr>
            <w:r>
              <w:rPr>
                <w:rFonts w:ascii="Times New Roman" w:hAnsi="Times New Roman" w:eastAsia="Calibri" w:cs="Times New Roman"/>
                <w:b/>
                <w:spacing w:val="2"/>
                <w:sz w:val="26"/>
                <w:szCs w:val="26"/>
              </w:rPr>
              <w:t xml:space="preserve">Заказчик</w:t>
            </w:r>
            <w:r>
              <w:rPr>
                <w:rFonts w:ascii="Times New Roman" w:hAnsi="Times New Roman" w:eastAsia="Calibri" w:cs="Times New Roman"/>
                <w:b/>
                <w:spacing w:val="2"/>
                <w:sz w:val="26"/>
                <w:szCs w:val="26"/>
              </w:rPr>
            </w:r>
            <w:r>
              <w:rPr>
                <w:rFonts w:ascii="Times New Roman" w:hAnsi="Times New Roman" w:eastAsia="Calibri" w:cs="Times New Roman"/>
                <w:b/>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t xml:space="preserve">Должность</w:t>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t xml:space="preserve">____________________/_____________/</w:t>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t xml:space="preserve"> Подпись                          И.О. Фамилия</w:t>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p>
            <w:pPr>
              <w:tabs>
                <w:tab w:val="left" w:pos="0" w:leader="none"/>
                <w:tab w:val="left" w:pos="10800" w:leader="none"/>
              </w:tabs>
              <w:rPr>
                <w:rFonts w:ascii="Times New Roman" w:hAnsi="Times New Roman" w:eastAsia="Calibri" w:cs="Times New Roman"/>
                <w:spacing w:val="2"/>
                <w:sz w:val="26"/>
                <w:szCs w:val="26"/>
              </w:rPr>
            </w:pP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r>
              <w:rPr>
                <w:rFonts w:ascii="Times New Roman" w:hAnsi="Times New Roman" w:eastAsia="Calibri" w:cs="Times New Roman"/>
                <w:spacing w:val="2"/>
                <w:sz w:val="26"/>
                <w:szCs w:val="26"/>
              </w:rPr>
            </w:r>
          </w:p>
        </w:tc>
      </w:tr>
    </w:tbl>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71"/>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rPr>
          <w:rFonts w:ascii="Times New Roman" w:hAnsi="Times New Roman" w:cs="Times New Roman"/>
        </w:rPr>
        <w:sectPr>
          <w:footnotePr/>
          <w:endnotePr/>
          <w:type w:val="nextPage"/>
          <w:pgSz w:w="11907" w:h="16840" w:orient="portrait"/>
          <w:pgMar w:top="1134" w:right="709" w:bottom="851" w:left="170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11199"/>
        <w:rPr>
          <w:rFonts w:ascii="Times New Roman" w:hAnsi="Times New Roman" w:cs="Times New Roman"/>
          <w:sz w:val="24"/>
          <w:szCs w:val="24"/>
        </w:rPr>
      </w:pPr>
      <w:r>
        <w:rPr>
          <w:rFonts w:ascii="Times New Roman" w:hAnsi="Times New Roman" w:cs="Times New Roman"/>
          <w:sz w:val="24"/>
          <w:szCs w:val="24"/>
        </w:rPr>
        <w:t xml:space="preserve">Приложение № 40 к Договору №_____</w:t>
      </w:r>
      <w:r>
        <w:rPr>
          <w:rFonts w:ascii="Times New Roman" w:hAnsi="Times New Roman" w:cs="Times New Roman"/>
          <w:sz w:val="24"/>
          <w:szCs w:val="24"/>
        </w:rPr>
      </w:r>
      <w:r>
        <w:rPr>
          <w:rFonts w:ascii="Times New Roman" w:hAnsi="Times New Roman" w:cs="Times New Roman"/>
          <w:sz w:val="24"/>
          <w:szCs w:val="24"/>
        </w:rPr>
      </w:r>
    </w:p>
    <w:p>
      <w:pPr>
        <w:ind w:left="11199"/>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jc w:val="both"/>
        <w:rPr>
          <w:b/>
        </w:rPr>
      </w:pPr>
      <w:r>
        <w:rPr>
          <w:b/>
        </w:rPr>
      </w:r>
      <w:r>
        <w:rPr>
          <w:b/>
        </w:rPr>
      </w:r>
      <w:r>
        <w:rPr>
          <w:b/>
        </w:rPr>
      </w:r>
    </w:p>
    <w:p>
      <w:pPr>
        <w:pStyle w:val="1467"/>
        <w:ind w:left="709"/>
        <w:jc w:val="both"/>
        <w:widowControl w:val="off"/>
        <w:rPr>
          <w:b/>
        </w:rPr>
      </w:pPr>
      <w:r>
        <mc:AlternateContent>
          <mc:Choice Requires="wpg">
            <w:drawing>
              <wp:inline xmlns:wp="http://schemas.openxmlformats.org/drawingml/2006/wordprocessingDrawing" distT="0" distB="0" distL="0" distR="0">
                <wp:extent cx="9315450" cy="5029200"/>
                <wp:effectExtent l="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pic:cNvPicPr>
                        <pic:nvPr/>
                      </pic:nvPicPr>
                      <pic:blipFill>
                        <a:blip r:embed="rId42">
                          <a:extLst>
                            <a:ext uri="{96DAC541-7B7A-43D3-8B79-37D633B846F1}">
                              <asvg:svgBlip xmlns:asvg="http://schemas.microsoft.com/office/drawing/2016/SVG/main" r:embed="rId43"/>
                            </a:ext>
                          </a:extLst>
                        </a:blip>
                        <a:stretch/>
                      </pic:blipFill>
                      <pic:spPr bwMode="auto">
                        <a:xfrm>
                          <a:off x="0" y="0"/>
                          <a:ext cx="9315450" cy="50292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width:733.50pt;height:396.00pt;mso-wrap-distance-left:0.00pt;mso-wrap-distance-top:0.00pt;mso-wrap-distance-right:0.00pt;mso-wrap-distance-bottom:0.00pt;" stroked="f">
                <v:path textboxrect="0,0,0,0"/>
                <v:imagedata r:id="rId42" o:title=""/>
              </v:shape>
            </w:pict>
          </mc:Fallback>
        </mc:AlternateContent>
      </w:r>
      <w:r>
        <w:rPr>
          <w:b/>
        </w:rPr>
      </w:r>
      <w:r>
        <w:rPr>
          <w:b/>
        </w:rPr>
      </w:r>
    </w:p>
    <w:p>
      <w:pPr>
        <w:rPr>
          <w:rFonts w:ascii="Times New Roman" w:hAnsi="Times New Roman"/>
          <w:b/>
          <w:sz w:val="24"/>
          <w:szCs w:val="24"/>
        </w:rPr>
      </w:pPr>
      <w:r>
        <w:rPr>
          <w:rFonts w:ascii="Times New Roman" w:hAnsi="Times New Roman"/>
        </w:rPr>
        <mc:AlternateContent>
          <mc:Choice Requires="wpg">
            <w:drawing>
              <wp:inline xmlns:wp="http://schemas.openxmlformats.org/drawingml/2006/wordprocessingDrawing" distT="0" distB="0" distL="0" distR="0">
                <wp:extent cx="9629775" cy="4962525"/>
                <wp:effectExtent l="0" t="0" r="9525" b="9525"/>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pic:cNvPicPr>
                        <pic:nvPr/>
                      </pic:nvPicPr>
                      <pic:blipFill>
                        <a:blip r:embed="rId44">
                          <a:extLst>
                            <a:ext uri="{96DAC541-7B7A-43D3-8B79-37D633B846F1}">
                              <asvg:svgBlip xmlns:asvg="http://schemas.microsoft.com/office/drawing/2016/SVG/main" r:embed="rId45"/>
                            </a:ext>
                          </a:extLst>
                        </a:blip>
                        <a:stretch/>
                      </pic:blipFill>
                      <pic:spPr bwMode="auto">
                        <a:xfrm>
                          <a:off x="0" y="0"/>
                          <a:ext cx="9629775" cy="49625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width:758.25pt;height:390.75pt;mso-wrap-distance-left:0.00pt;mso-wrap-distance-top:0.00pt;mso-wrap-distance-right:0.00pt;mso-wrap-distance-bottom:0.00pt;" stroked="f">
                <v:path textboxrect="0,0,0,0"/>
                <v:imagedata r:id="rId44" o:title=""/>
              </v:shape>
            </w:pict>
          </mc:Fallback>
        </mc:AlternateContent>
      </w:r>
      <w:r>
        <w:rPr>
          <w:rFonts w:ascii="Times New Roman" w:hAnsi="Times New Roman"/>
          <w:b/>
          <w:sz w:val="24"/>
          <w:szCs w:val="24"/>
        </w:rPr>
      </w:r>
      <w:r>
        <w:rPr>
          <w:rFonts w:ascii="Times New Roman" w:hAnsi="Times New Roman"/>
          <w:b/>
          <w:sz w:val="24"/>
          <w:szCs w:val="24"/>
        </w:rPr>
      </w:r>
    </w:p>
    <w:p>
      <w:pPr>
        <w:jc w:val="righ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639"/>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ind w:left="1985" w:firstLine="9355"/>
        <w:rPr>
          <w:rFonts w:ascii="Times New Roman" w:hAnsi="Times New Roman" w:cs="Times New Roman"/>
          <w:sz w:val="24"/>
          <w:szCs w:val="24"/>
        </w:rPr>
      </w:pPr>
      <w:r>
        <w:rPr>
          <w:rFonts w:ascii="Times New Roman" w:hAnsi="Times New Roman" w:cs="Times New Roman"/>
          <w:sz w:val="24"/>
          <w:szCs w:val="24"/>
        </w:rPr>
        <w:br w:type="page" w:clear="all"/>
      </w:r>
      <w:r>
        <w:rPr>
          <w:rFonts w:ascii="Times New Roman" w:hAnsi="Times New Roman" w:cs="Times New Roman"/>
          <w:sz w:val="24"/>
          <w:szCs w:val="24"/>
        </w:rPr>
        <w:t xml:space="preserve">Приложение № 40.1 к Договору №_____</w:t>
      </w:r>
      <w:r>
        <w:rPr>
          <w:rFonts w:ascii="Times New Roman" w:hAnsi="Times New Roman" w:cs="Times New Roman"/>
          <w:sz w:val="24"/>
          <w:szCs w:val="24"/>
        </w:rPr>
      </w:r>
      <w:r>
        <w:rPr>
          <w:rFonts w:ascii="Times New Roman" w:hAnsi="Times New Roman" w:cs="Times New Roman"/>
          <w:sz w:val="24"/>
          <w:szCs w:val="24"/>
        </w:rPr>
      </w:r>
    </w:p>
    <w:p>
      <w:pPr>
        <w:ind w:left="1985" w:firstLine="9355"/>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ind w:left="5812"/>
        <w:jc w:val="righ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right"/>
        <w:tabs>
          <w:tab w:val="left" w:pos="240" w:leader="none"/>
          <w:tab w:val="right" w:pos="15706" w:leader="none"/>
        </w:tabs>
        <w:rPr>
          <w:rFonts w:ascii="Times New Roman" w:hAnsi="Times New Roman"/>
          <w:sz w:val="16"/>
          <w:szCs w:val="16"/>
        </w:rPr>
      </w:pPr>
      <w:r>
        <w:rPr>
          <w:rFonts w:ascii="Times New Roman" w:hAnsi="Times New Roman"/>
          <w:sz w:val="16"/>
          <w:szCs w:val="16"/>
        </w:rPr>
        <w:t xml:space="preserve">Унифицированная форма № КС-2</w:t>
      </w:r>
      <w:r>
        <w:rPr>
          <w:rFonts w:ascii="Times New Roman" w:hAnsi="Times New Roman"/>
          <w:sz w:val="16"/>
          <w:szCs w:val="16"/>
        </w:rPr>
      </w:r>
      <w:r>
        <w:rPr>
          <w:rFonts w:ascii="Times New Roman" w:hAnsi="Times New Roman"/>
          <w:sz w:val="16"/>
          <w:szCs w:val="16"/>
        </w:rPr>
      </w:r>
    </w:p>
    <w:p>
      <w:pPr>
        <w:jc w:val="right"/>
        <w:rPr>
          <w:rFonts w:ascii="Times New Roman" w:hAnsi="Times New Roman"/>
          <w:sz w:val="16"/>
          <w:szCs w:val="16"/>
        </w:rPr>
      </w:pPr>
      <w:r>
        <w:rPr>
          <w:rFonts w:ascii="Times New Roman" w:hAnsi="Times New Roman"/>
          <w:sz w:val="16"/>
          <w:szCs w:val="16"/>
        </w:rPr>
        <w:t xml:space="preserve">Утверждена постановлением Госкомстата России</w:t>
      </w:r>
      <w:r>
        <w:rPr>
          <w:rFonts w:ascii="Times New Roman" w:hAnsi="Times New Roman"/>
          <w:sz w:val="16"/>
          <w:szCs w:val="16"/>
        </w:rPr>
      </w:r>
      <w:r>
        <w:rPr>
          <w:rFonts w:ascii="Times New Roman" w:hAnsi="Times New Roman"/>
          <w:sz w:val="16"/>
          <w:szCs w:val="16"/>
        </w:rPr>
      </w:r>
    </w:p>
    <w:p>
      <w:pPr>
        <w:jc w:val="right"/>
        <w:rPr>
          <w:rFonts w:ascii="Times New Roman" w:hAnsi="Times New Roman"/>
          <w:sz w:val="16"/>
          <w:szCs w:val="16"/>
        </w:rPr>
      </w:pPr>
      <w:r>
        <w:rPr>
          <w:rFonts w:ascii="Times New Roman" w:hAnsi="Times New Roman"/>
          <w:sz w:val="16"/>
          <w:szCs w:val="16"/>
        </w:rPr>
        <w:t xml:space="preserve">от 11 ноября 1999 г. № 100</w:t>
      </w:r>
      <w:r>
        <w:rPr>
          <w:rFonts w:ascii="Times New Roman" w:hAnsi="Times New Roman"/>
          <w:sz w:val="16"/>
          <w:szCs w:val="16"/>
        </w:rPr>
      </w:r>
      <w:r>
        <w:rPr>
          <w:rFonts w:ascii="Times New Roman" w:hAnsi="Times New Roman"/>
          <w:sz w:val="16"/>
          <w:szCs w:val="16"/>
        </w:rPr>
      </w:r>
    </w:p>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15714" w:type="dxa"/>
        <w:tblLayout w:type="fixed"/>
        <w:tblCellMar>
          <w:left w:w="0" w:type="dxa"/>
          <w:right w:w="0" w:type="dxa"/>
        </w:tblCellMar>
        <w:tblLook w:val="0000" w:firstRow="0" w:lastRow="0" w:firstColumn="0" w:lastColumn="0" w:noHBand="0" w:noVBand="0"/>
      </w:tblPr>
      <w:tblGrid>
        <w:gridCol w:w="709"/>
        <w:gridCol w:w="142"/>
        <w:gridCol w:w="142"/>
        <w:gridCol w:w="1275"/>
        <w:gridCol w:w="220"/>
        <w:gridCol w:w="9830"/>
        <w:gridCol w:w="582"/>
        <w:gridCol w:w="851"/>
        <w:gridCol w:w="654"/>
        <w:gridCol w:w="654"/>
        <w:gridCol w:w="655"/>
      </w:tblGrid>
      <w:tr>
        <w:tblPrEx/>
        <w:trPr>
          <w:trHeight w:val="284"/>
        </w:trPr>
        <w:tc>
          <w:tcPr>
            <w:gridSpan w:val="8"/>
            <w:tcBorders>
              <w:top w:val="none" w:color="000000" w:sz="4" w:space="0"/>
              <w:left w:val="none" w:color="000000" w:sz="4" w:space="0"/>
              <w:bottom w:val="none" w:color="000000" w:sz="4" w:space="0"/>
              <w:right w:val="none" w:color="000000" w:sz="4" w:space="0"/>
            </w:tcBorders>
            <w:tcW w:w="13751"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4" w:space="0"/>
              <w:left w:val="single" w:color="auto" w:sz="4" w:space="0"/>
              <w:bottom w:val="none" w:color="000000" w:sz="4" w:space="0"/>
              <w:right w:val="single" w:color="auto" w:sz="4" w:space="0"/>
            </w:tcBorders>
            <w:tcW w:w="1963" w:type="dxa"/>
            <w:vAlign w:val="bottom"/>
            <w:textDirection w:val="lrTb"/>
            <w:noWrap w:val="false"/>
          </w:tcPr>
          <w:p>
            <w:pPr>
              <w:jc w:val="center"/>
              <w:rPr>
                <w:rFonts w:ascii="Times New Roman" w:hAnsi="Times New Roman"/>
              </w:rPr>
            </w:pPr>
            <w:r>
              <w:rPr>
                <w:rFonts w:ascii="Times New Roman" w:hAnsi="Times New Roman"/>
              </w:rPr>
              <w:t xml:space="preserve">Код</w:t>
            </w:r>
            <w:r>
              <w:rPr>
                <w:rFonts w:ascii="Times New Roman" w:hAnsi="Times New Roman"/>
              </w:rPr>
            </w:r>
            <w:r>
              <w:rPr>
                <w:rFonts w:ascii="Times New Roman" w:hAnsi="Times New Roman"/>
              </w:rPr>
            </w:r>
          </w:p>
        </w:tc>
      </w:tr>
      <w:tr>
        <w:tblPrEx/>
        <w:trPr>
          <w:trHeight w:val="284"/>
        </w:trPr>
        <w:tc>
          <w:tcPr>
            <w:gridSpan w:val="8"/>
            <w:tcBorders>
              <w:top w:val="none" w:color="000000" w:sz="4" w:space="0"/>
              <w:left w:val="none" w:color="000000" w:sz="4" w:space="0"/>
              <w:bottom w:val="none" w:color="000000" w:sz="4" w:space="0"/>
              <w:right w:val="none" w:color="000000" w:sz="4" w:space="0"/>
            </w:tcBorders>
            <w:tcW w:w="13751" w:type="dxa"/>
            <w:vAlign w:val="bottom"/>
            <w:textDirection w:val="lrTb"/>
            <w:noWrap w:val="false"/>
          </w:tcPr>
          <w:p>
            <w:pPr>
              <w:tabs>
                <w:tab w:val="right" w:pos="13608" w:leader="none"/>
              </w:tabs>
              <w:rPr>
                <w:rFonts w:ascii="Times New Roman" w:hAnsi="Times New Roman"/>
              </w:rPr>
            </w:pPr>
            <w:r>
              <w:rPr>
                <w:rFonts w:ascii="Times New Roman" w:hAnsi="Times New Roman"/>
              </w:rPr>
              <w:tab/>
              <w:t xml:space="preserve">Форма по ОКУД</w:t>
            </w:r>
            <w:r>
              <w:rPr>
                <w:rFonts w:ascii="Times New Roman" w:hAnsi="Times New Roman"/>
              </w:rPr>
            </w:r>
            <w:r>
              <w:rPr>
                <w:rFonts w:ascii="Times New Roman" w:hAnsi="Times New Roman"/>
              </w:rPr>
            </w:r>
          </w:p>
        </w:tc>
        <w:tc>
          <w:tcPr>
            <w:gridSpan w:val="3"/>
            <w:tcBorders>
              <w:top w:val="single" w:color="auto" w:sz="12" w:space="0"/>
              <w:left w:val="single" w:color="auto" w:sz="12" w:space="0"/>
              <w:bottom w:val="single" w:color="auto" w:sz="4" w:space="0"/>
              <w:right w:val="single" w:color="auto" w:sz="12" w:space="0"/>
            </w:tcBorders>
            <w:tcW w:w="1963" w:type="dxa"/>
            <w:vAlign w:val="bottom"/>
            <w:textDirection w:val="lrTb"/>
            <w:noWrap w:val="false"/>
          </w:tcPr>
          <w:p>
            <w:pPr>
              <w:jc w:val="center"/>
              <w:rPr>
                <w:rFonts w:ascii="Times New Roman" w:hAnsi="Times New Roman"/>
              </w:rPr>
            </w:pPr>
            <w:r>
              <w:rPr>
                <w:rFonts w:ascii="Times New Roman" w:hAnsi="Times New Roman"/>
              </w:rPr>
              <w:t xml:space="preserve">0322005</w:t>
            </w:r>
            <w:r>
              <w:rPr>
                <w:rFonts w:ascii="Times New Roman" w:hAnsi="Times New Roman"/>
              </w:rPr>
            </w:r>
            <w:r>
              <w:rPr>
                <w:rFonts w:ascii="Times New Roman" w:hAnsi="Times New Roman"/>
              </w:rPr>
            </w:r>
          </w:p>
        </w:tc>
      </w:tr>
      <w:tr>
        <w:tblPrEx/>
        <w:trPr>
          <w:trHeight w:val="284"/>
        </w:trPr>
        <w:tc>
          <w:tcPr>
            <w:gridSpan w:val="3"/>
            <w:tcBorders>
              <w:top w:val="none" w:color="000000" w:sz="4" w:space="0"/>
              <w:left w:val="none" w:color="000000" w:sz="4" w:space="0"/>
              <w:bottom w:val="none" w:color="000000" w:sz="4" w:space="0"/>
              <w:right w:val="none" w:color="000000" w:sz="4" w:space="0"/>
            </w:tcBorders>
            <w:tcW w:w="993" w:type="dxa"/>
            <w:vAlign w:val="bottom"/>
            <w:textDirection w:val="lrTb"/>
            <w:noWrap w:val="false"/>
          </w:tcPr>
          <w:p>
            <w:pPr>
              <w:rPr>
                <w:rFonts w:ascii="Times New Roman" w:hAnsi="Times New Roman"/>
                <w:b/>
              </w:rPr>
            </w:pPr>
            <w:r>
              <w:rPr>
                <w:rFonts w:ascii="Times New Roman" w:hAnsi="Times New Roman"/>
                <w:b/>
              </w:rPr>
              <w:t xml:space="preserve">Инвестор</w:t>
            </w:r>
            <w:r>
              <w:rPr>
                <w:rFonts w:ascii="Times New Roman" w:hAnsi="Times New Roman"/>
                <w:b/>
              </w:rPr>
            </w:r>
            <w:r>
              <w:rPr>
                <w:rFonts w:ascii="Times New Roman" w:hAnsi="Times New Roman"/>
                <w:b/>
              </w:rPr>
            </w:r>
          </w:p>
        </w:tc>
        <w:tc>
          <w:tcPr>
            <w:gridSpan w:val="3"/>
            <w:tcBorders>
              <w:top w:val="none" w:color="000000" w:sz="4" w:space="0"/>
              <w:left w:val="none" w:color="000000" w:sz="4" w:space="0"/>
              <w:bottom w:val="single" w:color="auto" w:sz="4" w:space="0"/>
              <w:right w:val="none" w:color="000000" w:sz="4" w:space="0"/>
            </w:tcBorders>
            <w:tcW w:w="11325" w:type="dxa"/>
            <w:vAlign w:val="bottom"/>
            <w:textDirection w:val="lrTb"/>
            <w:noWrap w:val="false"/>
          </w:tcPr>
          <w:p>
            <w:pPr>
              <w:jc w:val="center"/>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tc>
        <w:tc>
          <w:tcPr>
            <w:gridSpan w:val="2"/>
            <w:tcBorders>
              <w:top w:val="none" w:color="000000" w:sz="4" w:space="0"/>
              <w:left w:val="none" w:color="000000" w:sz="4" w:space="0"/>
              <w:bottom w:val="none" w:color="000000" w:sz="4" w:space="0"/>
              <w:right w:val="none" w:color="000000" w:sz="4" w:space="0"/>
            </w:tcBorders>
            <w:tcW w:w="1433" w:type="dxa"/>
            <w:vAlign w:val="bottom"/>
            <w:textDirection w:val="lrTb"/>
            <w:noWrap w:val="false"/>
          </w:tcPr>
          <w:p>
            <w:pPr>
              <w:tabs>
                <w:tab w:val="right" w:pos="1290" w:leader="none"/>
                <w:tab w:val="left" w:pos="12758" w:leader="none"/>
                <w:tab w:val="right" w:pos="13608" w:leader="none"/>
              </w:tabs>
              <w:rPr>
                <w:rFonts w:ascii="Times New Roman" w:hAnsi="Times New Roman"/>
                <w:b/>
              </w:rPr>
            </w:pPr>
            <w:r>
              <w:rPr>
                <w:rFonts w:ascii="Times New Roman" w:hAnsi="Times New Roman"/>
                <w:b/>
              </w:rPr>
              <w:tab/>
              <w:t xml:space="preserve">по ОКПО</w:t>
            </w:r>
            <w:r>
              <w:rPr>
                <w:rFonts w:ascii="Times New Roman" w:hAnsi="Times New Roman"/>
                <w:b/>
              </w:rPr>
            </w:r>
            <w:r>
              <w:rPr>
                <w:rFonts w:ascii="Times New Roman" w:hAnsi="Times New Roman"/>
                <w:b/>
              </w:rPr>
            </w:r>
          </w:p>
        </w:tc>
        <w:tc>
          <w:tcPr>
            <w:gridSpan w:val="3"/>
            <w:tcBorders>
              <w:top w:val="single" w:color="auto" w:sz="4" w:space="0"/>
              <w:left w:val="single" w:color="auto" w:sz="12" w:space="0"/>
              <w:bottom w:val="single" w:color="auto" w:sz="4" w:space="0"/>
              <w:right w:val="single" w:color="auto" w:sz="12" w:space="0"/>
            </w:tcBorders>
            <w:tcW w:w="1963" w:type="dxa"/>
            <w:vAlign w:val="bottom"/>
            <w:textDirection w:val="lrTb"/>
            <w:noWrap w:val="false"/>
          </w:tcPr>
          <w:p>
            <w:pPr>
              <w:jc w:val="center"/>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tc>
      </w:tr>
      <w:tr>
        <w:tblPrEx/>
        <w:trPr>
          <w:cantSplit/>
        </w:trPr>
        <w:tc>
          <w:tcPr>
            <w:gridSpan w:val="3"/>
            <w:tcBorders>
              <w:top w:val="none" w:color="000000" w:sz="4" w:space="0"/>
              <w:left w:val="none" w:color="000000" w:sz="4" w:space="0"/>
              <w:bottom w:val="none" w:color="000000" w:sz="4" w:space="0"/>
              <w:right w:val="none" w:color="000000" w:sz="4" w:space="0"/>
            </w:tcBorders>
            <w:tcW w:w="993"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gridSpan w:val="3"/>
            <w:tcBorders>
              <w:top w:val="none" w:color="000000" w:sz="4" w:space="0"/>
              <w:left w:val="none" w:color="000000" w:sz="4" w:space="0"/>
              <w:bottom w:val="none" w:color="000000" w:sz="4" w:space="0"/>
              <w:right w:val="none" w:color="000000" w:sz="4" w:space="0"/>
            </w:tcBorders>
            <w:tcW w:w="11325"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организация, адрес, телефон, факс</w:t>
            </w:r>
            <w:r>
              <w:rPr>
                <w:rFonts w:ascii="Times New Roman" w:hAnsi="Times New Roman"/>
                <w:sz w:val="14"/>
                <w:szCs w:val="14"/>
              </w:rPr>
            </w:r>
            <w:r>
              <w:rPr>
                <w:rFonts w:ascii="Times New Roman" w:hAnsi="Times New Roman"/>
                <w:sz w:val="14"/>
                <w:szCs w:val="14"/>
              </w:rPr>
            </w:r>
          </w:p>
        </w:tc>
        <w:tc>
          <w:tcPr>
            <w:gridSpan w:val="2"/>
            <w:tcBorders>
              <w:top w:val="none" w:color="000000" w:sz="4" w:space="0"/>
              <w:left w:val="none" w:color="000000" w:sz="4" w:space="0"/>
              <w:bottom w:val="none" w:color="000000" w:sz="4" w:space="0"/>
              <w:right w:val="none" w:color="000000" w:sz="4" w:space="0"/>
            </w:tcBorders>
            <w:tcW w:w="1433" w:type="dxa"/>
            <w:vAlign w:val="bottom"/>
            <w:vMerge w:val="restart"/>
            <w:textDirection w:val="lrTb"/>
            <w:noWrap w:val="false"/>
          </w:tcPr>
          <w:p>
            <w:pPr>
              <w:tabs>
                <w:tab w:val="right" w:pos="1290" w:leader="none"/>
                <w:tab w:val="left" w:pos="12758" w:leader="none"/>
                <w:tab w:val="right" w:pos="13608" w:leader="none"/>
              </w:tabs>
              <w:rPr>
                <w:rFonts w:ascii="Times New Roman" w:hAnsi="Times New Roman"/>
                <w:sz w:val="14"/>
                <w:szCs w:val="14"/>
              </w:rPr>
            </w:pPr>
            <w:r>
              <w:rPr>
                <w:rFonts w:ascii="Times New Roman" w:hAnsi="Times New Roman"/>
              </w:rPr>
              <w:tab/>
              <w:t xml:space="preserve">по ОКПО</w:t>
            </w:r>
            <w:r>
              <w:rPr>
                <w:rFonts w:ascii="Times New Roman" w:hAnsi="Times New Roman"/>
                <w:sz w:val="14"/>
                <w:szCs w:val="14"/>
              </w:rPr>
            </w:r>
            <w:r>
              <w:rPr>
                <w:rFonts w:ascii="Times New Roman" w:hAnsi="Times New Roman"/>
                <w:sz w:val="14"/>
                <w:szCs w:val="14"/>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gridSpan w:val="4"/>
            <w:tcBorders>
              <w:top w:val="none" w:color="000000" w:sz="4" w:space="0"/>
              <w:left w:val="none" w:color="000000" w:sz="4" w:space="0"/>
              <w:bottom w:val="none" w:color="000000" w:sz="4" w:space="0"/>
              <w:right w:val="none" w:color="000000" w:sz="4" w:space="0"/>
            </w:tcBorders>
            <w:tcW w:w="2268" w:type="dxa"/>
            <w:vAlign w:val="bottom"/>
            <w:textDirection w:val="lrTb"/>
            <w:noWrap w:val="false"/>
          </w:tcPr>
          <w:p>
            <w:pPr>
              <w:rPr>
                <w:rFonts w:ascii="Times New Roman" w:hAnsi="Times New Roman"/>
              </w:rPr>
            </w:pPr>
            <w:r>
              <w:rPr>
                <w:rFonts w:ascii="Times New Roman" w:hAnsi="Times New Roman"/>
              </w:rPr>
              <w:t xml:space="preserve">Заказчик (Генподрядчик)</w:t>
            </w:r>
            <w:r>
              <w:rPr>
                <w:rFonts w:ascii="Times New Roman" w:hAnsi="Times New Roman"/>
              </w:rPr>
            </w:r>
            <w:r>
              <w:rPr>
                <w:rFonts w:ascii="Times New Roman" w:hAnsi="Times New Roman"/>
              </w:rPr>
            </w:r>
          </w:p>
        </w:tc>
        <w:tc>
          <w:tcPr>
            <w:gridSpan w:val="2"/>
            <w:tcBorders>
              <w:top w:val="none" w:color="000000" w:sz="4" w:space="0"/>
              <w:left w:val="none" w:color="000000" w:sz="4" w:space="0"/>
              <w:bottom w:val="single" w:color="auto" w:sz="4" w:space="0"/>
              <w:right w:val="none" w:color="000000" w:sz="4" w:space="0"/>
            </w:tcBorders>
            <w:tcW w:w="100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top w:val="none" w:color="000000" w:sz="4" w:space="0"/>
              <w:left w:val="none" w:color="000000" w:sz="4" w:space="0"/>
              <w:bottom w:val="none" w:color="000000" w:sz="4" w:space="0"/>
              <w:right w:val="none" w:color="000000" w:sz="4" w:space="0"/>
            </w:tcBorders>
            <w:tcW w:w="1433" w:type="dxa"/>
            <w:vAlign w:val="bottom"/>
            <w:vMerge w:val="continue"/>
            <w:textDirection w:val="lrTb"/>
            <w:noWrap w:val="false"/>
          </w:tcPr>
          <w:p>
            <w:pPr>
              <w:tabs>
                <w:tab w:val="right" w:pos="1290" w:leader="none"/>
                <w:tab w:val="left" w:pos="12758" w:leader="none"/>
                <w:tab w:val="right" w:pos="13608"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4"/>
            <w:tcBorders>
              <w:top w:val="none" w:color="000000" w:sz="4" w:space="0"/>
              <w:left w:val="none" w:color="000000" w:sz="4" w:space="0"/>
              <w:bottom w:val="none" w:color="000000" w:sz="4" w:space="0"/>
              <w:right w:val="none" w:color="000000" w:sz="4" w:space="0"/>
            </w:tcBorders>
            <w:tcW w:w="2268"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gridSpan w:val="2"/>
            <w:tcBorders>
              <w:top w:val="none" w:color="000000" w:sz="4" w:space="0"/>
              <w:left w:val="none" w:color="000000" w:sz="4" w:space="0"/>
              <w:bottom w:val="none" w:color="000000" w:sz="4" w:space="0"/>
              <w:right w:val="none" w:color="000000" w:sz="4" w:space="0"/>
            </w:tcBorders>
            <w:tcW w:w="10050"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организация, адрес, телефон, факс</w:t>
            </w:r>
            <w:r>
              <w:rPr>
                <w:rFonts w:ascii="Times New Roman" w:hAnsi="Times New Roman"/>
                <w:sz w:val="14"/>
                <w:szCs w:val="14"/>
              </w:rPr>
            </w:r>
            <w:r>
              <w:rPr>
                <w:rFonts w:ascii="Times New Roman" w:hAnsi="Times New Roman"/>
                <w:sz w:val="14"/>
                <w:szCs w:val="14"/>
              </w:rPr>
            </w:r>
          </w:p>
        </w:tc>
        <w:tc>
          <w:tcPr>
            <w:gridSpan w:val="2"/>
            <w:tcBorders>
              <w:top w:val="none" w:color="000000" w:sz="4" w:space="0"/>
              <w:left w:val="none" w:color="000000" w:sz="4" w:space="0"/>
              <w:bottom w:val="none" w:color="000000" w:sz="4" w:space="0"/>
              <w:right w:val="none" w:color="000000" w:sz="4" w:space="0"/>
            </w:tcBorders>
            <w:tcW w:w="1433" w:type="dxa"/>
            <w:vAlign w:val="bottom"/>
            <w:vMerge w:val="restart"/>
            <w:textDirection w:val="lrTb"/>
            <w:noWrap w:val="false"/>
          </w:tcPr>
          <w:p>
            <w:pPr>
              <w:tabs>
                <w:tab w:val="right" w:pos="1290" w:leader="none"/>
                <w:tab w:val="left" w:pos="12758" w:leader="none"/>
                <w:tab w:val="right" w:pos="13608" w:leader="none"/>
              </w:tabs>
              <w:rPr>
                <w:rFonts w:ascii="Times New Roman" w:hAnsi="Times New Roman"/>
                <w:sz w:val="14"/>
                <w:szCs w:val="14"/>
              </w:rPr>
            </w:pPr>
            <w:r>
              <w:rPr>
                <w:rFonts w:ascii="Times New Roman" w:hAnsi="Times New Roman"/>
              </w:rPr>
              <w:tab/>
              <w:t xml:space="preserve">по ОКПО</w:t>
            </w:r>
            <w:r>
              <w:rPr>
                <w:rFonts w:ascii="Times New Roman" w:hAnsi="Times New Roman"/>
                <w:sz w:val="14"/>
                <w:szCs w:val="14"/>
              </w:rPr>
            </w:r>
            <w:r>
              <w:rPr>
                <w:rFonts w:ascii="Times New Roman" w:hAnsi="Times New Roman"/>
                <w:sz w:val="14"/>
                <w:szCs w:val="14"/>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gridSpan w:val="5"/>
            <w:tcBorders>
              <w:top w:val="none" w:color="000000" w:sz="4" w:space="0"/>
              <w:left w:val="none" w:color="000000" w:sz="4" w:space="0"/>
              <w:bottom w:val="none" w:color="000000" w:sz="4" w:space="0"/>
              <w:right w:val="none" w:color="000000" w:sz="4" w:space="0"/>
            </w:tcBorders>
            <w:tcW w:w="2488" w:type="dxa"/>
            <w:vAlign w:val="bottom"/>
            <w:textDirection w:val="lrTb"/>
            <w:noWrap w:val="false"/>
          </w:tcPr>
          <w:p>
            <w:pPr>
              <w:rPr>
                <w:rFonts w:ascii="Times New Roman" w:hAnsi="Times New Roman"/>
              </w:rPr>
            </w:pPr>
            <w:r>
              <w:rPr>
                <w:rFonts w:ascii="Times New Roman" w:hAnsi="Times New Roman"/>
              </w:rPr>
              <w:t xml:space="preserve">Подрядчик (Субподрядчик)</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98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top w:val="none" w:color="000000" w:sz="4" w:space="0"/>
              <w:left w:val="none" w:color="000000" w:sz="4" w:space="0"/>
              <w:bottom w:val="none" w:color="000000" w:sz="4" w:space="0"/>
              <w:right w:val="none" w:color="000000" w:sz="4" w:space="0"/>
            </w:tcBorders>
            <w:tcW w:w="1433" w:type="dxa"/>
            <w:vAlign w:val="bottom"/>
            <w:vMerge w:val="continue"/>
            <w:textDirection w:val="lrTb"/>
            <w:noWrap w:val="false"/>
          </w:tcPr>
          <w:p>
            <w:pPr>
              <w:tabs>
                <w:tab w:val="right" w:pos="1290" w:leader="none"/>
                <w:tab w:val="left" w:pos="12758" w:leader="none"/>
                <w:tab w:val="right" w:pos="13608"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5"/>
            <w:tcBorders>
              <w:top w:val="none" w:color="000000" w:sz="4" w:space="0"/>
              <w:left w:val="none" w:color="000000" w:sz="4" w:space="0"/>
              <w:bottom w:val="none" w:color="000000" w:sz="4" w:space="0"/>
              <w:right w:val="none" w:color="000000" w:sz="4" w:space="0"/>
            </w:tcBorders>
            <w:tcW w:w="2488"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none" w:color="000000" w:sz="4" w:space="0"/>
              <w:left w:val="none" w:color="000000" w:sz="4" w:space="0"/>
              <w:bottom w:val="none" w:color="000000" w:sz="4" w:space="0"/>
              <w:right w:val="none" w:color="000000" w:sz="4" w:space="0"/>
            </w:tcBorders>
            <w:tcW w:w="9830"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организация, адрес, телефон, факс</w:t>
            </w:r>
            <w:r>
              <w:rPr>
                <w:rFonts w:ascii="Times New Roman" w:hAnsi="Times New Roman"/>
                <w:sz w:val="14"/>
                <w:szCs w:val="14"/>
              </w:rPr>
            </w:r>
            <w:r>
              <w:rPr>
                <w:rFonts w:ascii="Times New Roman" w:hAnsi="Times New Roman"/>
                <w:sz w:val="14"/>
                <w:szCs w:val="14"/>
              </w:rPr>
            </w:r>
          </w:p>
        </w:tc>
        <w:tc>
          <w:tcPr>
            <w:gridSpan w:val="2"/>
            <w:tcBorders>
              <w:top w:val="none" w:color="000000" w:sz="4" w:space="0"/>
              <w:left w:val="none" w:color="000000" w:sz="4" w:space="0"/>
              <w:bottom w:val="none" w:color="000000" w:sz="4" w:space="0"/>
              <w:right w:val="none" w:color="000000" w:sz="4" w:space="0"/>
            </w:tcBorders>
            <w:tcW w:w="1433" w:type="dxa"/>
            <w:vAlign w:val="bottom"/>
            <w:textDirection w:val="lrTb"/>
            <w:noWrap w:val="false"/>
          </w:tcPr>
          <w:p>
            <w:pPr>
              <w:jc w:val="center"/>
              <w:tabs>
                <w:tab w:val="left" w:pos="12758" w:leader="none"/>
                <w:tab w:val="right" w:pos="13608" w:leader="none"/>
              </w:tabs>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gridSpan w:val="2"/>
            <w:tcBorders>
              <w:top w:val="none" w:color="000000" w:sz="4" w:space="0"/>
              <w:left w:val="none" w:color="000000" w:sz="4" w:space="0"/>
              <w:bottom w:val="none" w:color="000000" w:sz="4" w:space="0"/>
              <w:right w:val="none" w:color="000000" w:sz="4" w:space="0"/>
            </w:tcBorders>
            <w:tcW w:w="851" w:type="dxa"/>
            <w:vAlign w:val="bottom"/>
            <w:textDirection w:val="lrTb"/>
            <w:noWrap w:val="false"/>
          </w:tcPr>
          <w:p>
            <w:pPr>
              <w:rPr>
                <w:rFonts w:ascii="Times New Roman" w:hAnsi="Times New Roman"/>
              </w:rPr>
            </w:pPr>
            <w:r>
              <w:rPr>
                <w:rFonts w:ascii="Times New Roman" w:hAnsi="Times New Roman"/>
              </w:rPr>
              <w:t xml:space="preserve">Стройка</w:t>
            </w:r>
            <w:r>
              <w:rPr>
                <w:rFonts w:ascii="Times New Roman" w:hAnsi="Times New Roman"/>
              </w:rPr>
            </w:r>
            <w:r>
              <w:rPr>
                <w:rFonts w:ascii="Times New Roman" w:hAnsi="Times New Roman"/>
              </w:rPr>
            </w:r>
          </w:p>
        </w:tc>
        <w:tc>
          <w:tcPr>
            <w:gridSpan w:val="6"/>
            <w:tcBorders>
              <w:top w:val="none" w:color="000000" w:sz="4" w:space="0"/>
              <w:left w:val="none" w:color="000000" w:sz="4" w:space="0"/>
              <w:bottom w:val="single" w:color="auto" w:sz="4" w:space="0"/>
              <w:right w:val="none" w:color="000000" w:sz="4" w:space="0"/>
            </w:tcBorders>
            <w:tcW w:w="12900" w:type="dxa"/>
            <w:vAlign w:val="bottom"/>
            <w:textDirection w:val="lrTb"/>
            <w:noWrap w:val="false"/>
          </w:tcPr>
          <w:p>
            <w:pPr>
              <w:jc w:val="center"/>
              <w:tabs>
                <w:tab w:val="left" w:pos="12758" w:leader="none"/>
                <w:tab w:val="right" w:pos="13608"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gridSpan w:val="2"/>
            <w:tcBorders>
              <w:top w:val="none" w:color="000000" w:sz="4" w:space="0"/>
              <w:left w:val="none" w:color="000000" w:sz="4" w:space="0"/>
              <w:bottom w:val="none" w:color="000000" w:sz="4" w:space="0"/>
              <w:right w:val="none" w:color="000000" w:sz="4" w:space="0"/>
            </w:tcBorders>
            <w:tcW w:w="851"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gridSpan w:val="6"/>
            <w:tcBorders>
              <w:top w:val="none" w:color="000000" w:sz="4" w:space="0"/>
              <w:left w:val="none" w:color="000000" w:sz="4" w:space="0"/>
              <w:bottom w:val="none" w:color="000000" w:sz="4" w:space="0"/>
              <w:right w:val="none" w:color="000000" w:sz="4" w:space="0"/>
            </w:tcBorders>
            <w:tcW w:w="12900" w:type="dxa"/>
            <w:textDirection w:val="lrTb"/>
            <w:noWrap w:val="false"/>
          </w:tcPr>
          <w:p>
            <w:pPr>
              <w:jc w:val="center"/>
              <w:tabs>
                <w:tab w:val="left" w:pos="12758" w:leader="none"/>
                <w:tab w:val="right" w:pos="13608" w:leader="none"/>
              </w:tabs>
              <w:rPr>
                <w:rFonts w:ascii="Times New Roman" w:hAnsi="Times New Roman"/>
                <w:sz w:val="14"/>
                <w:szCs w:val="14"/>
              </w:rPr>
            </w:pPr>
            <w:r>
              <w:rPr>
                <w:rFonts w:ascii="Times New Roman" w:hAnsi="Times New Roman"/>
                <w:sz w:val="14"/>
                <w:szCs w:val="14"/>
              </w:rPr>
              <w:t xml:space="preserve">наименование, адрес</w:t>
            </w:r>
            <w:r>
              <w:rPr>
                <w:rFonts w:ascii="Times New Roman" w:hAnsi="Times New Roman"/>
                <w:sz w:val="14"/>
                <w:szCs w:val="14"/>
              </w:rPr>
            </w:r>
            <w:r>
              <w:rPr>
                <w:rFonts w:ascii="Times New Roman" w:hAnsi="Times New Roman"/>
                <w:sz w:val="14"/>
                <w:szCs w:val="14"/>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rPr>
                <w:rFonts w:ascii="Times New Roman" w:hAnsi="Times New Roman"/>
              </w:rPr>
            </w:pPr>
            <w:r>
              <w:rPr>
                <w:rFonts w:ascii="Times New Roman" w:hAnsi="Times New Roman"/>
              </w:rPr>
              <w:t xml:space="preserve">Объект</w:t>
            </w:r>
            <w:r>
              <w:rPr>
                <w:rFonts w:ascii="Times New Roman" w:hAnsi="Times New Roman"/>
              </w:rPr>
            </w:r>
            <w:r>
              <w:rPr>
                <w:rFonts w:ascii="Times New Roman" w:hAnsi="Times New Roman"/>
              </w:rPr>
            </w:r>
          </w:p>
        </w:tc>
        <w:tc>
          <w:tcPr>
            <w:gridSpan w:val="7"/>
            <w:tcBorders>
              <w:top w:val="none" w:color="000000" w:sz="4" w:space="0"/>
              <w:left w:val="none" w:color="000000" w:sz="4" w:space="0"/>
              <w:bottom w:val="single" w:color="auto" w:sz="4" w:space="0"/>
              <w:right w:val="none" w:color="000000" w:sz="4" w:space="0"/>
            </w:tcBorders>
            <w:tcW w:w="13042" w:type="dxa"/>
            <w:vAlign w:val="bottom"/>
            <w:textDirection w:val="lrTb"/>
            <w:noWrap w:val="false"/>
          </w:tcPr>
          <w:p>
            <w:pPr>
              <w:jc w:val="center"/>
              <w:tabs>
                <w:tab w:val="left" w:pos="12758" w:leader="none"/>
                <w:tab w:val="right" w:pos="13608"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3"/>
            <w:tcBorders>
              <w:top w:val="single" w:color="auto" w:sz="4" w:space="0"/>
              <w:left w:val="single" w:color="auto" w:sz="12" w:space="0"/>
              <w:bottom w:val="single" w:color="auto" w:sz="4" w:space="0"/>
              <w:right w:val="single" w:color="auto" w:sz="12" w:space="0"/>
            </w:tcBorders>
            <w:tcW w:w="1963"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709"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gridSpan w:val="7"/>
            <w:tcBorders>
              <w:top w:val="none" w:color="000000" w:sz="4" w:space="0"/>
              <w:left w:val="none" w:color="000000" w:sz="4" w:space="0"/>
              <w:bottom w:val="none" w:color="000000" w:sz="4" w:space="0"/>
              <w:right w:val="none" w:color="000000" w:sz="4" w:space="0"/>
            </w:tcBorders>
            <w:tcW w:w="13042" w:type="dxa"/>
            <w:textDirection w:val="lrTb"/>
            <w:noWrap w:val="false"/>
          </w:tcPr>
          <w:p>
            <w:pPr>
              <w:jc w:val="center"/>
              <w:tabs>
                <w:tab w:val="left" w:pos="12758" w:leader="none"/>
                <w:tab w:val="right" w:pos="13608" w:leader="none"/>
              </w:tabs>
              <w:rPr>
                <w:rFonts w:ascii="Times New Roman" w:hAnsi="Times New Roman"/>
                <w:sz w:val="14"/>
                <w:szCs w:val="14"/>
              </w:rPr>
            </w:pPr>
            <w:r>
              <w:rPr>
                <w:rFonts w:ascii="Times New Roman" w:hAnsi="Times New Roman"/>
                <w:sz w:val="14"/>
                <w:szCs w:val="14"/>
              </w:rPr>
              <w:t xml:space="preserve">наименование</w:t>
            </w:r>
            <w:r>
              <w:rPr>
                <w:rFonts w:ascii="Times New Roman" w:hAnsi="Times New Roman"/>
                <w:sz w:val="14"/>
                <w:szCs w:val="14"/>
              </w:rPr>
            </w:r>
            <w:r>
              <w:rPr>
                <w:rFonts w:ascii="Times New Roman" w:hAnsi="Times New Roman"/>
                <w:sz w:val="14"/>
                <w:szCs w:val="14"/>
              </w:rPr>
            </w:r>
          </w:p>
        </w:tc>
        <w:tc>
          <w:tcPr>
            <w:gridSpan w:val="3"/>
            <w:tcBorders>
              <w:top w:val="single" w:color="auto" w:sz="4" w:space="0"/>
              <w:left w:val="single" w:color="auto" w:sz="12" w:space="0"/>
              <w:bottom w:val="none" w:color="000000" w:sz="4" w:space="0"/>
              <w:right w:val="single" w:color="auto" w:sz="12" w:space="0"/>
            </w:tcBorders>
            <w:tcW w:w="1963"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7"/>
            <w:tcBorders>
              <w:top w:val="none" w:color="000000" w:sz="4" w:space="0"/>
              <w:left w:val="none" w:color="000000" w:sz="4" w:space="0"/>
              <w:bottom w:val="none" w:color="000000" w:sz="4" w:space="0"/>
              <w:right w:val="none" w:color="000000" w:sz="4" w:space="0"/>
            </w:tcBorders>
            <w:tcW w:w="13042" w:type="dxa"/>
            <w:vAlign w:val="bottom"/>
            <w:textDirection w:val="lrTb"/>
            <w:noWrap w:val="false"/>
          </w:tcPr>
          <w:p>
            <w:pPr>
              <w:jc w:val="right"/>
              <w:tabs>
                <w:tab w:val="right" w:pos="12899" w:leader="none"/>
              </w:tabs>
              <w:rPr>
                <w:rFonts w:ascii="Times New Roman" w:hAnsi="Times New Roman"/>
              </w:rPr>
            </w:pPr>
            <w:r>
              <w:rPr>
                <w:rFonts w:ascii="Times New Roman" w:hAnsi="Times New Roman"/>
              </w:rPr>
              <w:t xml:space="preserve">Вид деятельности по ОКДП</w:t>
            </w:r>
            <w:r>
              <w:rPr>
                <w:rFonts w:ascii="Times New Roman" w:hAnsi="Times New Roman"/>
              </w:rPr>
            </w:r>
            <w:r>
              <w:rPr>
                <w:rFonts w:ascii="Times New Roman" w:hAnsi="Times New Roman"/>
              </w:rPr>
            </w:r>
          </w:p>
        </w:tc>
        <w:tc>
          <w:tcPr>
            <w:gridSpan w:val="3"/>
            <w:tcBorders>
              <w:top w:val="none" w:color="000000" w:sz="4" w:space="0"/>
              <w:left w:val="single" w:color="auto" w:sz="12" w:space="0"/>
              <w:bottom w:val="single" w:color="auto" w:sz="4" w:space="0"/>
              <w:right w:val="single" w:color="auto" w:sz="12" w:space="0"/>
            </w:tcBorders>
            <w:tcW w:w="1963"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6"/>
            <w:tcBorders>
              <w:top w:val="none" w:color="000000" w:sz="4" w:space="0"/>
              <w:left w:val="none" w:color="000000" w:sz="4" w:space="0"/>
              <w:bottom w:val="none" w:color="000000" w:sz="4" w:space="0"/>
              <w:right w:val="none" w:color="000000" w:sz="4" w:space="0"/>
            </w:tcBorders>
            <w:tcW w:w="12191" w:type="dxa"/>
            <w:vAlign w:val="bottom"/>
            <w:textDirection w:val="lrTb"/>
            <w:noWrap w:val="false"/>
          </w:tcPr>
          <w:p>
            <w:pPr>
              <w:jc w:val="right"/>
              <w:rPr>
                <w:rFonts w:ascii="Times New Roman" w:hAnsi="Times New Roman"/>
              </w:rPr>
            </w:pPr>
            <w:r>
              <w:rPr>
                <w:rFonts w:ascii="Times New Roman" w:hAnsi="Times New Roman"/>
              </w:rPr>
              <w:t xml:space="preserve">Договор подряда (контракт)</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none" w:color="000000" w:sz="4" w:space="0"/>
            </w:tcBorders>
            <w:tcW w:w="851" w:type="dxa"/>
            <w:vAlign w:val="bottom"/>
            <w:textDirection w:val="lrTb"/>
            <w:noWrap w:val="false"/>
          </w:tcPr>
          <w:p>
            <w:pPr>
              <w:jc w:val="right"/>
              <w:tabs>
                <w:tab w:val="right" w:pos="1149" w:leader="none"/>
                <w:tab w:val="left" w:pos="12758" w:leader="none"/>
                <w:tab w:val="right" w:pos="13608" w:leader="none"/>
              </w:tabs>
              <w:rPr>
                <w:rFonts w:ascii="Times New Roman" w:hAnsi="Times New Roman"/>
              </w:rPr>
            </w:pPr>
            <w:r>
              <w:rPr>
                <w:rFonts w:ascii="Times New Roman" w:hAnsi="Times New Roman"/>
              </w:rPr>
              <w:t xml:space="preserve">номер</w:t>
            </w:r>
            <w:r>
              <w:rPr>
                <w:rFonts w:ascii="Times New Roman" w:hAnsi="Times New Roman"/>
              </w:rPr>
            </w:r>
            <w:r>
              <w:rPr>
                <w:rFonts w:ascii="Times New Roman" w:hAnsi="Times New Roman"/>
              </w:rPr>
            </w:r>
          </w:p>
        </w:tc>
        <w:tc>
          <w:tcPr>
            <w:gridSpan w:val="3"/>
            <w:tcBorders>
              <w:top w:val="single" w:color="auto" w:sz="4" w:space="0"/>
              <w:left w:val="single" w:color="auto" w:sz="12" w:space="0"/>
              <w:bottom w:val="single" w:color="auto" w:sz="4" w:space="0"/>
              <w:right w:val="single" w:color="auto" w:sz="12" w:space="0"/>
            </w:tcBorders>
            <w:tcW w:w="196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6"/>
            <w:tcBorders>
              <w:top w:val="none" w:color="000000" w:sz="4" w:space="0"/>
              <w:left w:val="none" w:color="000000" w:sz="4" w:space="0"/>
              <w:bottom w:val="none" w:color="000000" w:sz="4" w:space="0"/>
              <w:right w:val="none" w:color="000000" w:sz="4" w:space="0"/>
            </w:tcBorders>
            <w:tcW w:w="12191"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none" w:color="000000" w:sz="4" w:space="0"/>
            </w:tcBorders>
            <w:tcW w:w="851" w:type="dxa"/>
            <w:vAlign w:val="bottom"/>
            <w:textDirection w:val="lrTb"/>
            <w:noWrap w:val="false"/>
          </w:tcPr>
          <w:p>
            <w:pPr>
              <w:jc w:val="right"/>
              <w:tabs>
                <w:tab w:val="right" w:pos="1149" w:leader="none"/>
                <w:tab w:val="left" w:pos="12758" w:leader="none"/>
                <w:tab w:val="right" w:pos="13608" w:leader="none"/>
              </w:tabs>
              <w:rPr>
                <w:rFonts w:ascii="Times New Roman" w:hAnsi="Times New Roman"/>
              </w:rPr>
            </w:pPr>
            <w:r>
              <w:rPr>
                <w:rFonts w:ascii="Times New Roman" w:hAnsi="Times New Roman"/>
              </w:rPr>
              <w:t xml:space="preserve">дата</w:t>
            </w:r>
            <w:r>
              <w:rPr>
                <w:rFonts w:ascii="Times New Roman" w:hAnsi="Times New Roman"/>
              </w:rPr>
            </w:r>
            <w:r>
              <w:rPr>
                <w:rFonts w:ascii="Times New Roman" w:hAnsi="Times New Roman"/>
              </w:rPr>
            </w:r>
          </w:p>
        </w:tc>
        <w:tc>
          <w:tcPr>
            <w:tcBorders>
              <w:top w:val="single" w:color="auto" w:sz="4" w:space="0"/>
              <w:left w:val="single" w:color="auto" w:sz="12" w:space="0"/>
              <w:bottom w:val="single" w:color="auto" w:sz="4" w:space="0"/>
              <w:right w:val="single" w:color="auto" w:sz="4" w:space="0"/>
            </w:tcBorders>
            <w:tcW w:w="6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12" w:space="0"/>
            </w:tcBorders>
            <w:tcW w:w="65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cantSplit/>
          <w:trHeight w:val="284"/>
        </w:trPr>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7"/>
            <w:tcBorders>
              <w:top w:val="none" w:color="000000" w:sz="4" w:space="0"/>
              <w:left w:val="none" w:color="000000" w:sz="4" w:space="0"/>
              <w:bottom w:val="none" w:color="000000" w:sz="4" w:space="0"/>
              <w:right w:val="none" w:color="000000" w:sz="4" w:space="0"/>
            </w:tcBorders>
            <w:tcW w:w="13042" w:type="dxa"/>
            <w:vAlign w:val="bottom"/>
            <w:textDirection w:val="lrTb"/>
            <w:noWrap w:val="false"/>
          </w:tcPr>
          <w:p>
            <w:pPr>
              <w:tabs>
                <w:tab w:val="right" w:pos="12899" w:leader="none"/>
              </w:tabs>
              <w:rPr>
                <w:rFonts w:ascii="Times New Roman" w:hAnsi="Times New Roman"/>
              </w:rPr>
            </w:pPr>
            <w:r>
              <w:rPr>
                <w:rFonts w:ascii="Times New Roman" w:hAnsi="Times New Roman"/>
              </w:rPr>
              <w:tab/>
              <w:t xml:space="preserve">Вид операции</w:t>
            </w:r>
            <w:r>
              <w:rPr>
                <w:rFonts w:ascii="Times New Roman" w:hAnsi="Times New Roman"/>
              </w:rPr>
            </w:r>
            <w:r>
              <w:rPr>
                <w:rFonts w:ascii="Times New Roman" w:hAnsi="Times New Roman"/>
              </w:rPr>
            </w:r>
          </w:p>
        </w:tc>
        <w:tc>
          <w:tcPr>
            <w:gridSpan w:val="3"/>
            <w:tcBorders>
              <w:top w:val="single" w:color="auto" w:sz="4" w:space="0"/>
              <w:left w:val="single" w:color="auto" w:sz="12" w:space="0"/>
              <w:bottom w:val="single" w:color="auto" w:sz="12" w:space="0"/>
              <w:right w:val="single" w:color="auto" w:sz="12" w:space="0"/>
            </w:tcBorders>
            <w:tcW w:w="196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0" w:type="auto"/>
        <w:tblCellMar>
          <w:left w:w="0" w:type="dxa"/>
          <w:right w:w="0" w:type="dxa"/>
        </w:tblCellMar>
        <w:tblLook w:val="01E0" w:firstRow="1" w:lastRow="1" w:firstColumn="1" w:lastColumn="1" w:noHBand="0" w:noVBand="0"/>
      </w:tblPr>
      <w:tblGrid>
        <w:gridCol w:w="6652"/>
        <w:gridCol w:w="862"/>
        <w:gridCol w:w="1575"/>
        <w:gridCol w:w="1589"/>
        <w:gridCol w:w="180"/>
        <w:gridCol w:w="1146"/>
        <w:gridCol w:w="1146"/>
        <w:gridCol w:w="883"/>
        <w:gridCol w:w="539"/>
      </w:tblGrid>
      <w:tr>
        <w:tblPrEx/>
        <w:trPr/>
        <w:tc>
          <w:tcPr>
            <w:gridSpan w:val="2"/>
            <w:shd w:val="clear" w:color="auto" w:fill="auto"/>
            <w:tcBorders>
              <w:right w:val="single" w:color="auto" w:sz="4" w:space="0"/>
            </w:tcBorders>
            <w:tcW w:w="7514" w:type="dxa"/>
            <w:vAlign w:val="bottom"/>
            <w:vMerge w:val="restart"/>
            <w:textDirection w:val="lrTb"/>
            <w:noWrap w:val="false"/>
          </w:tcPr>
          <w:p>
            <w:pPr>
              <w:jc w:val="right"/>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4" w:space="0"/>
              <w:left w:val="single" w:color="auto" w:sz="4" w:space="0"/>
              <w:bottom w:val="single" w:color="auto" w:sz="4" w:space="0"/>
              <w:right w:val="single" w:color="auto" w:sz="4" w:space="0"/>
            </w:tcBorders>
            <w:tcW w:w="1575" w:type="dxa"/>
            <w:vMerge w:val="restart"/>
            <w:textDirection w:val="lrTb"/>
            <w:noWrap w:val="false"/>
          </w:tcPr>
          <w:p>
            <w:pPr>
              <w:jc w:val="center"/>
              <w:rPr>
                <w:rFonts w:ascii="Times New Roman" w:hAnsi="Times New Roman"/>
              </w:rPr>
            </w:pPr>
            <w:r>
              <w:rPr>
                <w:rFonts w:ascii="Times New Roman" w:hAnsi="Times New Roman"/>
              </w:rPr>
              <w:t xml:space="preserve">Номер документа</w:t>
            </w:r>
            <w:r>
              <w:rPr>
                <w:rFonts w:ascii="Times New Roman" w:hAnsi="Times New Roman"/>
              </w:rPr>
            </w:r>
            <w:r>
              <w:rPr>
                <w:rFonts w:ascii="Times New Roman" w:hAnsi="Times New Roman"/>
              </w:rPr>
            </w:r>
          </w:p>
        </w:tc>
        <w:tc>
          <w:tcPr>
            <w:shd w:val="clear" w:color="auto" w:fill="auto"/>
            <w:tcBorders>
              <w:top w:val="single" w:color="auto" w:sz="4" w:space="0"/>
              <w:left w:val="single" w:color="auto" w:sz="4" w:space="0"/>
              <w:bottom w:val="single" w:color="auto" w:sz="4" w:space="0"/>
              <w:right w:val="single" w:color="auto" w:sz="4" w:space="0"/>
            </w:tcBorders>
            <w:tcW w:w="1589" w:type="dxa"/>
            <w:vMerge w:val="restart"/>
            <w:textDirection w:val="lrTb"/>
            <w:noWrap w:val="false"/>
          </w:tcPr>
          <w:p>
            <w:pPr>
              <w:jc w:val="center"/>
              <w:rPr>
                <w:rFonts w:ascii="Times New Roman" w:hAnsi="Times New Roman"/>
              </w:rPr>
            </w:pPr>
            <w:r>
              <w:rPr>
                <w:rFonts w:ascii="Times New Roman" w:hAnsi="Times New Roman"/>
              </w:rPr>
              <w:t xml:space="preserve">Дата составления</w:t>
            </w:r>
            <w:r>
              <w:rPr>
                <w:rFonts w:ascii="Times New Roman" w:hAnsi="Times New Roman"/>
              </w:rPr>
            </w:r>
            <w:r>
              <w:rPr>
                <w:rFonts w:ascii="Times New Roman" w:hAnsi="Times New Roman"/>
              </w:rPr>
            </w:r>
          </w:p>
        </w:tc>
        <w:tc>
          <w:tcPr>
            <w:shd w:val="clear" w:color="auto" w:fill="auto"/>
            <w:tcBorders>
              <w:left w:val="single" w:color="auto" w:sz="4" w:space="0"/>
              <w:right w:val="single" w:color="auto" w:sz="4" w:space="0"/>
            </w:tcBorders>
            <w:tcW w:w="18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shd w:val="clear" w:color="auto" w:fill="auto"/>
            <w:tcBorders>
              <w:top w:val="single" w:color="auto" w:sz="4" w:space="0"/>
              <w:left w:val="single" w:color="auto" w:sz="4" w:space="0"/>
              <w:bottom w:val="single" w:color="auto" w:sz="4" w:space="0"/>
              <w:right w:val="single" w:color="auto" w:sz="4" w:space="0"/>
            </w:tcBorders>
            <w:tcW w:w="2292" w:type="dxa"/>
            <w:vAlign w:val="bottom"/>
            <w:textDirection w:val="lrTb"/>
            <w:noWrap w:val="false"/>
          </w:tcPr>
          <w:p>
            <w:pPr>
              <w:jc w:val="center"/>
              <w:rPr>
                <w:rFonts w:ascii="Times New Roman" w:hAnsi="Times New Roman"/>
              </w:rPr>
            </w:pPr>
            <w:r>
              <w:rPr>
                <w:rFonts w:ascii="Times New Roman" w:hAnsi="Times New Roman"/>
              </w:rPr>
              <w:t xml:space="preserve">Отчетный период</w:t>
            </w:r>
            <w:r>
              <w:rPr>
                <w:rFonts w:ascii="Times New Roman" w:hAnsi="Times New Roman"/>
              </w:rPr>
            </w:r>
            <w:r>
              <w:rPr>
                <w:rFonts w:ascii="Times New Roman" w:hAnsi="Times New Roman"/>
              </w:rPr>
            </w:r>
          </w:p>
        </w:tc>
        <w:tc>
          <w:tcPr>
            <w:gridSpan w:val="2"/>
            <w:shd w:val="clear" w:color="auto" w:fill="auto"/>
            <w:tcBorders>
              <w:left w:val="single" w:color="auto" w:sz="4" w:space="0"/>
            </w:tcBorders>
            <w:tcW w:w="1422" w:type="dxa"/>
            <w:vAlign w:val="bottom"/>
            <w:vMerge w:val="restart"/>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gridSpan w:val="2"/>
            <w:shd w:val="clear" w:color="auto" w:fill="auto"/>
            <w:tcBorders>
              <w:right w:val="single" w:color="auto" w:sz="4" w:space="0"/>
            </w:tcBorders>
            <w:tcW w:w="7514" w:type="dxa"/>
            <w:vAlign w:val="bottom"/>
            <w:vMerge w:val="continue"/>
            <w:textDirection w:val="lrTb"/>
            <w:noWrap w:val="false"/>
          </w:tcPr>
          <w:p>
            <w:pPr>
              <w:jc w:val="right"/>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4" w:space="0"/>
              <w:left w:val="single" w:color="auto" w:sz="4" w:space="0"/>
              <w:bottom w:val="single" w:color="auto" w:sz="12" w:space="0"/>
              <w:right w:val="single" w:color="auto" w:sz="4" w:space="0"/>
            </w:tcBorders>
            <w:tcW w:w="1575"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4" w:space="0"/>
              <w:left w:val="single" w:color="auto" w:sz="4" w:space="0"/>
              <w:bottom w:val="single" w:color="auto" w:sz="12" w:space="0"/>
              <w:right w:val="single" w:color="auto" w:sz="4" w:space="0"/>
            </w:tcBorders>
            <w:tcW w:w="1589"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left w:val="single" w:color="auto" w:sz="4" w:space="0"/>
              <w:right w:val="single" w:color="auto" w:sz="4" w:space="0"/>
            </w:tcBorders>
            <w:tcW w:w="18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4" w:space="0"/>
              <w:left w:val="single" w:color="auto" w:sz="4" w:space="0"/>
              <w:bottom w:val="single" w:color="auto" w:sz="12" w:space="0"/>
              <w:right w:val="single" w:color="auto" w:sz="4" w:space="0"/>
            </w:tcBorders>
            <w:tcW w:w="1146" w:type="dxa"/>
            <w:vAlign w:val="bottom"/>
            <w:textDirection w:val="lrTb"/>
            <w:noWrap w:val="false"/>
          </w:tcPr>
          <w:p>
            <w:pPr>
              <w:jc w:val="center"/>
              <w:rPr>
                <w:rFonts w:ascii="Times New Roman" w:hAnsi="Times New Roman"/>
              </w:rPr>
            </w:pPr>
            <w:r>
              <w:rPr>
                <w:rFonts w:ascii="Times New Roman" w:hAnsi="Times New Roman"/>
              </w:rPr>
              <w:t xml:space="preserve">с</w:t>
            </w:r>
            <w:r>
              <w:rPr>
                <w:rFonts w:ascii="Times New Roman" w:hAnsi="Times New Roman"/>
              </w:rPr>
            </w:r>
            <w:r>
              <w:rPr>
                <w:rFonts w:ascii="Times New Roman" w:hAnsi="Times New Roman"/>
              </w:rPr>
            </w:r>
          </w:p>
        </w:tc>
        <w:tc>
          <w:tcPr>
            <w:shd w:val="clear" w:color="auto" w:fill="auto"/>
            <w:tcBorders>
              <w:top w:val="single" w:color="auto" w:sz="4" w:space="0"/>
              <w:left w:val="single" w:color="auto" w:sz="4" w:space="0"/>
              <w:bottom w:val="single" w:color="auto" w:sz="12" w:space="0"/>
              <w:right w:val="single" w:color="auto" w:sz="4" w:space="0"/>
            </w:tcBorders>
            <w:tcW w:w="1146" w:type="dxa"/>
            <w:vAlign w:val="bottom"/>
            <w:textDirection w:val="lrTb"/>
            <w:noWrap w:val="false"/>
          </w:tcPr>
          <w:p>
            <w:pPr>
              <w:jc w:val="center"/>
              <w:rPr>
                <w:rFonts w:ascii="Times New Roman" w:hAnsi="Times New Roman"/>
              </w:rPr>
            </w:pPr>
            <w:r>
              <w:rPr>
                <w:rFonts w:ascii="Times New Roman" w:hAnsi="Times New Roman"/>
              </w:rPr>
              <w:t xml:space="preserve">по</w:t>
            </w:r>
            <w:r>
              <w:rPr>
                <w:rFonts w:ascii="Times New Roman" w:hAnsi="Times New Roman"/>
              </w:rPr>
            </w:r>
            <w:r>
              <w:rPr>
                <w:rFonts w:ascii="Times New Roman" w:hAnsi="Times New Roman"/>
              </w:rPr>
            </w:r>
          </w:p>
        </w:tc>
        <w:tc>
          <w:tcPr>
            <w:gridSpan w:val="2"/>
            <w:shd w:val="clear" w:color="auto" w:fill="auto"/>
            <w:tcBorders>
              <w:left w:val="single" w:color="auto" w:sz="4" w:space="0"/>
            </w:tcBorders>
            <w:tcW w:w="1422"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gridSpan w:val="2"/>
            <w:shd w:val="clear" w:color="auto" w:fill="auto"/>
            <w:tcBorders>
              <w:right w:val="single" w:color="auto" w:sz="12" w:space="0"/>
            </w:tcBorders>
            <w:tcW w:w="7514" w:type="dxa"/>
            <w:vAlign w:val="bottom"/>
            <w:textDirection w:val="lrTb"/>
            <w:noWrap w:val="false"/>
          </w:tcPr>
          <w:p>
            <w:pPr>
              <w:ind w:right="57"/>
              <w:jc w:val="right"/>
              <w:rPr>
                <w:rFonts w:ascii="Times New Roman" w:hAnsi="Times New Roman"/>
                <w:b/>
                <w:bCs/>
                <w:sz w:val="24"/>
                <w:szCs w:val="24"/>
              </w:rPr>
            </w:pPr>
            <w:r>
              <w:rPr>
                <w:rFonts w:ascii="Times New Roman" w:hAnsi="Times New Roman"/>
                <w:b/>
                <w:bCs/>
                <w:sz w:val="24"/>
                <w:szCs w:val="24"/>
              </w:rPr>
              <w:t xml:space="preserve">АКТ</w:t>
            </w:r>
            <w:r>
              <w:rPr>
                <w:rFonts w:ascii="Times New Roman" w:hAnsi="Times New Roman"/>
                <w:b/>
                <w:bCs/>
                <w:sz w:val="24"/>
                <w:szCs w:val="24"/>
              </w:rPr>
            </w:r>
            <w:r>
              <w:rPr>
                <w:rFonts w:ascii="Times New Roman" w:hAnsi="Times New Roman"/>
                <w:b/>
                <w:bCs/>
                <w:sz w:val="24"/>
                <w:szCs w:val="24"/>
              </w:rPr>
            </w:r>
          </w:p>
        </w:tc>
        <w:tc>
          <w:tcPr>
            <w:shd w:val="clear" w:color="auto" w:fill="auto"/>
            <w:tcBorders>
              <w:top w:val="single" w:color="auto" w:sz="12" w:space="0"/>
              <w:left w:val="single" w:color="auto" w:sz="12" w:space="0"/>
              <w:bottom w:val="single" w:color="auto" w:sz="12" w:space="0"/>
              <w:right w:val="single" w:color="auto" w:sz="4" w:space="0"/>
            </w:tcBorders>
            <w:tcW w:w="1575"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12" w:space="0"/>
              <w:left w:val="single" w:color="auto" w:sz="4" w:space="0"/>
              <w:bottom w:val="single" w:color="auto" w:sz="12" w:space="0"/>
              <w:right w:val="single" w:color="auto" w:sz="12" w:space="0"/>
            </w:tcBorders>
            <w:tcW w:w="1589"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left w:val="single" w:color="auto" w:sz="12" w:space="0"/>
              <w:right w:val="single" w:color="auto" w:sz="12" w:space="0"/>
            </w:tcBorders>
            <w:tcW w:w="180"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12" w:space="0"/>
              <w:left w:val="single" w:color="auto" w:sz="12" w:space="0"/>
              <w:bottom w:val="single" w:color="auto" w:sz="12" w:space="0"/>
              <w:right w:val="single" w:color="auto" w:sz="4" w:space="0"/>
            </w:tcBorders>
            <w:tcW w:w="1146"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Borders>
              <w:top w:val="single" w:color="auto" w:sz="12" w:space="0"/>
              <w:left w:val="single" w:color="auto" w:sz="4" w:space="0"/>
              <w:bottom w:val="single" w:color="auto" w:sz="12" w:space="0"/>
              <w:right w:val="single" w:color="auto" w:sz="12" w:space="0"/>
            </w:tcBorders>
            <w:tcW w:w="1146"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shd w:val="clear" w:color="auto" w:fill="auto"/>
            <w:tcBorders>
              <w:left w:val="single" w:color="auto" w:sz="12" w:space="0"/>
            </w:tcBorders>
            <w:tcW w:w="1422" w:type="dxa"/>
            <w:vAlign w:val="bottom"/>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gridSpan w:val="9"/>
            <w:shd w:val="clear" w:color="auto" w:fill="auto"/>
            <w:tcW w:w="14572" w:type="dxa"/>
            <w:vAlign w:val="bottom"/>
            <w:textDirection w:val="lrTb"/>
            <w:noWrap w:val="false"/>
          </w:tcPr>
          <w:p>
            <w:pPr>
              <w:jc w:val="center"/>
              <w:spacing w:after="40"/>
              <w:rPr>
                <w:rFonts w:ascii="Times New Roman" w:hAnsi="Times New Roman"/>
                <w:b/>
                <w:bCs/>
                <w:sz w:val="24"/>
                <w:szCs w:val="24"/>
              </w:rPr>
            </w:pPr>
            <w:r>
              <w:rPr>
                <w:rFonts w:ascii="Times New Roman" w:hAnsi="Times New Roman"/>
                <w:b/>
                <w:bCs/>
                <w:sz w:val="24"/>
                <w:szCs w:val="24"/>
              </w:rPr>
              <w:t xml:space="preserve">О ПРИЕМКЕ ВЫПОЛНЕННЫХ РАБОТ (КОРРЕКТИРОВОЧНЫЙ)</w:t>
            </w:r>
            <w:r>
              <w:rPr>
                <w:rFonts w:ascii="Times New Roman" w:hAnsi="Times New Roman"/>
                <w:b/>
                <w:bCs/>
                <w:sz w:val="24"/>
                <w:szCs w:val="24"/>
              </w:rPr>
            </w:r>
            <w:r>
              <w:rPr>
                <w:rFonts w:ascii="Times New Roman" w:hAnsi="Times New Roman"/>
                <w:b/>
                <w:bCs/>
                <w:sz w:val="24"/>
                <w:szCs w:val="24"/>
              </w:rPr>
            </w:r>
          </w:p>
          <w:p>
            <w:pPr>
              <w:jc w:val="center"/>
              <w:keepNext/>
              <w:spacing w:before="40"/>
              <w:rPr>
                <w:rFonts w:ascii="Times New Roman" w:hAnsi="Times New Roman"/>
                <w:sz w:val="24"/>
                <w:szCs w:val="24"/>
              </w:rPr>
              <w:outlineLvl w:val="0"/>
            </w:pPr>
            <w:r>
              <w:rPr>
                <w:rFonts w:ascii="Times New Roman" w:hAnsi="Times New Roman"/>
                <w:b/>
                <w:bCs/>
                <w:sz w:val="24"/>
                <w:szCs w:val="24"/>
              </w:rPr>
              <w:t xml:space="preserve">К АКТУ</w:t>
            </w:r>
            <w:r>
              <w:rPr>
                <w:rFonts w:ascii="Times New Roman" w:hAnsi="Times New Roman"/>
                <w:b/>
                <w:bCs/>
              </w:rPr>
              <w:t xml:space="preserve"> </w:t>
            </w:r>
            <w:r>
              <w:rPr>
                <w:rFonts w:ascii="Times New Roman" w:hAnsi="Times New Roman"/>
                <w:b/>
                <w:bCs/>
                <w:sz w:val="24"/>
                <w:szCs w:val="24"/>
              </w:rPr>
              <w:t xml:space="preserve">О ПРИЕМКЕ ВЫПОЛНЕННЫХ РАБОТ N ___ от ________,</w:t>
            </w:r>
            <w:r>
              <w:rPr>
                <w:rFonts w:ascii="Times New Roman" w:hAnsi="Times New Roman"/>
                <w:sz w:val="24"/>
                <w:szCs w:val="24"/>
              </w:rPr>
            </w:r>
            <w:r>
              <w:rPr>
                <w:rFonts w:ascii="Times New Roman" w:hAnsi="Times New Roman"/>
                <w:sz w:val="24"/>
                <w:szCs w:val="24"/>
              </w:rPr>
            </w:r>
          </w:p>
        </w:tc>
      </w:tr>
      <w:tr>
        <w:tblPrEx/>
        <w:trPr>
          <w:trHeight w:val="284"/>
        </w:trPr>
        <w:tc>
          <w:tcPr>
            <w:shd w:val="clear" w:color="auto" w:fill="auto"/>
            <w:tcW w:w="6652" w:type="dxa"/>
            <w:vAlign w:val="bottom"/>
            <w:textDirection w:val="lrTb"/>
            <w:noWrap w:val="false"/>
          </w:tcPr>
          <w:p>
            <w:pPr>
              <w:rPr>
                <w:rFonts w:ascii="Times New Roman" w:hAnsi="Times New Roman"/>
              </w:rPr>
            </w:pPr>
            <w:r>
              <w:rPr>
                <w:rFonts w:ascii="Times New Roman" w:hAnsi="Times New Roman"/>
              </w:rPr>
              <w:t xml:space="preserve">Сметная (договорная) стоимость в соответствии с договором подряда (субподряда)</w:t>
            </w:r>
            <w:r>
              <w:rPr>
                <w:rFonts w:ascii="Times New Roman" w:hAnsi="Times New Roman"/>
              </w:rPr>
            </w:r>
            <w:r>
              <w:rPr>
                <w:rFonts w:ascii="Times New Roman" w:hAnsi="Times New Roman"/>
              </w:rPr>
            </w:r>
          </w:p>
        </w:tc>
        <w:tc>
          <w:tcPr>
            <w:gridSpan w:val="7"/>
            <w:shd w:val="clear" w:color="auto" w:fill="auto"/>
            <w:tcBorders>
              <w:bottom w:val="single" w:color="auto" w:sz="4" w:space="0"/>
            </w:tcBorders>
            <w:tcW w:w="7381"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39" w:type="dxa"/>
            <w:vAlign w:val="bottom"/>
            <w:textDirection w:val="lrTb"/>
            <w:noWrap w:val="false"/>
          </w:tcPr>
          <w:p>
            <w:pPr>
              <w:rPr>
                <w:rFonts w:ascii="Times New Roman" w:hAnsi="Times New Roman"/>
              </w:rPr>
            </w:pPr>
            <w:r>
              <w:rPr>
                <w:rFonts w:ascii="Times New Roman" w:hAnsi="Times New Roman"/>
              </w:rPr>
              <w:t xml:space="preserve"> руб.</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1573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1E0" w:firstRow="1" w:lastRow="1" w:firstColumn="1" w:lastColumn="1" w:noHBand="0" w:noVBand="0"/>
      </w:tblPr>
      <w:tblGrid>
        <w:gridCol w:w="1019"/>
        <w:gridCol w:w="1022"/>
        <w:gridCol w:w="5783"/>
        <w:gridCol w:w="1679"/>
        <w:gridCol w:w="1139"/>
        <w:gridCol w:w="1433"/>
        <w:gridCol w:w="1583"/>
        <w:gridCol w:w="2077"/>
      </w:tblGrid>
      <w:tr>
        <w:tblPrEx/>
        <w:trPr/>
        <w:tc>
          <w:tcPr>
            <w:gridSpan w:val="2"/>
            <w:shd w:val="clear" w:color="auto" w:fill="auto"/>
            <w:tcW w:w="2041" w:type="dxa"/>
            <w:textDirection w:val="lrTb"/>
            <w:noWrap w:val="false"/>
          </w:tcPr>
          <w:p>
            <w:pPr>
              <w:jc w:val="center"/>
              <w:rPr>
                <w:rFonts w:ascii="Times New Roman" w:hAnsi="Times New Roman"/>
              </w:rPr>
            </w:pPr>
            <w:r>
              <w:rPr>
                <w:rFonts w:ascii="Times New Roman" w:hAnsi="Times New Roman"/>
              </w:rPr>
              <w:t xml:space="preserve">Номер</w:t>
            </w:r>
            <w:r>
              <w:rPr>
                <w:rFonts w:ascii="Times New Roman" w:hAnsi="Times New Roman"/>
              </w:rPr>
            </w:r>
            <w:r>
              <w:rPr>
                <w:rFonts w:ascii="Times New Roman" w:hAnsi="Times New Roman"/>
              </w:rPr>
            </w:r>
          </w:p>
        </w:tc>
        <w:tc>
          <w:tcPr>
            <w:shd w:val="clear" w:color="auto" w:fill="auto"/>
            <w:tcW w:w="5783" w:type="dxa"/>
            <w:vMerge w:val="restart"/>
            <w:textDirection w:val="lrTb"/>
            <w:noWrap w:val="false"/>
          </w:tcPr>
          <w:p>
            <w:pPr>
              <w:jc w:val="center"/>
              <w:rPr>
                <w:rFonts w:ascii="Times New Roman" w:hAnsi="Times New Roman"/>
              </w:rPr>
            </w:pPr>
            <w:r>
              <w:rPr>
                <w:rFonts w:ascii="Times New Roman" w:hAnsi="Times New Roman"/>
              </w:rPr>
              <w:t xml:space="preserve">Наименование работ</w:t>
            </w:r>
            <w:r>
              <w:rPr>
                <w:rFonts w:ascii="Times New Roman" w:hAnsi="Times New Roman"/>
              </w:rPr>
            </w:r>
            <w:r>
              <w:rPr>
                <w:rFonts w:ascii="Times New Roman" w:hAnsi="Times New Roman"/>
              </w:rPr>
            </w:r>
          </w:p>
        </w:tc>
        <w:tc>
          <w:tcPr>
            <w:shd w:val="clear" w:color="auto" w:fill="auto"/>
            <w:tcW w:w="1679" w:type="dxa"/>
            <w:vMerge w:val="restart"/>
            <w:textDirection w:val="lrTb"/>
            <w:noWrap w:val="false"/>
          </w:tcPr>
          <w:p>
            <w:pPr>
              <w:jc w:val="center"/>
              <w:rPr>
                <w:rFonts w:ascii="Times New Roman" w:hAnsi="Times New Roman"/>
              </w:rPr>
            </w:pPr>
            <w:r>
              <w:rPr>
                <w:rFonts w:ascii="Times New Roman" w:hAnsi="Times New Roman"/>
              </w:rPr>
              <w:t xml:space="preserve">Номер единичной расценки</w:t>
            </w:r>
            <w:r>
              <w:rPr>
                <w:rFonts w:ascii="Times New Roman" w:hAnsi="Times New Roman"/>
              </w:rPr>
            </w:r>
            <w:r>
              <w:rPr>
                <w:rFonts w:ascii="Times New Roman" w:hAnsi="Times New Roman"/>
              </w:rPr>
            </w:r>
          </w:p>
        </w:tc>
        <w:tc>
          <w:tcPr>
            <w:shd w:val="clear" w:color="auto" w:fill="auto"/>
            <w:tcW w:w="1139" w:type="dxa"/>
            <w:vMerge w:val="restart"/>
            <w:textDirection w:val="lrTb"/>
            <w:noWrap w:val="false"/>
          </w:tcPr>
          <w:p>
            <w:pPr>
              <w:jc w:val="center"/>
              <w:rPr>
                <w:rFonts w:ascii="Times New Roman" w:hAnsi="Times New Roman"/>
              </w:rPr>
            </w:pPr>
            <w:r>
              <w:rPr>
                <w:rFonts w:ascii="Times New Roman" w:hAnsi="Times New Roman"/>
              </w:rPr>
              <w:t xml:space="preserve">Единица измерения</w:t>
            </w:r>
            <w:r>
              <w:rPr>
                <w:rFonts w:ascii="Times New Roman" w:hAnsi="Times New Roman"/>
              </w:rPr>
            </w:r>
            <w:r>
              <w:rPr>
                <w:rFonts w:ascii="Times New Roman" w:hAnsi="Times New Roman"/>
              </w:rPr>
            </w:r>
          </w:p>
        </w:tc>
        <w:tc>
          <w:tcPr>
            <w:gridSpan w:val="3"/>
            <w:shd w:val="clear" w:color="auto" w:fill="auto"/>
            <w:tcW w:w="5093" w:type="dxa"/>
            <w:textDirection w:val="lrTb"/>
            <w:noWrap w:val="false"/>
          </w:tcPr>
          <w:p>
            <w:pPr>
              <w:jc w:val="center"/>
              <w:rPr>
                <w:rFonts w:ascii="Times New Roman" w:hAnsi="Times New Roman"/>
              </w:rPr>
            </w:pPr>
            <w:r>
              <w:rPr>
                <w:rFonts w:ascii="Times New Roman" w:hAnsi="Times New Roman"/>
              </w:rPr>
              <w:t xml:space="preserve">Выполнено работ*</w:t>
            </w:r>
            <w:r>
              <w:rPr>
                <w:rFonts w:ascii="Times New Roman" w:hAnsi="Times New Roman"/>
              </w:rPr>
            </w:r>
            <w:r>
              <w:rPr>
                <w:rFonts w:ascii="Times New Roman" w:hAnsi="Times New Roman"/>
              </w:rPr>
            </w:r>
          </w:p>
        </w:tc>
      </w:tr>
      <w:tr>
        <w:tblPrEx/>
        <w:trPr/>
        <w:tc>
          <w:tcPr>
            <w:shd w:val="clear" w:color="auto" w:fill="auto"/>
            <w:tcW w:w="1019" w:type="dxa"/>
            <w:textDirection w:val="lrTb"/>
            <w:noWrap w:val="false"/>
          </w:tcPr>
          <w:p>
            <w:pPr>
              <w:jc w:val="center"/>
              <w:rPr>
                <w:rFonts w:ascii="Times New Roman" w:hAnsi="Times New Roman"/>
              </w:rPr>
            </w:pPr>
            <w:r>
              <w:rPr>
                <w:rFonts w:ascii="Times New Roman" w:hAnsi="Times New Roman"/>
              </w:rPr>
              <w:t xml:space="preserve">по порядку</w:t>
            </w:r>
            <w:r>
              <w:rPr>
                <w:rFonts w:ascii="Times New Roman" w:hAnsi="Times New Roman"/>
              </w:rPr>
            </w:r>
            <w:r>
              <w:rPr>
                <w:rFonts w:ascii="Times New Roman" w:hAnsi="Times New Roman"/>
              </w:rPr>
            </w:r>
          </w:p>
        </w:tc>
        <w:tc>
          <w:tcPr>
            <w:shd w:val="clear" w:color="auto" w:fill="auto"/>
            <w:tcW w:w="1022" w:type="dxa"/>
            <w:textDirection w:val="lrTb"/>
            <w:noWrap w:val="false"/>
          </w:tcPr>
          <w:p>
            <w:pPr>
              <w:jc w:val="center"/>
              <w:rPr>
                <w:rFonts w:ascii="Times New Roman" w:hAnsi="Times New Roman"/>
              </w:rPr>
            </w:pPr>
            <w:r>
              <w:rPr>
                <w:rFonts w:ascii="Times New Roman" w:hAnsi="Times New Roman"/>
              </w:rPr>
              <w:t xml:space="preserve">позиции</w:t>
            </w:r>
            <w:r>
              <w:rPr>
                <w:rFonts w:ascii="Times New Roman" w:hAnsi="Times New Roman"/>
              </w:rPr>
              <w:br/>
              <w:t xml:space="preserve">по смете</w:t>
            </w:r>
            <w:r>
              <w:rPr>
                <w:rFonts w:ascii="Times New Roman" w:hAnsi="Times New Roman"/>
              </w:rPr>
            </w:r>
            <w:r>
              <w:rPr>
                <w:rFonts w:ascii="Times New Roman" w:hAnsi="Times New Roman"/>
              </w:rPr>
            </w:r>
          </w:p>
        </w:tc>
        <w:tc>
          <w:tcPr>
            <w:shd w:val="clear" w:color="auto" w:fill="auto"/>
            <w:tcW w:w="5783" w:type="dxa"/>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679" w:type="dxa"/>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139" w:type="dxa"/>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3" w:type="dxa"/>
            <w:textDirection w:val="lrTb"/>
            <w:noWrap w:val="false"/>
          </w:tcPr>
          <w:p>
            <w:pPr>
              <w:jc w:val="center"/>
              <w:rPr>
                <w:rFonts w:ascii="Times New Roman" w:hAnsi="Times New Roman"/>
              </w:rPr>
            </w:pPr>
            <w:r>
              <w:rPr>
                <w:rFonts w:ascii="Times New Roman" w:hAnsi="Times New Roman"/>
              </w:rPr>
              <w:t xml:space="preserve">количество</w:t>
            </w:r>
            <w:r>
              <w:rPr>
                <w:rFonts w:ascii="Times New Roman" w:hAnsi="Times New Roman"/>
              </w:rPr>
            </w:r>
            <w:r>
              <w:rPr>
                <w:rFonts w:ascii="Times New Roman" w:hAnsi="Times New Roman"/>
              </w:rPr>
            </w:r>
          </w:p>
        </w:tc>
        <w:tc>
          <w:tcPr>
            <w:shd w:val="clear" w:color="auto" w:fill="auto"/>
            <w:tcW w:w="1583" w:type="dxa"/>
            <w:textDirection w:val="lrTb"/>
            <w:noWrap w:val="false"/>
          </w:tcPr>
          <w:p>
            <w:pPr>
              <w:jc w:val="center"/>
              <w:rPr>
                <w:rFonts w:ascii="Times New Roman" w:hAnsi="Times New Roman"/>
              </w:rPr>
            </w:pPr>
            <w:r>
              <w:rPr>
                <w:rFonts w:ascii="Times New Roman" w:hAnsi="Times New Roman"/>
              </w:rPr>
              <w:t xml:space="preserve">цена за единицу,</w:t>
            </w:r>
            <w:r>
              <w:rPr>
                <w:rFonts w:ascii="Times New Roman" w:hAnsi="Times New Roman"/>
              </w:rPr>
              <w:br/>
              <w:t xml:space="preserve">руб.</w:t>
            </w:r>
            <w:r>
              <w:rPr>
                <w:rFonts w:ascii="Times New Roman" w:hAnsi="Times New Roman"/>
              </w:rPr>
            </w:r>
            <w:r>
              <w:rPr>
                <w:rFonts w:ascii="Times New Roman" w:hAnsi="Times New Roman"/>
              </w:rPr>
            </w:r>
          </w:p>
        </w:tc>
        <w:tc>
          <w:tcPr>
            <w:shd w:val="clear" w:color="auto" w:fill="auto"/>
            <w:tcW w:w="2077" w:type="dxa"/>
            <w:textDirection w:val="lrTb"/>
            <w:noWrap w:val="false"/>
          </w:tcPr>
          <w:p>
            <w:pPr>
              <w:jc w:val="center"/>
              <w:rPr>
                <w:rFonts w:ascii="Times New Roman" w:hAnsi="Times New Roman"/>
              </w:rPr>
            </w:pPr>
            <w:r>
              <w:rPr>
                <w:rFonts w:ascii="Times New Roman" w:hAnsi="Times New Roman"/>
              </w:rPr>
              <w:t xml:space="preserve">стоимость, руб.</w:t>
            </w:r>
            <w:r>
              <w:rPr>
                <w:rFonts w:ascii="Times New Roman" w:hAnsi="Times New Roman"/>
              </w:rPr>
            </w:r>
            <w:r>
              <w:rPr>
                <w:rFonts w:ascii="Times New Roman" w:hAnsi="Times New Roman"/>
              </w:rPr>
            </w:r>
          </w:p>
        </w:tc>
      </w:tr>
      <w:tr>
        <w:tblPrEx/>
        <w:trPr/>
        <w:tc>
          <w:tcPr>
            <w:shd w:val="clear" w:color="auto" w:fill="auto"/>
            <w:tcW w:w="1019" w:type="dxa"/>
            <w:vAlign w:val="center"/>
            <w:textDirection w:val="lrTb"/>
            <w:noWrap w:val="false"/>
          </w:tcPr>
          <w:p>
            <w:pPr>
              <w:jc w:val="cente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shd w:val="clear" w:color="auto" w:fill="auto"/>
            <w:tcW w:w="1022" w:type="dxa"/>
            <w:vAlign w:val="center"/>
            <w:textDirection w:val="lrTb"/>
            <w:noWrap w:val="false"/>
          </w:tcPr>
          <w:p>
            <w:pPr>
              <w:jc w:val="cente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shd w:val="clear" w:color="auto" w:fill="auto"/>
            <w:tcW w:w="5783" w:type="dxa"/>
            <w:vAlign w:val="center"/>
            <w:textDirection w:val="lrTb"/>
            <w:noWrap w:val="false"/>
          </w:tcPr>
          <w:p>
            <w:pPr>
              <w:jc w:val="cente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shd w:val="clear" w:color="auto" w:fill="auto"/>
            <w:tcW w:w="1679" w:type="dxa"/>
            <w:vAlign w:val="center"/>
            <w:textDirection w:val="lrTb"/>
            <w:noWrap w:val="false"/>
          </w:tcPr>
          <w:p>
            <w:pPr>
              <w:jc w:val="cente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shd w:val="clear" w:color="auto" w:fill="auto"/>
            <w:tcW w:w="1139" w:type="dxa"/>
            <w:vAlign w:val="center"/>
            <w:textDirection w:val="lrTb"/>
            <w:noWrap w:val="false"/>
          </w:tcPr>
          <w:p>
            <w:pPr>
              <w:jc w:val="cente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shd w:val="clear" w:color="auto" w:fill="auto"/>
            <w:tcW w:w="1433" w:type="dxa"/>
            <w:vAlign w:val="center"/>
            <w:textDirection w:val="lrTb"/>
            <w:noWrap w:val="false"/>
          </w:tcPr>
          <w:p>
            <w:pPr>
              <w:jc w:val="cente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shd w:val="clear" w:color="auto" w:fill="auto"/>
            <w:tcW w:w="1583" w:type="dxa"/>
            <w:vAlign w:val="center"/>
            <w:textDirection w:val="lrTb"/>
            <w:noWrap w:val="false"/>
          </w:tcPr>
          <w:p>
            <w:pPr>
              <w:jc w:val="cente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c>
          <w:tcPr>
            <w:shd w:val="clear" w:color="auto" w:fill="auto"/>
            <w:tcW w:w="2077" w:type="dxa"/>
            <w:vAlign w:val="center"/>
            <w:textDirection w:val="lrTb"/>
            <w:noWrap w:val="false"/>
          </w:tcPr>
          <w:p>
            <w:pPr>
              <w:jc w:val="center"/>
              <w:rPr>
                <w:rFonts w:ascii="Times New Roman" w:hAnsi="Times New Roman"/>
              </w:rPr>
            </w:pPr>
            <w:r>
              <w:rPr>
                <w:rFonts w:ascii="Times New Roman" w:hAnsi="Times New Roman"/>
              </w:rPr>
              <w:t xml:space="preserve">8</w:t>
            </w:r>
            <w:r>
              <w:rPr>
                <w:rFonts w:ascii="Times New Roman" w:hAnsi="Times New Roman"/>
              </w:rPr>
            </w:r>
            <w:r>
              <w:rPr>
                <w:rFonts w:ascii="Times New Roman" w:hAnsi="Times New Roman"/>
              </w:rPr>
            </w:r>
          </w:p>
        </w:tc>
      </w:tr>
      <w:tr>
        <w:tblPrEx/>
        <w:trPr>
          <w:trHeight w:val="284"/>
        </w:trPr>
        <w:tc>
          <w:tcPr>
            <w:shd w:val="clear" w:color="auto" w:fill="auto"/>
            <w:tcW w:w="101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2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7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67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13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20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1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2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7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67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13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20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1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2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7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67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13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20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gridSpan w:val="5"/>
            <w:shd w:val="clear" w:color="auto" w:fill="auto"/>
            <w:tcBorders>
              <w:left w:val="none" w:color="000000" w:sz="4" w:space="0"/>
              <w:bottom w:val="none" w:color="000000" w:sz="4" w:space="0"/>
            </w:tcBorders>
            <w:tcW w:w="10642" w:type="dxa"/>
            <w:vAlign w:val="bottom"/>
            <w:textDirection w:val="lrTb"/>
            <w:noWrap w:val="false"/>
          </w:tcPr>
          <w:p>
            <w:pPr>
              <w:ind w:right="57"/>
              <w:jc w:val="right"/>
              <w:rPr>
                <w:rFonts w:ascii="Times New Roman" w:hAnsi="Times New Roman"/>
              </w:rPr>
            </w:pPr>
            <w:r>
              <w:rPr>
                <w:rFonts w:ascii="Times New Roman" w:hAnsi="Times New Roman"/>
              </w:rPr>
              <w:t xml:space="preserve">Итого</w:t>
            </w:r>
            <w:r>
              <w:rPr>
                <w:rFonts w:ascii="Times New Roman" w:hAnsi="Times New Roman"/>
              </w:rPr>
            </w:r>
            <w:r>
              <w:rPr>
                <w:rFonts w:ascii="Times New Roman" w:hAnsi="Times New Roman"/>
              </w:rPr>
            </w:r>
          </w:p>
        </w:tc>
        <w:tc>
          <w:tcPr>
            <w:shd w:val="clear" w:color="auto" w:fill="auto"/>
            <w:tcW w:w="143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83" w:type="dxa"/>
            <w:vAlign w:val="bottom"/>
            <w:textDirection w:val="lrTb"/>
            <w:noWrap w:val="false"/>
          </w:tcPr>
          <w:p>
            <w:pPr>
              <w:jc w:val="center"/>
              <w:rPr>
                <w:rFonts w:ascii="Times New Roman" w:hAnsi="Times New Roman"/>
              </w:rPr>
            </w:pPr>
            <w:r>
              <w:rPr>
                <w:rFonts w:ascii="Times New Roman" w:hAnsi="Times New Roman"/>
              </w:rPr>
              <w:t xml:space="preserve">Х</w:t>
            </w:r>
            <w:r>
              <w:rPr>
                <w:rFonts w:ascii="Times New Roman" w:hAnsi="Times New Roman"/>
              </w:rPr>
            </w:r>
            <w:r>
              <w:rPr>
                <w:rFonts w:ascii="Times New Roman" w:hAnsi="Times New Roman"/>
              </w:rPr>
            </w:r>
          </w:p>
        </w:tc>
        <w:tc>
          <w:tcPr>
            <w:shd w:val="clear" w:color="auto" w:fill="auto"/>
            <w:tcW w:w="2077"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spacing w:after="40"/>
        <w:rPr>
          <w:rFonts w:ascii="Times New Roman" w:hAnsi="Times New Roman"/>
        </w:rPr>
        <w:sectPr>
          <w:headerReference w:type="default" r:id="rId15"/>
          <w:footnotePr/>
          <w:endnotePr/>
          <w:type w:val="nextPage"/>
          <w:pgSz w:w="16838" w:h="11906" w:orient="landscape"/>
          <w:pgMar w:top="567" w:right="539" w:bottom="425" w:left="284" w:header="142" w:footer="397" w:gutter="0"/>
          <w:cols w:num="1" w:sep="0" w:space="709" w:equalWidth="1"/>
          <w:docGrid w:linePitch="360"/>
        </w:sectPr>
      </w:pPr>
      <w:r>
        <w:rPr>
          <w:rFonts w:ascii="Times New Roman" w:hAnsi="Times New Roman"/>
        </w:rPr>
      </w:r>
      <w:r>
        <w:rPr>
          <w:rFonts w:ascii="Times New Roman" w:hAnsi="Times New Roman"/>
        </w:rPr>
      </w:r>
      <w:r>
        <w:rPr>
          <w:rFonts w:ascii="Times New Roman" w:hAnsi="Times New Roman"/>
        </w:rPr>
      </w:r>
    </w:p>
    <w:p>
      <w:pPr>
        <w:spacing w:after="40"/>
        <w:rPr>
          <w:rFonts w:ascii="Times New Roman" w:hAnsi="Times New Roman"/>
          <w:sz w:val="18"/>
          <w:szCs w:val="18"/>
        </w:rPr>
      </w:pPr>
      <w:r>
        <w:rPr>
          <w:rFonts w:ascii="Times New Roman" w:hAnsi="Times New Roman"/>
          <w:sz w:val="18"/>
          <w:szCs w:val="18"/>
        </w:rPr>
        <w:t xml:space="preserve">2-я страница формы № КС-2</w:t>
      </w:r>
      <w:r>
        <w:rPr>
          <w:rFonts w:ascii="Times New Roman" w:hAnsi="Times New Roman"/>
          <w:sz w:val="18"/>
          <w:szCs w:val="18"/>
        </w:rPr>
      </w:r>
      <w:r>
        <w:rPr>
          <w:rFonts w:ascii="Times New Roman" w:hAnsi="Times New Roman"/>
          <w:sz w:val="18"/>
          <w:szCs w:val="1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1E0" w:firstRow="1" w:lastRow="1" w:firstColumn="1" w:lastColumn="1" w:noHBand="0" w:noVBand="0"/>
      </w:tblPr>
      <w:tblGrid>
        <w:gridCol w:w="1028"/>
        <w:gridCol w:w="1032"/>
        <w:gridCol w:w="5945"/>
        <w:gridCol w:w="1554"/>
        <w:gridCol w:w="960"/>
        <w:gridCol w:w="1450"/>
        <w:gridCol w:w="1430"/>
        <w:gridCol w:w="1446"/>
      </w:tblGrid>
      <w:tr>
        <w:tblPrEx/>
        <w:trPr/>
        <w:tc>
          <w:tcPr>
            <w:gridSpan w:val="2"/>
            <w:shd w:val="clear" w:color="auto" w:fill="auto"/>
            <w:tcW w:w="2060" w:type="dxa"/>
            <w:textDirection w:val="lrTb"/>
            <w:noWrap w:val="false"/>
          </w:tcPr>
          <w:p>
            <w:pPr>
              <w:jc w:val="center"/>
              <w:rPr>
                <w:rFonts w:ascii="Times New Roman" w:hAnsi="Times New Roman"/>
              </w:rPr>
            </w:pPr>
            <w:r>
              <w:rPr>
                <w:rFonts w:ascii="Times New Roman" w:hAnsi="Times New Roman"/>
              </w:rPr>
              <w:t xml:space="preserve">Номер</w:t>
            </w:r>
            <w:r>
              <w:rPr>
                <w:rFonts w:ascii="Times New Roman" w:hAnsi="Times New Roman"/>
              </w:rPr>
            </w:r>
            <w:r>
              <w:rPr>
                <w:rFonts w:ascii="Times New Roman" w:hAnsi="Times New Roman"/>
              </w:rPr>
            </w:r>
          </w:p>
        </w:tc>
        <w:tc>
          <w:tcPr>
            <w:shd w:val="clear" w:color="auto" w:fill="auto"/>
            <w:tcW w:w="5945" w:type="dxa"/>
            <w:vMerge w:val="restart"/>
            <w:textDirection w:val="lrTb"/>
            <w:noWrap w:val="false"/>
          </w:tcPr>
          <w:p>
            <w:pPr>
              <w:jc w:val="center"/>
              <w:rPr>
                <w:rFonts w:ascii="Times New Roman" w:hAnsi="Times New Roman"/>
              </w:rPr>
            </w:pPr>
            <w:r>
              <w:rPr>
                <w:rFonts w:ascii="Times New Roman" w:hAnsi="Times New Roman"/>
              </w:rPr>
              <w:t xml:space="preserve">Наименование работ</w:t>
            </w:r>
            <w:r>
              <w:rPr>
                <w:rFonts w:ascii="Times New Roman" w:hAnsi="Times New Roman"/>
              </w:rPr>
            </w:r>
            <w:r>
              <w:rPr>
                <w:rFonts w:ascii="Times New Roman" w:hAnsi="Times New Roman"/>
              </w:rPr>
            </w:r>
          </w:p>
        </w:tc>
        <w:tc>
          <w:tcPr>
            <w:shd w:val="clear" w:color="auto" w:fill="auto"/>
            <w:tcW w:w="1554" w:type="dxa"/>
            <w:vMerge w:val="restart"/>
            <w:textDirection w:val="lrTb"/>
            <w:noWrap w:val="false"/>
          </w:tcPr>
          <w:p>
            <w:pPr>
              <w:jc w:val="center"/>
              <w:rPr>
                <w:rFonts w:ascii="Times New Roman" w:hAnsi="Times New Roman"/>
              </w:rPr>
            </w:pPr>
            <w:r>
              <w:rPr>
                <w:rFonts w:ascii="Times New Roman" w:hAnsi="Times New Roman"/>
              </w:rPr>
              <w:t xml:space="preserve">Номер единичной расценки</w:t>
            </w:r>
            <w:r>
              <w:rPr>
                <w:rFonts w:ascii="Times New Roman" w:hAnsi="Times New Roman"/>
              </w:rPr>
            </w:r>
            <w:r>
              <w:rPr>
                <w:rFonts w:ascii="Times New Roman" w:hAnsi="Times New Roman"/>
              </w:rPr>
            </w:r>
          </w:p>
        </w:tc>
        <w:tc>
          <w:tcPr>
            <w:shd w:val="clear" w:color="auto" w:fill="auto"/>
            <w:tcW w:w="960" w:type="dxa"/>
            <w:vMerge w:val="restart"/>
            <w:textDirection w:val="lrTb"/>
            <w:noWrap w:val="false"/>
          </w:tcPr>
          <w:p>
            <w:pPr>
              <w:jc w:val="center"/>
              <w:rPr>
                <w:rFonts w:ascii="Times New Roman" w:hAnsi="Times New Roman"/>
              </w:rPr>
            </w:pPr>
            <w:r>
              <w:rPr>
                <w:rFonts w:ascii="Times New Roman" w:hAnsi="Times New Roman"/>
              </w:rPr>
              <w:t xml:space="preserve">Единица измерения</w:t>
            </w:r>
            <w:r>
              <w:rPr>
                <w:rFonts w:ascii="Times New Roman" w:hAnsi="Times New Roman"/>
              </w:rPr>
            </w:r>
            <w:r>
              <w:rPr>
                <w:rFonts w:ascii="Times New Roman" w:hAnsi="Times New Roman"/>
              </w:rPr>
            </w:r>
          </w:p>
        </w:tc>
        <w:tc>
          <w:tcPr>
            <w:gridSpan w:val="3"/>
            <w:shd w:val="clear" w:color="auto" w:fill="auto"/>
            <w:tcW w:w="4326" w:type="dxa"/>
            <w:textDirection w:val="lrTb"/>
            <w:noWrap w:val="false"/>
          </w:tcPr>
          <w:p>
            <w:pPr>
              <w:jc w:val="center"/>
              <w:rPr>
                <w:rFonts w:ascii="Times New Roman" w:hAnsi="Times New Roman"/>
              </w:rPr>
            </w:pPr>
            <w:r>
              <w:rPr>
                <w:rFonts w:ascii="Times New Roman" w:hAnsi="Times New Roman"/>
              </w:rPr>
              <w:t xml:space="preserve">Выполнено работ*</w:t>
            </w:r>
            <w:r>
              <w:rPr>
                <w:rFonts w:ascii="Times New Roman" w:hAnsi="Times New Roman"/>
              </w:rPr>
            </w:r>
            <w:r>
              <w:rPr>
                <w:rFonts w:ascii="Times New Roman" w:hAnsi="Times New Roman"/>
              </w:rPr>
            </w:r>
          </w:p>
        </w:tc>
      </w:tr>
      <w:tr>
        <w:tblPrEx/>
        <w:trPr/>
        <w:tc>
          <w:tcPr>
            <w:shd w:val="clear" w:color="auto" w:fill="auto"/>
            <w:tcW w:w="1028" w:type="dxa"/>
            <w:textDirection w:val="lrTb"/>
            <w:noWrap w:val="false"/>
          </w:tcPr>
          <w:p>
            <w:pPr>
              <w:jc w:val="center"/>
              <w:rPr>
                <w:rFonts w:ascii="Times New Roman" w:hAnsi="Times New Roman"/>
              </w:rPr>
            </w:pPr>
            <w:r>
              <w:rPr>
                <w:rFonts w:ascii="Times New Roman" w:hAnsi="Times New Roman"/>
              </w:rPr>
              <w:t xml:space="preserve">по порядку</w:t>
            </w:r>
            <w:r>
              <w:rPr>
                <w:rFonts w:ascii="Times New Roman" w:hAnsi="Times New Roman"/>
              </w:rPr>
            </w:r>
            <w:r>
              <w:rPr>
                <w:rFonts w:ascii="Times New Roman" w:hAnsi="Times New Roman"/>
              </w:rPr>
            </w:r>
          </w:p>
        </w:tc>
        <w:tc>
          <w:tcPr>
            <w:shd w:val="clear" w:color="auto" w:fill="auto"/>
            <w:tcW w:w="1032" w:type="dxa"/>
            <w:textDirection w:val="lrTb"/>
            <w:noWrap w:val="false"/>
          </w:tcPr>
          <w:p>
            <w:pPr>
              <w:jc w:val="center"/>
              <w:rPr>
                <w:rFonts w:ascii="Times New Roman" w:hAnsi="Times New Roman"/>
              </w:rPr>
            </w:pPr>
            <w:r>
              <w:rPr>
                <w:rFonts w:ascii="Times New Roman" w:hAnsi="Times New Roman"/>
              </w:rPr>
              <w:t xml:space="preserve">позиции</w:t>
            </w:r>
            <w:r>
              <w:rPr>
                <w:rFonts w:ascii="Times New Roman" w:hAnsi="Times New Roman"/>
              </w:rPr>
              <w:br/>
              <w:t xml:space="preserve">по смете</w:t>
            </w:r>
            <w:r>
              <w:rPr>
                <w:rFonts w:ascii="Times New Roman" w:hAnsi="Times New Roman"/>
              </w:rPr>
            </w:r>
            <w:r>
              <w:rPr>
                <w:rFonts w:ascii="Times New Roman" w:hAnsi="Times New Roman"/>
              </w:rPr>
            </w:r>
          </w:p>
        </w:tc>
        <w:tc>
          <w:tcPr>
            <w:shd w:val="clear" w:color="auto" w:fill="auto"/>
            <w:tcW w:w="5945" w:type="dxa"/>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textDirection w:val="lrTb"/>
            <w:noWrap w:val="false"/>
          </w:tcPr>
          <w:p>
            <w:pPr>
              <w:jc w:val="center"/>
              <w:rPr>
                <w:rFonts w:ascii="Times New Roman" w:hAnsi="Times New Roman"/>
              </w:rPr>
            </w:pPr>
            <w:r>
              <w:rPr>
                <w:rFonts w:ascii="Times New Roman" w:hAnsi="Times New Roman"/>
              </w:rPr>
              <w:t xml:space="preserve">количество</w:t>
            </w:r>
            <w:r>
              <w:rPr>
                <w:rFonts w:ascii="Times New Roman" w:hAnsi="Times New Roman"/>
              </w:rPr>
            </w:r>
            <w:r>
              <w:rPr>
                <w:rFonts w:ascii="Times New Roman" w:hAnsi="Times New Roman"/>
              </w:rPr>
            </w:r>
          </w:p>
        </w:tc>
        <w:tc>
          <w:tcPr>
            <w:shd w:val="clear" w:color="auto" w:fill="auto"/>
            <w:tcW w:w="1430" w:type="dxa"/>
            <w:textDirection w:val="lrTb"/>
            <w:noWrap w:val="false"/>
          </w:tcPr>
          <w:p>
            <w:pPr>
              <w:jc w:val="center"/>
              <w:rPr>
                <w:rFonts w:ascii="Times New Roman" w:hAnsi="Times New Roman"/>
              </w:rPr>
            </w:pPr>
            <w:r>
              <w:rPr>
                <w:rFonts w:ascii="Times New Roman" w:hAnsi="Times New Roman"/>
              </w:rPr>
              <w:t xml:space="preserve">цена за единицу,</w:t>
            </w:r>
            <w:r>
              <w:rPr>
                <w:rFonts w:ascii="Times New Roman" w:hAnsi="Times New Roman"/>
              </w:rPr>
              <w:br/>
              <w:t xml:space="preserve">руб.</w:t>
            </w:r>
            <w:r>
              <w:rPr>
                <w:rFonts w:ascii="Times New Roman" w:hAnsi="Times New Roman"/>
              </w:rPr>
            </w:r>
            <w:r>
              <w:rPr>
                <w:rFonts w:ascii="Times New Roman" w:hAnsi="Times New Roman"/>
              </w:rPr>
            </w:r>
          </w:p>
        </w:tc>
        <w:tc>
          <w:tcPr>
            <w:shd w:val="clear" w:color="auto" w:fill="auto"/>
            <w:tcW w:w="1446" w:type="dxa"/>
            <w:textDirection w:val="lrTb"/>
            <w:noWrap w:val="false"/>
          </w:tcPr>
          <w:p>
            <w:pPr>
              <w:jc w:val="center"/>
              <w:rPr>
                <w:rFonts w:ascii="Times New Roman" w:hAnsi="Times New Roman"/>
              </w:rPr>
            </w:pPr>
            <w:r>
              <w:rPr>
                <w:rFonts w:ascii="Times New Roman" w:hAnsi="Times New Roman"/>
              </w:rPr>
              <w:t xml:space="preserve">стоимость, руб.</w:t>
            </w:r>
            <w:r>
              <w:rPr>
                <w:rFonts w:ascii="Times New Roman" w:hAnsi="Times New Roman"/>
              </w:rPr>
            </w:r>
            <w:r>
              <w:rPr>
                <w:rFonts w:ascii="Times New Roman" w:hAnsi="Times New Roman"/>
              </w:rPr>
            </w:r>
          </w:p>
        </w:tc>
      </w:tr>
      <w:tr>
        <w:tblPrEx/>
        <w:trPr/>
        <w:tc>
          <w:tcPr>
            <w:shd w:val="clear" w:color="auto" w:fill="auto"/>
            <w:tcW w:w="1028" w:type="dxa"/>
            <w:vAlign w:val="center"/>
            <w:textDirection w:val="lrTb"/>
            <w:noWrap w:val="false"/>
          </w:tcPr>
          <w:p>
            <w:pPr>
              <w:jc w:val="cente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shd w:val="clear" w:color="auto" w:fill="auto"/>
            <w:tcW w:w="1032" w:type="dxa"/>
            <w:vAlign w:val="center"/>
            <w:textDirection w:val="lrTb"/>
            <w:noWrap w:val="false"/>
          </w:tcPr>
          <w:p>
            <w:pPr>
              <w:jc w:val="cente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shd w:val="clear" w:color="auto" w:fill="auto"/>
            <w:tcW w:w="5945" w:type="dxa"/>
            <w:vAlign w:val="center"/>
            <w:textDirection w:val="lrTb"/>
            <w:noWrap w:val="false"/>
          </w:tcPr>
          <w:p>
            <w:pPr>
              <w:jc w:val="cente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shd w:val="clear" w:color="auto" w:fill="auto"/>
            <w:tcW w:w="1554" w:type="dxa"/>
            <w:vAlign w:val="center"/>
            <w:textDirection w:val="lrTb"/>
            <w:noWrap w:val="false"/>
          </w:tcPr>
          <w:p>
            <w:pPr>
              <w:jc w:val="cente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shd w:val="clear" w:color="auto" w:fill="auto"/>
            <w:tcW w:w="960" w:type="dxa"/>
            <w:vAlign w:val="center"/>
            <w:textDirection w:val="lrTb"/>
            <w:noWrap w:val="false"/>
          </w:tcPr>
          <w:p>
            <w:pPr>
              <w:jc w:val="cente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shd w:val="clear" w:color="auto" w:fill="auto"/>
            <w:tcW w:w="1450" w:type="dxa"/>
            <w:vAlign w:val="center"/>
            <w:textDirection w:val="lrTb"/>
            <w:noWrap w:val="false"/>
          </w:tcPr>
          <w:p>
            <w:pPr>
              <w:jc w:val="cente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shd w:val="clear" w:color="auto" w:fill="auto"/>
            <w:tcW w:w="1430" w:type="dxa"/>
            <w:vAlign w:val="center"/>
            <w:textDirection w:val="lrTb"/>
            <w:noWrap w:val="false"/>
          </w:tcPr>
          <w:p>
            <w:pPr>
              <w:jc w:val="cente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c>
          <w:tcPr>
            <w:shd w:val="clear" w:color="auto" w:fill="auto"/>
            <w:tcW w:w="1446" w:type="dxa"/>
            <w:vAlign w:val="center"/>
            <w:textDirection w:val="lrTb"/>
            <w:noWrap w:val="false"/>
          </w:tcPr>
          <w:p>
            <w:pPr>
              <w:jc w:val="center"/>
              <w:rPr>
                <w:rFonts w:ascii="Times New Roman" w:hAnsi="Times New Roman"/>
              </w:rPr>
            </w:pPr>
            <w:r>
              <w:rPr>
                <w:rFonts w:ascii="Times New Roman" w:hAnsi="Times New Roman"/>
              </w:rPr>
              <w:t xml:space="preserve">8</w:t>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shd w:val="clear" w:color="auto" w:fill="auto"/>
            <w:tcW w:w="1028"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0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594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55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96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gridSpan w:val="5"/>
            <w:shd w:val="clear" w:color="auto" w:fill="auto"/>
            <w:tcBorders>
              <w:left w:val="none" w:color="000000" w:sz="4" w:space="0"/>
              <w:bottom w:val="none" w:color="000000" w:sz="4" w:space="0"/>
            </w:tcBorders>
            <w:tcW w:w="10519" w:type="dxa"/>
            <w:vAlign w:val="bottom"/>
            <w:textDirection w:val="lrTb"/>
            <w:noWrap w:val="false"/>
          </w:tcPr>
          <w:p>
            <w:pPr>
              <w:ind w:right="57"/>
              <w:jc w:val="right"/>
              <w:rPr>
                <w:rFonts w:ascii="Times New Roman" w:hAnsi="Times New Roman"/>
              </w:rPr>
            </w:pPr>
            <w:r>
              <w:rPr>
                <w:rFonts w:ascii="Times New Roman" w:hAnsi="Times New Roman"/>
              </w:rPr>
              <w:t xml:space="preserve">Итого</w:t>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t xml:space="preserve">Х</w:t>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284"/>
        </w:trPr>
        <w:tc>
          <w:tcPr>
            <w:gridSpan w:val="5"/>
            <w:shd w:val="clear" w:color="auto" w:fill="auto"/>
            <w:tcBorders>
              <w:top w:val="none" w:color="000000" w:sz="4" w:space="0"/>
              <w:left w:val="none" w:color="000000" w:sz="4" w:space="0"/>
              <w:bottom w:val="none" w:color="000000" w:sz="4" w:space="0"/>
            </w:tcBorders>
            <w:tcW w:w="10519" w:type="dxa"/>
            <w:vAlign w:val="bottom"/>
            <w:textDirection w:val="lrTb"/>
            <w:noWrap w:val="false"/>
          </w:tcPr>
          <w:p>
            <w:pPr>
              <w:ind w:right="57"/>
              <w:jc w:val="right"/>
              <w:rPr>
                <w:rFonts w:ascii="Times New Roman" w:hAnsi="Times New Roman"/>
              </w:rPr>
            </w:pPr>
            <w:r>
              <w:rPr>
                <w:rFonts w:ascii="Times New Roman" w:hAnsi="Times New Roman"/>
              </w:rPr>
              <w:t xml:space="preserve">Всего по акту</w:t>
            </w:r>
            <w:r>
              <w:rPr>
                <w:rFonts w:ascii="Times New Roman" w:hAnsi="Times New Roman"/>
              </w:rPr>
            </w:r>
            <w:r>
              <w:rPr>
                <w:rFonts w:ascii="Times New Roman" w:hAnsi="Times New Roman"/>
              </w:rPr>
            </w:r>
          </w:p>
        </w:tc>
        <w:tc>
          <w:tcPr>
            <w:shd w:val="clear" w:color="auto" w:fill="auto"/>
            <w:tcW w:w="1450"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1430" w:type="dxa"/>
            <w:vAlign w:val="bottom"/>
            <w:textDirection w:val="lrTb"/>
            <w:noWrap w:val="false"/>
          </w:tcPr>
          <w:p>
            <w:pPr>
              <w:jc w:val="center"/>
              <w:rPr>
                <w:rFonts w:ascii="Times New Roman" w:hAnsi="Times New Roman"/>
              </w:rPr>
            </w:pPr>
            <w:r>
              <w:rPr>
                <w:rFonts w:ascii="Times New Roman" w:hAnsi="Times New Roman"/>
              </w:rPr>
              <w:t xml:space="preserve">Х</w:t>
            </w:r>
            <w:r>
              <w:rPr>
                <w:rFonts w:ascii="Times New Roman" w:hAnsi="Times New Roman"/>
              </w:rPr>
            </w:r>
            <w:r>
              <w:rPr>
                <w:rFonts w:ascii="Times New Roman" w:hAnsi="Times New Roman"/>
              </w:rPr>
            </w:r>
          </w:p>
        </w:tc>
        <w:tc>
          <w:tcPr>
            <w:shd w:val="clear" w:color="auto" w:fill="auto"/>
            <w:tcW w:w="144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lang w:val="en-US"/>
        </w:rPr>
      </w:pPr>
      <w:r>
        <w:rPr>
          <w:rFonts w:ascii="Times New Roman" w:hAnsi="Times New Roman"/>
          <w:lang w:val="en-US"/>
        </w:rPr>
      </w:r>
      <w:r>
        <w:rPr>
          <w:rFonts w:ascii="Times New Roman" w:hAnsi="Times New Roman"/>
          <w:lang w:val="en-US"/>
        </w:rPr>
      </w:r>
      <w:r>
        <w:rPr>
          <w:rFonts w:ascii="Times New Roman" w:hAnsi="Times New Roman"/>
          <w:lang w:val="en-US"/>
        </w:rPr>
      </w:r>
    </w:p>
    <w:p>
      <w:pPr>
        <w:jc w:val="center"/>
        <w:rPr>
          <w:rFonts w:ascii="Times New Roman" w:hAnsi="Times New Roman"/>
          <w:lang w:val="en-US"/>
        </w:rPr>
      </w:pPr>
      <w:r>
        <w:rPr>
          <w:rFonts w:ascii="Times New Roman" w:hAnsi="Times New Roman"/>
          <w:lang w:val="en-US"/>
        </w:rPr>
      </w:r>
      <w:r>
        <w:rPr>
          <w:rFonts w:ascii="Times New Roman" w:hAnsi="Times New Roman"/>
          <w:lang w:val="en-US"/>
        </w:rPr>
      </w:r>
      <w:r>
        <w:rPr>
          <w:rFonts w:ascii="Times New Roman" w:hAnsi="Times New Roman"/>
          <w:lang w:val="en-US"/>
        </w:rPr>
      </w:r>
    </w:p>
    <w:tbl>
      <w:tblPr>
        <w:tblW w:w="14601" w:type="dxa"/>
        <w:tblLayout w:type="fixed"/>
        <w:tblCellMar>
          <w:left w:w="0" w:type="dxa"/>
          <w:right w:w="0" w:type="dxa"/>
        </w:tblCellMar>
        <w:tblLook w:val="0000" w:firstRow="0" w:lastRow="0" w:firstColumn="0" w:lastColumn="0" w:noHBand="0" w:noVBand="0"/>
      </w:tblPr>
      <w:tblGrid>
        <w:gridCol w:w="851"/>
        <w:gridCol w:w="4252"/>
        <w:gridCol w:w="539"/>
        <w:gridCol w:w="3233"/>
        <w:gridCol w:w="532"/>
        <w:gridCol w:w="5194"/>
      </w:tblGrid>
      <w:tr>
        <w:tblPrEx/>
        <w:trPr>
          <w:trHeight w:val="284"/>
        </w:trPr>
        <w:tc>
          <w:tcPr>
            <w:tcBorders>
              <w:top w:val="none" w:color="000000" w:sz="4" w:space="0"/>
              <w:left w:val="none" w:color="000000" w:sz="4" w:space="0"/>
              <w:bottom w:val="none" w:color="000000" w:sz="4" w:space="0"/>
              <w:right w:val="none" w:color="000000" w:sz="4" w:space="0"/>
            </w:tcBorders>
            <w:tcW w:w="851" w:type="dxa"/>
            <w:vAlign w:val="bottom"/>
            <w:textDirection w:val="lrTb"/>
            <w:noWrap w:val="false"/>
          </w:tcPr>
          <w:p>
            <w:pPr>
              <w:rPr>
                <w:rFonts w:ascii="Times New Roman" w:hAnsi="Times New Roman"/>
              </w:rPr>
            </w:pPr>
            <w:r>
              <w:rPr>
                <w:rFonts w:ascii="Times New Roman" w:hAnsi="Times New Roman"/>
              </w:rPr>
              <w:t xml:space="preserve">Сдал</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425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3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3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right w:val="none" w:color="000000" w:sz="4" w:space="0"/>
            </w:tcBorders>
            <w:tcW w:w="5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19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851"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bottom w:val="none" w:color="000000" w:sz="4" w:space="0"/>
              <w:right w:val="none" w:color="000000" w:sz="4" w:space="0"/>
            </w:tcBorders>
            <w:tcW w:w="4252"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Должность</w:t>
            </w:r>
            <w:r>
              <w:rPr>
                <w:rFonts w:ascii="Times New Roman" w:hAnsi="Times New Roman"/>
                <w:sz w:val="14"/>
                <w:szCs w:val="14"/>
              </w:rPr>
            </w:r>
            <w:r>
              <w:rPr>
                <w:rFonts w:ascii="Times New Roman" w:hAnsi="Times New Roman"/>
                <w:sz w:val="14"/>
                <w:szCs w:val="14"/>
              </w:rPr>
            </w:r>
          </w:p>
        </w:tc>
        <w:tc>
          <w:tcPr>
            <w:tcBorders>
              <w:top w:val="none" w:color="000000" w:sz="4" w:space="0"/>
              <w:left w:val="none" w:color="000000" w:sz="4" w:space="0"/>
              <w:bottom w:val="none" w:color="000000" w:sz="4" w:space="0"/>
              <w:right w:val="none" w:color="000000" w:sz="4" w:space="0"/>
            </w:tcBorders>
            <w:tcW w:w="539" w:type="dxa"/>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bottom w:val="none" w:color="000000" w:sz="4" w:space="0"/>
              <w:right w:val="none" w:color="000000" w:sz="4" w:space="0"/>
            </w:tcBorders>
            <w:tcW w:w="3233"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подпись</w:t>
            </w:r>
            <w:r>
              <w:rPr>
                <w:rFonts w:ascii="Times New Roman" w:hAnsi="Times New Roman"/>
                <w:sz w:val="14"/>
                <w:szCs w:val="14"/>
              </w:rPr>
            </w:r>
            <w:r>
              <w:rPr>
                <w:rFonts w:ascii="Times New Roman" w:hAnsi="Times New Roman"/>
                <w:sz w:val="14"/>
                <w:szCs w:val="14"/>
              </w:rPr>
            </w:r>
          </w:p>
        </w:tc>
        <w:tc>
          <w:tcPr>
            <w:tcBorders>
              <w:left w:val="none" w:color="000000" w:sz="4" w:space="0"/>
              <w:bottom w:val="none" w:color="000000" w:sz="4" w:space="0"/>
              <w:right w:val="none" w:color="000000" w:sz="4" w:space="0"/>
            </w:tcBorders>
            <w:tcW w:w="532" w:type="dxa"/>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bottom w:val="none" w:color="000000" w:sz="4" w:space="0"/>
              <w:right w:val="none" w:color="000000" w:sz="4" w:space="0"/>
            </w:tcBorders>
            <w:tcW w:w="519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расшифровка подписи</w:t>
            </w:r>
            <w:r>
              <w:rPr>
                <w:rFonts w:ascii="Times New Roman" w:hAnsi="Times New Roman"/>
                <w:sz w:val="14"/>
                <w:szCs w:val="14"/>
              </w:rPr>
            </w:r>
            <w:r>
              <w:rPr>
                <w:rFonts w:ascii="Times New Roman" w:hAnsi="Times New Roman"/>
                <w:sz w:val="14"/>
                <w:szCs w:val="14"/>
              </w:rPr>
            </w:r>
          </w:p>
        </w:tc>
      </w:tr>
    </w:tbl>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tabs>
          <w:tab w:val="left" w:pos="1843" w:leader="none"/>
        </w:tabs>
        <w:rPr>
          <w:rFonts w:ascii="Times New Roman" w:hAnsi="Times New Roman"/>
        </w:rPr>
      </w:pPr>
      <w:r>
        <w:rPr>
          <w:rFonts w:ascii="Times New Roman" w:hAnsi="Times New Roman"/>
        </w:rPr>
        <w:tab/>
        <w:t xml:space="preserve">М. П.</w:t>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14601" w:type="dxa"/>
        <w:tblLayout w:type="fixed"/>
        <w:tblCellMar>
          <w:left w:w="0" w:type="dxa"/>
          <w:right w:w="0" w:type="dxa"/>
        </w:tblCellMar>
        <w:tblLook w:val="0000" w:firstRow="0" w:lastRow="0" w:firstColumn="0" w:lastColumn="0" w:noHBand="0" w:noVBand="0"/>
      </w:tblPr>
      <w:tblGrid>
        <w:gridCol w:w="851"/>
        <w:gridCol w:w="4252"/>
        <w:gridCol w:w="539"/>
        <w:gridCol w:w="3233"/>
        <w:gridCol w:w="532"/>
        <w:gridCol w:w="5194"/>
      </w:tblGrid>
      <w:tr>
        <w:tblPrEx/>
        <w:trPr>
          <w:trHeight w:val="284"/>
        </w:trPr>
        <w:tc>
          <w:tcPr>
            <w:tcBorders>
              <w:top w:val="none" w:color="000000" w:sz="4" w:space="0"/>
              <w:left w:val="none" w:color="000000" w:sz="4" w:space="0"/>
              <w:bottom w:val="none" w:color="000000" w:sz="4" w:space="0"/>
              <w:right w:val="none" w:color="000000" w:sz="4" w:space="0"/>
            </w:tcBorders>
            <w:tcW w:w="851" w:type="dxa"/>
            <w:vAlign w:val="bottom"/>
            <w:textDirection w:val="lrTb"/>
            <w:noWrap w:val="false"/>
          </w:tcPr>
          <w:p>
            <w:pPr>
              <w:rPr>
                <w:rFonts w:ascii="Times New Roman" w:hAnsi="Times New Roman"/>
              </w:rPr>
            </w:pPr>
            <w:r>
              <w:rPr>
                <w:rFonts w:ascii="Times New Roman" w:hAnsi="Times New Roman"/>
              </w:rPr>
              <w:t xml:space="preserve">Принял</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425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3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3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right w:val="none" w:color="000000" w:sz="4" w:space="0"/>
            </w:tcBorders>
            <w:tcW w:w="532"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5194"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851" w:type="dxa"/>
            <w:textDirection w:val="lrTb"/>
            <w:noWrap w:val="false"/>
          </w:tcPr>
          <w:p>
            <w:pP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bottom w:val="none" w:color="000000" w:sz="4" w:space="0"/>
              <w:right w:val="none" w:color="000000" w:sz="4" w:space="0"/>
            </w:tcBorders>
            <w:tcW w:w="4252"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Должность</w:t>
            </w:r>
            <w:r>
              <w:rPr>
                <w:rFonts w:ascii="Times New Roman" w:hAnsi="Times New Roman"/>
                <w:sz w:val="14"/>
                <w:szCs w:val="14"/>
              </w:rPr>
            </w:r>
            <w:r>
              <w:rPr>
                <w:rFonts w:ascii="Times New Roman" w:hAnsi="Times New Roman"/>
                <w:sz w:val="14"/>
                <w:szCs w:val="14"/>
              </w:rPr>
            </w:r>
          </w:p>
        </w:tc>
        <w:tc>
          <w:tcPr>
            <w:tcBorders>
              <w:top w:val="none" w:color="000000" w:sz="4" w:space="0"/>
              <w:left w:val="none" w:color="000000" w:sz="4" w:space="0"/>
              <w:bottom w:val="none" w:color="000000" w:sz="4" w:space="0"/>
              <w:right w:val="none" w:color="000000" w:sz="4" w:space="0"/>
            </w:tcBorders>
            <w:tcW w:w="539" w:type="dxa"/>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bottom w:val="none" w:color="000000" w:sz="4" w:space="0"/>
              <w:right w:val="none" w:color="000000" w:sz="4" w:space="0"/>
            </w:tcBorders>
            <w:tcW w:w="3233"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подпись</w:t>
            </w:r>
            <w:r>
              <w:rPr>
                <w:rFonts w:ascii="Times New Roman" w:hAnsi="Times New Roman"/>
                <w:sz w:val="14"/>
                <w:szCs w:val="14"/>
              </w:rPr>
            </w:r>
            <w:r>
              <w:rPr>
                <w:rFonts w:ascii="Times New Roman" w:hAnsi="Times New Roman"/>
                <w:sz w:val="14"/>
                <w:szCs w:val="14"/>
              </w:rPr>
            </w:r>
          </w:p>
        </w:tc>
        <w:tc>
          <w:tcPr>
            <w:tcBorders>
              <w:left w:val="none" w:color="000000" w:sz="4" w:space="0"/>
              <w:bottom w:val="none" w:color="000000" w:sz="4" w:space="0"/>
              <w:right w:val="none" w:color="000000" w:sz="4" w:space="0"/>
            </w:tcBorders>
            <w:tcW w:w="532" w:type="dxa"/>
            <w:textDirection w:val="lrTb"/>
            <w:noWrap w:val="false"/>
          </w:tcPr>
          <w:p>
            <w:pPr>
              <w:jc w:val="center"/>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tc>
        <w:tc>
          <w:tcPr>
            <w:tcBorders>
              <w:top w:val="single" w:color="auto" w:sz="4" w:space="0"/>
              <w:left w:val="none" w:color="000000" w:sz="4" w:space="0"/>
              <w:bottom w:val="none" w:color="000000" w:sz="4" w:space="0"/>
              <w:right w:val="none" w:color="000000" w:sz="4" w:space="0"/>
            </w:tcBorders>
            <w:tcW w:w="5194" w:type="dxa"/>
            <w:textDirection w:val="lrTb"/>
            <w:noWrap w:val="false"/>
          </w:tcPr>
          <w:p>
            <w:pPr>
              <w:jc w:val="center"/>
              <w:rPr>
                <w:rFonts w:ascii="Times New Roman" w:hAnsi="Times New Roman"/>
                <w:sz w:val="14"/>
                <w:szCs w:val="14"/>
              </w:rPr>
            </w:pPr>
            <w:r>
              <w:rPr>
                <w:rFonts w:ascii="Times New Roman" w:hAnsi="Times New Roman"/>
                <w:sz w:val="14"/>
                <w:szCs w:val="14"/>
              </w:rPr>
              <w:t xml:space="preserve">расшифровка подписи</w:t>
            </w:r>
            <w:r>
              <w:rPr>
                <w:rFonts w:ascii="Times New Roman" w:hAnsi="Times New Roman"/>
                <w:sz w:val="14"/>
                <w:szCs w:val="14"/>
              </w:rPr>
            </w:r>
            <w:r>
              <w:rPr>
                <w:rFonts w:ascii="Times New Roman" w:hAnsi="Times New Roman"/>
                <w:sz w:val="14"/>
                <w:szCs w:val="14"/>
              </w:rPr>
            </w:r>
          </w:p>
        </w:tc>
      </w:tr>
    </w:tbl>
    <w:p>
      <w:pPr>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p>
      <w:pPr>
        <w:tabs>
          <w:tab w:val="left" w:pos="1843" w:leader="none"/>
        </w:tabs>
        <w:rPr>
          <w:rFonts w:ascii="Times New Roman" w:hAnsi="Times New Roman"/>
        </w:rPr>
      </w:pPr>
      <w:r>
        <w:rPr>
          <w:rFonts w:ascii="Times New Roman" w:hAnsi="Times New Roman"/>
        </w:rPr>
        <w:tab/>
        <w:t xml:space="preserve">М. П.</w:t>
      </w:r>
      <w:r>
        <w:rPr>
          <w:rFonts w:ascii="Times New Roman" w:hAnsi="Times New Roman"/>
        </w:rPr>
      </w:r>
      <w:r>
        <w:rPr>
          <w:rFonts w:ascii="Times New Roman" w:hAnsi="Times New Roman"/>
        </w:rPr>
      </w:r>
    </w:p>
    <w:p>
      <w:pPr>
        <w:rPr>
          <w:rFonts w:ascii="Times New Roman" w:hAnsi="Times New Roman"/>
          <w:b/>
          <w:sz w:val="24"/>
          <w:szCs w:val="24"/>
        </w:rPr>
      </w:pPr>
      <w:r>
        <w:rPr>
          <w:rFonts w:ascii="Times New Roman" w:hAnsi="Times New Roman"/>
        </w:rPr>
        <w:t xml:space="preserve">* данные по ранее принятым работам с учетом всех уточнений (изменений).</w:t>
      </w:r>
      <w:r>
        <w:rPr>
          <w:rFonts w:ascii="Times New Roman" w:hAnsi="Times New Roman"/>
          <w:b/>
          <w:sz w:val="24"/>
          <w:szCs w:val="24"/>
        </w:rPr>
      </w:r>
      <w:r>
        <w:rPr>
          <w:rFonts w:ascii="Times New Roman" w:hAnsi="Times New Roman"/>
          <w:b/>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10773" w:right="-171"/>
        <w:rPr>
          <w:rFonts w:ascii="Times New Roman" w:hAnsi="Times New Roman" w:cs="Times New Roman"/>
          <w:sz w:val="24"/>
          <w:szCs w:val="24"/>
        </w:rPr>
      </w:pPr>
      <w:r>
        <w:rPr>
          <w:rFonts w:ascii="Times New Roman" w:hAnsi="Times New Roman" w:cs="Times New Roman"/>
          <w:sz w:val="24"/>
          <w:szCs w:val="24"/>
        </w:rPr>
        <w:t xml:space="preserve">Приложение № 40.2 к Договору №_____ </w:t>
      </w:r>
      <w:r>
        <w:rPr>
          <w:rFonts w:ascii="Times New Roman" w:hAnsi="Times New Roman" w:cs="Times New Roman"/>
          <w:sz w:val="24"/>
          <w:szCs w:val="24"/>
        </w:rPr>
      </w:r>
      <w:r>
        <w:rPr>
          <w:rFonts w:ascii="Times New Roman" w:hAnsi="Times New Roman" w:cs="Times New Roman"/>
          <w:sz w:val="24"/>
          <w:szCs w:val="24"/>
        </w:rPr>
      </w:r>
    </w:p>
    <w:p>
      <w:pPr>
        <w:ind w:left="10773"/>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mc:AlternateContent>
          <mc:Choice Requires="wpg">
            <w:drawing>
              <wp:inline xmlns:wp="http://schemas.openxmlformats.org/drawingml/2006/wordprocessingDrawing" distT="0" distB="0" distL="0" distR="0">
                <wp:extent cx="5076825" cy="5562600"/>
                <wp:effectExtent l="0" t="0" r="9525" b="0"/>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pic:cNvPicPr>
                        <pic:nvPr/>
                      </pic:nvPicPr>
                      <pic:blipFill>
                        <a:blip r:embed="rId46">
                          <a:extLst>
                            <a:ext uri="{96DAC541-7B7A-43D3-8B79-37D633B846F1}">
                              <asvg:svgBlip xmlns:asvg="http://schemas.microsoft.com/office/drawing/2016/SVG/main" r:embed="rId47"/>
                            </a:ext>
                          </a:extLst>
                        </a:blip>
                        <a:stretch/>
                      </pic:blipFill>
                      <pic:spPr bwMode="auto">
                        <a:xfrm>
                          <a:off x="0" y="0"/>
                          <a:ext cx="5076825" cy="55626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width:399.75pt;height:438.00pt;mso-wrap-distance-left:0.00pt;mso-wrap-distance-top:0.00pt;mso-wrap-distance-right:0.00pt;mso-wrap-distance-bottom:0.00pt;" stroked="f">
                <v:path textboxrect="0,0,0,0"/>
                <v:imagedata r:id="rId46" o:title=""/>
              </v:shape>
            </w:pict>
          </mc:Fallback>
        </mc:AlternateConten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5812"/>
        <w:jc w:val="righ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10632" w:right="-142"/>
        <w:rPr>
          <w:rFonts w:ascii="Times New Roman" w:hAnsi="Times New Roman" w:cs="Times New Roman"/>
          <w:sz w:val="24"/>
          <w:szCs w:val="24"/>
        </w:rPr>
      </w:pPr>
      <w:r>
        <w:rPr>
          <w:rFonts w:ascii="Times New Roman" w:hAnsi="Times New Roman" w:cs="Times New Roman"/>
          <w:sz w:val="24"/>
          <w:szCs w:val="24"/>
        </w:rPr>
        <w:t xml:space="preserve">Приложение № 40.3 к Договору №_____ </w:t>
      </w:r>
      <w:r>
        <w:rPr>
          <w:rFonts w:ascii="Times New Roman" w:hAnsi="Times New Roman" w:cs="Times New Roman"/>
          <w:sz w:val="24"/>
          <w:szCs w:val="24"/>
        </w:rPr>
      </w:r>
      <w:r>
        <w:rPr>
          <w:rFonts w:ascii="Times New Roman" w:hAnsi="Times New Roman" w:cs="Times New Roman"/>
          <w:sz w:val="24"/>
          <w:szCs w:val="24"/>
        </w:rPr>
      </w:r>
    </w:p>
    <w:p>
      <w:pPr>
        <w:ind w:left="10632"/>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6880" w:type="dxa"/>
        <w:tblInd w:w="93" w:type="dxa"/>
        <w:tblLayout w:type="fixed"/>
        <w:tblLook w:val="04A0" w:firstRow="1" w:lastRow="0" w:firstColumn="1" w:lastColumn="0" w:noHBand="0" w:noVBand="1"/>
      </w:tblPr>
      <w:tblGrid>
        <w:gridCol w:w="5"/>
        <w:gridCol w:w="476"/>
        <w:gridCol w:w="4"/>
        <w:gridCol w:w="1"/>
        <w:gridCol w:w="20"/>
        <w:gridCol w:w="776"/>
        <w:gridCol w:w="8"/>
        <w:gridCol w:w="39"/>
        <w:gridCol w:w="880"/>
        <w:gridCol w:w="10"/>
        <w:gridCol w:w="3"/>
        <w:gridCol w:w="53"/>
        <w:gridCol w:w="493"/>
        <w:gridCol w:w="12"/>
        <w:gridCol w:w="3"/>
        <w:gridCol w:w="69"/>
        <w:gridCol w:w="305"/>
        <w:gridCol w:w="13"/>
        <w:gridCol w:w="3"/>
        <w:gridCol w:w="85"/>
        <w:gridCol w:w="346"/>
        <w:gridCol w:w="13"/>
        <w:gridCol w:w="3"/>
        <w:gridCol w:w="85"/>
        <w:gridCol w:w="135"/>
        <w:gridCol w:w="14"/>
        <w:gridCol w:w="2"/>
        <w:gridCol w:w="85"/>
        <w:gridCol w:w="135"/>
        <w:gridCol w:w="14"/>
        <w:gridCol w:w="2"/>
        <w:gridCol w:w="85"/>
        <w:gridCol w:w="135"/>
        <w:gridCol w:w="14"/>
        <w:gridCol w:w="2"/>
        <w:gridCol w:w="39"/>
        <w:gridCol w:w="46"/>
        <w:gridCol w:w="41"/>
        <w:gridCol w:w="134"/>
        <w:gridCol w:w="14"/>
        <w:gridCol w:w="2"/>
        <w:gridCol w:w="86"/>
        <w:gridCol w:w="2"/>
        <w:gridCol w:w="102"/>
        <w:gridCol w:w="133"/>
        <w:gridCol w:w="13"/>
        <w:gridCol w:w="3"/>
        <w:gridCol w:w="86"/>
        <w:gridCol w:w="104"/>
        <w:gridCol w:w="131"/>
        <w:gridCol w:w="2"/>
        <w:gridCol w:w="12"/>
        <w:gridCol w:w="4"/>
        <w:gridCol w:w="87"/>
        <w:gridCol w:w="14"/>
        <w:gridCol w:w="119"/>
        <w:gridCol w:w="12"/>
        <w:gridCol w:w="4"/>
        <w:gridCol w:w="101"/>
        <w:gridCol w:w="127"/>
        <w:gridCol w:w="119"/>
        <w:gridCol w:w="12"/>
        <w:gridCol w:w="4"/>
        <w:gridCol w:w="28"/>
        <w:gridCol w:w="73"/>
        <w:gridCol w:w="44"/>
        <w:gridCol w:w="118"/>
        <w:gridCol w:w="12"/>
        <w:gridCol w:w="4"/>
        <w:gridCol w:w="101"/>
        <w:gridCol w:w="62"/>
        <w:gridCol w:w="101"/>
        <w:gridCol w:w="118"/>
        <w:gridCol w:w="11"/>
        <w:gridCol w:w="5"/>
        <w:gridCol w:w="100"/>
        <w:gridCol w:w="216"/>
        <w:gridCol w:w="9"/>
        <w:gridCol w:w="8"/>
        <w:gridCol w:w="9"/>
        <w:gridCol w:w="99"/>
        <w:gridCol w:w="118"/>
        <w:gridCol w:w="10"/>
        <w:gridCol w:w="7"/>
        <w:gridCol w:w="101"/>
        <w:gridCol w:w="128"/>
        <w:gridCol w:w="7"/>
        <w:gridCol w:w="20"/>
        <w:gridCol w:w="81"/>
        <w:gridCol w:w="163"/>
        <w:gridCol w:w="126"/>
        <w:gridCol w:w="8"/>
        <w:gridCol w:w="101"/>
        <w:gridCol w:w="125"/>
        <w:gridCol w:w="110"/>
        <w:gridCol w:w="113"/>
        <w:gridCol w:w="1"/>
        <w:gridCol w:w="111"/>
        <w:gridCol w:w="122"/>
        <w:gridCol w:w="11"/>
        <w:gridCol w:w="103"/>
        <w:gridCol w:w="122"/>
        <w:gridCol w:w="11"/>
        <w:gridCol w:w="50"/>
        <w:gridCol w:w="53"/>
        <w:gridCol w:w="183"/>
        <w:gridCol w:w="14"/>
        <w:gridCol w:w="121"/>
        <w:gridCol w:w="109"/>
        <w:gridCol w:w="19"/>
        <w:gridCol w:w="52"/>
        <w:gridCol w:w="11"/>
        <w:gridCol w:w="62"/>
        <w:gridCol w:w="40"/>
        <w:gridCol w:w="57"/>
        <w:gridCol w:w="14"/>
        <w:gridCol w:w="63"/>
        <w:gridCol w:w="14"/>
        <w:gridCol w:w="62"/>
        <w:gridCol w:w="26"/>
        <w:gridCol w:w="71"/>
        <w:gridCol w:w="63"/>
        <w:gridCol w:w="14"/>
        <w:gridCol w:w="40"/>
        <w:gridCol w:w="22"/>
        <w:gridCol w:w="26"/>
        <w:gridCol w:w="134"/>
        <w:gridCol w:w="14"/>
        <w:gridCol w:w="39"/>
        <w:gridCol w:w="49"/>
        <w:gridCol w:w="68"/>
        <w:gridCol w:w="31"/>
        <w:gridCol w:w="152"/>
        <w:gridCol w:w="13"/>
        <w:gridCol w:w="29"/>
        <w:gridCol w:w="10"/>
        <w:gridCol w:w="49"/>
        <w:gridCol w:w="99"/>
        <w:gridCol w:w="153"/>
        <w:gridCol w:w="12"/>
        <w:gridCol w:w="30"/>
        <w:gridCol w:w="9"/>
        <w:gridCol w:w="49"/>
        <w:gridCol w:w="42"/>
        <w:gridCol w:w="211"/>
        <w:gridCol w:w="11"/>
        <w:gridCol w:w="39"/>
        <w:gridCol w:w="49"/>
        <w:gridCol w:w="58"/>
        <w:gridCol w:w="92"/>
        <w:gridCol w:w="103"/>
        <w:gridCol w:w="11"/>
        <w:gridCol w:w="88"/>
        <w:gridCol w:w="66"/>
        <w:gridCol w:w="88"/>
        <w:gridCol w:w="214"/>
        <w:gridCol w:w="10"/>
        <w:gridCol w:w="88"/>
        <w:gridCol w:w="48"/>
        <w:gridCol w:w="77"/>
        <w:gridCol w:w="12"/>
        <w:gridCol w:w="9"/>
        <w:gridCol w:w="88"/>
        <w:gridCol w:w="116"/>
        <w:gridCol w:w="9"/>
        <w:gridCol w:w="88"/>
        <w:gridCol w:w="50"/>
        <w:gridCol w:w="196"/>
        <w:gridCol w:w="105"/>
        <w:gridCol w:w="8"/>
        <w:gridCol w:w="25"/>
        <w:gridCol w:w="63"/>
        <w:gridCol w:w="53"/>
        <w:gridCol w:w="47"/>
        <w:gridCol w:w="40"/>
        <w:gridCol w:w="8"/>
        <w:gridCol w:w="25"/>
        <w:gridCol w:w="16"/>
        <w:gridCol w:w="47"/>
        <w:gridCol w:w="42"/>
        <w:gridCol w:w="98"/>
        <w:gridCol w:w="8"/>
        <w:gridCol w:w="25"/>
        <w:gridCol w:w="63"/>
        <w:gridCol w:w="175"/>
        <w:gridCol w:w="61"/>
        <w:gridCol w:w="342"/>
        <w:gridCol w:w="142"/>
        <w:gridCol w:w="13"/>
        <w:gridCol w:w="14"/>
        <w:gridCol w:w="54"/>
        <w:gridCol w:w="9"/>
        <w:gridCol w:w="7"/>
        <w:gridCol w:w="88"/>
        <w:gridCol w:w="99"/>
        <w:gridCol w:w="2"/>
        <w:gridCol w:w="48"/>
        <w:gridCol w:w="3"/>
        <w:gridCol w:w="84"/>
        <w:gridCol w:w="102"/>
        <w:gridCol w:w="59"/>
        <w:gridCol w:w="202"/>
        <w:gridCol w:w="6"/>
        <w:gridCol w:w="89"/>
        <w:gridCol w:w="26"/>
        <w:gridCol w:w="63"/>
        <w:gridCol w:w="22"/>
        <w:gridCol w:w="90"/>
        <w:gridCol w:w="6"/>
        <w:gridCol w:w="81"/>
        <w:gridCol w:w="9"/>
        <w:gridCol w:w="7"/>
        <w:gridCol w:w="11"/>
        <w:gridCol w:w="7"/>
        <w:gridCol w:w="3"/>
        <w:gridCol w:w="26"/>
        <w:gridCol w:w="1"/>
        <w:gridCol w:w="23"/>
        <w:gridCol w:w="7"/>
        <w:gridCol w:w="163"/>
        <w:gridCol w:w="2"/>
        <w:gridCol w:w="76"/>
        <w:gridCol w:w="89"/>
        <w:gridCol w:w="126"/>
        <w:gridCol w:w="236"/>
        <w:gridCol w:w="73"/>
        <w:gridCol w:w="774"/>
        <w:gridCol w:w="5"/>
      </w:tblGrid>
      <w:tr>
        <w:tblPrEx/>
        <w:trPr>
          <w:gridAfter w:val="11"/>
          <w:trHeight w:val="210"/>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51"/>
            <w:shd w:val="clear" w:color="auto" w:fill="auto"/>
            <w:tcBorders>
              <w:top w:val="none" w:color="000000" w:sz="4" w:space="0"/>
              <w:left w:val="none" w:color="000000" w:sz="4" w:space="0"/>
              <w:bottom w:val="none" w:color="000000" w:sz="4" w:space="0"/>
              <w:right w:val="none" w:color="000000" w:sz="4" w:space="0"/>
            </w:tcBorders>
            <w:tcW w:w="349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3"/>
            <w:shd w:val="clear" w:color="auto" w:fill="auto"/>
            <w:tcBorders>
              <w:top w:val="none" w:color="000000" w:sz="4" w:space="0"/>
              <w:left w:val="none" w:color="000000" w:sz="4" w:space="0"/>
              <w:bottom w:val="none" w:color="000000" w:sz="4" w:space="0"/>
              <w:right w:val="none" w:color="000000" w:sz="4" w:space="0"/>
            </w:tcBorders>
            <w:tcW w:w="24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8"/>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7"/>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8"/>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334"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40"/>
            <w:shd w:val="clear" w:color="auto" w:fill="auto"/>
            <w:tcBorders>
              <w:top w:val="none" w:color="000000" w:sz="4" w:space="0"/>
              <w:left w:val="none" w:color="000000" w:sz="4" w:space="0"/>
              <w:bottom w:val="none" w:color="000000" w:sz="4" w:space="0"/>
              <w:right w:val="none" w:color="000000" w:sz="4" w:space="0"/>
            </w:tcBorders>
            <w:tcW w:w="2250"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t xml:space="preserve">Унифицированная Форма № КС-3</w:t>
            </w:r>
            <w:r>
              <w:rPr>
                <w:rFonts w:ascii="Times New Roman" w:hAnsi="Times New Roman"/>
                <w:color w:val="000000"/>
                <w:sz w:val="16"/>
                <w:szCs w:val="16"/>
              </w:rPr>
            </w:r>
            <w:r>
              <w:rPr>
                <w:rFonts w:ascii="Times New Roman" w:hAnsi="Times New Roman"/>
                <w:color w:val="000000"/>
                <w:sz w:val="16"/>
                <w:szCs w:val="16"/>
              </w:rPr>
            </w:r>
          </w:p>
        </w:tc>
      </w:tr>
      <w:tr>
        <w:tblPrEx/>
        <w:trPr>
          <w:gridAfter w:val="1"/>
          <w:trHeight w:val="210"/>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51"/>
            <w:shd w:val="clear" w:color="auto" w:fill="auto"/>
            <w:tcBorders>
              <w:top w:val="none" w:color="000000" w:sz="4" w:space="0"/>
              <w:left w:val="none" w:color="000000" w:sz="4" w:space="0"/>
              <w:bottom w:val="none" w:color="000000" w:sz="4" w:space="0"/>
              <w:right w:val="none" w:color="000000" w:sz="4" w:space="0"/>
            </w:tcBorders>
            <w:tcW w:w="349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3"/>
            <w:shd w:val="clear" w:color="auto" w:fill="auto"/>
            <w:tcBorders>
              <w:top w:val="none" w:color="000000" w:sz="4" w:space="0"/>
              <w:left w:val="none" w:color="000000" w:sz="4" w:space="0"/>
              <w:bottom w:val="none" w:color="000000" w:sz="4" w:space="0"/>
              <w:right w:val="none" w:color="000000" w:sz="4" w:space="0"/>
            </w:tcBorders>
            <w:tcW w:w="24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8"/>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7"/>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8"/>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334"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2"/>
            <w:shd w:val="clear" w:color="auto" w:fill="auto"/>
            <w:tcBorders>
              <w:top w:val="none" w:color="000000" w:sz="4" w:space="0"/>
              <w:left w:val="none" w:color="000000" w:sz="4" w:space="0"/>
              <w:bottom w:val="none" w:color="000000" w:sz="4" w:space="0"/>
              <w:right w:val="none" w:color="000000" w:sz="4" w:space="0"/>
            </w:tcBorders>
            <w:tcW w:w="238"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10"/>
            <w:shd w:val="clear" w:color="auto" w:fill="auto"/>
            <w:tcBorders>
              <w:top w:val="none" w:color="000000" w:sz="4" w:space="0"/>
              <w:left w:val="none" w:color="000000" w:sz="4" w:space="0"/>
              <w:bottom w:val="none" w:color="000000" w:sz="4" w:space="0"/>
              <w:right w:val="none" w:color="000000" w:sz="4" w:space="0"/>
            </w:tcBorders>
            <w:tcW w:w="82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gridSpan w:val="5"/>
            <w:shd w:val="clear" w:color="auto" w:fill="auto"/>
            <w:tcBorders>
              <w:top w:val="none" w:color="000000" w:sz="4" w:space="0"/>
              <w:left w:val="none" w:color="000000" w:sz="4" w:space="0"/>
              <w:bottom w:val="none" w:color="000000" w:sz="4" w:space="0"/>
              <w:right w:val="none" w:color="000000" w:sz="4" w:space="0"/>
            </w:tcBorders>
            <w:tcW w:w="239" w:type="dxa"/>
            <w:textDirection w:val="lrTb"/>
            <w:noWrap w:val="false"/>
          </w:tcPr>
          <w:p>
            <w:pPr>
              <w:jc w:val="right"/>
              <w:rPr>
                <w:color w:val="000000"/>
                <w:sz w:val="16"/>
                <w:szCs w:val="16"/>
              </w:rPr>
            </w:pPr>
            <w:r>
              <w:rPr>
                <w:color w:val="000000"/>
                <w:sz w:val="16"/>
                <w:szCs w:val="16"/>
              </w:rPr>
            </w:r>
            <w:r>
              <w:rPr>
                <w:color w:val="000000"/>
                <w:sz w:val="16"/>
                <w:szCs w:val="16"/>
              </w:rPr>
            </w:r>
            <w:r>
              <w:rPr>
                <w:color w:val="000000"/>
                <w:sz w:val="16"/>
                <w:szCs w:val="16"/>
              </w:rPr>
            </w:r>
          </w:p>
        </w:tc>
        <w:tc>
          <w:tcPr>
            <w:gridSpan w:val="4"/>
            <w:shd w:val="clear" w:color="auto" w:fill="auto"/>
            <w:tcBorders>
              <w:top w:val="none" w:color="000000" w:sz="4" w:space="0"/>
              <w:left w:val="none" w:color="000000" w:sz="4" w:space="0"/>
              <w:bottom w:val="none" w:color="000000" w:sz="4" w:space="0"/>
              <w:right w:val="none" w:color="000000" w:sz="4" w:space="0"/>
            </w:tcBorders>
            <w:tcW w:w="356" w:type="dxa"/>
            <w:textDirection w:val="lrTb"/>
            <w:noWrap w:val="false"/>
          </w:tcPr>
          <w:p>
            <w:pPr>
              <w:jc w:val="right"/>
              <w:rPr>
                <w:color w:val="000000"/>
                <w:sz w:val="16"/>
                <w:szCs w:val="16"/>
              </w:rPr>
            </w:pPr>
            <w:r>
              <w:rPr>
                <w:color w:val="000000"/>
                <w:sz w:val="16"/>
                <w:szCs w:val="16"/>
              </w:rPr>
            </w:r>
            <w:r>
              <w:rPr>
                <w:color w:val="000000"/>
                <w:sz w:val="16"/>
                <w:szCs w:val="16"/>
              </w:rPr>
            </w:r>
            <w:r>
              <w:rPr>
                <w:color w:val="000000"/>
                <w:sz w:val="16"/>
                <w:szCs w:val="16"/>
              </w:rPr>
            </w:r>
          </w:p>
        </w:tc>
        <w:tc>
          <w:tcPr>
            <w:gridSpan w:val="7"/>
            <w:shd w:val="clear" w:color="auto" w:fill="auto"/>
            <w:tcBorders>
              <w:top w:val="none" w:color="000000" w:sz="4" w:space="0"/>
              <w:left w:val="none" w:color="000000" w:sz="4" w:space="0"/>
              <w:bottom w:val="none" w:color="000000" w:sz="4" w:space="0"/>
              <w:right w:val="none" w:color="000000" w:sz="4" w:space="0"/>
            </w:tcBorders>
            <w:tcW w:w="297" w:type="dxa"/>
            <w:textDirection w:val="lrTb"/>
            <w:noWrap w:val="false"/>
          </w:tcPr>
          <w:p>
            <w:pPr>
              <w:jc w:val="right"/>
              <w:rPr>
                <w:color w:val="000000"/>
                <w:sz w:val="16"/>
                <w:szCs w:val="16"/>
              </w:rPr>
            </w:pPr>
            <w:r>
              <w:rPr>
                <w:color w:val="000000"/>
                <w:sz w:val="16"/>
                <w:szCs w:val="16"/>
              </w:rPr>
            </w:r>
            <w:r>
              <w:rPr>
                <w:color w:val="000000"/>
                <w:sz w:val="16"/>
                <w:szCs w:val="16"/>
              </w:rPr>
            </w:r>
            <w:r>
              <w:rPr>
                <w:color w:val="000000"/>
                <w:sz w:val="16"/>
                <w:szCs w:val="16"/>
              </w:rPr>
            </w:r>
          </w:p>
        </w:tc>
        <w:tc>
          <w:tcPr>
            <w:gridSpan w:val="13"/>
            <w:shd w:val="clear" w:color="auto" w:fill="auto"/>
            <w:tcBorders>
              <w:top w:val="none" w:color="000000" w:sz="4" w:space="0"/>
              <w:left w:val="none" w:color="000000" w:sz="4" w:space="0"/>
              <w:bottom w:val="none" w:color="000000" w:sz="4" w:space="0"/>
              <w:right w:val="none" w:color="000000" w:sz="4" w:space="0"/>
            </w:tcBorders>
            <w:tcW w:w="541" w:type="dxa"/>
            <w:textDirection w:val="lrTb"/>
            <w:noWrap w:val="false"/>
          </w:tcPr>
          <w:p>
            <w:pPr>
              <w:jc w:val="right"/>
              <w:rPr>
                <w:color w:val="000000"/>
                <w:sz w:val="16"/>
                <w:szCs w:val="16"/>
              </w:rPr>
            </w:pPr>
            <w:r>
              <w:rPr>
                <w:color w:val="000000"/>
                <w:sz w:val="16"/>
                <w:szCs w:val="16"/>
              </w:rPr>
            </w:r>
            <w:r>
              <w:rPr>
                <w:color w:val="000000"/>
                <w:sz w:val="16"/>
                <w:szCs w:val="16"/>
              </w:rPr>
            </w:r>
            <w:r>
              <w:rPr>
                <w:color w:val="000000"/>
                <w:sz w:val="16"/>
                <w:szCs w:val="16"/>
              </w:rPr>
            </w:r>
          </w:p>
        </w:tc>
        <w:tc>
          <w:tcPr>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c>
          <w:tcPr>
            <w:gridSpan w:val="2"/>
            <w:shd w:val="clear" w:color="auto" w:fill="auto"/>
            <w:tcBorders>
              <w:top w:val="none" w:color="000000" w:sz="4" w:space="0"/>
              <w:left w:val="none" w:color="000000" w:sz="4" w:space="0"/>
              <w:bottom w:val="none" w:color="000000" w:sz="4" w:space="0"/>
              <w:right w:val="none" w:color="000000" w:sz="4" w:space="0"/>
            </w:tcBorders>
            <w:tcW w:w="842" w:type="dxa"/>
            <w:textDirection w:val="lrTb"/>
            <w:noWrap w:val="false"/>
          </w:tcPr>
          <w:p>
            <w:pPr>
              <w:rPr>
                <w:color w:val="000000"/>
                <w:sz w:val="16"/>
                <w:szCs w:val="16"/>
              </w:rPr>
            </w:pPr>
            <w:r>
              <w:rPr>
                <w:color w:val="000000"/>
                <w:sz w:val="16"/>
                <w:szCs w:val="16"/>
              </w:rPr>
            </w:r>
            <w:r>
              <w:rPr>
                <w:color w:val="000000"/>
                <w:sz w:val="16"/>
                <w:szCs w:val="16"/>
              </w:rPr>
            </w:r>
            <w:r>
              <w:rPr>
                <w:color w:val="000000"/>
                <w:sz w:val="16"/>
                <w:szCs w:val="16"/>
              </w:rPr>
            </w:r>
          </w:p>
        </w:tc>
      </w:tr>
      <w:tr>
        <w:tblPrEx/>
        <w:trPr>
          <w:gridAfter w:val="5"/>
          <w:trHeight w:val="270"/>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9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57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5"/>
            <w:shd w:val="clear" w:color="auto" w:fill="auto"/>
            <w:tcBorders>
              <w:top w:val="none" w:color="000000" w:sz="4" w:space="0"/>
              <w:left w:val="none" w:color="000000" w:sz="4" w:space="0"/>
              <w:bottom w:val="none" w:color="000000" w:sz="4" w:space="0"/>
              <w:right w:val="none" w:color="000000" w:sz="4" w:space="0"/>
            </w:tcBorders>
            <w:tcW w:w="1881"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3"/>
            <w:shd w:val="clear" w:color="auto" w:fill="auto"/>
            <w:tcBorders>
              <w:top w:val="none" w:color="000000" w:sz="4" w:space="0"/>
              <w:left w:val="none" w:color="000000" w:sz="4" w:space="0"/>
              <w:bottom w:val="none" w:color="000000" w:sz="4" w:space="0"/>
              <w:right w:val="none" w:color="000000" w:sz="4" w:space="0"/>
            </w:tcBorders>
            <w:tcW w:w="249"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8"/>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7"/>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8"/>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334"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
            <w:shd w:val="clear" w:color="auto" w:fill="auto"/>
            <w:tcBorders>
              <w:top w:val="none" w:color="000000" w:sz="4" w:space="0"/>
              <w:left w:val="none" w:color="000000" w:sz="4" w:space="0"/>
              <w:bottom w:val="none" w:color="000000" w:sz="4" w:space="0"/>
              <w:right w:val="none" w:color="000000" w:sz="4" w:space="0"/>
            </w:tcBorders>
            <w:tcW w:w="238"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0"/>
            <w:shd w:val="clear" w:color="auto" w:fill="auto"/>
            <w:tcBorders>
              <w:top w:val="none" w:color="000000" w:sz="4" w:space="0"/>
              <w:left w:val="none" w:color="000000" w:sz="4" w:space="0"/>
              <w:bottom w:val="none" w:color="000000" w:sz="4" w:space="0"/>
              <w:right w:val="none" w:color="000000" w:sz="4" w:space="0"/>
            </w:tcBorders>
            <w:tcW w:w="829"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39"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23"/>
            <w:shd w:val="clear" w:color="auto" w:fill="auto"/>
            <w:tcBorders>
              <w:top w:val="single" w:color="000000" w:sz="4" w:space="0"/>
              <w:left w:val="single" w:color="000000" w:sz="4" w:space="0"/>
              <w:bottom w:val="single" w:color="000000" w:sz="4" w:space="0"/>
              <w:right w:val="single" w:color="000000" w:sz="4" w:space="0"/>
            </w:tcBorders>
            <w:tcW w:w="1068" w:type="dxa"/>
            <w:textDirection w:val="lrTb"/>
            <w:noWrap w:val="false"/>
          </w:tcPr>
          <w:p>
            <w:pPr>
              <w:ind w:left="-207" w:firstLine="207"/>
              <w:jc w:val="center"/>
              <w:rPr>
                <w:rFonts w:ascii="Times New Roman" w:hAnsi="Times New Roman"/>
                <w:color w:val="000000"/>
                <w:sz w:val="18"/>
                <w:szCs w:val="18"/>
              </w:rPr>
            </w:pPr>
            <w:r>
              <w:rPr>
                <w:rFonts w:ascii="Times New Roman" w:hAnsi="Times New Roman"/>
                <w:color w:val="000000"/>
                <w:sz w:val="18"/>
                <w:szCs w:val="18"/>
              </w:rPr>
              <w:t xml:space="preserve">Код</w:t>
            </w:r>
            <w:r>
              <w:rPr>
                <w:rFonts w:ascii="Times New Roman" w:hAnsi="Times New Roman"/>
                <w:color w:val="000000"/>
                <w:sz w:val="18"/>
                <w:szCs w:val="18"/>
              </w:rPr>
            </w:r>
            <w:r>
              <w:rPr>
                <w:rFonts w:ascii="Times New Roman" w:hAnsi="Times New Roman"/>
                <w:color w:val="000000"/>
                <w:sz w:val="18"/>
                <w:szCs w:val="18"/>
              </w:rPr>
            </w:r>
          </w:p>
        </w:tc>
      </w:tr>
      <w:tr>
        <w:tblPrEx/>
        <w:trPr>
          <w:gridAfter w:val="15"/>
          <w:trHeight w:val="240"/>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6"/>
            <w:shd w:val="clear" w:color="auto" w:fill="auto"/>
            <w:tcBorders>
              <w:top w:val="none" w:color="000000" w:sz="4" w:space="0"/>
              <w:left w:val="none" w:color="000000" w:sz="4" w:space="0"/>
              <w:bottom w:val="none" w:color="000000" w:sz="4" w:space="0"/>
              <w:right w:val="none" w:color="000000" w:sz="4" w:space="0"/>
            </w:tcBorders>
            <w:tcW w:w="1615" w:type="dxa"/>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5"/>
            <w:shd w:val="clear" w:color="auto" w:fill="auto"/>
            <w:tcBorders>
              <w:top w:val="none" w:color="000000" w:sz="4" w:space="0"/>
              <w:left w:val="none" w:color="000000" w:sz="4" w:space="0"/>
              <w:bottom w:val="none" w:color="000000" w:sz="4" w:space="0"/>
              <w:right w:val="none" w:color="000000" w:sz="4" w:space="0"/>
            </w:tcBorders>
            <w:tcW w:w="1881"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3"/>
            <w:shd w:val="clear" w:color="auto" w:fill="auto"/>
            <w:tcBorders>
              <w:top w:val="none" w:color="000000" w:sz="4" w:space="0"/>
              <w:left w:val="none" w:color="000000" w:sz="4" w:space="0"/>
              <w:bottom w:val="none" w:color="000000" w:sz="4" w:space="0"/>
              <w:right w:val="none" w:color="000000" w:sz="4" w:space="0"/>
            </w:tcBorders>
            <w:tcW w:w="249"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8"/>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7"/>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32"/>
            <w:shd w:val="clear" w:color="auto" w:fill="auto"/>
            <w:tcBorders>
              <w:top w:val="none" w:color="000000" w:sz="4" w:space="0"/>
              <w:left w:val="none" w:color="000000" w:sz="4" w:space="0"/>
              <w:bottom w:val="none" w:color="000000" w:sz="4" w:space="0"/>
              <w:right w:val="single" w:color="000000" w:sz="4" w:space="0"/>
            </w:tcBorders>
            <w:tcW w:w="2119"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Форма по ОКУД </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000000" w:sz="4" w:space="0"/>
              <w:left w:val="none" w:color="000000" w:sz="4" w:space="0"/>
              <w:bottom w:val="single" w:color="000000" w:sz="4" w:space="0"/>
              <w:right w:val="single" w:color="000000" w:sz="4" w:space="0"/>
            </w:tcBorders>
            <w:tcW w:w="1113"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0322001</w:t>
            </w:r>
            <w:r>
              <w:rPr>
                <w:rFonts w:ascii="Times New Roman" w:hAnsi="Times New Roman"/>
                <w:color w:val="000000"/>
                <w:sz w:val="18"/>
                <w:szCs w:val="18"/>
              </w:rPr>
            </w:r>
            <w:r>
              <w:rPr>
                <w:rFonts w:ascii="Times New Roman" w:hAnsi="Times New Roman"/>
                <w:color w:val="000000"/>
                <w:sz w:val="18"/>
                <w:szCs w:val="18"/>
              </w:rPr>
            </w:r>
          </w:p>
        </w:tc>
      </w:tr>
      <w:tr>
        <w:tblPrEx/>
        <w:trPr>
          <w:gridAfter w:val="17"/>
          <w:trHeight w:val="270"/>
        </w:trPr>
        <w:tc>
          <w:tcPr>
            <w:gridSpan w:val="6"/>
            <w:shd w:val="clear" w:color="auto" w:fill="auto"/>
            <w:tcBorders>
              <w:top w:val="none" w:color="000000" w:sz="4" w:space="0"/>
              <w:left w:val="none" w:color="000000" w:sz="4" w:space="0"/>
              <w:bottom w:val="none" w:color="000000" w:sz="4" w:space="0"/>
              <w:right w:val="none" w:color="000000" w:sz="4" w:space="0"/>
            </w:tcBorders>
            <w:tcW w:w="1282"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Инвестор</w:t>
            </w:r>
            <w:r>
              <w:rPr>
                <w:rFonts w:ascii="Times New Roman" w:hAnsi="Times New Roman"/>
                <w:color w:val="000000"/>
                <w:sz w:val="18"/>
                <w:szCs w:val="18"/>
              </w:rPr>
            </w:r>
            <w:r>
              <w:rPr>
                <w:rFonts w:ascii="Times New Roman" w:hAnsi="Times New Roman"/>
                <w:color w:val="000000"/>
                <w:sz w:val="18"/>
                <w:szCs w:val="18"/>
              </w:rPr>
            </w:r>
          </w:p>
        </w:tc>
        <w:tc>
          <w:tcPr>
            <w:gridSpan w:val="167"/>
            <w:shd w:val="clear" w:color="auto" w:fill="auto"/>
            <w:tcBorders>
              <w:top w:val="none" w:color="000000" w:sz="4" w:space="0"/>
              <w:left w:val="none" w:color="000000" w:sz="4" w:space="0"/>
              <w:bottom w:val="single" w:color="auto" w:sz="4" w:space="0"/>
              <w:right w:val="none" w:color="000000" w:sz="4" w:space="0"/>
            </w:tcBorders>
            <w:tcW w:w="11659" w:type="dxa"/>
            <w:textDirection w:val="lrTb"/>
            <w:noWrap w:val="false"/>
          </w:tcPr>
          <w:p>
            <w:pP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4"/>
            <w:shd w:val="clear" w:color="auto" w:fill="auto"/>
            <w:tcBorders>
              <w:top w:val="none" w:color="000000" w:sz="4" w:space="0"/>
              <w:left w:val="none" w:color="000000" w:sz="4" w:space="0"/>
              <w:bottom w:val="none" w:color="000000" w:sz="4" w:space="0"/>
              <w:right w:val="none" w:color="000000" w:sz="4" w:space="0"/>
            </w:tcBorders>
            <w:tcW w:w="997" w:type="dxa"/>
            <w:vAlign w:val="bottom"/>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t xml:space="preserve">по ОКПО </w:t>
            </w:r>
            <w:r>
              <w:rPr>
                <w:rFonts w:ascii="Times New Roman" w:hAnsi="Times New Roman"/>
                <w:color w:val="000000"/>
                <w:sz w:val="18"/>
                <w:szCs w:val="18"/>
              </w:rPr>
            </w:r>
            <w:r>
              <w:rPr>
                <w:rFonts w:ascii="Times New Roman" w:hAnsi="Times New Roman"/>
                <w:color w:val="000000"/>
                <w:sz w:val="18"/>
                <w:szCs w:val="18"/>
              </w:rPr>
            </w:r>
          </w:p>
        </w:tc>
        <w:tc>
          <w:tcPr>
            <w:gridSpan w:val="24"/>
            <w:shd w:val="clear" w:color="auto" w:fill="auto"/>
            <w:tcBorders>
              <w:top w:val="single" w:color="000000" w:sz="4" w:space="0"/>
              <w:left w:val="single" w:color="000000" w:sz="4" w:space="0"/>
              <w:bottom w:val="single" w:color="000000" w:sz="4" w:space="0"/>
              <w:right w:val="single" w:color="000000" w:sz="4" w:space="0"/>
            </w:tcBorders>
            <w:tcW w:w="1318"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56947007</w:t>
            </w:r>
            <w:r>
              <w:rPr>
                <w:rFonts w:ascii="Times New Roman" w:hAnsi="Times New Roman"/>
                <w:color w:val="000000"/>
                <w:sz w:val="18"/>
                <w:szCs w:val="18"/>
              </w:rPr>
            </w:r>
            <w:r>
              <w:rPr>
                <w:rFonts w:ascii="Times New Roman" w:hAnsi="Times New Roman"/>
                <w:color w:val="000000"/>
                <w:sz w:val="18"/>
                <w:szCs w:val="18"/>
              </w:rPr>
            </w:r>
          </w:p>
        </w:tc>
      </w:tr>
      <w:tr>
        <w:tblPrEx/>
        <w:trPr>
          <w:gridAfter w:val="17"/>
          <w:trHeight w:val="300"/>
        </w:trPr>
        <w:tc>
          <w:tcPr>
            <w:gridSpan w:val="6"/>
            <w:shd w:val="clear" w:color="auto" w:fill="auto"/>
            <w:tcBorders>
              <w:top w:val="none" w:color="000000" w:sz="4" w:space="0"/>
              <w:left w:val="none" w:color="000000" w:sz="4" w:space="0"/>
              <w:bottom w:val="none" w:color="000000" w:sz="4" w:space="0"/>
              <w:right w:val="none" w:color="000000" w:sz="4" w:space="0"/>
            </w:tcBorders>
            <w:tcW w:w="1282"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Заказчик </w:t>
            </w:r>
            <w:r>
              <w:rPr>
                <w:rFonts w:ascii="Times New Roman" w:hAnsi="Times New Roman"/>
                <w:color w:val="000000"/>
                <w:sz w:val="18"/>
                <w:szCs w:val="18"/>
              </w:rPr>
            </w:r>
            <w:r>
              <w:rPr>
                <w:rFonts w:ascii="Times New Roman" w:hAnsi="Times New Roman"/>
                <w:color w:val="000000"/>
                <w:sz w:val="18"/>
                <w:szCs w:val="18"/>
              </w:rPr>
            </w:r>
          </w:p>
        </w:tc>
        <w:tc>
          <w:tcPr>
            <w:gridSpan w:val="167"/>
            <w:shd w:val="clear" w:color="auto" w:fill="auto"/>
            <w:tcBorders>
              <w:top w:val="none" w:color="000000" w:sz="4" w:space="0"/>
              <w:left w:val="none" w:color="000000" w:sz="4" w:space="0"/>
              <w:bottom w:val="single" w:color="auto" w:sz="4" w:space="0"/>
              <w:right w:val="none" w:color="000000" w:sz="4" w:space="0"/>
            </w:tcBorders>
            <w:tcW w:w="11659" w:type="dxa"/>
            <w:textDirection w:val="lrTb"/>
            <w:noWrap w:val="false"/>
          </w:tcPr>
          <w:p>
            <w:pP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4"/>
            <w:shd w:val="clear" w:color="auto" w:fill="auto"/>
            <w:tcBorders>
              <w:top w:val="none" w:color="000000" w:sz="4" w:space="0"/>
              <w:left w:val="none" w:color="000000" w:sz="4" w:space="0"/>
              <w:bottom w:val="none" w:color="000000" w:sz="4" w:space="0"/>
              <w:right w:val="none" w:color="000000" w:sz="4" w:space="0"/>
            </w:tcBorders>
            <w:tcW w:w="997" w:type="dxa"/>
            <w:vAlign w:val="bottom"/>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t xml:space="preserve">по ОКПО </w:t>
            </w:r>
            <w:r>
              <w:rPr>
                <w:rFonts w:ascii="Times New Roman" w:hAnsi="Times New Roman"/>
                <w:color w:val="000000"/>
                <w:sz w:val="18"/>
                <w:szCs w:val="18"/>
              </w:rPr>
            </w:r>
            <w:r>
              <w:rPr>
                <w:rFonts w:ascii="Times New Roman" w:hAnsi="Times New Roman"/>
                <w:color w:val="000000"/>
                <w:sz w:val="18"/>
                <w:szCs w:val="18"/>
              </w:rPr>
            </w:r>
          </w:p>
        </w:tc>
        <w:tc>
          <w:tcPr>
            <w:gridSpan w:val="24"/>
            <w:shd w:val="clear" w:color="auto" w:fill="auto"/>
            <w:tcBorders>
              <w:top w:val="single" w:color="000000" w:sz="4" w:space="0"/>
              <w:left w:val="single" w:color="000000" w:sz="4" w:space="0"/>
              <w:bottom w:val="none" w:color="000000" w:sz="4" w:space="0"/>
              <w:right w:val="single" w:color="000000" w:sz="4" w:space="0"/>
            </w:tcBorders>
            <w:tcW w:w="1318"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56947007</w:t>
            </w:r>
            <w:r>
              <w:rPr>
                <w:rFonts w:ascii="Times New Roman" w:hAnsi="Times New Roman"/>
                <w:color w:val="000000"/>
                <w:sz w:val="18"/>
                <w:szCs w:val="18"/>
              </w:rPr>
            </w:r>
            <w:r>
              <w:rPr>
                <w:rFonts w:ascii="Times New Roman" w:hAnsi="Times New Roman"/>
                <w:color w:val="000000"/>
                <w:sz w:val="18"/>
                <w:szCs w:val="18"/>
              </w:rPr>
            </w:r>
          </w:p>
        </w:tc>
      </w:tr>
      <w:tr>
        <w:tblPrEx/>
        <w:trPr>
          <w:gridAfter w:val="17"/>
          <w:trHeight w:val="465"/>
        </w:trPr>
        <w:tc>
          <w:tcPr>
            <w:gridSpan w:val="6"/>
            <w:shd w:val="clear" w:color="auto" w:fill="auto"/>
            <w:tcBorders>
              <w:top w:val="none" w:color="000000" w:sz="4" w:space="0"/>
              <w:left w:val="none" w:color="000000" w:sz="4" w:space="0"/>
              <w:bottom w:val="none" w:color="000000" w:sz="4" w:space="0"/>
              <w:right w:val="none" w:color="000000" w:sz="4" w:space="0"/>
            </w:tcBorders>
            <w:tcW w:w="1282"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Подрядчик</w:t>
            </w:r>
            <w:r>
              <w:rPr>
                <w:rFonts w:ascii="Times New Roman" w:hAnsi="Times New Roman"/>
                <w:color w:val="000000"/>
                <w:sz w:val="18"/>
                <w:szCs w:val="18"/>
              </w:rPr>
            </w:r>
            <w:r>
              <w:rPr>
                <w:rFonts w:ascii="Times New Roman" w:hAnsi="Times New Roman"/>
                <w:color w:val="000000"/>
                <w:sz w:val="18"/>
                <w:szCs w:val="18"/>
              </w:rPr>
            </w:r>
          </w:p>
        </w:tc>
        <w:tc>
          <w:tcPr>
            <w:gridSpan w:val="167"/>
            <w:shd w:val="clear" w:color="auto" w:fill="auto"/>
            <w:tcBorders>
              <w:top w:val="single" w:color="auto" w:sz="4" w:space="0"/>
              <w:left w:val="none" w:color="000000" w:sz="4" w:space="0"/>
              <w:bottom w:val="single" w:color="auto" w:sz="4" w:space="0"/>
              <w:right w:val="none" w:color="000000" w:sz="4" w:space="0"/>
            </w:tcBorders>
            <w:tcW w:w="11659"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none" w:color="000000" w:sz="4" w:space="0"/>
              <w:left w:val="none" w:color="000000" w:sz="4" w:space="0"/>
              <w:bottom w:val="none" w:color="000000" w:sz="4" w:space="0"/>
              <w:right w:val="none" w:color="000000" w:sz="4" w:space="0"/>
            </w:tcBorders>
            <w:tcW w:w="997" w:type="dxa"/>
            <w:vAlign w:val="bottom"/>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t xml:space="preserve">по ОКПО </w:t>
            </w:r>
            <w:r>
              <w:rPr>
                <w:rFonts w:ascii="Times New Roman" w:hAnsi="Times New Roman"/>
                <w:color w:val="000000"/>
                <w:sz w:val="18"/>
                <w:szCs w:val="18"/>
              </w:rPr>
            </w:r>
            <w:r>
              <w:rPr>
                <w:rFonts w:ascii="Times New Roman" w:hAnsi="Times New Roman"/>
                <w:color w:val="000000"/>
                <w:sz w:val="18"/>
                <w:szCs w:val="18"/>
              </w:rPr>
            </w:r>
          </w:p>
        </w:tc>
        <w:tc>
          <w:tcPr>
            <w:gridSpan w:val="24"/>
            <w:shd w:val="clear" w:color="auto" w:fill="auto"/>
            <w:tcBorders>
              <w:top w:val="single" w:color="auto" w:sz="4" w:space="0"/>
              <w:left w:val="single" w:color="auto" w:sz="4" w:space="0"/>
              <w:bottom w:val="single" w:color="auto" w:sz="4" w:space="0"/>
              <w:right w:val="single" w:color="auto" w:sz="4" w:space="0"/>
            </w:tcBorders>
            <w:tcW w:w="1318"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85762734</w:t>
            </w:r>
            <w:r>
              <w:rPr>
                <w:rFonts w:ascii="Times New Roman" w:hAnsi="Times New Roman"/>
                <w:color w:val="000000"/>
                <w:sz w:val="18"/>
                <w:szCs w:val="18"/>
              </w:rPr>
            </w:r>
            <w:r>
              <w:rPr>
                <w:rFonts w:ascii="Times New Roman" w:hAnsi="Times New Roman"/>
                <w:color w:val="000000"/>
                <w:sz w:val="18"/>
                <w:szCs w:val="18"/>
              </w:rPr>
            </w:r>
          </w:p>
        </w:tc>
      </w:tr>
      <w:tr>
        <w:tblPrEx/>
        <w:trPr>
          <w:gridAfter w:val="17"/>
          <w:trHeight w:val="300"/>
        </w:trPr>
        <w:tc>
          <w:tcPr>
            <w:gridSpan w:val="6"/>
            <w:shd w:val="clear" w:color="auto" w:fill="auto"/>
            <w:tcBorders>
              <w:top w:val="none" w:color="000000" w:sz="4" w:space="0"/>
              <w:left w:val="none" w:color="000000" w:sz="4" w:space="0"/>
              <w:bottom w:val="none" w:color="000000" w:sz="4" w:space="0"/>
              <w:right w:val="none" w:color="000000" w:sz="4" w:space="0"/>
            </w:tcBorders>
            <w:tcW w:w="1282"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Стройка:</w:t>
            </w:r>
            <w:r>
              <w:rPr>
                <w:rFonts w:ascii="Times New Roman" w:hAnsi="Times New Roman"/>
                <w:color w:val="000000"/>
                <w:sz w:val="18"/>
                <w:szCs w:val="18"/>
              </w:rPr>
            </w:r>
            <w:r>
              <w:rPr>
                <w:rFonts w:ascii="Times New Roman" w:hAnsi="Times New Roman"/>
                <w:color w:val="000000"/>
                <w:sz w:val="18"/>
                <w:szCs w:val="18"/>
              </w:rPr>
            </w:r>
          </w:p>
        </w:tc>
        <w:tc>
          <w:tcPr>
            <w:gridSpan w:val="167"/>
            <w:shd w:val="clear" w:color="auto" w:fill="auto"/>
            <w:tcBorders>
              <w:top w:val="single" w:color="auto" w:sz="4" w:space="0"/>
              <w:left w:val="none" w:color="000000" w:sz="4" w:space="0"/>
              <w:bottom w:val="single" w:color="auto" w:sz="4" w:space="0"/>
              <w:right w:val="none" w:color="000000" w:sz="4" w:space="0"/>
            </w:tcBorders>
            <w:tcW w:w="11659"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none" w:color="000000" w:sz="4" w:space="0"/>
              <w:left w:val="none" w:color="000000" w:sz="4" w:space="0"/>
              <w:bottom w:val="none" w:color="000000" w:sz="4" w:space="0"/>
              <w:right w:val="single" w:color="000000" w:sz="4" w:space="0"/>
            </w:tcBorders>
            <w:tcW w:w="997" w:type="dxa"/>
            <w:vAlign w:val="bottom"/>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t xml:space="preserve">по ОКПО</w:t>
            </w:r>
            <w:r>
              <w:rPr>
                <w:rFonts w:ascii="Times New Roman" w:hAnsi="Times New Roman"/>
                <w:color w:val="000000"/>
                <w:sz w:val="18"/>
                <w:szCs w:val="18"/>
              </w:rPr>
            </w:r>
            <w:r>
              <w:rPr>
                <w:rFonts w:ascii="Times New Roman" w:hAnsi="Times New Roman"/>
                <w:color w:val="000000"/>
                <w:sz w:val="18"/>
                <w:szCs w:val="18"/>
              </w:rPr>
            </w:r>
          </w:p>
        </w:tc>
        <w:tc>
          <w:tcPr>
            <w:gridSpan w:val="24"/>
            <w:shd w:val="clear" w:color="auto" w:fill="auto"/>
            <w:tcBorders>
              <w:top w:val="single" w:color="000000" w:sz="4" w:space="0"/>
              <w:left w:val="none" w:color="000000" w:sz="4" w:space="0"/>
              <w:bottom w:val="single" w:color="000000" w:sz="4" w:space="0"/>
              <w:right w:val="single" w:color="000000" w:sz="4" w:space="0"/>
            </w:tcBorders>
            <w:tcW w:w="1318"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6"/>
          <w:trHeight w:val="285"/>
        </w:trPr>
        <w:tc>
          <w:tcPr>
            <w:gridSpan w:val="6"/>
            <w:shd w:val="clear" w:color="auto" w:fill="auto"/>
            <w:tcBorders>
              <w:top w:val="none" w:color="000000" w:sz="4" w:space="0"/>
              <w:left w:val="none" w:color="000000" w:sz="4" w:space="0"/>
              <w:bottom w:val="none" w:color="000000" w:sz="4" w:space="0"/>
              <w:right w:val="none" w:color="000000" w:sz="4" w:space="0"/>
            </w:tcBorders>
            <w:tcW w:w="1282"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37"/>
            <w:shd w:val="clear" w:color="auto" w:fill="auto"/>
            <w:tcBorders>
              <w:top w:val="none" w:color="000000" w:sz="4" w:space="0"/>
              <w:left w:val="none" w:color="000000" w:sz="4" w:space="0"/>
              <w:bottom w:val="none" w:color="000000" w:sz="4" w:space="0"/>
              <w:right w:val="none" w:color="000000" w:sz="4" w:space="0"/>
            </w:tcBorders>
            <w:tcW w:w="3410"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35"/>
            <w:shd w:val="clear" w:color="auto" w:fill="auto"/>
            <w:tcBorders>
              <w:top w:val="none" w:color="000000" w:sz="4" w:space="0"/>
              <w:left w:val="none" w:color="000000" w:sz="4" w:space="0"/>
              <w:bottom w:val="none" w:color="000000" w:sz="4" w:space="0"/>
              <w:right w:val="none" w:color="000000" w:sz="4" w:space="0"/>
            </w:tcBorders>
            <w:tcW w:w="2191" w:type="dxa"/>
            <w:vAlign w:val="bottom"/>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none" w:color="000000" w:sz="4" w:space="0"/>
              <w:left w:val="none" w:color="000000" w:sz="4" w:space="0"/>
              <w:bottom w:val="none" w:color="000000" w:sz="4" w:space="0"/>
              <w:right w:val="none" w:color="000000" w:sz="4" w:space="0"/>
            </w:tcBorders>
            <w:tcW w:w="1865"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
            <w:shd w:val="clear" w:color="auto" w:fill="auto"/>
            <w:tcBorders>
              <w:top w:val="none" w:color="000000" w:sz="4" w:space="0"/>
              <w:left w:val="none" w:color="000000" w:sz="4" w:space="0"/>
              <w:bottom w:val="none" w:color="000000" w:sz="4" w:space="0"/>
              <w:right w:val="none" w:color="000000" w:sz="4" w:space="0"/>
            </w:tcBorders>
            <w:tcW w:w="236"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4"/>
            <w:shd w:val="clear" w:color="auto" w:fill="auto"/>
            <w:tcBorders>
              <w:top w:val="none" w:color="000000" w:sz="4" w:space="0"/>
              <w:left w:val="none" w:color="000000" w:sz="4" w:space="0"/>
              <w:bottom w:val="none" w:color="000000" w:sz="4" w:space="0"/>
              <w:right w:val="none" w:color="000000" w:sz="4" w:space="0"/>
            </w:tcBorders>
            <w:tcW w:w="3135"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7"/>
            <w:shd w:val="clear" w:color="auto" w:fill="auto"/>
            <w:tcBorders>
              <w:top w:val="none" w:color="000000" w:sz="4" w:space="0"/>
              <w:left w:val="none" w:color="000000" w:sz="4" w:space="0"/>
              <w:bottom w:val="none" w:color="000000" w:sz="4" w:space="0"/>
              <w:right w:val="none" w:color="000000" w:sz="4" w:space="0"/>
            </w:tcBorders>
            <w:tcW w:w="1819" w:type="dxa"/>
            <w:vAlign w:val="bottom"/>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t xml:space="preserve">Вид деятельности по ОКВЭД </w:t>
            </w:r>
            <w:r>
              <w:rPr>
                <w:rFonts w:ascii="Times New Roman" w:hAnsi="Times New Roman"/>
                <w:color w:val="000000"/>
                <w:sz w:val="18"/>
                <w:szCs w:val="18"/>
              </w:rPr>
            </w:r>
            <w:r>
              <w:rPr>
                <w:rFonts w:ascii="Times New Roman" w:hAnsi="Times New Roman"/>
                <w:color w:val="000000"/>
                <w:sz w:val="18"/>
                <w:szCs w:val="18"/>
              </w:rPr>
            </w:r>
          </w:p>
        </w:tc>
        <w:tc>
          <w:tcPr>
            <w:gridSpan w:val="25"/>
            <w:shd w:val="clear" w:color="auto" w:fill="auto"/>
            <w:tcBorders>
              <w:top w:val="single" w:color="000000" w:sz="4" w:space="0"/>
              <w:left w:val="single" w:color="000000" w:sz="4" w:space="0"/>
              <w:bottom w:val="single" w:color="000000" w:sz="4" w:space="0"/>
              <w:right w:val="single" w:color="000000" w:sz="4" w:space="0"/>
            </w:tcBorders>
            <w:tcW w:w="1325"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5"/>
          <w:trHeight w:val="480"/>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3"/>
            <w:shd w:val="clear" w:color="auto" w:fill="auto"/>
            <w:tcBorders>
              <w:top w:val="none" w:color="000000" w:sz="4" w:space="0"/>
              <w:left w:val="none" w:color="000000" w:sz="4" w:space="0"/>
              <w:bottom w:val="none" w:color="000000" w:sz="4" w:space="0"/>
              <w:right w:val="none" w:color="000000" w:sz="4" w:space="0"/>
            </w:tcBorders>
            <w:tcW w:w="2305" w:type="dxa"/>
            <w:vAlign w:val="center"/>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none" w:color="000000" w:sz="4" w:space="0"/>
              <w:left w:val="none" w:color="000000" w:sz="4" w:space="0"/>
              <w:bottom w:val="none" w:color="000000" w:sz="4" w:space="0"/>
              <w:right w:val="none" w:color="000000" w:sz="4" w:space="0"/>
            </w:tcBorders>
            <w:tcW w:w="97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none" w:color="000000" w:sz="4" w:space="0"/>
              <w:left w:val="none" w:color="000000" w:sz="4" w:space="0"/>
              <w:bottom w:val="none" w:color="000000" w:sz="4" w:space="0"/>
              <w:right w:val="none" w:color="000000" w:sz="4" w:space="0"/>
            </w:tcBorders>
            <w:tcW w:w="1865"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
            <w:shd w:val="clear" w:color="auto" w:fill="auto"/>
            <w:tcBorders>
              <w:top w:val="none" w:color="000000" w:sz="4" w:space="0"/>
              <w:left w:val="none" w:color="000000" w:sz="4" w:space="0"/>
              <w:bottom w:val="none" w:color="000000" w:sz="4" w:space="0"/>
              <w:right w:val="none" w:color="000000" w:sz="4" w:space="0"/>
            </w:tcBorders>
            <w:tcW w:w="236"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3"/>
            <w:shd w:val="clear" w:color="auto" w:fill="auto"/>
            <w:tcBorders>
              <w:top w:val="none" w:color="000000" w:sz="4" w:space="0"/>
              <w:left w:val="none" w:color="000000" w:sz="4" w:space="0"/>
              <w:bottom w:val="none" w:color="000000" w:sz="4" w:space="0"/>
              <w:right w:val="none" w:color="000000" w:sz="4" w:space="0"/>
            </w:tcBorders>
            <w:tcW w:w="24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4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36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7"/>
            <w:shd w:val="clear" w:color="auto" w:fill="auto"/>
            <w:tcBorders>
              <w:top w:val="none" w:color="000000" w:sz="4" w:space="0"/>
              <w:left w:val="none" w:color="000000" w:sz="4" w:space="0"/>
              <w:bottom w:val="none" w:color="000000" w:sz="4" w:space="0"/>
              <w:right w:val="single" w:color="000000" w:sz="4" w:space="0"/>
            </w:tcBorders>
            <w:tcW w:w="2889" w:type="dxa"/>
            <w:vAlign w:val="center"/>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t xml:space="preserve">Договор подряда (контракт) с учетом заключенных </w:t>
            </w:r>
            <w:r>
              <w:rPr>
                <w:rFonts w:ascii="Times New Roman" w:hAnsi="Times New Roman"/>
                <w:color w:val="000000"/>
                <w:sz w:val="18"/>
                <w:szCs w:val="18"/>
              </w:rPr>
              <w:t xml:space="preserve">доп.соглашений</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1016"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номер</w:t>
            </w:r>
            <w:r>
              <w:rPr>
                <w:rFonts w:ascii="Times New Roman" w:hAnsi="Times New Roman"/>
                <w:color w:val="000000"/>
                <w:sz w:val="18"/>
                <w:szCs w:val="18"/>
              </w:rPr>
            </w:r>
            <w:r>
              <w:rPr>
                <w:rFonts w:ascii="Times New Roman" w:hAnsi="Times New Roman"/>
                <w:color w:val="000000"/>
                <w:sz w:val="18"/>
                <w:szCs w:val="18"/>
              </w:rPr>
            </w:r>
          </w:p>
        </w:tc>
        <w:tc>
          <w:tcPr>
            <w:gridSpan w:val="24"/>
            <w:shd w:val="clear" w:color="auto" w:fill="auto"/>
            <w:tcBorders>
              <w:top w:val="single" w:color="000000" w:sz="4" w:space="0"/>
              <w:left w:val="none" w:color="000000" w:sz="4" w:space="0"/>
              <w:bottom w:val="single" w:color="000000" w:sz="4" w:space="0"/>
              <w:right w:val="single" w:color="000000" w:sz="4" w:space="0"/>
            </w:tcBorders>
            <w:tcW w:w="1181"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2"/>
          <w:trHeight w:val="289"/>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15"/>
            <w:shd w:val="clear" w:color="auto" w:fill="auto"/>
            <w:tcBorders>
              <w:top w:val="none" w:color="000000" w:sz="4" w:space="0"/>
              <w:left w:val="none" w:color="000000" w:sz="4" w:space="0"/>
              <w:bottom w:val="none" w:color="000000" w:sz="4" w:space="0"/>
              <w:right w:val="none" w:color="000000" w:sz="4" w:space="0"/>
            </w:tcBorders>
            <w:tcW w:w="973"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6"/>
            <w:shd w:val="clear" w:color="auto" w:fill="auto"/>
            <w:tcBorders>
              <w:top w:val="none" w:color="000000" w:sz="4" w:space="0"/>
              <w:left w:val="none" w:color="000000" w:sz="4" w:space="0"/>
              <w:bottom w:val="none" w:color="000000" w:sz="4" w:space="0"/>
              <w:right w:val="none" w:color="000000" w:sz="4" w:space="0"/>
            </w:tcBorders>
            <w:tcW w:w="273"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8"/>
            <w:shd w:val="clear" w:color="auto" w:fill="auto"/>
            <w:tcBorders>
              <w:top w:val="none" w:color="000000" w:sz="4" w:space="0"/>
              <w:left w:val="none" w:color="000000" w:sz="4" w:space="0"/>
              <w:bottom w:val="none" w:color="000000" w:sz="4" w:space="0"/>
              <w:right w:val="none" w:color="000000" w:sz="4" w:space="0"/>
            </w:tcBorders>
            <w:tcW w:w="827"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11"/>
            <w:shd w:val="clear" w:color="auto" w:fill="auto"/>
            <w:tcBorders>
              <w:top w:val="none" w:color="000000" w:sz="4" w:space="0"/>
              <w:left w:val="none" w:color="000000" w:sz="4" w:space="0"/>
              <w:bottom w:val="none" w:color="000000" w:sz="4" w:space="0"/>
              <w:right w:val="none" w:color="000000" w:sz="4" w:space="0"/>
            </w:tcBorders>
            <w:tcW w:w="781"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3"/>
            <w:shd w:val="clear" w:color="auto" w:fill="auto"/>
            <w:tcBorders>
              <w:top w:val="none" w:color="000000" w:sz="4" w:space="0"/>
              <w:left w:val="none" w:color="000000" w:sz="4" w:space="0"/>
              <w:bottom w:val="none" w:color="000000" w:sz="4" w:space="0"/>
              <w:right w:val="none" w:color="000000" w:sz="4" w:space="0"/>
            </w:tcBorders>
            <w:tcW w:w="249"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3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3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single" w:color="000000" w:sz="4" w:space="0"/>
              <w:left w:val="single" w:color="000000" w:sz="4" w:space="0"/>
              <w:bottom w:val="single" w:color="000000" w:sz="4" w:space="0"/>
              <w:right w:val="single" w:color="000000" w:sz="4" w:space="0"/>
            </w:tcBorders>
            <w:tcW w:w="545"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дата</w:t>
            </w:r>
            <w:r>
              <w:rPr>
                <w:rFonts w:ascii="Times New Roman" w:hAnsi="Times New Roman"/>
                <w:color w:val="000000"/>
                <w:sz w:val="17"/>
                <w:szCs w:val="17"/>
              </w:rPr>
            </w:r>
            <w:r>
              <w:rPr>
                <w:rFonts w:ascii="Times New Roman" w:hAnsi="Times New Roman"/>
                <w:color w:val="000000"/>
                <w:sz w:val="17"/>
                <w:szCs w:val="17"/>
              </w:rPr>
            </w:r>
          </w:p>
        </w:tc>
        <w:tc>
          <w:tcPr>
            <w:gridSpan w:val="23"/>
            <w:shd w:val="clear" w:color="auto" w:fill="auto"/>
            <w:tcBorders>
              <w:top w:val="single" w:color="000000" w:sz="4" w:space="0"/>
              <w:left w:val="none" w:color="000000" w:sz="4" w:space="0"/>
              <w:bottom w:val="single" w:color="000000" w:sz="4" w:space="0"/>
              <w:right w:val="single" w:color="000000" w:sz="4" w:space="0"/>
            </w:tcBorders>
            <w:tcW w:w="1176"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2"/>
            <w:shd w:val="clear" w:color="auto" w:fill="auto"/>
            <w:tcBorders>
              <w:top w:val="single" w:color="000000" w:sz="4" w:space="0"/>
              <w:left w:val="none" w:color="000000" w:sz="4" w:space="0"/>
              <w:bottom w:val="single" w:color="000000" w:sz="4" w:space="0"/>
              <w:right w:val="single" w:color="000000" w:sz="4" w:space="0"/>
            </w:tcBorders>
            <w:tcW w:w="415"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3"/>
            <w:shd w:val="clear" w:color="auto" w:fill="auto"/>
            <w:tcBorders>
              <w:top w:val="none" w:color="000000" w:sz="4" w:space="0"/>
              <w:left w:val="none" w:color="000000" w:sz="4" w:space="0"/>
              <w:bottom w:val="single" w:color="000000" w:sz="4" w:space="0"/>
              <w:right w:val="single" w:color="000000" w:sz="4" w:space="0"/>
            </w:tcBorders>
            <w:tcW w:w="435"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r>
      <w:tr>
        <w:tblPrEx/>
        <w:trPr>
          <w:gridAfter w:val="15"/>
          <w:trHeight w:val="289"/>
        </w:trPr>
        <w:tc>
          <w:tcPr>
            <w:gridSpan w:val="2"/>
            <w:shd w:val="clear" w:color="auto" w:fill="auto"/>
            <w:tcBorders>
              <w:top w:val="none" w:color="000000" w:sz="4" w:space="0"/>
              <w:left w:val="none" w:color="000000" w:sz="4" w:space="0"/>
              <w:bottom w:val="none" w:color="000000" w:sz="4" w:space="0"/>
              <w:right w:val="none" w:color="000000" w:sz="4" w:space="0"/>
            </w:tcBorders>
            <w:tcW w:w="48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5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8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3"/>
            <w:shd w:val="clear" w:color="auto" w:fill="auto"/>
            <w:tcBorders>
              <w:top w:val="none" w:color="000000" w:sz="4" w:space="0"/>
              <w:left w:val="none" w:color="000000" w:sz="4" w:space="0"/>
              <w:bottom w:val="none" w:color="000000" w:sz="4" w:space="0"/>
              <w:right w:val="none" w:color="000000" w:sz="4" w:space="0"/>
            </w:tcBorders>
            <w:tcW w:w="3041" w:type="dxa"/>
            <w:textDirection w:val="lrTb"/>
            <w:noWrap w:val="false"/>
          </w:tcPr>
          <w:p>
            <w:pPr>
              <w:jc w:val="right"/>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25"/>
            <w:shd w:val="clear" w:color="auto" w:fill="auto"/>
            <w:tcBorders>
              <w:top w:val="none" w:color="000000" w:sz="4" w:space="0"/>
              <w:left w:val="none" w:color="000000" w:sz="4" w:space="0"/>
              <w:bottom w:val="none" w:color="000000" w:sz="4" w:space="0"/>
              <w:right w:val="none" w:color="000000" w:sz="4" w:space="0"/>
            </w:tcBorders>
            <w:tcW w:w="1881"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3"/>
            <w:shd w:val="clear" w:color="auto" w:fill="auto"/>
            <w:tcBorders>
              <w:top w:val="none" w:color="000000" w:sz="4" w:space="0"/>
              <w:left w:val="none" w:color="000000" w:sz="4" w:space="0"/>
              <w:bottom w:val="none" w:color="000000" w:sz="4" w:space="0"/>
              <w:right w:val="none" w:color="000000" w:sz="4" w:space="0"/>
            </w:tcBorders>
            <w:tcW w:w="249"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r>
            <w:r>
              <w:rPr>
                <w:rFonts w:ascii="Times New Roman" w:hAnsi="Times New Roman"/>
                <w:color w:val="000000"/>
                <w:sz w:val="17"/>
                <w:szCs w:val="17"/>
              </w:rPr>
            </w:r>
            <w:r>
              <w:rPr>
                <w:rFonts w:ascii="Times New Roman" w:hAnsi="Times New Roman"/>
                <w:color w:val="000000"/>
                <w:sz w:val="17"/>
                <w:szCs w:val="17"/>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4"/>
            <w:shd w:val="clear" w:color="auto" w:fill="auto"/>
            <w:tcBorders>
              <w:top w:val="none" w:color="000000" w:sz="4" w:space="0"/>
              <w:left w:val="none" w:color="000000" w:sz="4" w:space="0"/>
              <w:bottom w:val="none" w:color="000000" w:sz="4" w:space="0"/>
              <w:right w:val="none" w:color="000000" w:sz="4" w:space="0"/>
            </w:tcBorders>
            <w:tcW w:w="3034" w:type="dxa"/>
            <w:textDirection w:val="lrTb"/>
            <w:noWrap w:val="false"/>
          </w:tcPr>
          <w:p>
            <w:pPr>
              <w:jc w:val="right"/>
              <w:rPr>
                <w:rFonts w:ascii="Times New Roman" w:hAnsi="Times New Roman"/>
                <w:color w:val="000000"/>
                <w:sz w:val="17"/>
                <w:szCs w:val="17"/>
              </w:rPr>
            </w:pPr>
            <w:r>
              <w:rPr>
                <w:rFonts w:ascii="Times New Roman" w:hAnsi="Times New Roman"/>
                <w:color w:val="000000"/>
                <w:sz w:val="17"/>
                <w:szCs w:val="17"/>
              </w:rPr>
              <w:t xml:space="preserve">Вид операции</w:t>
            </w:r>
            <w:r>
              <w:rPr>
                <w:rFonts w:ascii="Times New Roman" w:hAnsi="Times New Roman"/>
                <w:color w:val="000000"/>
                <w:sz w:val="17"/>
                <w:szCs w:val="17"/>
              </w:rPr>
            </w:r>
            <w:r>
              <w:rPr>
                <w:rFonts w:ascii="Times New Roman" w:hAnsi="Times New Roman"/>
                <w:color w:val="000000"/>
                <w:sz w:val="17"/>
                <w:szCs w:val="17"/>
              </w:rPr>
            </w:r>
          </w:p>
        </w:tc>
        <w:tc>
          <w:tcPr>
            <w:gridSpan w:val="22"/>
            <w:shd w:val="clear" w:color="auto" w:fill="auto"/>
            <w:tcBorders>
              <w:top w:val="single" w:color="000000" w:sz="4" w:space="0"/>
              <w:left w:val="single" w:color="000000" w:sz="4" w:space="0"/>
              <w:bottom w:val="single" w:color="000000" w:sz="4" w:space="0"/>
              <w:right w:val="single" w:color="000000" w:sz="4" w:space="0"/>
            </w:tcBorders>
            <w:tcW w:w="1113"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r>
      <w:tr>
        <w:tblPrEx/>
        <w:trPr>
          <w:gridAfter w:val="18"/>
          <w:trHeight w:val="548"/>
        </w:trPr>
        <w:tc>
          <w:tcPr>
            <w:gridSpan w:val="4"/>
            <w:shd w:val="clear" w:color="auto" w:fill="auto"/>
            <w:tcBorders>
              <w:top w:val="none" w:color="000000" w:sz="4" w:space="0"/>
              <w:left w:val="none" w:color="000000" w:sz="4" w:space="0"/>
              <w:bottom w:val="none" w:color="000000" w:sz="4" w:space="0"/>
              <w:right w:val="none" w:color="000000" w:sz="4" w:space="0"/>
            </w:tcBorders>
            <w:tcW w:w="48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80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8"/>
            <w:shd w:val="clear" w:color="auto" w:fill="auto"/>
            <w:tcBorders>
              <w:top w:val="none" w:color="000000" w:sz="4" w:space="0"/>
              <w:left w:val="none" w:color="000000" w:sz="4" w:space="0"/>
              <w:bottom w:val="none" w:color="000000" w:sz="4" w:space="0"/>
              <w:right w:val="none" w:color="000000" w:sz="4" w:space="0"/>
            </w:tcBorders>
            <w:tcW w:w="1647"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9"/>
            <w:shd w:val="clear" w:color="auto" w:fill="auto"/>
            <w:tcBorders>
              <w:top w:val="none" w:color="000000" w:sz="4" w:space="0"/>
              <w:left w:val="none" w:color="000000" w:sz="4" w:space="0"/>
              <w:bottom w:val="none" w:color="000000" w:sz="4" w:space="0"/>
              <w:right w:val="none" w:color="000000" w:sz="4" w:space="0"/>
            </w:tcBorders>
            <w:tcW w:w="1627"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5"/>
            <w:shd w:val="clear" w:color="auto" w:fill="auto"/>
            <w:tcBorders>
              <w:top w:val="none" w:color="000000" w:sz="4" w:space="0"/>
              <w:left w:val="none" w:color="000000" w:sz="4" w:space="0"/>
              <w:bottom w:val="none" w:color="000000" w:sz="4" w:space="0"/>
              <w:right w:val="none" w:color="000000" w:sz="4" w:space="0"/>
            </w:tcBorders>
            <w:tcW w:w="1992"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53"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5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2"/>
            <w:shd w:val="clear" w:color="auto" w:fill="auto"/>
            <w:tcBorders>
              <w:top w:val="single" w:color="000000" w:sz="4" w:space="0"/>
              <w:left w:val="single" w:color="000000" w:sz="4" w:space="0"/>
              <w:bottom w:val="single" w:color="000000" w:sz="4" w:space="0"/>
              <w:right w:val="single" w:color="000000" w:sz="4" w:space="0"/>
            </w:tcBorders>
            <w:tcW w:w="2595"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Номер документа</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single" w:color="000000" w:sz="4" w:space="0"/>
              <w:bottom w:val="single" w:color="000000" w:sz="4" w:space="0"/>
              <w:right w:val="single" w:color="000000" w:sz="4" w:space="0"/>
            </w:tcBorders>
            <w:tcW w:w="1200"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Дата составления</w:t>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single" w:color="000000" w:sz="4" w:space="0"/>
              <w:left w:val="single" w:color="000000" w:sz="4" w:space="0"/>
              <w:bottom w:val="single" w:color="000000" w:sz="4" w:space="0"/>
              <w:right w:val="single" w:color="000000" w:sz="4" w:space="0"/>
            </w:tcBorders>
            <w:tcW w:w="585" w:type="dxa"/>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Отчетный период</w:t>
            </w:r>
            <w:r>
              <w:rPr>
                <w:rFonts w:ascii="Times New Roman" w:hAnsi="Times New Roman"/>
                <w:color w:val="000000"/>
                <w:sz w:val="18"/>
                <w:szCs w:val="18"/>
              </w:rPr>
            </w:r>
            <w:r>
              <w:rPr>
                <w:rFonts w:ascii="Times New Roman" w:hAnsi="Times New Roman"/>
                <w:color w:val="000000"/>
                <w:sz w:val="18"/>
                <w:szCs w:val="18"/>
              </w:rPr>
            </w:r>
          </w:p>
        </w:tc>
      </w:tr>
      <w:tr>
        <w:tblPrEx/>
        <w:trPr>
          <w:gridAfter w:val="9"/>
          <w:trHeight w:val="289"/>
        </w:trPr>
        <w:tc>
          <w:tcPr>
            <w:gridSpan w:val="4"/>
            <w:shd w:val="clear" w:color="auto" w:fill="auto"/>
            <w:tcBorders>
              <w:top w:val="none" w:color="000000" w:sz="4" w:space="0"/>
              <w:left w:val="none" w:color="000000" w:sz="4" w:space="0"/>
              <w:bottom w:val="none" w:color="000000" w:sz="4" w:space="0"/>
              <w:right w:val="none" w:color="000000" w:sz="4" w:space="0"/>
            </w:tcBorders>
            <w:tcW w:w="48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80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8"/>
            <w:tcBorders>
              <w:top w:val="none" w:color="000000" w:sz="4" w:space="0"/>
              <w:left w:val="none" w:color="000000" w:sz="4" w:space="0"/>
              <w:bottom w:val="none" w:color="000000" w:sz="4" w:space="0"/>
              <w:right w:val="none" w:color="000000" w:sz="4" w:space="0"/>
            </w:tcBorders>
            <w:tcW w:w="1647"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9"/>
            <w:tcBorders>
              <w:top w:val="none" w:color="000000" w:sz="4" w:space="0"/>
              <w:left w:val="none" w:color="000000" w:sz="4" w:space="0"/>
              <w:bottom w:val="none" w:color="000000" w:sz="4" w:space="0"/>
              <w:right w:val="none" w:color="000000" w:sz="4" w:space="0"/>
            </w:tcBorders>
            <w:tcW w:w="1627"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none" w:color="000000" w:sz="4" w:space="0"/>
              <w:left w:val="none" w:color="000000" w:sz="4" w:space="0"/>
              <w:bottom w:val="none" w:color="000000" w:sz="4" w:space="0"/>
              <w:right w:val="none" w:color="000000" w:sz="4" w:space="0"/>
            </w:tcBorders>
            <w:tcW w:w="1091"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none" w:color="000000" w:sz="4" w:space="0"/>
              <w:left w:val="none" w:color="000000" w:sz="4" w:space="0"/>
              <w:bottom w:val="none" w:color="000000" w:sz="4" w:space="0"/>
              <w:right w:val="none" w:color="000000" w:sz="4" w:space="0"/>
            </w:tcBorders>
            <w:tcW w:w="901"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5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5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2"/>
            <w:tcBorders>
              <w:top w:val="none" w:color="000000" w:sz="4" w:space="0"/>
              <w:left w:val="none" w:color="000000" w:sz="4" w:space="0"/>
              <w:bottom w:val="none" w:color="000000" w:sz="4" w:space="0"/>
              <w:right w:val="none" w:color="000000" w:sz="4" w:space="0"/>
            </w:tcBorders>
            <w:tcW w:w="2595"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6"/>
            <w:tcBorders>
              <w:top w:val="none" w:color="000000" w:sz="4" w:space="0"/>
              <w:left w:val="none" w:color="000000" w:sz="4" w:space="0"/>
              <w:bottom w:val="none" w:color="000000" w:sz="4" w:space="0"/>
              <w:right w:val="none" w:color="000000" w:sz="4" w:space="0"/>
            </w:tcBorders>
            <w:tcW w:w="1200"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single" w:color="000000" w:sz="4" w:space="0"/>
              <w:left w:val="single" w:color="000000" w:sz="4" w:space="0"/>
              <w:bottom w:val="single" w:color="auto" w:sz="4" w:space="0"/>
              <w:right w:val="single" w:color="000000" w:sz="4" w:space="0"/>
            </w:tcBorders>
            <w:tcW w:w="4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w:t>
            </w:r>
            <w:r>
              <w:rPr>
                <w:rFonts w:ascii="Times New Roman" w:hAnsi="Times New Roman"/>
                <w:color w:val="000000"/>
                <w:sz w:val="18"/>
                <w:szCs w:val="18"/>
              </w:rPr>
            </w:r>
            <w:r>
              <w:rPr>
                <w:rFonts w:ascii="Times New Roman" w:hAnsi="Times New Roman"/>
                <w:color w:val="000000"/>
                <w:sz w:val="18"/>
                <w:szCs w:val="18"/>
              </w:rPr>
            </w:r>
          </w:p>
        </w:tc>
        <w:tc>
          <w:tcPr>
            <w:gridSpan w:val="12"/>
            <w:shd w:val="clear" w:color="auto" w:fill="auto"/>
            <w:tcBorders>
              <w:top w:val="single" w:color="000000" w:sz="4" w:space="0"/>
              <w:left w:val="none" w:color="000000" w:sz="4" w:space="0"/>
              <w:bottom w:val="single" w:color="000000" w:sz="4" w:space="0"/>
              <w:right w:val="single" w:color="000000" w:sz="4" w:space="0"/>
            </w:tcBorders>
            <w:tcW w:w="271"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по</w:t>
            </w:r>
            <w:r>
              <w:rPr>
                <w:rFonts w:ascii="Times New Roman" w:hAnsi="Times New Roman"/>
                <w:color w:val="000000"/>
                <w:sz w:val="18"/>
                <w:szCs w:val="18"/>
              </w:rPr>
            </w:r>
            <w:r>
              <w:rPr>
                <w:rFonts w:ascii="Times New Roman" w:hAnsi="Times New Roman"/>
                <w:color w:val="000000"/>
                <w:sz w:val="18"/>
                <w:szCs w:val="18"/>
              </w:rPr>
            </w:r>
          </w:p>
        </w:tc>
      </w:tr>
      <w:tr>
        <w:tblPrEx/>
        <w:trPr>
          <w:gridAfter w:val="9"/>
          <w:trHeight w:val="289"/>
        </w:trPr>
        <w:tc>
          <w:tcPr>
            <w:gridSpan w:val="4"/>
            <w:shd w:val="clear" w:color="auto" w:fill="auto"/>
            <w:tcBorders>
              <w:top w:val="none" w:color="000000" w:sz="4" w:space="0"/>
              <w:left w:val="none" w:color="000000" w:sz="4" w:space="0"/>
              <w:bottom w:val="none" w:color="000000" w:sz="4" w:space="0"/>
              <w:right w:val="none" w:color="000000" w:sz="4" w:space="0"/>
            </w:tcBorders>
            <w:tcW w:w="48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80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8"/>
            <w:shd w:val="clear" w:color="auto" w:fill="auto"/>
            <w:tcBorders>
              <w:top w:val="none" w:color="000000" w:sz="4" w:space="0"/>
              <w:left w:val="none" w:color="000000" w:sz="4" w:space="0"/>
              <w:bottom w:val="none" w:color="000000" w:sz="4" w:space="0"/>
              <w:right w:val="none" w:color="000000" w:sz="4" w:space="0"/>
            </w:tcBorders>
            <w:tcW w:w="1647"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9"/>
            <w:shd w:val="clear" w:color="auto" w:fill="auto"/>
            <w:tcBorders>
              <w:top w:val="none" w:color="000000" w:sz="4" w:space="0"/>
              <w:left w:val="none" w:color="000000" w:sz="4" w:space="0"/>
              <w:bottom w:val="none" w:color="000000" w:sz="4" w:space="0"/>
              <w:right w:val="none" w:color="000000" w:sz="4" w:space="0"/>
            </w:tcBorders>
            <w:tcW w:w="1627"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none" w:color="000000" w:sz="4" w:space="0"/>
              <w:left w:val="none" w:color="000000" w:sz="4" w:space="0"/>
              <w:bottom w:val="none" w:color="000000" w:sz="4" w:space="0"/>
              <w:right w:val="none" w:color="000000" w:sz="4" w:space="0"/>
            </w:tcBorders>
            <w:tcW w:w="1091"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none" w:color="000000" w:sz="4" w:space="0"/>
              <w:left w:val="none" w:color="000000" w:sz="4" w:space="0"/>
              <w:bottom w:val="none" w:color="000000" w:sz="4" w:space="0"/>
              <w:right w:val="none" w:color="000000" w:sz="4" w:space="0"/>
            </w:tcBorders>
            <w:tcW w:w="901"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5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5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2"/>
            <w:shd w:val="clear" w:color="auto" w:fill="auto"/>
            <w:tcBorders>
              <w:top w:val="single" w:color="000000" w:sz="8" w:space="0"/>
              <w:left w:val="single" w:color="000000" w:sz="8" w:space="0"/>
              <w:bottom w:val="single" w:color="000000" w:sz="8" w:space="0"/>
              <w:right w:val="none" w:color="000000" w:sz="4" w:space="0"/>
            </w:tcBorders>
            <w:tcW w:w="2595"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8" w:space="0"/>
              <w:left w:val="single" w:color="000000" w:sz="4" w:space="0"/>
              <w:bottom w:val="single" w:color="000000" w:sz="8" w:space="0"/>
              <w:right w:val="single" w:color="000000" w:sz="8" w:space="0"/>
            </w:tcBorders>
            <w:tcW w:w="120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single" w:color="auto" w:sz="4" w:space="0"/>
              <w:left w:val="single" w:color="auto" w:sz="4" w:space="0"/>
              <w:bottom w:val="single" w:color="auto" w:sz="4" w:space="0"/>
              <w:right w:val="single" w:color="000000" w:sz="4" w:space="0"/>
            </w:tcBorders>
            <w:tcW w:w="4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2"/>
            <w:shd w:val="clear" w:color="auto" w:fill="auto"/>
            <w:tcBorders>
              <w:top w:val="single" w:color="000000" w:sz="4" w:space="0"/>
              <w:left w:val="none" w:color="000000" w:sz="4" w:space="0"/>
              <w:bottom w:val="single" w:color="000000" w:sz="4" w:space="0"/>
              <w:right w:val="single" w:color="000000" w:sz="4" w:space="0"/>
            </w:tcBorders>
            <w:tcW w:w="271"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
          <w:trHeight w:val="180"/>
        </w:trPr>
        <w:tc>
          <w:tcPr>
            <w:gridSpan w:val="4"/>
            <w:shd w:val="clear" w:color="auto" w:fill="auto"/>
            <w:tcBorders>
              <w:top w:val="none" w:color="000000" w:sz="4" w:space="0"/>
              <w:left w:val="none" w:color="000000" w:sz="4" w:space="0"/>
              <w:bottom w:val="none" w:color="000000" w:sz="4" w:space="0"/>
              <w:right w:val="none" w:color="000000" w:sz="4" w:space="0"/>
            </w:tcBorders>
            <w:tcW w:w="48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80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92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9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57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9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61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2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6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4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4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12"/>
            <w:shd w:val="clear" w:color="auto" w:fill="auto"/>
            <w:tcBorders>
              <w:top w:val="none" w:color="000000" w:sz="4" w:space="0"/>
              <w:left w:val="none" w:color="000000" w:sz="4" w:space="0"/>
              <w:bottom w:val="none" w:color="000000" w:sz="4" w:space="0"/>
              <w:right w:val="none" w:color="000000" w:sz="4" w:space="0"/>
            </w:tcBorders>
            <w:tcW w:w="340"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1369"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r>
      <w:tr>
        <w:tblPrEx/>
        <w:trPr>
          <w:gridAfter w:val="13"/>
          <w:trHeight w:val="690"/>
        </w:trPr>
        <w:tc>
          <w:tcPr>
            <w:gridSpan w:val="215"/>
            <w:shd w:val="clear" w:color="auto" w:fill="auto"/>
            <w:tcBorders>
              <w:top w:val="none" w:color="000000" w:sz="4" w:space="0"/>
              <w:left w:val="none" w:color="000000" w:sz="4" w:space="0"/>
              <w:bottom w:val="single" w:color="auto" w:sz="4" w:space="0"/>
              <w:right w:val="none" w:color="000000" w:sz="4" w:space="0"/>
            </w:tcBorders>
            <w:tcW w:w="15284" w:type="dxa"/>
            <w:vAlign w:val="center"/>
            <w:textDirection w:val="lrTb"/>
            <w:noWrap w:val="false"/>
          </w:tcPr>
          <w:p>
            <w:pPr>
              <w:jc w:val="center"/>
              <w:rPr>
                <w:rFonts w:ascii="Times New Roman" w:hAnsi="Times New Roman"/>
                <w:b/>
                <w:bCs/>
                <w:color w:val="000000"/>
                <w:sz w:val="24"/>
                <w:szCs w:val="24"/>
              </w:rPr>
            </w:pPr>
            <w:r>
              <w:rPr>
                <w:rFonts w:ascii="Times New Roman" w:hAnsi="Times New Roman"/>
                <w:b/>
                <w:bCs/>
                <w:color w:val="000000"/>
                <w:sz w:val="24"/>
                <w:szCs w:val="24"/>
              </w:rPr>
              <w:t xml:space="preserve">СПРАВКА О СТОИМОСТИ ВЫПОЛНЕННЫХ РАБОТ И</w:t>
            </w:r>
            <w:r>
              <w:rPr>
                <w:rFonts w:ascii="Times New Roman" w:hAnsi="Times New Roman"/>
                <w:b/>
                <w:bCs/>
                <w:color w:val="000000"/>
                <w:sz w:val="24"/>
                <w:szCs w:val="24"/>
              </w:rPr>
              <w:t xml:space="preserve"> ЗАТРАТ (КОРРЕКТИРОВОЧНАЯ)</w:t>
            </w:r>
            <w:r>
              <w:rPr>
                <w:rFonts w:ascii="Times New Roman" w:hAnsi="Times New Roman"/>
                <w:b/>
                <w:bCs/>
                <w:color w:val="000000"/>
                <w:sz w:val="24"/>
                <w:szCs w:val="24"/>
              </w:rPr>
              <w:br/>
              <w:t xml:space="preserve">К СПРАВКЕ О СТОИМОСТИ ВЫПОЛНЕННЫХ РАБОТ И ЗАТРАТ  № ____ от ________</w:t>
            </w:r>
            <w:r>
              <w:rPr>
                <w:rFonts w:ascii="Times New Roman" w:hAnsi="Times New Roman"/>
                <w:b/>
                <w:bCs/>
                <w:color w:val="000000"/>
                <w:sz w:val="24"/>
                <w:szCs w:val="24"/>
              </w:rPr>
            </w:r>
            <w:r>
              <w:rPr>
                <w:rFonts w:ascii="Times New Roman" w:hAnsi="Times New Roman"/>
                <w:b/>
                <w:bCs/>
                <w:color w:val="000000"/>
                <w:sz w:val="24"/>
                <w:szCs w:val="24"/>
              </w:rPr>
            </w:r>
          </w:p>
        </w:tc>
      </w:tr>
      <w:tr>
        <w:tblPrEx/>
        <w:trPr>
          <w:gridAfter w:val="13"/>
          <w:trHeight w:val="368"/>
        </w:trPr>
        <w:tc>
          <w:tcPr>
            <w:gridSpan w:val="7"/>
            <w:shd w:val="clear" w:color="auto" w:fill="auto"/>
            <w:tcBorders>
              <w:top w:val="single" w:color="auto" w:sz="4" w:space="0"/>
              <w:left w:val="single" w:color="auto" w:sz="4" w:space="0"/>
              <w:bottom w:val="single" w:color="auto" w:sz="4" w:space="0"/>
              <w:right w:val="single" w:color="auto" w:sz="4" w:space="0"/>
            </w:tcBorders>
            <w:tcW w:w="1290"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Номер</w:t>
            </w:r>
            <w:r>
              <w:rPr>
                <w:rFonts w:ascii="Times New Roman" w:hAnsi="Times New Roman"/>
                <w:color w:val="000000"/>
                <w:sz w:val="18"/>
                <w:szCs w:val="18"/>
              </w:rPr>
              <w:br/>
              <w:t xml:space="preserve">по </w:t>
            </w:r>
            <w:r>
              <w:rPr>
                <w:rFonts w:ascii="Times New Roman" w:hAnsi="Times New Roman"/>
                <w:color w:val="000000"/>
                <w:sz w:val="18"/>
                <w:szCs w:val="18"/>
              </w:rPr>
              <w:t xml:space="preserve">по</w:t>
            </w:r>
            <w:r>
              <w:rPr>
                <w:rFonts w:ascii="Times New Roman" w:hAnsi="Times New Roman"/>
                <w:color w:val="000000"/>
                <w:sz w:val="18"/>
                <w:szCs w:val="18"/>
              </w:rPr>
              <w:t xml:space="preserve">-</w:t>
            </w:r>
            <w:r>
              <w:rPr>
                <w:rFonts w:ascii="Times New Roman" w:hAnsi="Times New Roman"/>
                <w:color w:val="000000"/>
                <w:sz w:val="18"/>
                <w:szCs w:val="18"/>
              </w:rPr>
              <w:br/>
              <w:t xml:space="preserve">рядку</w:t>
            </w:r>
            <w:r>
              <w:rPr>
                <w:rFonts w:ascii="Times New Roman" w:hAnsi="Times New Roman"/>
                <w:color w:val="000000"/>
                <w:sz w:val="18"/>
                <w:szCs w:val="18"/>
              </w:rPr>
            </w:r>
            <w:r>
              <w:rPr>
                <w:rFonts w:ascii="Times New Roman" w:hAnsi="Times New Roman"/>
                <w:color w:val="000000"/>
                <w:sz w:val="18"/>
                <w:szCs w:val="18"/>
              </w:rPr>
            </w:r>
          </w:p>
        </w:tc>
        <w:tc>
          <w:tcPr>
            <w:gridSpan w:val="15"/>
            <w:shd w:val="clear" w:color="auto" w:fill="auto"/>
            <w:tcBorders>
              <w:top w:val="single" w:color="auto" w:sz="4" w:space="0"/>
              <w:left w:val="single" w:color="auto" w:sz="4" w:space="0"/>
              <w:bottom w:val="single" w:color="auto" w:sz="4" w:space="0"/>
              <w:right w:val="single" w:color="auto" w:sz="4" w:space="0"/>
            </w:tcBorders>
            <w:tcW w:w="2327"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Наименование пусковых комплексов, этапов, объектов, видов выполняемых</w:t>
            </w:r>
            <w:r>
              <w:rPr>
                <w:rFonts w:ascii="Times New Roman" w:hAnsi="Times New Roman"/>
                <w:color w:val="000000"/>
                <w:sz w:val="18"/>
                <w:szCs w:val="18"/>
              </w:rPr>
              <w:br/>
              <w:t xml:space="preserve">работ, оборудования, затрат</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single" w:color="auto" w:sz="4" w:space="0"/>
              <w:left w:val="single" w:color="auto" w:sz="4" w:space="0"/>
              <w:bottom w:val="single" w:color="auto" w:sz="4" w:space="0"/>
              <w:right w:val="single" w:color="auto" w:sz="4" w:space="0"/>
            </w:tcBorders>
            <w:tcW w:w="750" w:type="dxa"/>
            <w:vAlign w:val="center"/>
            <w:vMerge w:val="restart"/>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Код</w:t>
            </w:r>
            <w:r>
              <w:rPr>
                <w:rFonts w:ascii="Times New Roman" w:hAnsi="Times New Roman"/>
                <w:color w:val="000000"/>
                <w:sz w:val="18"/>
                <w:szCs w:val="18"/>
              </w:rPr>
            </w:r>
            <w:r>
              <w:rPr>
                <w:rFonts w:ascii="Times New Roman" w:hAnsi="Times New Roman"/>
                <w:color w:val="000000"/>
                <w:sz w:val="18"/>
                <w:szCs w:val="18"/>
              </w:rPr>
            </w:r>
          </w:p>
        </w:tc>
        <w:tc>
          <w:tcPr>
            <w:gridSpan w:val="179"/>
            <w:shd w:val="clear" w:color="auto" w:fill="auto"/>
            <w:tcBorders>
              <w:top w:val="single" w:color="auto" w:sz="4" w:space="0"/>
              <w:left w:val="none" w:color="000000" w:sz="4" w:space="0"/>
              <w:bottom w:val="single" w:color="auto" w:sz="4" w:space="0"/>
              <w:right w:val="single" w:color="000000" w:sz="4" w:space="0"/>
            </w:tcBorders>
            <w:tcW w:w="10917" w:type="dxa"/>
            <w:vAlign w:val="center"/>
            <w:textDirection w:val="lrTb"/>
            <w:noWrap w:val="false"/>
          </w:tcPr>
          <w:p>
            <w:pPr>
              <w:jc w:val="center"/>
              <w:rPr>
                <w:rFonts w:ascii="Times New Roman" w:hAnsi="Times New Roman"/>
              </w:rPr>
            </w:pPr>
            <w:r>
              <w:rPr>
                <w:rFonts w:ascii="Times New Roman" w:hAnsi="Times New Roman"/>
              </w:rPr>
              <w:t xml:space="preserve">Стоимость выполненных работ и затрат, </w:t>
            </w:r>
            <w:r>
              <w:rPr>
                <w:rFonts w:ascii="Times New Roman" w:hAnsi="Times New Roman"/>
              </w:rPr>
              <w:t xml:space="preserve">руб.</w:t>
            </w:r>
            <w:r>
              <w:rPr>
                <w:rFonts w:ascii="Times New Roman" w:hAnsi="Times New Roman"/>
              </w:rPr>
            </w:r>
            <w:r>
              <w:rPr>
                <w:rFonts w:ascii="Times New Roman" w:hAnsi="Times New Roman"/>
              </w:rPr>
            </w:r>
          </w:p>
        </w:tc>
      </w:tr>
      <w:tr>
        <w:tblPrEx/>
        <w:trPr>
          <w:gridAfter w:val="13"/>
          <w:trHeight w:val="368"/>
        </w:trPr>
        <w:tc>
          <w:tcPr>
            <w:gridSpan w:val="7"/>
            <w:tcBorders>
              <w:top w:val="single" w:color="auto" w:sz="4" w:space="0"/>
              <w:left w:val="single" w:color="auto" w:sz="4" w:space="0"/>
              <w:bottom w:val="single" w:color="auto" w:sz="4" w:space="0"/>
              <w:right w:val="single" w:color="auto" w:sz="4" w:space="0"/>
            </w:tcBorders>
            <w:tcW w:w="1290"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5"/>
            <w:tcBorders>
              <w:top w:val="single" w:color="auto" w:sz="4" w:space="0"/>
              <w:left w:val="single" w:color="auto" w:sz="4" w:space="0"/>
              <w:bottom w:val="single" w:color="auto" w:sz="4" w:space="0"/>
              <w:right w:val="single" w:color="auto" w:sz="4" w:space="0"/>
            </w:tcBorders>
            <w:tcW w:w="2327"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4"/>
            <w:tcBorders>
              <w:top w:val="single" w:color="auto" w:sz="4" w:space="0"/>
              <w:left w:val="single" w:color="auto" w:sz="4" w:space="0"/>
              <w:bottom w:val="single" w:color="auto" w:sz="4" w:space="0"/>
              <w:right w:val="single" w:color="auto" w:sz="4" w:space="0"/>
            </w:tcBorders>
            <w:tcW w:w="750"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8"/>
            <w:shd w:val="clear" w:color="auto" w:fill="auto"/>
            <w:tcBorders>
              <w:top w:val="single" w:color="auto" w:sz="4" w:space="0"/>
              <w:left w:val="none" w:color="000000" w:sz="4" w:space="0"/>
              <w:bottom w:val="single" w:color="auto" w:sz="4" w:space="0"/>
              <w:right w:val="single" w:color="000000" w:sz="4" w:space="0"/>
            </w:tcBorders>
            <w:tcW w:w="3627" w:type="dxa"/>
            <w:vAlign w:val="center"/>
            <w:textDirection w:val="lrTb"/>
            <w:noWrap w:val="false"/>
          </w:tcPr>
          <w:p>
            <w:pPr>
              <w:jc w:val="center"/>
              <w:rPr>
                <w:rFonts w:ascii="Times New Roman" w:hAnsi="Times New Roman"/>
              </w:rPr>
            </w:pPr>
            <w:r>
              <w:rPr>
                <w:rFonts w:ascii="Times New Roman" w:hAnsi="Times New Roman"/>
              </w:rPr>
              <w:t xml:space="preserve">Выполнено работ до корректировки</w:t>
            </w:r>
            <w:r>
              <w:rPr>
                <w:rFonts w:ascii="Times New Roman" w:hAnsi="Times New Roman"/>
              </w:rPr>
            </w:r>
            <w:r>
              <w:rPr>
                <w:rFonts w:ascii="Times New Roman" w:hAnsi="Times New Roman"/>
              </w:rPr>
            </w:r>
          </w:p>
        </w:tc>
        <w:tc>
          <w:tcPr>
            <w:gridSpan w:val="68"/>
            <w:shd w:val="clear" w:color="auto" w:fill="auto"/>
            <w:tcBorders>
              <w:top w:val="single" w:color="auto" w:sz="4" w:space="0"/>
              <w:left w:val="none" w:color="000000" w:sz="4" w:space="0"/>
              <w:bottom w:val="none" w:color="000000" w:sz="4" w:space="0"/>
              <w:right w:val="single" w:color="000000" w:sz="4" w:space="0"/>
            </w:tcBorders>
            <w:tcW w:w="4146" w:type="dxa"/>
            <w:vAlign w:val="center"/>
            <w:textDirection w:val="lrTb"/>
            <w:noWrap w:val="false"/>
          </w:tcPr>
          <w:p>
            <w:pPr>
              <w:jc w:val="center"/>
              <w:rPr>
                <w:rFonts w:ascii="Times New Roman" w:hAnsi="Times New Roman"/>
              </w:rPr>
            </w:pPr>
            <w:r>
              <w:rPr>
                <w:rFonts w:ascii="Times New Roman" w:hAnsi="Times New Roman"/>
              </w:rPr>
              <w:t xml:space="preserve">Выполнено работ с учетом корректировки</w:t>
            </w:r>
            <w:r>
              <w:rPr>
                <w:rFonts w:ascii="Times New Roman" w:hAnsi="Times New Roman"/>
              </w:rPr>
            </w:r>
            <w:r>
              <w:rPr>
                <w:rFonts w:ascii="Times New Roman" w:hAnsi="Times New Roman"/>
              </w:rPr>
            </w:r>
          </w:p>
        </w:tc>
        <w:tc>
          <w:tcPr>
            <w:gridSpan w:val="53"/>
            <w:shd w:val="clear" w:color="auto" w:fill="auto"/>
            <w:tcBorders>
              <w:top w:val="single" w:color="auto" w:sz="4" w:space="0"/>
              <w:left w:val="none" w:color="000000" w:sz="4" w:space="0"/>
              <w:bottom w:val="single" w:color="000000" w:sz="4" w:space="0"/>
              <w:right w:val="single" w:color="000000" w:sz="4" w:space="0"/>
            </w:tcBorders>
            <w:tcW w:w="3144" w:type="dxa"/>
            <w:vAlign w:val="center"/>
            <w:textDirection w:val="lrTb"/>
            <w:noWrap w:val="false"/>
          </w:tcPr>
          <w:p>
            <w:pPr>
              <w:jc w:val="center"/>
              <w:rPr>
                <w:rFonts w:ascii="Times New Roman" w:hAnsi="Times New Roman"/>
              </w:rPr>
            </w:pPr>
            <w:r>
              <w:rPr>
                <w:rFonts w:ascii="Times New Roman" w:hAnsi="Times New Roman"/>
              </w:rPr>
              <w:t xml:space="preserve">Корректировка</w:t>
            </w:r>
            <w:r>
              <w:rPr>
                <w:rFonts w:ascii="Times New Roman" w:hAnsi="Times New Roman"/>
              </w:rPr>
            </w:r>
            <w:r>
              <w:rPr>
                <w:rFonts w:ascii="Times New Roman" w:hAnsi="Times New Roman"/>
              </w:rPr>
            </w:r>
          </w:p>
        </w:tc>
      </w:tr>
      <w:tr>
        <w:tblPrEx/>
        <w:trPr>
          <w:gridAfter w:val="12"/>
          <w:gridBefore w:val="1"/>
          <w:trHeight w:val="713"/>
        </w:trPr>
        <w:tc>
          <w:tcPr>
            <w:gridSpan w:val="7"/>
            <w:tcBorders>
              <w:top w:val="single" w:color="auto" w:sz="4" w:space="0"/>
              <w:left w:val="single" w:color="auto" w:sz="4" w:space="0"/>
              <w:bottom w:val="single" w:color="auto" w:sz="4" w:space="0"/>
              <w:right w:val="single" w:color="auto" w:sz="4" w:space="0"/>
            </w:tcBorders>
            <w:tcW w:w="1322"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6"/>
            <w:tcBorders>
              <w:top w:val="single" w:color="auto" w:sz="4" w:space="0"/>
              <w:left w:val="single" w:color="auto" w:sz="4" w:space="0"/>
              <w:bottom w:val="single" w:color="auto" w:sz="4" w:space="0"/>
              <w:right w:val="single" w:color="auto" w:sz="4" w:space="0"/>
            </w:tcBorders>
            <w:tcW w:w="2373"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14"/>
            <w:tcBorders>
              <w:top w:val="single" w:color="auto" w:sz="4" w:space="0"/>
              <w:left w:val="single" w:color="auto" w:sz="4" w:space="0"/>
              <w:bottom w:val="single" w:color="auto" w:sz="4" w:space="0"/>
              <w:right w:val="single" w:color="auto" w:sz="4" w:space="0"/>
            </w:tcBorders>
            <w:tcW w:w="749"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auto" w:sz="4" w:space="0"/>
              <w:left w:val="none" w:color="000000" w:sz="4" w:space="0"/>
              <w:bottom w:val="single" w:color="000000" w:sz="4" w:space="0"/>
              <w:right w:val="single" w:color="000000"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 начала </w:t>
            </w:r>
            <w:r>
              <w:rPr>
                <w:rFonts w:ascii="Times New Roman" w:hAnsi="Times New Roman"/>
                <w:color w:val="000000"/>
                <w:sz w:val="18"/>
                <w:szCs w:val="18"/>
              </w:rPr>
              <w:t xml:space="preserve">прове</w:t>
            </w:r>
            <w:r>
              <w:rPr>
                <w:rFonts w:ascii="Times New Roman" w:hAnsi="Times New Roman"/>
                <w:color w:val="000000"/>
                <w:sz w:val="18"/>
                <w:szCs w:val="18"/>
              </w:rPr>
              <w:t xml:space="preserve">-</w:t>
            </w:r>
            <w:r>
              <w:rPr>
                <w:rFonts w:ascii="Times New Roman" w:hAnsi="Times New Roman"/>
                <w:color w:val="000000"/>
                <w:sz w:val="18"/>
                <w:szCs w:val="18"/>
              </w:rPr>
              <w:br/>
            </w:r>
            <w:r>
              <w:rPr>
                <w:rFonts w:ascii="Times New Roman" w:hAnsi="Times New Roman"/>
                <w:color w:val="000000"/>
                <w:sz w:val="18"/>
                <w:szCs w:val="18"/>
              </w:rPr>
              <w:t xml:space="preserve">дения</w:t>
            </w:r>
            <w:r>
              <w:rPr>
                <w:rFonts w:ascii="Times New Roman" w:hAnsi="Times New Roman"/>
                <w:color w:val="000000"/>
                <w:sz w:val="18"/>
                <w:szCs w:val="18"/>
              </w:rPr>
              <w:t xml:space="preserve"> работ</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auto" w:sz="4" w:space="0"/>
              <w:left w:val="none" w:color="000000" w:sz="4" w:space="0"/>
              <w:bottom w:val="single" w:color="000000" w:sz="4" w:space="0"/>
              <w:right w:val="single" w:color="000000"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 начала года</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auto" w:sz="4" w:space="0"/>
              <w:left w:val="none" w:color="000000" w:sz="4" w:space="0"/>
              <w:bottom w:val="single" w:color="000000" w:sz="4" w:space="0"/>
              <w:right w:val="single" w:color="000000"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в </w:t>
            </w:r>
            <w:r>
              <w:rPr>
                <w:rFonts w:ascii="Times New Roman" w:hAnsi="Times New Roman"/>
                <w:color w:val="000000"/>
                <w:sz w:val="18"/>
                <w:szCs w:val="18"/>
              </w:rPr>
              <w:t xml:space="preserve">т.ч</w:t>
            </w:r>
            <w:r>
              <w:rPr>
                <w:rFonts w:ascii="Times New Roman" w:hAnsi="Times New Roman"/>
                <w:color w:val="000000"/>
                <w:sz w:val="18"/>
                <w:szCs w:val="18"/>
              </w:rPr>
              <w:t xml:space="preserve">. за отчет-</w:t>
            </w:r>
            <w:r>
              <w:rPr>
                <w:rFonts w:ascii="Times New Roman" w:hAnsi="Times New Roman"/>
                <w:color w:val="000000"/>
                <w:sz w:val="18"/>
                <w:szCs w:val="18"/>
              </w:rPr>
              <w:br/>
            </w:r>
            <w:r>
              <w:rPr>
                <w:rFonts w:ascii="Times New Roman" w:hAnsi="Times New Roman"/>
                <w:color w:val="000000"/>
                <w:sz w:val="18"/>
                <w:szCs w:val="18"/>
              </w:rPr>
              <w:t xml:space="preserve">ный</w:t>
            </w:r>
            <w:r>
              <w:rPr>
                <w:rFonts w:ascii="Times New Roman" w:hAnsi="Times New Roman"/>
                <w:color w:val="000000"/>
                <w:sz w:val="18"/>
                <w:szCs w:val="18"/>
              </w:rPr>
              <w:t xml:space="preserve"> период</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 начала </w:t>
            </w:r>
            <w:r>
              <w:rPr>
                <w:rFonts w:ascii="Times New Roman" w:hAnsi="Times New Roman"/>
                <w:color w:val="000000"/>
                <w:sz w:val="18"/>
                <w:szCs w:val="18"/>
              </w:rPr>
              <w:t xml:space="preserve">прове</w:t>
            </w:r>
            <w:r>
              <w:rPr>
                <w:rFonts w:ascii="Times New Roman" w:hAnsi="Times New Roman"/>
                <w:color w:val="000000"/>
                <w:sz w:val="18"/>
                <w:szCs w:val="18"/>
              </w:rPr>
              <w:t xml:space="preserve">-</w:t>
            </w:r>
            <w:r>
              <w:rPr>
                <w:rFonts w:ascii="Times New Roman" w:hAnsi="Times New Roman"/>
                <w:color w:val="000000"/>
                <w:sz w:val="18"/>
                <w:szCs w:val="18"/>
              </w:rPr>
              <w:br/>
            </w:r>
            <w:r>
              <w:rPr>
                <w:rFonts w:ascii="Times New Roman" w:hAnsi="Times New Roman"/>
                <w:color w:val="000000"/>
                <w:sz w:val="18"/>
                <w:szCs w:val="18"/>
              </w:rPr>
              <w:t xml:space="preserve">дения</w:t>
            </w:r>
            <w:r>
              <w:rPr>
                <w:rFonts w:ascii="Times New Roman" w:hAnsi="Times New Roman"/>
                <w:color w:val="000000"/>
                <w:sz w:val="18"/>
                <w:szCs w:val="18"/>
              </w:rPr>
              <w:t xml:space="preserve"> работ</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 начала года</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в </w:t>
            </w:r>
            <w:r>
              <w:rPr>
                <w:rFonts w:ascii="Times New Roman" w:hAnsi="Times New Roman"/>
                <w:color w:val="000000"/>
                <w:sz w:val="18"/>
                <w:szCs w:val="18"/>
              </w:rPr>
              <w:t xml:space="preserve">т.ч</w:t>
            </w:r>
            <w:r>
              <w:rPr>
                <w:rFonts w:ascii="Times New Roman" w:hAnsi="Times New Roman"/>
                <w:color w:val="000000"/>
                <w:sz w:val="18"/>
                <w:szCs w:val="18"/>
              </w:rPr>
              <w:t xml:space="preserve">. за отчет-</w:t>
            </w:r>
            <w:r>
              <w:rPr>
                <w:rFonts w:ascii="Times New Roman" w:hAnsi="Times New Roman"/>
                <w:color w:val="000000"/>
                <w:sz w:val="18"/>
                <w:szCs w:val="18"/>
              </w:rPr>
              <w:br/>
            </w:r>
            <w:r>
              <w:rPr>
                <w:rFonts w:ascii="Times New Roman" w:hAnsi="Times New Roman"/>
                <w:color w:val="000000"/>
                <w:sz w:val="18"/>
                <w:szCs w:val="18"/>
              </w:rPr>
              <w:t xml:space="preserve">ный</w:t>
            </w:r>
            <w:r>
              <w:rPr>
                <w:rFonts w:ascii="Times New Roman" w:hAnsi="Times New Roman"/>
                <w:color w:val="000000"/>
                <w:sz w:val="18"/>
                <w:szCs w:val="18"/>
              </w:rPr>
              <w:t xml:space="preserve"> период</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 начала </w:t>
            </w:r>
            <w:r>
              <w:rPr>
                <w:rFonts w:ascii="Times New Roman" w:hAnsi="Times New Roman"/>
                <w:color w:val="000000"/>
                <w:sz w:val="18"/>
                <w:szCs w:val="18"/>
              </w:rPr>
              <w:t xml:space="preserve">прове</w:t>
            </w:r>
            <w:r>
              <w:rPr>
                <w:rFonts w:ascii="Times New Roman" w:hAnsi="Times New Roman"/>
                <w:color w:val="000000"/>
                <w:sz w:val="18"/>
                <w:szCs w:val="18"/>
              </w:rPr>
              <w:t xml:space="preserve">-</w:t>
            </w:r>
            <w:r>
              <w:rPr>
                <w:rFonts w:ascii="Times New Roman" w:hAnsi="Times New Roman"/>
                <w:color w:val="000000"/>
                <w:sz w:val="18"/>
                <w:szCs w:val="18"/>
              </w:rPr>
              <w:br/>
            </w:r>
            <w:r>
              <w:rPr>
                <w:rFonts w:ascii="Times New Roman" w:hAnsi="Times New Roman"/>
                <w:color w:val="000000"/>
                <w:sz w:val="18"/>
                <w:szCs w:val="18"/>
              </w:rPr>
              <w:t xml:space="preserve">дения</w:t>
            </w:r>
            <w:r>
              <w:rPr>
                <w:rFonts w:ascii="Times New Roman" w:hAnsi="Times New Roman"/>
                <w:color w:val="000000"/>
                <w:sz w:val="18"/>
                <w:szCs w:val="18"/>
              </w:rPr>
              <w:t xml:space="preserve"> </w:t>
            </w:r>
            <w:r>
              <w:rPr>
                <w:rFonts w:ascii="Times New Roman" w:hAnsi="Times New Roman"/>
                <w:color w:val="000000"/>
                <w:sz w:val="18"/>
                <w:szCs w:val="18"/>
              </w:rPr>
              <w:t xml:space="preserve">работ</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с начала года</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в </w:t>
            </w:r>
            <w:r>
              <w:rPr>
                <w:rFonts w:ascii="Times New Roman" w:hAnsi="Times New Roman"/>
                <w:color w:val="000000"/>
                <w:sz w:val="18"/>
                <w:szCs w:val="18"/>
              </w:rPr>
              <w:t xml:space="preserve">т.ч</w:t>
            </w:r>
            <w:r>
              <w:rPr>
                <w:rFonts w:ascii="Times New Roman" w:hAnsi="Times New Roman"/>
                <w:color w:val="000000"/>
                <w:sz w:val="18"/>
                <w:szCs w:val="18"/>
              </w:rPr>
              <w:t xml:space="preserve">. за отчет-</w:t>
            </w:r>
            <w:r>
              <w:rPr>
                <w:rFonts w:ascii="Times New Roman" w:hAnsi="Times New Roman"/>
                <w:color w:val="000000"/>
                <w:sz w:val="18"/>
                <w:szCs w:val="18"/>
              </w:rPr>
              <w:br/>
            </w:r>
            <w:r>
              <w:rPr>
                <w:rFonts w:ascii="Times New Roman" w:hAnsi="Times New Roman"/>
                <w:color w:val="000000"/>
                <w:sz w:val="18"/>
                <w:szCs w:val="18"/>
              </w:rPr>
              <w:t xml:space="preserve">ный</w:t>
            </w:r>
            <w:r>
              <w:rPr>
                <w:rFonts w:ascii="Times New Roman" w:hAnsi="Times New Roman"/>
                <w:color w:val="000000"/>
                <w:sz w:val="18"/>
                <w:szCs w:val="18"/>
              </w:rPr>
              <w:t xml:space="preserve"> период</w:t>
            </w:r>
            <w:r>
              <w:rPr>
                <w:rFonts w:ascii="Times New Roman" w:hAnsi="Times New Roman"/>
                <w:color w:val="000000"/>
                <w:sz w:val="18"/>
                <w:szCs w:val="18"/>
              </w:rPr>
            </w:r>
            <w:r>
              <w:rPr>
                <w:rFonts w:ascii="Times New Roman" w:hAnsi="Times New Roman"/>
                <w:color w:val="000000"/>
                <w:sz w:val="18"/>
                <w:szCs w:val="18"/>
              </w:rPr>
            </w:r>
          </w:p>
        </w:tc>
      </w:tr>
      <w:tr>
        <w:tblPrEx/>
        <w:trPr>
          <w:gridAfter w:val="12"/>
          <w:gridBefore w:val="1"/>
          <w:trHeight w:val="484"/>
        </w:trPr>
        <w:tc>
          <w:tcPr>
            <w:gridSpan w:val="7"/>
            <w:shd w:val="clear" w:color="auto" w:fill="auto"/>
            <w:tcBorders>
              <w:top w:val="none" w:color="000000" w:sz="4" w:space="0"/>
              <w:left w:val="single" w:color="000000" w:sz="4" w:space="0"/>
              <w:bottom w:val="single" w:color="000000" w:sz="4" w:space="0"/>
              <w:right w:val="single" w:color="000000" w:sz="4" w:space="0"/>
            </w:tcBorders>
            <w:tcW w:w="132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1</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none" w:color="000000" w:sz="4" w:space="0"/>
              <w:left w:val="none" w:color="000000" w:sz="4" w:space="0"/>
              <w:bottom w:val="single" w:color="000000" w:sz="4" w:space="0"/>
              <w:right w:val="single" w:color="000000" w:sz="4" w:space="0"/>
            </w:tcBorders>
            <w:tcW w:w="237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2</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none" w:color="000000" w:sz="4" w:space="0"/>
              <w:left w:val="none" w:color="000000" w:sz="4" w:space="0"/>
              <w:bottom w:val="none" w:color="000000" w:sz="4" w:space="0"/>
              <w:right w:val="single" w:color="000000" w:sz="4" w:space="0"/>
            </w:tcBorders>
            <w:tcW w:w="74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3</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auto" w:sz="4" w:space="0"/>
              <w:left w:val="none" w:color="000000" w:sz="4" w:space="0"/>
              <w:bottom w:val="single" w:color="000000" w:sz="4" w:space="0"/>
              <w:right w:val="single" w:color="000000"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4</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auto" w:sz="4" w:space="0"/>
              <w:left w:val="none" w:color="000000" w:sz="4" w:space="0"/>
              <w:bottom w:val="single" w:color="000000" w:sz="4" w:space="0"/>
              <w:right w:val="single" w:color="000000"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5</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auto" w:sz="4" w:space="0"/>
              <w:left w:val="none" w:color="000000" w:sz="4" w:space="0"/>
              <w:bottom w:val="single" w:color="000000" w:sz="4" w:space="0"/>
              <w:right w:val="single" w:color="000000"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6</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7</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8</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9</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10</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11</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12</w:t>
            </w:r>
            <w:r>
              <w:rPr>
                <w:rFonts w:ascii="Times New Roman" w:hAnsi="Times New Roman"/>
                <w:color w:val="000000"/>
                <w:sz w:val="18"/>
                <w:szCs w:val="18"/>
              </w:rPr>
            </w:r>
            <w:r>
              <w:rPr>
                <w:rFonts w:ascii="Times New Roman" w:hAnsi="Times New Roman"/>
                <w:color w:val="000000"/>
                <w:sz w:val="18"/>
                <w:szCs w:val="18"/>
              </w:rPr>
            </w:r>
          </w:p>
        </w:tc>
      </w:tr>
      <w:tr>
        <w:tblPrEx/>
        <w:trPr>
          <w:gridAfter w:val="12"/>
          <w:gridBefore w:val="1"/>
          <w:trHeight w:val="630"/>
        </w:trPr>
        <w:tc>
          <w:tcPr>
            <w:gridSpan w:val="7"/>
            <w:shd w:val="clear" w:color="auto" w:fill="auto"/>
            <w:tcBorders>
              <w:top w:val="single" w:color="000000" w:sz="4" w:space="0"/>
              <w:left w:val="single" w:color="000000" w:sz="4" w:space="0"/>
              <w:bottom w:val="single" w:color="000000" w:sz="4" w:space="0"/>
              <w:right w:val="single" w:color="000000" w:sz="4" w:space="0"/>
            </w:tcBorders>
            <w:tcW w:w="1322"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2373"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Всего работ и затрат, </w:t>
            </w:r>
            <w:r>
              <w:rPr>
                <w:rFonts w:ascii="Times New Roman" w:hAnsi="Times New Roman"/>
                <w:color w:val="000000"/>
                <w:sz w:val="18"/>
                <w:szCs w:val="18"/>
              </w:rPr>
              <w:br/>
              <w:t xml:space="preserve">включаемых в стоимость работ</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single" w:color="auto" w:sz="4" w:space="0"/>
              <w:left w:val="single" w:color="auto" w:sz="4" w:space="0"/>
              <w:bottom w:val="single" w:color="auto" w:sz="4" w:space="0"/>
              <w:right w:val="single" w:color="auto" w:sz="4" w:space="0"/>
            </w:tcBorders>
            <w:tcW w:w="749"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auto" w:sz="4" w:space="0"/>
              <w:left w:val="none" w:color="000000" w:sz="4" w:space="0"/>
              <w:bottom w:val="single" w:color="000000" w:sz="4" w:space="0"/>
              <w:right w:val="single" w:color="000000"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auto" w:sz="4" w:space="0"/>
              <w:left w:val="none" w:color="000000" w:sz="4" w:space="0"/>
              <w:bottom w:val="single" w:color="000000" w:sz="4" w:space="0"/>
              <w:right w:val="single" w:color="000000"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auto" w:sz="4" w:space="0"/>
              <w:left w:val="none" w:color="000000" w:sz="4" w:space="0"/>
              <w:bottom w:val="single" w:color="000000" w:sz="4" w:space="0"/>
              <w:right w:val="single" w:color="000000"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2"/>
          <w:gridBefore w:val="1"/>
          <w:trHeight w:val="330"/>
        </w:trPr>
        <w:tc>
          <w:tcPr>
            <w:gridSpan w:val="7"/>
            <w:shd w:val="clear" w:color="auto" w:fill="auto"/>
            <w:tcBorders>
              <w:top w:val="single" w:color="000000" w:sz="4" w:space="0"/>
              <w:left w:val="single" w:color="000000" w:sz="4" w:space="0"/>
              <w:bottom w:val="single" w:color="000000" w:sz="4" w:space="0"/>
              <w:right w:val="single" w:color="000000" w:sz="4" w:space="0"/>
            </w:tcBorders>
            <w:tcW w:w="1322"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2373"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в том числе:</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single" w:color="auto" w:sz="4" w:space="0"/>
              <w:left w:val="single" w:color="auto" w:sz="4" w:space="0"/>
              <w:bottom w:val="single" w:color="auto" w:sz="4" w:space="0"/>
              <w:right w:val="single" w:color="auto" w:sz="4" w:space="0"/>
            </w:tcBorders>
            <w:tcW w:w="74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auto" w:sz="4" w:space="0"/>
              <w:left w:val="none" w:color="000000" w:sz="4" w:space="0"/>
              <w:bottom w:val="single" w:color="000000" w:sz="4" w:space="0"/>
              <w:right w:val="single" w:color="000000"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auto" w:sz="4" w:space="0"/>
              <w:left w:val="none" w:color="000000" w:sz="4" w:space="0"/>
              <w:bottom w:val="single" w:color="000000" w:sz="4" w:space="0"/>
              <w:right w:val="single" w:color="000000"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auto" w:sz="4" w:space="0"/>
              <w:left w:val="none" w:color="000000" w:sz="4" w:space="0"/>
              <w:bottom w:val="single" w:color="000000" w:sz="4" w:space="0"/>
              <w:right w:val="single" w:color="000000"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2"/>
          <w:gridBefore w:val="1"/>
          <w:trHeight w:val="300"/>
        </w:trPr>
        <w:tc>
          <w:tcPr>
            <w:gridSpan w:val="7"/>
            <w:shd w:val="clear" w:color="auto" w:fill="auto"/>
            <w:tcBorders>
              <w:top w:val="single" w:color="000000" w:sz="4" w:space="0"/>
              <w:left w:val="single" w:color="000000" w:sz="4" w:space="0"/>
              <w:bottom w:val="single" w:color="000000" w:sz="4" w:space="0"/>
              <w:right w:val="single" w:color="000000" w:sz="4" w:space="0"/>
            </w:tcBorders>
            <w:tcW w:w="1322"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2373"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СМР</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single" w:color="auto" w:sz="4" w:space="0"/>
              <w:left w:val="single" w:color="auto" w:sz="4" w:space="0"/>
              <w:bottom w:val="single" w:color="auto" w:sz="4" w:space="0"/>
              <w:right w:val="single" w:color="auto" w:sz="4" w:space="0"/>
            </w:tcBorders>
            <w:tcW w:w="74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auto" w:sz="4" w:space="0"/>
              <w:left w:val="none" w:color="000000" w:sz="4" w:space="0"/>
              <w:bottom w:val="single" w:color="000000" w:sz="4" w:space="0"/>
              <w:right w:val="single" w:color="000000"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auto" w:sz="4" w:space="0"/>
              <w:left w:val="none" w:color="000000" w:sz="4" w:space="0"/>
              <w:bottom w:val="single" w:color="000000" w:sz="4" w:space="0"/>
              <w:right w:val="single" w:color="000000"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auto" w:sz="4" w:space="0"/>
              <w:left w:val="none" w:color="000000" w:sz="4" w:space="0"/>
              <w:bottom w:val="single" w:color="000000" w:sz="4" w:space="0"/>
              <w:right w:val="single" w:color="000000"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2"/>
          <w:gridBefore w:val="1"/>
          <w:trHeight w:val="300"/>
        </w:trPr>
        <w:tc>
          <w:tcPr>
            <w:gridSpan w:val="7"/>
            <w:shd w:val="clear" w:color="auto" w:fill="auto"/>
            <w:tcBorders>
              <w:top w:val="single" w:color="000000" w:sz="4" w:space="0"/>
              <w:left w:val="single" w:color="000000" w:sz="4" w:space="0"/>
              <w:bottom w:val="single" w:color="000000" w:sz="4" w:space="0"/>
              <w:right w:val="single" w:color="000000" w:sz="4" w:space="0"/>
            </w:tcBorders>
            <w:tcW w:w="1322"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2373"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Оборудование</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single" w:color="auto" w:sz="4" w:space="0"/>
              <w:left w:val="single" w:color="auto" w:sz="4" w:space="0"/>
              <w:bottom w:val="single" w:color="auto" w:sz="4" w:space="0"/>
              <w:right w:val="single" w:color="auto" w:sz="4" w:space="0"/>
            </w:tcBorders>
            <w:tcW w:w="74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000000" w:sz="4" w:space="0"/>
              <w:left w:val="none" w:color="000000" w:sz="4" w:space="0"/>
              <w:bottom w:val="single" w:color="auto" w:sz="4" w:space="0"/>
              <w:right w:val="single" w:color="000000"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000000" w:sz="4" w:space="0"/>
              <w:left w:val="none" w:color="000000" w:sz="4" w:space="0"/>
              <w:bottom w:val="single" w:color="auto" w:sz="4" w:space="0"/>
              <w:right w:val="single" w:color="000000"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000000" w:sz="4" w:space="0"/>
              <w:left w:val="none" w:color="000000" w:sz="4" w:space="0"/>
              <w:bottom w:val="single" w:color="auto" w:sz="4" w:space="0"/>
              <w:right w:val="single" w:color="000000"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2"/>
          <w:gridBefore w:val="1"/>
          <w:trHeight w:val="300"/>
        </w:trPr>
        <w:tc>
          <w:tcPr>
            <w:gridSpan w:val="7"/>
            <w:shd w:val="clear" w:color="auto" w:fill="auto"/>
            <w:tcBorders>
              <w:top w:val="single" w:color="000000" w:sz="4" w:space="0"/>
              <w:left w:val="single" w:color="000000" w:sz="4" w:space="0"/>
              <w:bottom w:val="single" w:color="000000" w:sz="4" w:space="0"/>
              <w:right w:val="single" w:color="000000" w:sz="4" w:space="0"/>
            </w:tcBorders>
            <w:tcW w:w="1322" w:type="dxa"/>
            <w:vAlign w:val="center"/>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 </w:t>
            </w:r>
            <w:r>
              <w:rPr>
                <w:rFonts w:ascii="Times New Roman" w:hAnsi="Times New Roman"/>
                <w:color w:val="000000"/>
                <w:sz w:val="17"/>
                <w:szCs w:val="17"/>
              </w:rPr>
            </w:r>
            <w:r>
              <w:rPr>
                <w:rFonts w:ascii="Times New Roman" w:hAnsi="Times New Roman"/>
                <w:color w:val="000000"/>
                <w:sz w:val="17"/>
                <w:szCs w:val="17"/>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2373" w:type="dxa"/>
            <w:vAlign w:val="center"/>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Прочие</w:t>
            </w:r>
            <w:r>
              <w:rPr>
                <w:rFonts w:ascii="Times New Roman" w:hAnsi="Times New Roman"/>
                <w:color w:val="000000"/>
                <w:sz w:val="18"/>
                <w:szCs w:val="18"/>
              </w:rPr>
            </w:r>
            <w:r>
              <w:rPr>
                <w:rFonts w:ascii="Times New Roman" w:hAnsi="Times New Roman"/>
                <w:color w:val="000000"/>
                <w:sz w:val="18"/>
                <w:szCs w:val="18"/>
              </w:rPr>
            </w:r>
          </w:p>
        </w:tc>
        <w:tc>
          <w:tcPr>
            <w:gridSpan w:val="14"/>
            <w:shd w:val="clear" w:color="auto" w:fill="auto"/>
            <w:tcBorders>
              <w:top w:val="single" w:color="auto" w:sz="4" w:space="0"/>
              <w:left w:val="single" w:color="auto" w:sz="4" w:space="0"/>
              <w:bottom w:val="single" w:color="auto" w:sz="4" w:space="0"/>
              <w:right w:val="single" w:color="auto" w:sz="4" w:space="0"/>
            </w:tcBorders>
            <w:tcW w:w="74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2"/>
            <w:shd w:val="clear" w:color="auto" w:fill="auto"/>
            <w:tcBorders>
              <w:top w:val="single" w:color="auto" w:sz="4" w:space="0"/>
              <w:left w:val="single" w:color="auto" w:sz="4" w:space="0"/>
              <w:bottom w:val="single" w:color="auto" w:sz="4" w:space="0"/>
              <w:right w:val="single" w:color="auto" w:sz="4" w:space="0"/>
            </w:tcBorders>
            <w:tcW w:w="129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7"/>
            <w:shd w:val="clear" w:color="auto" w:fill="auto"/>
            <w:tcBorders>
              <w:top w:val="single" w:color="auto" w:sz="4" w:space="0"/>
              <w:left w:val="none" w:color="000000" w:sz="4" w:space="0"/>
              <w:bottom w:val="single" w:color="auto" w:sz="4" w:space="0"/>
              <w:right w:val="single" w:color="auto" w:sz="4" w:space="0"/>
            </w:tcBorders>
            <w:tcW w:w="112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8"/>
            <w:shd w:val="clear" w:color="auto" w:fill="auto"/>
            <w:tcBorders>
              <w:top w:val="single" w:color="auto" w:sz="4" w:space="0"/>
              <w:left w:val="none" w:color="000000" w:sz="4" w:space="0"/>
              <w:bottom w:val="single" w:color="auto" w:sz="4" w:space="0"/>
              <w:right w:val="single" w:color="auto" w:sz="4" w:space="0"/>
            </w:tcBorders>
            <w:tcW w:w="123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08"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30"/>
            <w:shd w:val="clear" w:color="auto" w:fill="auto"/>
            <w:tcBorders>
              <w:top w:val="single" w:color="auto" w:sz="4" w:space="0"/>
              <w:left w:val="none" w:color="000000" w:sz="4" w:space="0"/>
              <w:bottom w:val="single" w:color="000000" w:sz="4" w:space="0"/>
              <w:right w:val="single" w:color="000000" w:sz="4" w:space="0"/>
            </w:tcBorders>
            <w:tcW w:w="1454"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9"/>
            <w:shd w:val="clear" w:color="auto" w:fill="auto"/>
            <w:tcBorders>
              <w:top w:val="single" w:color="000000" w:sz="4" w:space="0"/>
              <w:left w:val="none" w:color="000000" w:sz="4" w:space="0"/>
              <w:bottom w:val="single" w:color="000000" w:sz="4" w:space="0"/>
              <w:right w:val="single" w:color="000000" w:sz="4" w:space="0"/>
            </w:tcBorders>
            <w:tcW w:w="1362"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1"/>
            <w:shd w:val="clear" w:color="auto" w:fill="auto"/>
            <w:tcBorders>
              <w:top w:val="single" w:color="000000" w:sz="4" w:space="0"/>
              <w:left w:val="none" w:color="000000" w:sz="4" w:space="0"/>
              <w:bottom w:val="single" w:color="000000" w:sz="4" w:space="0"/>
              <w:right w:val="single" w:color="000000" w:sz="4" w:space="0"/>
            </w:tcBorders>
            <w:tcW w:w="760"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16"/>
            <w:shd w:val="clear" w:color="auto" w:fill="auto"/>
            <w:tcBorders>
              <w:top w:val="single" w:color="000000" w:sz="4" w:space="0"/>
              <w:left w:val="none" w:color="000000" w:sz="4" w:space="0"/>
              <w:bottom w:val="single" w:color="000000" w:sz="4" w:space="0"/>
              <w:right w:val="single" w:color="000000" w:sz="4" w:space="0"/>
            </w:tcBorders>
            <w:tcW w:w="1119"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26"/>
            <w:shd w:val="clear" w:color="auto" w:fill="auto"/>
            <w:tcBorders>
              <w:top w:val="single" w:color="000000" w:sz="4" w:space="0"/>
              <w:left w:val="none" w:color="000000" w:sz="4" w:space="0"/>
              <w:bottom w:val="single" w:color="000000" w:sz="4" w:space="0"/>
              <w:right w:val="single" w:color="000000" w:sz="4" w:space="0"/>
            </w:tcBorders>
            <w:tcW w:w="1203" w:type="dxa"/>
            <w:vAlign w:val="center"/>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0"/>
          <w:gridBefore w:val="1"/>
          <w:trHeight w:val="368"/>
        </w:trPr>
        <w:tc>
          <w:tcPr>
            <w:gridSpan w:val="37"/>
            <w:shd w:val="clear" w:color="auto" w:fill="auto"/>
            <w:tcBorders>
              <w:top w:val="none" w:color="000000" w:sz="4" w:space="0"/>
              <w:left w:val="none" w:color="000000" w:sz="4" w:space="0"/>
              <w:bottom w:val="none" w:color="000000" w:sz="4" w:space="0"/>
              <w:right w:val="none" w:color="000000" w:sz="4" w:space="0"/>
            </w:tcBorders>
            <w:tcW w:w="4444" w:type="dxa"/>
            <w:vAlign w:val="center"/>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40"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39"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77"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80"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98"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9"/>
            <w:shd w:val="clear" w:color="auto" w:fill="auto"/>
            <w:tcBorders>
              <w:top w:val="none" w:color="000000" w:sz="4" w:space="0"/>
              <w:left w:val="none" w:color="000000" w:sz="4" w:space="0"/>
              <w:bottom w:val="none" w:color="000000" w:sz="4" w:space="0"/>
              <w:right w:val="none" w:color="000000" w:sz="4" w:space="0"/>
            </w:tcBorders>
            <w:tcW w:w="575"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99"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5"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49"/>
            <w:shd w:val="clear" w:color="auto" w:fill="auto"/>
            <w:tcBorders>
              <w:top w:val="single" w:color="000000" w:sz="4" w:space="0"/>
              <w:left w:val="none" w:color="000000" w:sz="4" w:space="0"/>
              <w:bottom w:val="none" w:color="000000" w:sz="4" w:space="0"/>
              <w:right w:val="single" w:color="000000" w:sz="4" w:space="0"/>
            </w:tcBorders>
            <w:tcW w:w="2761" w:type="dxa"/>
            <w:vAlign w:val="center"/>
            <w:textDirection w:val="lrTb"/>
            <w:noWrap w:val="false"/>
          </w:tcPr>
          <w:p>
            <w:pPr>
              <w:jc w:val="right"/>
              <w:rPr>
                <w:rFonts w:ascii="Times New Roman" w:hAnsi="Times New Roman"/>
                <w:b/>
                <w:bCs/>
                <w:color w:val="000000"/>
                <w:sz w:val="18"/>
                <w:szCs w:val="18"/>
              </w:rPr>
            </w:pPr>
            <w:r>
              <w:rPr>
                <w:rFonts w:ascii="Times New Roman" w:hAnsi="Times New Roman"/>
                <w:b/>
                <w:bCs/>
                <w:color w:val="000000"/>
                <w:sz w:val="18"/>
                <w:szCs w:val="18"/>
              </w:rPr>
              <w:t xml:space="preserve">Итого  </w:t>
            </w:r>
            <w:r>
              <w:rPr>
                <w:rFonts w:ascii="Times New Roman" w:hAnsi="Times New Roman"/>
                <w:b/>
                <w:bCs/>
                <w:color w:val="000000"/>
                <w:sz w:val="18"/>
                <w:szCs w:val="18"/>
              </w:rPr>
            </w:r>
            <w:r>
              <w:rPr>
                <w:rFonts w:ascii="Times New Roman" w:hAnsi="Times New Roman"/>
                <w:b/>
                <w:bCs/>
                <w:color w:val="000000"/>
                <w:sz w:val="18"/>
                <w:szCs w:val="18"/>
              </w:rPr>
            </w:r>
          </w:p>
        </w:tc>
        <w:tc>
          <w:tcPr>
            <w:gridSpan w:val="18"/>
            <w:shd w:val="clear" w:color="auto" w:fill="auto"/>
            <w:tcBorders>
              <w:top w:val="single" w:color="auto" w:sz="4" w:space="0"/>
              <w:left w:val="none" w:color="000000" w:sz="4" w:space="0"/>
              <w:bottom w:val="single" w:color="auto" w:sz="4" w:space="0"/>
              <w:right w:val="single" w:color="auto" w:sz="4" w:space="0"/>
            </w:tcBorders>
            <w:tcW w:w="1361" w:type="dxa"/>
            <w:textDirection w:val="lrTb"/>
            <w:noWrap w:val="false"/>
          </w:tcPr>
          <w:p>
            <w:pPr>
              <w:jc w:val="center"/>
              <w:rPr>
                <w:color w:val="000000"/>
                <w:sz w:val="24"/>
                <w:szCs w:val="24"/>
              </w:rPr>
            </w:pPr>
            <w:r>
              <w:rPr>
                <w:color w:val="000000"/>
                <w:sz w:val="24"/>
                <w:szCs w:val="24"/>
              </w:rPr>
              <w:t xml:space="preserve"> </w:t>
            </w:r>
            <w:r>
              <w:rPr>
                <w:color w:val="000000"/>
                <w:sz w:val="24"/>
                <w:szCs w:val="24"/>
              </w:rPr>
            </w:r>
            <w:r>
              <w:rPr>
                <w:color w:val="000000"/>
                <w:sz w:val="24"/>
                <w:szCs w:val="24"/>
              </w:rPr>
            </w:r>
          </w:p>
        </w:tc>
        <w:tc>
          <w:tcPr>
            <w:gridSpan w:val="38"/>
            <w:shd w:val="clear" w:color="auto" w:fill="auto"/>
            <w:tcBorders>
              <w:top w:val="single" w:color="000000" w:sz="4" w:space="0"/>
              <w:left w:val="none" w:color="000000" w:sz="4" w:space="0"/>
              <w:bottom w:val="none" w:color="000000" w:sz="4" w:space="0"/>
              <w:right w:val="none" w:color="000000" w:sz="4" w:space="0"/>
            </w:tcBorders>
            <w:tcW w:w="2361" w:type="dxa"/>
            <w:vAlign w:val="center"/>
            <w:textDirection w:val="lrTb"/>
            <w:noWrap w:val="false"/>
          </w:tcPr>
          <w:p>
            <w:pPr>
              <w:jc w:val="right"/>
              <w:rPr>
                <w:rFonts w:ascii="Times New Roman" w:hAnsi="Times New Roman"/>
                <w:b/>
                <w:bCs/>
                <w:color w:val="000000"/>
                <w:sz w:val="18"/>
                <w:szCs w:val="18"/>
              </w:rPr>
            </w:pPr>
            <w:r>
              <w:rPr>
                <w:rFonts w:ascii="Times New Roman" w:hAnsi="Times New Roman"/>
                <w:b/>
                <w:bCs/>
                <w:color w:val="000000"/>
                <w:sz w:val="18"/>
                <w:szCs w:val="18"/>
              </w:rPr>
              <w:t xml:space="preserve"> </w:t>
            </w:r>
            <w:r>
              <w:rPr>
                <w:rFonts w:ascii="Times New Roman" w:hAnsi="Times New Roman"/>
                <w:b/>
                <w:bCs/>
                <w:color w:val="000000"/>
                <w:sz w:val="18"/>
                <w:szCs w:val="18"/>
              </w:rPr>
            </w:r>
            <w:r>
              <w:rPr>
                <w:rFonts w:ascii="Times New Roman" w:hAnsi="Times New Roman"/>
                <w:b/>
                <w:bCs/>
                <w:color w:val="000000"/>
                <w:sz w:val="18"/>
                <w:szCs w:val="18"/>
              </w:rPr>
            </w:r>
          </w:p>
        </w:tc>
        <w:tc>
          <w:tcPr>
            <w:gridSpan w:val="12"/>
            <w:shd w:val="clear" w:color="auto" w:fill="auto"/>
            <w:tcBorders>
              <w:top w:val="none" w:color="000000" w:sz="4" w:space="0"/>
              <w:left w:val="none" w:color="000000" w:sz="4" w:space="0"/>
              <w:bottom w:val="none" w:color="000000" w:sz="4" w:space="0"/>
              <w:right w:val="none" w:color="000000" w:sz="4" w:space="0"/>
            </w:tcBorders>
            <w:tcW w:w="286" w:type="dxa"/>
            <w:textDirection w:val="lrTb"/>
            <w:noWrap w:val="false"/>
          </w:tcPr>
          <w:p>
            <w:pPr>
              <w:jc w:val="center"/>
              <w:rPr>
                <w:color w:val="000000"/>
                <w:sz w:val="24"/>
                <w:szCs w:val="24"/>
              </w:rPr>
            </w:pPr>
            <w:r>
              <w:rPr>
                <w:color w:val="000000"/>
                <w:sz w:val="24"/>
                <w:szCs w:val="24"/>
              </w:rPr>
            </w:r>
            <w:r>
              <w:rPr>
                <w:color w:val="000000"/>
                <w:sz w:val="24"/>
                <w:szCs w:val="24"/>
              </w:rPr>
            </w:r>
            <w:r>
              <w:rPr>
                <w:color w:val="000000"/>
                <w:sz w:val="24"/>
                <w:szCs w:val="24"/>
              </w:rPr>
            </w:r>
          </w:p>
        </w:tc>
      </w:tr>
      <w:tr>
        <w:tblPrEx/>
        <w:trPr>
          <w:gridAfter w:val="10"/>
          <w:gridBefore w:val="1"/>
          <w:trHeight w:val="368"/>
        </w:trPr>
        <w:tc>
          <w:tcPr>
            <w:gridSpan w:val="37"/>
            <w:shd w:val="clear" w:color="auto" w:fill="auto"/>
            <w:tcBorders>
              <w:top w:val="none" w:color="000000" w:sz="4" w:space="0"/>
              <w:left w:val="none" w:color="000000" w:sz="4" w:space="0"/>
              <w:bottom w:val="none" w:color="000000" w:sz="4" w:space="0"/>
              <w:right w:val="none" w:color="000000" w:sz="4" w:space="0"/>
            </w:tcBorders>
            <w:tcW w:w="4444" w:type="dxa"/>
            <w:vAlign w:val="center"/>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40"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39"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77"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80"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98"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9"/>
            <w:shd w:val="clear" w:color="auto" w:fill="auto"/>
            <w:tcBorders>
              <w:top w:val="none" w:color="000000" w:sz="4" w:space="0"/>
              <w:left w:val="none" w:color="000000" w:sz="4" w:space="0"/>
              <w:bottom w:val="none" w:color="000000" w:sz="4" w:space="0"/>
              <w:right w:val="none" w:color="000000" w:sz="4" w:space="0"/>
            </w:tcBorders>
            <w:tcW w:w="575"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99"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5"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49"/>
            <w:shd w:val="clear" w:color="auto" w:fill="auto"/>
            <w:tcBorders>
              <w:top w:val="none" w:color="000000" w:sz="4" w:space="0"/>
              <w:left w:val="none" w:color="000000" w:sz="4" w:space="0"/>
              <w:bottom w:val="none" w:color="000000" w:sz="4" w:space="0"/>
              <w:right w:val="single" w:color="000000" w:sz="4" w:space="0"/>
            </w:tcBorders>
            <w:tcW w:w="2761" w:type="dxa"/>
            <w:vAlign w:val="center"/>
            <w:textDirection w:val="lrTb"/>
            <w:noWrap w:val="false"/>
          </w:tcPr>
          <w:p>
            <w:pPr>
              <w:jc w:val="right"/>
              <w:rPr>
                <w:rFonts w:ascii="Times New Roman" w:hAnsi="Times New Roman"/>
                <w:b/>
                <w:bCs/>
                <w:color w:val="000000"/>
                <w:sz w:val="18"/>
                <w:szCs w:val="18"/>
              </w:rPr>
            </w:pPr>
            <w:r>
              <w:rPr>
                <w:rFonts w:ascii="Times New Roman" w:hAnsi="Times New Roman"/>
                <w:b/>
                <w:bCs/>
                <w:color w:val="000000"/>
                <w:sz w:val="18"/>
                <w:szCs w:val="18"/>
              </w:rPr>
              <w:t xml:space="preserve">Сумма НДС  </w:t>
            </w:r>
            <w:r>
              <w:rPr>
                <w:rFonts w:ascii="Times New Roman" w:hAnsi="Times New Roman"/>
                <w:b/>
                <w:bCs/>
                <w:color w:val="000000"/>
                <w:sz w:val="18"/>
                <w:szCs w:val="18"/>
              </w:rPr>
            </w:r>
            <w:r>
              <w:rPr>
                <w:rFonts w:ascii="Times New Roman" w:hAnsi="Times New Roman"/>
                <w:b/>
                <w:bCs/>
                <w:color w:val="000000"/>
                <w:sz w:val="18"/>
                <w:szCs w:val="18"/>
              </w:rPr>
            </w:r>
          </w:p>
        </w:tc>
        <w:tc>
          <w:tcPr>
            <w:gridSpan w:val="18"/>
            <w:shd w:val="clear" w:color="auto" w:fill="auto"/>
            <w:tcBorders>
              <w:top w:val="single" w:color="auto" w:sz="4" w:space="0"/>
              <w:left w:val="none" w:color="000000" w:sz="4" w:space="0"/>
              <w:bottom w:val="single" w:color="auto" w:sz="4" w:space="0"/>
              <w:right w:val="single" w:color="000000" w:sz="4" w:space="0"/>
            </w:tcBorders>
            <w:tcW w:w="1361" w:type="dxa"/>
            <w:textDirection w:val="lrTb"/>
            <w:noWrap w:val="false"/>
          </w:tcPr>
          <w:p>
            <w:pPr>
              <w:jc w:val="center"/>
              <w:rPr>
                <w:color w:val="000000"/>
                <w:sz w:val="24"/>
                <w:szCs w:val="24"/>
              </w:rPr>
            </w:pPr>
            <w:r>
              <w:rPr>
                <w:color w:val="000000"/>
                <w:sz w:val="24"/>
                <w:szCs w:val="24"/>
              </w:rPr>
              <w:t xml:space="preserve"> </w:t>
            </w:r>
            <w:r>
              <w:rPr>
                <w:color w:val="000000"/>
                <w:sz w:val="24"/>
                <w:szCs w:val="24"/>
              </w:rPr>
            </w:r>
            <w:r>
              <w:rPr>
                <w:color w:val="000000"/>
                <w:sz w:val="24"/>
                <w:szCs w:val="24"/>
              </w:rPr>
            </w:r>
          </w:p>
        </w:tc>
        <w:tc>
          <w:tcPr>
            <w:gridSpan w:val="38"/>
            <w:shd w:val="clear" w:color="auto" w:fill="auto"/>
            <w:tcBorders>
              <w:top w:val="none" w:color="000000" w:sz="4" w:space="0"/>
              <w:left w:val="none" w:color="000000" w:sz="4" w:space="0"/>
              <w:bottom w:val="none" w:color="000000" w:sz="4" w:space="0"/>
              <w:right w:val="none" w:color="000000" w:sz="4" w:space="0"/>
            </w:tcBorders>
            <w:tcW w:w="2361" w:type="dxa"/>
            <w:vAlign w:val="center"/>
            <w:textDirection w:val="lrTb"/>
            <w:noWrap w:val="false"/>
          </w:tcPr>
          <w:p>
            <w:pPr>
              <w:jc w:val="right"/>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12"/>
            <w:shd w:val="clear" w:color="auto" w:fill="auto"/>
            <w:tcBorders>
              <w:top w:val="none" w:color="000000" w:sz="4" w:space="0"/>
              <w:left w:val="none" w:color="000000" w:sz="4" w:space="0"/>
              <w:bottom w:val="none" w:color="000000" w:sz="4" w:space="0"/>
              <w:right w:val="none" w:color="000000" w:sz="4" w:space="0"/>
            </w:tcBorders>
            <w:tcW w:w="286" w:type="dxa"/>
            <w:textDirection w:val="lrTb"/>
            <w:noWrap w:val="false"/>
          </w:tcPr>
          <w:p>
            <w:pPr>
              <w:jc w:val="center"/>
              <w:rPr>
                <w:color w:val="000000"/>
                <w:sz w:val="24"/>
                <w:szCs w:val="24"/>
              </w:rPr>
            </w:pPr>
            <w:r>
              <w:rPr>
                <w:color w:val="000000"/>
                <w:sz w:val="24"/>
                <w:szCs w:val="24"/>
              </w:rPr>
            </w:r>
            <w:r>
              <w:rPr>
                <w:color w:val="000000"/>
                <w:sz w:val="24"/>
                <w:szCs w:val="24"/>
              </w:rPr>
            </w:r>
            <w:r>
              <w:rPr>
                <w:color w:val="000000"/>
                <w:sz w:val="24"/>
                <w:szCs w:val="24"/>
              </w:rPr>
            </w:r>
          </w:p>
        </w:tc>
      </w:tr>
      <w:tr>
        <w:tblPrEx/>
        <w:trPr>
          <w:gridAfter w:val="10"/>
          <w:gridBefore w:val="1"/>
          <w:trHeight w:val="368"/>
        </w:trPr>
        <w:tc>
          <w:tcPr>
            <w:gridSpan w:val="37"/>
            <w:shd w:val="clear" w:color="auto" w:fill="auto"/>
            <w:tcBorders>
              <w:top w:val="none" w:color="000000" w:sz="4" w:space="0"/>
              <w:left w:val="none" w:color="000000" w:sz="4" w:space="0"/>
              <w:bottom w:val="none" w:color="000000" w:sz="4" w:space="0"/>
              <w:right w:val="none" w:color="000000" w:sz="4" w:space="0"/>
            </w:tcBorders>
            <w:tcW w:w="4444" w:type="dxa"/>
            <w:vAlign w:val="center"/>
            <w:textDirection w:val="lrTb"/>
            <w:noWrap w:val="false"/>
          </w:tcPr>
          <w:p>
            <w:pPr>
              <w:jc w:val="right"/>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40"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39"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77"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280"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98"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9"/>
            <w:shd w:val="clear" w:color="auto" w:fill="auto"/>
            <w:tcBorders>
              <w:top w:val="none" w:color="000000" w:sz="4" w:space="0"/>
              <w:left w:val="none" w:color="000000" w:sz="4" w:space="0"/>
              <w:bottom w:val="none" w:color="000000" w:sz="4" w:space="0"/>
              <w:right w:val="none" w:color="000000" w:sz="4" w:space="0"/>
            </w:tcBorders>
            <w:tcW w:w="575"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vAlign w:val="center"/>
            <w:textDirection w:val="lrTb"/>
            <w:noWrap/>
          </w:tcPr>
          <w:p>
            <w:pPr>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5"/>
            <w:shd w:val="clear" w:color="auto" w:fill="auto"/>
            <w:tcBorders>
              <w:top w:val="none" w:color="000000" w:sz="4" w:space="0"/>
              <w:left w:val="none" w:color="000000" w:sz="4" w:space="0"/>
              <w:bottom w:val="none" w:color="000000" w:sz="4" w:space="0"/>
              <w:right w:val="none" w:color="000000" w:sz="4" w:space="0"/>
            </w:tcBorders>
            <w:tcW w:w="399"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5"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tcPr>
          <w:p>
            <w:pPr>
              <w:rPr>
                <w:color w:val="000000"/>
                <w:sz w:val="24"/>
                <w:szCs w:val="24"/>
              </w:rPr>
            </w:pPr>
            <w:r>
              <w:rPr>
                <w:color w:val="000000"/>
                <w:sz w:val="24"/>
                <w:szCs w:val="24"/>
              </w:rPr>
            </w:r>
            <w:r>
              <w:rPr>
                <w:color w:val="000000"/>
                <w:sz w:val="24"/>
                <w:szCs w:val="24"/>
              </w:rPr>
            </w:r>
            <w:r>
              <w:rPr>
                <w:color w:val="000000"/>
                <w:sz w:val="24"/>
                <w:szCs w:val="24"/>
              </w:rPr>
            </w:r>
          </w:p>
        </w:tc>
        <w:tc>
          <w:tcPr>
            <w:gridSpan w:val="49"/>
            <w:shd w:val="clear" w:color="auto" w:fill="auto"/>
            <w:tcBorders>
              <w:top w:val="none" w:color="000000" w:sz="4" w:space="0"/>
              <w:left w:val="none" w:color="000000" w:sz="4" w:space="0"/>
              <w:bottom w:val="none" w:color="000000" w:sz="4" w:space="0"/>
              <w:right w:val="single" w:color="000000" w:sz="4" w:space="0"/>
            </w:tcBorders>
            <w:tcW w:w="2761" w:type="dxa"/>
            <w:vAlign w:val="center"/>
            <w:textDirection w:val="lrTb"/>
            <w:noWrap w:val="false"/>
          </w:tcPr>
          <w:p>
            <w:pPr>
              <w:jc w:val="right"/>
              <w:rPr>
                <w:rFonts w:ascii="Times New Roman" w:hAnsi="Times New Roman"/>
                <w:b/>
                <w:bCs/>
                <w:color w:val="000000"/>
                <w:sz w:val="18"/>
                <w:szCs w:val="18"/>
              </w:rPr>
            </w:pPr>
            <w:r>
              <w:rPr>
                <w:rFonts w:ascii="Times New Roman" w:hAnsi="Times New Roman"/>
                <w:b/>
                <w:bCs/>
                <w:color w:val="000000"/>
                <w:sz w:val="18"/>
                <w:szCs w:val="18"/>
              </w:rPr>
              <w:t xml:space="preserve">Всего с учетом НДС  </w:t>
            </w:r>
            <w:r>
              <w:rPr>
                <w:rFonts w:ascii="Times New Roman" w:hAnsi="Times New Roman"/>
                <w:b/>
                <w:bCs/>
                <w:color w:val="000000"/>
                <w:sz w:val="18"/>
                <w:szCs w:val="18"/>
              </w:rPr>
            </w:r>
            <w:r>
              <w:rPr>
                <w:rFonts w:ascii="Times New Roman" w:hAnsi="Times New Roman"/>
                <w:b/>
                <w:bCs/>
                <w:color w:val="000000"/>
                <w:sz w:val="18"/>
                <w:szCs w:val="18"/>
              </w:rPr>
            </w:r>
          </w:p>
        </w:tc>
        <w:tc>
          <w:tcPr>
            <w:gridSpan w:val="18"/>
            <w:shd w:val="clear" w:color="auto" w:fill="auto"/>
            <w:tcBorders>
              <w:top w:val="single" w:color="auto" w:sz="4" w:space="0"/>
              <w:left w:val="none" w:color="000000" w:sz="4" w:space="0"/>
              <w:bottom w:val="single" w:color="auto" w:sz="4" w:space="0"/>
              <w:right w:val="single" w:color="auto" w:sz="4" w:space="0"/>
            </w:tcBorders>
            <w:tcW w:w="1361" w:type="dxa"/>
            <w:textDirection w:val="lrTb"/>
            <w:noWrap w:val="false"/>
          </w:tcPr>
          <w:p>
            <w:pPr>
              <w:jc w:val="center"/>
              <w:rPr>
                <w:color w:val="000000"/>
                <w:sz w:val="24"/>
                <w:szCs w:val="24"/>
              </w:rPr>
            </w:pPr>
            <w:r>
              <w:rPr>
                <w:color w:val="000000"/>
                <w:sz w:val="24"/>
                <w:szCs w:val="24"/>
              </w:rPr>
              <w:t xml:space="preserve"> </w:t>
            </w:r>
            <w:r>
              <w:rPr>
                <w:color w:val="000000"/>
                <w:sz w:val="24"/>
                <w:szCs w:val="24"/>
              </w:rPr>
            </w:r>
            <w:r>
              <w:rPr>
                <w:color w:val="000000"/>
                <w:sz w:val="24"/>
                <w:szCs w:val="24"/>
              </w:rPr>
            </w:r>
          </w:p>
        </w:tc>
        <w:tc>
          <w:tcPr>
            <w:gridSpan w:val="38"/>
            <w:shd w:val="clear" w:color="auto" w:fill="auto"/>
            <w:tcBorders>
              <w:top w:val="none" w:color="000000" w:sz="4" w:space="0"/>
              <w:left w:val="none" w:color="000000" w:sz="4" w:space="0"/>
              <w:bottom w:val="none" w:color="000000" w:sz="4" w:space="0"/>
              <w:right w:val="none" w:color="000000" w:sz="4" w:space="0"/>
            </w:tcBorders>
            <w:tcW w:w="2361" w:type="dxa"/>
            <w:vAlign w:val="center"/>
            <w:textDirection w:val="lrTb"/>
            <w:noWrap w:val="false"/>
          </w:tcPr>
          <w:p>
            <w:pPr>
              <w:jc w:val="right"/>
              <w:rPr>
                <w:rFonts w:ascii="Times New Roman" w:hAnsi="Times New Roman"/>
                <w:b/>
                <w:bCs/>
                <w:color w:val="000000"/>
                <w:sz w:val="18"/>
                <w:szCs w:val="18"/>
              </w:rPr>
            </w:pPr>
            <w:r>
              <w:rPr>
                <w:rFonts w:ascii="Times New Roman" w:hAnsi="Times New Roman"/>
                <w:b/>
                <w:bCs/>
                <w:color w:val="000000"/>
                <w:sz w:val="18"/>
                <w:szCs w:val="18"/>
              </w:rPr>
            </w:r>
            <w:r>
              <w:rPr>
                <w:rFonts w:ascii="Times New Roman" w:hAnsi="Times New Roman"/>
                <w:b/>
                <w:bCs/>
                <w:color w:val="000000"/>
                <w:sz w:val="18"/>
                <w:szCs w:val="18"/>
              </w:rPr>
            </w:r>
            <w:r>
              <w:rPr>
                <w:rFonts w:ascii="Times New Roman" w:hAnsi="Times New Roman"/>
                <w:b/>
                <w:bCs/>
                <w:color w:val="000000"/>
                <w:sz w:val="18"/>
                <w:szCs w:val="18"/>
              </w:rPr>
            </w:r>
          </w:p>
        </w:tc>
        <w:tc>
          <w:tcPr>
            <w:gridSpan w:val="12"/>
            <w:shd w:val="clear" w:color="auto" w:fill="auto"/>
            <w:tcBorders>
              <w:top w:val="none" w:color="000000" w:sz="4" w:space="0"/>
              <w:left w:val="none" w:color="000000" w:sz="4" w:space="0"/>
              <w:bottom w:val="none" w:color="000000" w:sz="4" w:space="0"/>
              <w:right w:val="none" w:color="000000" w:sz="4" w:space="0"/>
            </w:tcBorders>
            <w:tcW w:w="286" w:type="dxa"/>
            <w:textDirection w:val="lrTb"/>
            <w:noWrap w:val="false"/>
          </w:tcPr>
          <w:p>
            <w:pPr>
              <w:jc w:val="center"/>
              <w:rPr>
                <w:color w:val="000000"/>
                <w:sz w:val="24"/>
                <w:szCs w:val="24"/>
              </w:rPr>
            </w:pPr>
            <w:r>
              <w:rPr>
                <w:color w:val="000000"/>
                <w:sz w:val="24"/>
                <w:szCs w:val="24"/>
              </w:rPr>
            </w:r>
            <w:r>
              <w:rPr>
                <w:color w:val="000000"/>
                <w:sz w:val="24"/>
                <w:szCs w:val="24"/>
              </w:rPr>
            </w:r>
            <w:r>
              <w:rPr>
                <w:color w:val="000000"/>
                <w:sz w:val="24"/>
                <w:szCs w:val="24"/>
              </w:rPr>
            </w:r>
          </w:p>
        </w:tc>
      </w:tr>
      <w:tr>
        <w:tblPrEx/>
        <w:trPr>
          <w:gridBefore w:val="1"/>
          <w:trHeight w:val="300"/>
        </w:trPr>
        <w:tc>
          <w:tcPr>
            <w:gridSpan w:val="4"/>
            <w:shd w:val="clear" w:color="auto" w:fill="auto"/>
            <w:tcBorders>
              <w:top w:val="none" w:color="000000" w:sz="4" w:space="0"/>
              <w:left w:val="none" w:color="000000" w:sz="4" w:space="0"/>
              <w:bottom w:val="none" w:color="000000" w:sz="4" w:space="0"/>
              <w:right w:val="none" w:color="000000" w:sz="4" w:space="0"/>
            </w:tcBorders>
            <w:tcW w:w="50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82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94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0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7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5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7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9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57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61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6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6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84"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301"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130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r>
      <w:tr>
        <w:tblPrEx/>
        <w:trPr>
          <w:gridAfter w:val="13"/>
          <w:trHeight w:val="540"/>
        </w:trPr>
        <w:tc>
          <w:tcPr>
            <w:gridSpan w:val="3"/>
            <w:shd w:val="clear" w:color="auto" w:fill="auto"/>
            <w:tcBorders>
              <w:top w:val="none" w:color="000000" w:sz="4" w:space="0"/>
              <w:left w:val="none" w:color="000000" w:sz="4" w:space="0"/>
              <w:bottom w:val="none" w:color="000000" w:sz="4" w:space="0"/>
              <w:right w:val="none" w:color="000000" w:sz="4" w:space="0"/>
            </w:tcBorders>
            <w:tcW w:w="48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1737" w:type="dxa"/>
            <w:vAlign w:val="bottom"/>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Заказчик:</w:t>
            </w:r>
            <w:r>
              <w:rPr>
                <w:rFonts w:ascii="Times New Roman" w:hAnsi="Times New Roman"/>
                <w:color w:val="000000"/>
                <w:sz w:val="18"/>
                <w:szCs w:val="18"/>
              </w:rPr>
            </w:r>
            <w:r>
              <w:rPr>
                <w:rFonts w:ascii="Times New Roman" w:hAnsi="Times New Roman"/>
                <w:color w:val="000000"/>
                <w:sz w:val="18"/>
                <w:szCs w:val="18"/>
              </w:rPr>
            </w:r>
          </w:p>
        </w:tc>
        <w:tc>
          <w:tcPr>
            <w:gridSpan w:val="60"/>
            <w:shd w:val="clear" w:color="auto" w:fill="auto"/>
            <w:tcBorders>
              <w:top w:val="none" w:color="000000" w:sz="4" w:space="0"/>
              <w:left w:val="none" w:color="000000" w:sz="4" w:space="0"/>
              <w:bottom w:val="single" w:color="auto" w:sz="4" w:space="0"/>
              <w:right w:val="none" w:color="000000" w:sz="4" w:space="0"/>
            </w:tcBorders>
            <w:tcW w:w="4101" w:type="dxa"/>
            <w:vAlign w:val="bottom"/>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9"/>
            <w:shd w:val="clear" w:color="auto" w:fill="auto"/>
            <w:tcBorders>
              <w:top w:val="none" w:color="000000" w:sz="4" w:space="0"/>
              <w:left w:val="none" w:color="000000" w:sz="4" w:space="0"/>
              <w:bottom w:val="none" w:color="000000" w:sz="4" w:space="0"/>
              <w:right w:val="none" w:color="000000" w:sz="4" w:space="0"/>
            </w:tcBorders>
            <w:tcW w:w="577" w:type="dxa"/>
            <w:vAlign w:val="bottom"/>
            <w:vMerge w:val="restart"/>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5"/>
            <w:shd w:val="clear" w:color="auto" w:fill="auto"/>
            <w:tcBorders>
              <w:top w:val="none" w:color="000000" w:sz="4" w:space="0"/>
              <w:left w:val="none" w:color="000000" w:sz="4" w:space="0"/>
              <w:bottom w:val="single" w:color="auto" w:sz="4" w:space="0"/>
              <w:right w:val="none" w:color="000000" w:sz="4" w:space="0"/>
            </w:tcBorders>
            <w:tcW w:w="3513"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vAlign w:val="center"/>
            <w:textDirection w:val="lrTb"/>
            <w:noWrap w:val="false"/>
          </w:tcPr>
          <w:p>
            <w:pPr>
              <w:jc w:val="center"/>
              <w:rPr>
                <w:rFonts w:ascii="Times New Roman" w:hAnsi="Times New Roman"/>
                <w:b/>
                <w:bCs/>
                <w:color w:val="000000"/>
                <w:sz w:val="24"/>
                <w:szCs w:val="24"/>
              </w:rPr>
            </w:pPr>
            <w:r>
              <w:rPr>
                <w:rFonts w:ascii="Times New Roman" w:hAnsi="Times New Roman"/>
                <w:b/>
                <w:bCs/>
                <w:color w:val="000000"/>
                <w:sz w:val="24"/>
                <w:szCs w:val="24"/>
              </w:rPr>
            </w:r>
            <w:r>
              <w:rPr>
                <w:rFonts w:ascii="Times New Roman" w:hAnsi="Times New Roman"/>
                <w:b/>
                <w:bCs/>
                <w:color w:val="000000"/>
                <w:sz w:val="24"/>
                <w:szCs w:val="24"/>
              </w:rPr>
            </w:r>
            <w:r>
              <w:rPr>
                <w:rFonts w:ascii="Times New Roman" w:hAnsi="Times New Roman"/>
                <w:b/>
                <w:bCs/>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68" w:type="dxa"/>
            <w:vAlign w:val="center"/>
            <w:textDirection w:val="lrTb"/>
            <w:noWrap w:val="false"/>
          </w:tcPr>
          <w:p>
            <w:pPr>
              <w:jc w:val="center"/>
              <w:rPr>
                <w:rFonts w:ascii="Times New Roman" w:hAnsi="Times New Roman"/>
                <w:b/>
                <w:bCs/>
                <w:color w:val="000000"/>
                <w:sz w:val="24"/>
                <w:szCs w:val="24"/>
              </w:rPr>
            </w:pPr>
            <w:r>
              <w:rPr>
                <w:rFonts w:ascii="Times New Roman" w:hAnsi="Times New Roman"/>
                <w:b/>
                <w:bCs/>
                <w:color w:val="000000"/>
                <w:sz w:val="24"/>
                <w:szCs w:val="24"/>
              </w:rPr>
            </w:r>
            <w:r>
              <w:rPr>
                <w:rFonts w:ascii="Times New Roman" w:hAnsi="Times New Roman"/>
                <w:b/>
                <w:bCs/>
                <w:color w:val="000000"/>
                <w:sz w:val="24"/>
                <w:szCs w:val="24"/>
              </w:rPr>
            </w:r>
            <w:r>
              <w:rPr>
                <w:rFonts w:ascii="Times New Roman" w:hAnsi="Times New Roman"/>
                <w:b/>
                <w:bCs/>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8" w:type="dxa"/>
            <w:vAlign w:val="center"/>
            <w:textDirection w:val="lrTb"/>
            <w:noWrap w:val="false"/>
          </w:tcPr>
          <w:p>
            <w:pPr>
              <w:jc w:val="center"/>
              <w:rPr>
                <w:rFonts w:ascii="Times New Roman" w:hAnsi="Times New Roman"/>
                <w:b/>
                <w:bCs/>
                <w:color w:val="000000"/>
                <w:sz w:val="24"/>
                <w:szCs w:val="24"/>
              </w:rPr>
            </w:pPr>
            <w:r>
              <w:rPr>
                <w:rFonts w:ascii="Times New Roman" w:hAnsi="Times New Roman"/>
                <w:b/>
                <w:bCs/>
                <w:color w:val="000000"/>
                <w:sz w:val="24"/>
                <w:szCs w:val="24"/>
              </w:rPr>
            </w:r>
            <w:r>
              <w:rPr>
                <w:rFonts w:ascii="Times New Roman" w:hAnsi="Times New Roman"/>
                <w:b/>
                <w:bCs/>
                <w:color w:val="000000"/>
                <w:sz w:val="24"/>
                <w:szCs w:val="24"/>
              </w:rPr>
            </w:r>
            <w:r>
              <w:rPr>
                <w:rFonts w:ascii="Times New Roman" w:hAnsi="Times New Roman"/>
                <w:b/>
                <w:bCs/>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9" w:type="dxa"/>
            <w:vAlign w:val="center"/>
            <w:textDirection w:val="lrTb"/>
            <w:noWrap w:val="false"/>
          </w:tcPr>
          <w:p>
            <w:pPr>
              <w:jc w:val="center"/>
              <w:rPr>
                <w:rFonts w:ascii="Times New Roman" w:hAnsi="Times New Roman"/>
                <w:b/>
                <w:bCs/>
                <w:color w:val="000000"/>
                <w:sz w:val="24"/>
                <w:szCs w:val="24"/>
              </w:rPr>
            </w:pPr>
            <w:r>
              <w:rPr>
                <w:rFonts w:ascii="Times New Roman" w:hAnsi="Times New Roman"/>
                <w:b/>
                <w:bCs/>
                <w:color w:val="000000"/>
                <w:sz w:val="24"/>
                <w:szCs w:val="24"/>
              </w:rPr>
            </w:r>
            <w:r>
              <w:rPr>
                <w:rFonts w:ascii="Times New Roman" w:hAnsi="Times New Roman"/>
                <w:b/>
                <w:bCs/>
                <w:color w:val="000000"/>
                <w:sz w:val="24"/>
                <w:szCs w:val="24"/>
              </w:rPr>
            </w:r>
            <w:r>
              <w:rPr>
                <w:rFonts w:ascii="Times New Roman" w:hAnsi="Times New Roman"/>
                <w:b/>
                <w:bCs/>
                <w:color w:val="000000"/>
                <w:sz w:val="24"/>
                <w:szCs w:val="24"/>
              </w:rPr>
            </w:r>
          </w:p>
        </w:tc>
        <w:tc>
          <w:tcPr>
            <w:gridSpan w:val="54"/>
            <w:shd w:val="clear" w:color="auto" w:fill="auto"/>
            <w:tcBorders>
              <w:top w:val="none" w:color="000000" w:sz="4" w:space="0"/>
              <w:left w:val="none" w:color="000000" w:sz="4" w:space="0"/>
              <w:bottom w:val="single" w:color="auto" w:sz="4" w:space="0"/>
              <w:right w:val="none" w:color="000000" w:sz="4" w:space="0"/>
            </w:tcBorders>
            <w:tcW w:w="3153"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3"/>
          <w:trHeight w:val="368"/>
        </w:trPr>
        <w:tc>
          <w:tcPr>
            <w:gridSpan w:val="3"/>
            <w:shd w:val="clear" w:color="auto" w:fill="auto"/>
            <w:tcBorders>
              <w:top w:val="none" w:color="000000" w:sz="4" w:space="0"/>
              <w:left w:val="none" w:color="000000" w:sz="4" w:space="0"/>
              <w:bottom w:val="none" w:color="000000" w:sz="4" w:space="0"/>
              <w:right w:val="none" w:color="000000" w:sz="4" w:space="0"/>
            </w:tcBorders>
            <w:tcW w:w="48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93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6"/>
            <w:shd w:val="clear" w:color="auto" w:fill="auto"/>
            <w:tcBorders>
              <w:top w:val="none" w:color="000000" w:sz="4" w:space="0"/>
              <w:left w:val="none" w:color="000000" w:sz="4" w:space="0"/>
              <w:bottom w:val="none" w:color="000000" w:sz="4" w:space="0"/>
              <w:right w:val="none" w:color="000000" w:sz="4" w:space="0"/>
            </w:tcBorders>
            <w:tcW w:w="3540"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(должность)</w:t>
            </w:r>
            <w:r>
              <w:rPr>
                <w:rFonts w:ascii="Times New Roman" w:hAnsi="Times New Roman"/>
                <w:color w:val="000000"/>
                <w:sz w:val="17"/>
                <w:szCs w:val="17"/>
              </w:rPr>
            </w:r>
            <w:r>
              <w:rPr>
                <w:rFonts w:ascii="Times New Roman" w:hAnsi="Times New Roman"/>
                <w:color w:val="000000"/>
                <w:sz w:val="17"/>
                <w:szCs w:val="17"/>
              </w:rPr>
            </w:r>
          </w:p>
        </w:tc>
        <w:tc>
          <w:tcPr>
            <w:gridSpan w:val="9"/>
            <w:tcBorders>
              <w:top w:val="none" w:color="000000" w:sz="4" w:space="0"/>
              <w:left w:val="none" w:color="000000" w:sz="4" w:space="0"/>
              <w:bottom w:val="none" w:color="000000" w:sz="4" w:space="0"/>
              <w:right w:val="none" w:color="000000" w:sz="4" w:space="0"/>
            </w:tcBorders>
            <w:tcW w:w="577"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5"/>
            <w:shd w:val="clear" w:color="auto" w:fill="auto"/>
            <w:tcBorders>
              <w:top w:val="single" w:color="auto" w:sz="4" w:space="0"/>
              <w:left w:val="none" w:color="000000" w:sz="4" w:space="0"/>
              <w:bottom w:val="none" w:color="000000" w:sz="4" w:space="0"/>
              <w:right w:val="none" w:color="000000" w:sz="4" w:space="0"/>
            </w:tcBorders>
            <w:tcW w:w="3513"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(подпись)</w:t>
            </w:r>
            <w:r>
              <w:rPr>
                <w:rFonts w:ascii="Times New Roman" w:hAnsi="Times New Roman"/>
                <w:color w:val="000000"/>
                <w:sz w:val="17"/>
                <w:szCs w:val="17"/>
              </w:rPr>
            </w:r>
            <w:r>
              <w:rPr>
                <w:rFonts w:ascii="Times New Roman" w:hAnsi="Times New Roman"/>
                <w:color w:val="000000"/>
                <w:sz w:val="17"/>
                <w:szCs w:val="17"/>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6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4"/>
            <w:shd w:val="clear" w:color="auto" w:fill="auto"/>
            <w:tcBorders>
              <w:top w:val="none" w:color="000000" w:sz="4" w:space="0"/>
              <w:left w:val="none" w:color="000000" w:sz="4" w:space="0"/>
              <w:bottom w:val="none" w:color="000000" w:sz="4" w:space="0"/>
              <w:right w:val="none" w:color="000000" w:sz="4" w:space="0"/>
            </w:tcBorders>
            <w:tcW w:w="3153"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(расшифровка подписи)</w:t>
            </w:r>
            <w:r>
              <w:rPr>
                <w:rFonts w:ascii="Times New Roman" w:hAnsi="Times New Roman"/>
                <w:color w:val="000000"/>
                <w:sz w:val="17"/>
                <w:szCs w:val="17"/>
              </w:rPr>
            </w:r>
            <w:r>
              <w:rPr>
                <w:rFonts w:ascii="Times New Roman" w:hAnsi="Times New Roman"/>
                <w:color w:val="000000"/>
                <w:sz w:val="17"/>
                <w:szCs w:val="17"/>
              </w:rPr>
            </w:r>
          </w:p>
        </w:tc>
      </w:tr>
      <w:tr>
        <w:tblPrEx/>
        <w:trPr>
          <w:gridAfter w:val="1"/>
          <w:trHeight w:val="368"/>
        </w:trPr>
        <w:tc>
          <w:tcPr>
            <w:gridSpan w:val="3"/>
            <w:shd w:val="clear" w:color="auto" w:fill="auto"/>
            <w:tcBorders>
              <w:top w:val="none" w:color="000000" w:sz="4" w:space="0"/>
              <w:left w:val="none" w:color="000000" w:sz="4" w:space="0"/>
              <w:bottom w:val="none" w:color="000000" w:sz="4" w:space="0"/>
              <w:right w:val="none" w:color="000000" w:sz="4" w:space="0"/>
            </w:tcBorders>
            <w:tcW w:w="48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1737"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М.П.</w:t>
            </w:r>
            <w:r>
              <w:rPr>
                <w:rFonts w:ascii="Times New Roman" w:hAnsi="Times New Roman"/>
                <w:color w:val="000000"/>
                <w:sz w:val="18"/>
                <w:szCs w:val="18"/>
              </w:rPr>
            </w:r>
            <w:r>
              <w:rPr>
                <w:rFonts w:ascii="Times New Roman" w:hAnsi="Times New Roman"/>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9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5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9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61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7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63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4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5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12"/>
            <w:shd w:val="clear" w:color="auto" w:fill="auto"/>
            <w:tcBorders>
              <w:top w:val="none" w:color="000000" w:sz="4" w:space="0"/>
              <w:left w:val="none" w:color="000000" w:sz="4" w:space="0"/>
              <w:bottom w:val="none" w:color="000000" w:sz="4" w:space="0"/>
              <w:right w:val="none" w:color="000000" w:sz="4" w:space="0"/>
            </w:tcBorders>
            <w:tcW w:w="34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137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r>
      <w:tr>
        <w:tblPrEx/>
        <w:trPr>
          <w:gridAfter w:val="13"/>
          <w:trHeight w:val="480"/>
        </w:trPr>
        <w:tc>
          <w:tcPr>
            <w:gridSpan w:val="3"/>
            <w:shd w:val="clear" w:color="auto" w:fill="auto"/>
            <w:tcBorders>
              <w:top w:val="none" w:color="000000" w:sz="4" w:space="0"/>
              <w:left w:val="none" w:color="000000" w:sz="4" w:space="0"/>
              <w:bottom w:val="none" w:color="000000" w:sz="4" w:space="0"/>
              <w:right w:val="none" w:color="000000" w:sz="4" w:space="0"/>
            </w:tcBorders>
            <w:tcW w:w="48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1737" w:type="dxa"/>
            <w:vAlign w:val="bottom"/>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Подрядчик:</w:t>
            </w:r>
            <w:r>
              <w:rPr>
                <w:rFonts w:ascii="Times New Roman" w:hAnsi="Times New Roman"/>
                <w:color w:val="000000"/>
                <w:sz w:val="18"/>
                <w:szCs w:val="18"/>
              </w:rPr>
            </w:r>
            <w:r>
              <w:rPr>
                <w:rFonts w:ascii="Times New Roman" w:hAnsi="Times New Roman"/>
                <w:color w:val="000000"/>
                <w:sz w:val="18"/>
                <w:szCs w:val="18"/>
              </w:rPr>
            </w:r>
          </w:p>
        </w:tc>
        <w:tc>
          <w:tcPr>
            <w:gridSpan w:val="60"/>
            <w:shd w:val="clear" w:color="auto" w:fill="auto"/>
            <w:tcBorders>
              <w:top w:val="none" w:color="000000" w:sz="4" w:space="0"/>
              <w:left w:val="none" w:color="000000" w:sz="4" w:space="0"/>
              <w:bottom w:val="single" w:color="auto" w:sz="4" w:space="0"/>
              <w:right w:val="none" w:color="000000" w:sz="4" w:space="0"/>
            </w:tcBorders>
            <w:tcW w:w="4101" w:type="dxa"/>
            <w:vAlign w:val="bottom"/>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9"/>
            <w:shd w:val="clear" w:color="auto" w:fill="auto"/>
            <w:tcBorders>
              <w:top w:val="none" w:color="000000" w:sz="4" w:space="0"/>
              <w:left w:val="none" w:color="000000" w:sz="4" w:space="0"/>
              <w:bottom w:val="none" w:color="000000" w:sz="4" w:space="0"/>
              <w:right w:val="none" w:color="000000" w:sz="4" w:space="0"/>
            </w:tcBorders>
            <w:tcW w:w="577" w:type="dxa"/>
            <w:vAlign w:val="bottom"/>
            <w:vMerge w:val="restart"/>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5"/>
            <w:shd w:val="clear" w:color="auto" w:fill="auto"/>
            <w:tcBorders>
              <w:top w:val="none" w:color="000000" w:sz="4" w:space="0"/>
              <w:left w:val="none" w:color="000000" w:sz="4" w:space="0"/>
              <w:bottom w:val="single" w:color="auto" w:sz="4" w:space="0"/>
              <w:right w:val="none" w:color="000000" w:sz="4" w:space="0"/>
            </w:tcBorders>
            <w:tcW w:w="3513"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6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4"/>
            <w:shd w:val="clear" w:color="auto" w:fill="auto"/>
            <w:tcBorders>
              <w:top w:val="none" w:color="000000" w:sz="4" w:space="0"/>
              <w:left w:val="none" w:color="000000" w:sz="4" w:space="0"/>
              <w:bottom w:val="single" w:color="auto" w:sz="4" w:space="0"/>
              <w:right w:val="none" w:color="000000" w:sz="4" w:space="0"/>
            </w:tcBorders>
            <w:tcW w:w="3153" w:type="dxa"/>
            <w:vAlign w:val="bottom"/>
            <w:textDirection w:val="lrTb"/>
            <w:noWrap w:val="false"/>
          </w:tcPr>
          <w:p>
            <w:pPr>
              <w:jc w:val="cente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rPr>
            </w:r>
            <w:r>
              <w:rPr>
                <w:rFonts w:ascii="Times New Roman" w:hAnsi="Times New Roman"/>
                <w:color w:val="000000"/>
                <w:sz w:val="18"/>
                <w:szCs w:val="18"/>
              </w:rPr>
            </w:r>
          </w:p>
        </w:tc>
      </w:tr>
      <w:tr>
        <w:tblPrEx/>
        <w:trPr>
          <w:gridAfter w:val="13"/>
          <w:trHeight w:val="368"/>
        </w:trPr>
        <w:tc>
          <w:tcPr>
            <w:gridSpan w:val="3"/>
            <w:shd w:val="clear" w:color="auto" w:fill="auto"/>
            <w:tcBorders>
              <w:top w:val="none" w:color="000000" w:sz="4" w:space="0"/>
              <w:left w:val="none" w:color="000000" w:sz="4" w:space="0"/>
              <w:bottom w:val="none" w:color="000000" w:sz="4" w:space="0"/>
              <w:right w:val="none" w:color="000000" w:sz="4" w:space="0"/>
            </w:tcBorders>
            <w:tcW w:w="48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80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93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6"/>
            <w:shd w:val="clear" w:color="auto" w:fill="auto"/>
            <w:tcBorders>
              <w:top w:val="none" w:color="000000" w:sz="4" w:space="0"/>
              <w:left w:val="none" w:color="000000" w:sz="4" w:space="0"/>
              <w:bottom w:val="none" w:color="000000" w:sz="4" w:space="0"/>
              <w:right w:val="none" w:color="000000" w:sz="4" w:space="0"/>
            </w:tcBorders>
            <w:tcW w:w="3540"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(должность)</w:t>
            </w:r>
            <w:r>
              <w:rPr>
                <w:rFonts w:ascii="Times New Roman" w:hAnsi="Times New Roman"/>
                <w:color w:val="000000"/>
                <w:sz w:val="17"/>
                <w:szCs w:val="17"/>
              </w:rPr>
            </w:r>
            <w:r>
              <w:rPr>
                <w:rFonts w:ascii="Times New Roman" w:hAnsi="Times New Roman"/>
                <w:color w:val="000000"/>
                <w:sz w:val="17"/>
                <w:szCs w:val="17"/>
              </w:rPr>
            </w:r>
          </w:p>
        </w:tc>
        <w:tc>
          <w:tcPr>
            <w:gridSpan w:val="9"/>
            <w:tcBorders>
              <w:top w:val="none" w:color="000000" w:sz="4" w:space="0"/>
              <w:left w:val="none" w:color="000000" w:sz="4" w:space="0"/>
              <w:bottom w:val="none" w:color="000000" w:sz="4" w:space="0"/>
              <w:right w:val="none" w:color="000000" w:sz="4" w:space="0"/>
            </w:tcBorders>
            <w:tcW w:w="577" w:type="dxa"/>
            <w:vAlign w:val="center"/>
            <w:vMerge w:val="continue"/>
            <w:textDirection w:val="lrTb"/>
            <w:noWrap w:val="false"/>
          </w:tcPr>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55"/>
            <w:shd w:val="clear" w:color="auto" w:fill="auto"/>
            <w:tcBorders>
              <w:top w:val="single" w:color="auto" w:sz="4" w:space="0"/>
              <w:left w:val="none" w:color="000000" w:sz="4" w:space="0"/>
              <w:bottom w:val="none" w:color="000000" w:sz="4" w:space="0"/>
              <w:right w:val="none" w:color="000000" w:sz="4" w:space="0"/>
            </w:tcBorders>
            <w:tcW w:w="3513"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(подпись)</w:t>
            </w:r>
            <w:r>
              <w:rPr>
                <w:rFonts w:ascii="Times New Roman" w:hAnsi="Times New Roman"/>
                <w:color w:val="000000"/>
                <w:sz w:val="17"/>
                <w:szCs w:val="17"/>
              </w:rPr>
            </w:r>
            <w:r>
              <w:rPr>
                <w:rFonts w:ascii="Times New Roman" w:hAnsi="Times New Roman"/>
                <w:color w:val="000000"/>
                <w:sz w:val="17"/>
                <w:szCs w:val="17"/>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6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44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4"/>
            <w:shd w:val="clear" w:color="auto" w:fill="auto"/>
            <w:tcBorders>
              <w:top w:val="none" w:color="000000" w:sz="4" w:space="0"/>
              <w:left w:val="none" w:color="000000" w:sz="4" w:space="0"/>
              <w:bottom w:val="none" w:color="000000" w:sz="4" w:space="0"/>
              <w:right w:val="none" w:color="000000" w:sz="4" w:space="0"/>
            </w:tcBorders>
            <w:tcW w:w="3153" w:type="dxa"/>
            <w:textDirection w:val="lrTb"/>
            <w:noWrap w:val="false"/>
          </w:tcPr>
          <w:p>
            <w:pPr>
              <w:jc w:val="center"/>
              <w:rPr>
                <w:rFonts w:ascii="Times New Roman" w:hAnsi="Times New Roman"/>
                <w:color w:val="000000"/>
                <w:sz w:val="17"/>
                <w:szCs w:val="17"/>
              </w:rPr>
            </w:pPr>
            <w:r>
              <w:rPr>
                <w:rFonts w:ascii="Times New Roman" w:hAnsi="Times New Roman"/>
                <w:color w:val="000000"/>
                <w:sz w:val="17"/>
                <w:szCs w:val="17"/>
              </w:rPr>
              <w:t xml:space="preserve">(расшифровка подписи)</w:t>
            </w:r>
            <w:r>
              <w:rPr>
                <w:rFonts w:ascii="Times New Roman" w:hAnsi="Times New Roman"/>
                <w:color w:val="000000"/>
                <w:sz w:val="17"/>
                <w:szCs w:val="17"/>
              </w:rPr>
            </w:r>
            <w:r>
              <w:rPr>
                <w:rFonts w:ascii="Times New Roman" w:hAnsi="Times New Roman"/>
                <w:color w:val="000000"/>
                <w:sz w:val="17"/>
                <w:szCs w:val="17"/>
              </w:rPr>
            </w:r>
          </w:p>
        </w:tc>
      </w:tr>
      <w:tr>
        <w:tblPrEx/>
        <w:trPr>
          <w:gridAfter w:val="1"/>
          <w:trHeight w:val="368"/>
        </w:trPr>
        <w:tc>
          <w:tcPr>
            <w:gridSpan w:val="3"/>
            <w:shd w:val="clear" w:color="auto" w:fill="auto"/>
            <w:tcBorders>
              <w:top w:val="none" w:color="000000" w:sz="4" w:space="0"/>
              <w:left w:val="none" w:color="000000" w:sz="4" w:space="0"/>
              <w:bottom w:val="none" w:color="000000" w:sz="4" w:space="0"/>
              <w:right w:val="none" w:color="000000" w:sz="4" w:space="0"/>
            </w:tcBorders>
            <w:tcW w:w="48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1737" w:type="dxa"/>
            <w:textDirection w:val="lrTb"/>
            <w:noWrap w:val="false"/>
          </w:tcPr>
          <w:p>
            <w:pPr>
              <w:rPr>
                <w:rFonts w:ascii="Times New Roman" w:hAnsi="Times New Roman"/>
                <w:color w:val="000000"/>
                <w:sz w:val="18"/>
                <w:szCs w:val="18"/>
              </w:rPr>
            </w:pPr>
            <w:r>
              <w:rPr>
                <w:rFonts w:ascii="Times New Roman" w:hAnsi="Times New Roman"/>
                <w:color w:val="000000"/>
                <w:sz w:val="18"/>
                <w:szCs w:val="18"/>
              </w:rPr>
              <w:t xml:space="preserve">М.П.</w:t>
            </w:r>
            <w:r>
              <w:rPr>
                <w:rFonts w:ascii="Times New Roman" w:hAnsi="Times New Roman"/>
                <w:color w:val="000000"/>
                <w:sz w:val="18"/>
                <w:szCs w:val="18"/>
              </w:rPr>
            </w:r>
            <w:r>
              <w:rPr>
                <w:rFonts w:ascii="Times New Roman" w:hAnsi="Times New Roman"/>
                <w:color w:val="000000"/>
                <w:sz w:val="18"/>
                <w:szCs w:val="18"/>
              </w:rPr>
            </w:r>
          </w:p>
          <w:p>
            <w:pPr>
              <w:rPr>
                <w:rFonts w:ascii="Times New Roman" w:hAnsi="Times New Roman"/>
                <w:color w:val="000000"/>
                <w:sz w:val="18"/>
                <w:szCs w:val="18"/>
              </w:rPr>
            </w:pPr>
            <w:r>
              <w:rPr>
                <w:rFonts w:ascii="Times New Roman" w:hAnsi="Times New Roman"/>
                <w:color w:val="000000"/>
                <w:sz w:val="18"/>
                <w:szCs w:val="18"/>
              </w:rPr>
            </w:r>
            <w:r>
              <w:rPr>
                <w:rFonts w:ascii="Times New Roman" w:hAnsi="Times New Roman"/>
                <w:color w:val="000000"/>
                <w:sz w:val="18"/>
                <w:szCs w:val="18"/>
              </w:rPr>
            </w:r>
            <w:r>
              <w:rPr>
                <w:rFonts w:ascii="Times New Roman" w:hAnsi="Times New Roman"/>
                <w:color w:val="000000"/>
                <w:sz w:val="18"/>
                <w:szCs w:val="18"/>
              </w:rPr>
            </w:r>
          </w:p>
        </w:tc>
        <w:tc>
          <w:tcPr>
            <w:gridSpan w:val="4"/>
            <w:shd w:val="clear" w:color="auto" w:fill="auto"/>
            <w:tcBorders>
              <w:top w:val="none" w:color="000000" w:sz="4" w:space="0"/>
              <w:left w:val="none" w:color="000000" w:sz="4" w:space="0"/>
              <w:bottom w:val="none" w:color="000000" w:sz="4" w:space="0"/>
              <w:right w:val="none" w:color="000000" w:sz="4" w:space="0"/>
            </w:tcBorders>
            <w:tcW w:w="56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39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44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3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63"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79"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9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57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39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69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3"/>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9"/>
            <w:shd w:val="clear" w:color="auto" w:fill="auto"/>
            <w:tcBorders>
              <w:top w:val="none" w:color="000000" w:sz="4" w:space="0"/>
              <w:left w:val="none" w:color="000000" w:sz="4" w:space="0"/>
              <w:bottom w:val="none" w:color="000000" w:sz="4" w:space="0"/>
              <w:right w:val="none" w:color="000000" w:sz="4" w:space="0"/>
            </w:tcBorders>
            <w:tcW w:w="612"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3"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352" w:type="dxa"/>
            <w:textDirection w:val="lrTb"/>
            <w:noWrap w:val="false"/>
          </w:tcPr>
          <w:p>
            <w:pPr>
              <w:jc w:val="right"/>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67"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8"/>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48"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3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4"/>
            <w:shd w:val="clear" w:color="auto" w:fill="auto"/>
            <w:tcBorders>
              <w:top w:val="none" w:color="000000" w:sz="4" w:space="0"/>
              <w:left w:val="none" w:color="000000" w:sz="4" w:space="0"/>
              <w:bottom w:val="none" w:color="000000" w:sz="4" w:space="0"/>
              <w:right w:val="none" w:color="000000" w:sz="4" w:space="0"/>
            </w:tcBorders>
            <w:tcW w:w="27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635"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24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5"/>
            <w:shd w:val="clear" w:color="auto" w:fill="auto"/>
            <w:tcBorders>
              <w:top w:val="none" w:color="000000" w:sz="4" w:space="0"/>
              <w:left w:val="none" w:color="000000" w:sz="4" w:space="0"/>
              <w:bottom w:val="none" w:color="000000" w:sz="4" w:space="0"/>
              <w:right w:val="none" w:color="000000" w:sz="4" w:space="0"/>
            </w:tcBorders>
            <w:tcW w:w="450"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6"/>
            <w:shd w:val="clear" w:color="auto" w:fill="auto"/>
            <w:tcBorders>
              <w:top w:val="none" w:color="000000" w:sz="4" w:space="0"/>
              <w:left w:val="none" w:color="000000" w:sz="4" w:space="0"/>
              <w:bottom w:val="none" w:color="000000" w:sz="4" w:space="0"/>
              <w:right w:val="none" w:color="000000" w:sz="4" w:space="0"/>
            </w:tcBorders>
            <w:tcW w:w="296"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12"/>
            <w:shd w:val="clear" w:color="auto" w:fill="auto"/>
            <w:tcBorders>
              <w:top w:val="none" w:color="000000" w:sz="4" w:space="0"/>
              <w:left w:val="none" w:color="000000" w:sz="4" w:space="0"/>
              <w:bottom w:val="none" w:color="000000" w:sz="4" w:space="0"/>
              <w:right w:val="none" w:color="000000" w:sz="4" w:space="0"/>
            </w:tcBorders>
            <w:tcW w:w="344"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c>
          <w:tcPr>
            <w:gridSpan w:val="7"/>
            <w:shd w:val="clear" w:color="auto" w:fill="auto"/>
            <w:tcBorders>
              <w:top w:val="none" w:color="000000" w:sz="4" w:space="0"/>
              <w:left w:val="none" w:color="000000" w:sz="4" w:space="0"/>
              <w:bottom w:val="none" w:color="000000" w:sz="4" w:space="0"/>
              <w:right w:val="none" w:color="000000" w:sz="4" w:space="0"/>
            </w:tcBorders>
            <w:tcW w:w="1371" w:type="dxa"/>
            <w:textDirection w:val="lrTb"/>
            <w:noWrap w:val="false"/>
          </w:tcPr>
          <w:p>
            <w:pPr>
              <w:rPr>
                <w:color w:val="000000"/>
                <w:sz w:val="24"/>
                <w:szCs w:val="24"/>
              </w:rPr>
            </w:pPr>
            <w:r>
              <w:rPr>
                <w:color w:val="000000"/>
                <w:sz w:val="24"/>
                <w:szCs w:val="24"/>
              </w:rPr>
            </w:r>
            <w:r>
              <w:rPr>
                <w:color w:val="000000"/>
                <w:sz w:val="24"/>
                <w:szCs w:val="24"/>
              </w:rPr>
            </w:r>
            <w:r>
              <w:rPr>
                <w:color w:val="000000"/>
                <w:sz w:val="24"/>
                <w:szCs w:val="24"/>
              </w:rPr>
            </w:r>
          </w:p>
        </w:tc>
      </w:tr>
    </w:tbl>
    <w:p>
      <w:pPr>
        <w:rPr>
          <w:rFonts w:ascii="Times New Roman" w:hAnsi="Times New Roman" w:cs="Times New Roman"/>
        </w:rPr>
        <w:sectPr>
          <w:headerReference w:type="default" r:id="rId16"/>
          <w:headerReference w:type="first" r:id="rId17"/>
          <w:footerReference w:type="default" r:id="rId20"/>
          <w:footerReference w:type="first" r:id="rId21"/>
          <w:footnotePr/>
          <w:endnotePr/>
          <w:type w:val="nextPage"/>
          <w:pgSz w:w="16840" w:h="11907" w:orient="landscape"/>
          <w:pgMar w:top="1135" w:right="1105" w:bottom="709" w:left="85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5387"/>
        <w:rPr>
          <w:rFonts w:ascii="Times New Roman" w:hAnsi="Times New Roman" w:cs="Times New Roman"/>
          <w:sz w:val="24"/>
          <w:szCs w:val="24"/>
        </w:rPr>
      </w:pPr>
      <w:r>
        <w:rPr>
          <w:rFonts w:ascii="Times New Roman" w:hAnsi="Times New Roman" w:cs="Times New Roman"/>
          <w:sz w:val="24"/>
          <w:szCs w:val="24"/>
        </w:rPr>
        <w:t xml:space="preserve">Приложение № 41 к Договору №_____</w:t>
      </w:r>
      <w:r>
        <w:rPr>
          <w:rFonts w:ascii="Times New Roman" w:hAnsi="Times New Roman" w:cs="Times New Roman"/>
          <w:sz w:val="24"/>
          <w:szCs w:val="24"/>
        </w:rPr>
      </w:r>
      <w:r>
        <w:rPr>
          <w:rFonts w:ascii="Times New Roman" w:hAnsi="Times New Roman" w:cs="Times New Roman"/>
          <w:sz w:val="24"/>
          <w:szCs w:val="24"/>
        </w:rPr>
      </w:r>
    </w:p>
    <w:p>
      <w:pPr>
        <w:ind w:left="5387"/>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t xml:space="preserve">ФОРМА </w:t>
      </w:r>
      <w:r>
        <w:rPr>
          <w:rFonts w:ascii="Times New Roman" w:hAnsi="Times New Roman" w:cs="Times New Roman"/>
        </w:rPr>
      </w:r>
      <w:r>
        <w:rPr>
          <w:rFonts w:ascii="Times New Roman" w:hAnsi="Times New Roman" w:cs="Times New Roman"/>
        </w:rPr>
      </w:r>
    </w:p>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firstLine="709"/>
        <w:jc w:val="center"/>
        <w:rPr>
          <w:rFonts w:ascii="Times New Roman" w:hAnsi="Times New Roman"/>
          <w:sz w:val="24"/>
          <w:szCs w:val="24"/>
        </w:rPr>
        <w:outlineLvl w:val="2"/>
      </w:pPr>
      <w:r/>
      <w:bookmarkStart w:id="22" w:name="_Toc51326855"/>
      <w:r/>
      <w:bookmarkStart w:id="23" w:name="_Toc49417613"/>
      <w:r/>
      <w:bookmarkStart w:id="24" w:name="_Toc40953840"/>
      <w:r>
        <w:rPr>
          <w:rFonts w:ascii="Times New Roman" w:hAnsi="Times New Roman"/>
          <w:sz w:val="24"/>
          <w:szCs w:val="24"/>
        </w:rPr>
        <w:t xml:space="preserve">АКТ № _____</w:t>
      </w:r>
      <w:bookmarkEnd w:id="22"/>
      <w:r/>
      <w:bookmarkEnd w:id="23"/>
      <w:r/>
      <w:bookmarkEnd w:id="24"/>
      <w:r>
        <w:rPr>
          <w:rFonts w:ascii="Times New Roman" w:hAnsi="Times New Roman"/>
          <w:sz w:val="24"/>
          <w:szCs w:val="24"/>
        </w:rPr>
      </w:r>
      <w:r>
        <w:rPr>
          <w:rFonts w:ascii="Times New Roman" w:hAnsi="Times New Roman"/>
          <w:sz w:val="24"/>
          <w:szCs w:val="24"/>
        </w:rPr>
      </w:r>
    </w:p>
    <w:p>
      <w:pPr>
        <w:ind w:firstLine="709"/>
        <w:jc w:val="center"/>
        <w:rPr>
          <w:rFonts w:ascii="Times New Roman" w:hAnsi="Times New Roman"/>
          <w:sz w:val="24"/>
          <w:szCs w:val="24"/>
        </w:rPr>
        <w:outlineLvl w:val="2"/>
      </w:pPr>
      <w:r/>
      <w:bookmarkStart w:id="25" w:name="_Toc51326856"/>
      <w:r/>
      <w:bookmarkStart w:id="26" w:name="_Toc49417614"/>
      <w:r>
        <w:rPr>
          <w:rFonts w:ascii="Times New Roman" w:hAnsi="Times New Roman"/>
          <w:sz w:val="24"/>
          <w:szCs w:val="24"/>
        </w:rPr>
        <w:t xml:space="preserve">РАБОЧЕЙ КОМИССИИ О ГОТОВНОСТИ ОБЪЕКТА</w:t>
      </w:r>
      <w:r>
        <w:rPr>
          <w:rFonts w:ascii="Times New Roman" w:hAnsi="Times New Roman"/>
          <w:sz w:val="24"/>
          <w:szCs w:val="24"/>
        </w:rPr>
        <w:br/>
        <w:t xml:space="preserve">ДЛЯ ПРЕДЪЯВЛЕНИЯ ПРИЕМОЧНОЙ КОМИССИИ</w:t>
      </w:r>
      <w:bookmarkEnd w:id="25"/>
      <w:r/>
      <w:bookmarkEnd w:id="26"/>
      <w:r>
        <w:rPr>
          <w:rFonts w:ascii="Times New Roman" w:hAnsi="Times New Roman"/>
          <w:sz w:val="24"/>
          <w:szCs w:val="24"/>
        </w:rPr>
      </w:r>
      <w:r>
        <w:rPr>
          <w:rFonts w:ascii="Times New Roman" w:hAnsi="Times New Roman"/>
          <w:sz w:val="24"/>
          <w:szCs w:val="24"/>
        </w:rPr>
      </w:r>
    </w:p>
    <w:p>
      <w:pPr>
        <w:jc w:val="center"/>
        <w:rPr>
          <w:rFonts w:ascii="Times New Roman" w:hAnsi="Times New Roman" w:eastAsia="SimSun"/>
          <w:b/>
          <w:bCs/>
        </w:rPr>
      </w:pPr>
      <w:r>
        <w:rPr>
          <w:rFonts w:ascii="Times New Roman" w:hAnsi="Times New Roman" w:eastAsia="SimSun"/>
          <w:b/>
          <w:bCs/>
        </w:rPr>
      </w:r>
      <w:r>
        <w:rPr>
          <w:rFonts w:ascii="Times New Roman" w:hAnsi="Times New Roman" w:eastAsia="SimSun"/>
          <w:b/>
          <w:bCs/>
        </w:rPr>
      </w:r>
      <w:r>
        <w:rPr>
          <w:rFonts w:ascii="Times New Roman" w:hAnsi="Times New Roman" w:eastAsia="SimSun"/>
          <w:b/>
          <w:bCs/>
        </w:rPr>
      </w:r>
    </w:p>
    <w:p>
      <w:pPr>
        <w:rPr>
          <w:rFonts w:ascii="Times New Roman" w:hAnsi="Times New Roman" w:eastAsia="SimSun"/>
          <w:sz w:val="24"/>
          <w:szCs w:val="24"/>
        </w:rPr>
      </w:pPr>
      <w:r>
        <w:rPr>
          <w:rFonts w:ascii="Times New Roman" w:hAnsi="Times New Roman" w:eastAsia="SimSun"/>
          <w:sz w:val="24"/>
          <w:szCs w:val="24"/>
        </w:rPr>
        <w:t xml:space="preserve">«_________»________________20______г.</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Местонахождение объекта______________________________________________________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Рабочая комиссия, назначенная 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(наименование организации - Застройщика (Технического заказчика), наз</w:t>
      </w:r>
      <w:r>
        <w:rPr>
          <w:rFonts w:ascii="Times New Roman" w:hAnsi="Times New Roman" w:eastAsia="SimSun"/>
          <w:sz w:val="24"/>
          <w:szCs w:val="24"/>
        </w:rPr>
        <w:t xml:space="preserve">начившей рабочую комиссию)</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решением (приказом) от « _________ » ________________ 20______ г. №______________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в составе: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Председателя - представителя Застройщика (Технического заказчика)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w:t>
      </w:r>
      <w:r>
        <w:rPr>
          <w:rFonts w:ascii="Times New Roman" w:hAnsi="Times New Roman" w:eastAsia="SimSun"/>
          <w:sz w:val="24"/>
          <w:szCs w:val="24"/>
        </w:rPr>
        <w:t xml:space="preserve">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Членов комиссии - представителей:</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генерального подрядчика 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субподрядных (монтажных) организаций 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эксплуатационной организации 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проектной организации __</w:t>
      </w:r>
      <w:r>
        <w:rPr>
          <w:rFonts w:ascii="Times New Roman" w:hAnsi="Times New Roman" w:eastAsia="SimSun"/>
          <w:sz w:val="24"/>
          <w:szCs w:val="24"/>
        </w:rPr>
        <w:t xml:space="preserve">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других заинтересованных органов надзора и организаций*</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ind w:left="2832" w:firstLine="708"/>
        <w:jc w:val="center"/>
        <w:rPr>
          <w:rFonts w:ascii="Times New Roman" w:hAnsi="Times New Roman" w:eastAsia="SimSun"/>
          <w:sz w:val="24"/>
          <w:szCs w:val="24"/>
        </w:rPr>
      </w:pPr>
      <w:r>
        <w:rPr>
          <w:rFonts w:ascii="Times New Roman" w:hAnsi="Times New Roman" w:eastAsia="SimSun"/>
          <w:sz w:val="24"/>
          <w:szCs w:val="24"/>
        </w:rPr>
        <w:t xml:space="preserve">(фамилия, имя, отчество, должн</w:t>
      </w:r>
      <w:r>
        <w:rPr>
          <w:rFonts w:ascii="Times New Roman" w:hAnsi="Times New Roman" w:eastAsia="SimSun"/>
          <w:sz w:val="24"/>
          <w:szCs w:val="24"/>
        </w:rPr>
        <w:t xml:space="preserve">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УСТАНОВИЛА:</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Генеральным подрядчиком____________________________________________________________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(наименование организации и ее ведомственная подчиненность)</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предъявлено к приемке в эксплуатацию законченный (-</w:t>
      </w:r>
      <w:r>
        <w:rPr>
          <w:rFonts w:ascii="Times New Roman" w:hAnsi="Times New Roman" w:eastAsia="SimSun"/>
          <w:sz w:val="24"/>
          <w:szCs w:val="24"/>
        </w:rPr>
        <w:t xml:space="preserve">ые</w:t>
      </w:r>
      <w:r>
        <w:rPr>
          <w:rFonts w:ascii="Times New Roman" w:hAnsi="Times New Roman" w:eastAsia="SimSun"/>
          <w:sz w:val="24"/>
          <w:szCs w:val="24"/>
        </w:rPr>
        <w:t xml:space="preserve">) строительством объект (-ы) ________</w:t>
      </w:r>
      <w:r>
        <w:rPr>
          <w:rFonts w:ascii="Times New Roman" w:hAnsi="Times New Roman" w:eastAsia="SimSun"/>
          <w:sz w:val="24"/>
          <w:szCs w:val="24"/>
        </w:rPr>
        <w:t xml:space="preserve">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(наименование здания, сооружения, оборудование или номер приложения к акту)</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входящего (-</w:t>
      </w:r>
      <w:r>
        <w:rPr>
          <w:rFonts w:ascii="Times New Roman" w:hAnsi="Times New Roman" w:eastAsia="SimSun"/>
          <w:sz w:val="24"/>
          <w:szCs w:val="24"/>
        </w:rPr>
        <w:t xml:space="preserve">ие</w:t>
      </w:r>
      <w:r>
        <w:rPr>
          <w:rFonts w:ascii="Times New Roman" w:hAnsi="Times New Roman" w:eastAsia="SimSun"/>
          <w:sz w:val="24"/>
          <w:szCs w:val="24"/>
        </w:rPr>
        <w:t xml:space="preserve">) в состав инве</w:t>
      </w:r>
      <w:r>
        <w:rPr>
          <w:rFonts w:ascii="Times New Roman" w:hAnsi="Times New Roman" w:eastAsia="SimSun"/>
          <w:sz w:val="24"/>
          <w:szCs w:val="24"/>
        </w:rPr>
        <w:t xml:space="preserve">стиционного проекта: 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(наименование инвестиционного проекта)</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2. Строительство осуществлялось генеральным подрядчиком, выполнившим 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(виды работ)</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и его субподрядными организациями 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w:t>
      </w:r>
      <w:r>
        <w:rPr>
          <w:rFonts w:ascii="Times New Roman" w:hAnsi="Times New Roman" w:eastAsia="SimSun"/>
          <w:sz w:val="24"/>
          <w:szCs w:val="24"/>
        </w:rPr>
        <w:t xml:space="preserve">именования организаций и их ведомственная подчиненность)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выполнившими 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(виды работ)</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3. Проектная документация разработана проектной организацией ______________________________________________________________________________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(наименования организаций и их ведом</w:t>
      </w:r>
      <w:r>
        <w:rPr>
          <w:rFonts w:ascii="Times New Roman" w:hAnsi="Times New Roman" w:eastAsia="SimSun"/>
          <w:sz w:val="24"/>
          <w:szCs w:val="24"/>
        </w:rPr>
        <w:t xml:space="preserve">ственная подчиненность)</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4. Строительство осуществлялось по проекту №_____________________________________</w:t>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(номер проекта, номер серии (по типовым проектам))</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5. Проектная доку</w:t>
      </w:r>
      <w:r>
        <w:rPr>
          <w:rFonts w:ascii="Times New Roman" w:hAnsi="Times New Roman" w:eastAsia="SimSun"/>
          <w:sz w:val="24"/>
          <w:szCs w:val="24"/>
        </w:rPr>
        <w:t xml:space="preserve">ментация утверждена___________________________________________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(наименование органа, утвердившего документацию на объект)</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«______»____________________20____г. №________________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6. Строительно-монтажные работы осуществлены в сроки: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начало работ ____________________________окончание работ 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t xml:space="preserve">(месяц и год)</w:t>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(месяц и год)</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7. Рабочей комиссии предст</w:t>
      </w:r>
      <w:r>
        <w:rPr>
          <w:rFonts w:ascii="Times New Roman" w:hAnsi="Times New Roman" w:eastAsia="SimSun"/>
          <w:sz w:val="24"/>
          <w:szCs w:val="24"/>
        </w:rPr>
        <w:t xml:space="preserve">авлена следующая документация: 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(перечень документации может указываться в приложении к акту)</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Указанные документы являются обязательным приложением к н</w:t>
      </w:r>
      <w:r>
        <w:rPr>
          <w:rFonts w:ascii="Times New Roman" w:hAnsi="Times New Roman" w:eastAsia="SimSun"/>
          <w:sz w:val="24"/>
          <w:szCs w:val="24"/>
        </w:rPr>
        <w:t xml:space="preserve">астоящему акту.</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8. Здание, сооружение и оборудование имеет следующие показатели:___________________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(мощность, производительность,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Производственная площадь, протяжен</w:t>
      </w:r>
      <w:r>
        <w:rPr>
          <w:rFonts w:ascii="Times New Roman" w:hAnsi="Times New Roman" w:eastAsia="SimSun"/>
          <w:sz w:val="24"/>
          <w:szCs w:val="24"/>
        </w:rPr>
        <w:t xml:space="preserve">ность, вместимость и т. П. или номер приложения к </w:t>
      </w:r>
      <w:r>
        <w:rPr>
          <w:rFonts w:ascii="Times New Roman" w:hAnsi="Times New Roman" w:eastAsia="SimSun"/>
          <w:sz w:val="24"/>
          <w:szCs w:val="24"/>
        </w:rPr>
        <w:t xml:space="preserve">акту)</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t xml:space="preserve">9. Технологические и архитектурно-строительные решения по зданию, сооружению характеризуются следующими данными:__________________________________________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(краткие технические характеристики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по планировке, этажности, основным материалам и конструкциям,</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Инженерному и технологическому оборудованию или номер приложения к акту)</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t xml:space="preserve">10. Оборудование установлено со</w:t>
      </w:r>
      <w:r>
        <w:rPr>
          <w:rFonts w:ascii="Times New Roman" w:hAnsi="Times New Roman" w:eastAsia="SimSun"/>
          <w:sz w:val="24"/>
          <w:szCs w:val="24"/>
        </w:rPr>
        <w:t xml:space="preserve">гласно актам о его приемке после индивидуального испытания и комплексного опробования рабочими комиссиями (приложение № _____ к настоящему акту) в количестве:</w:t>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по проекту ________________________ единиц;</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фактически ________________________ единиц.</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11. Ме</w:t>
      </w:r>
      <w:r>
        <w:rPr>
          <w:rFonts w:ascii="Times New Roman" w:hAnsi="Times New Roman" w:eastAsia="SimSun"/>
          <w:sz w:val="24"/>
          <w:szCs w:val="24"/>
        </w:rPr>
        <w:t xml:space="preserve">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проектной документацией  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w:t>
      </w:r>
      <w:r>
        <w:rPr>
          <w:rFonts w:ascii="Times New Roman" w:hAnsi="Times New Roman" w:eastAsia="SimSun"/>
          <w:sz w:val="24"/>
          <w:szCs w:val="24"/>
        </w:rPr>
        <w:t xml:space="preserve">сведения о выполнении)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___________________________________________________________________________________.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Характеристика мероприятий приведена в приложении _____ к акту.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t xml:space="preserve">12. Выявленные дефекты и недоделки должны быть устранены в сроки, указанные в при</w:t>
      </w:r>
      <w:r>
        <w:rPr>
          <w:rFonts w:ascii="Times New Roman" w:hAnsi="Times New Roman" w:eastAsia="SimSun"/>
          <w:sz w:val="24"/>
          <w:szCs w:val="24"/>
        </w:rPr>
        <w:t xml:space="preserve">ложении _____к акту.</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13. Сметная стоимость по утвержденной проектной документации: </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всего _________________ тыс. руб., в том числе</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строительно-монтажных работ ____________тыс. руб.,</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оборудования, инструмента и инвентаря ___________ тыс. руб.</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Решение раб</w:t>
      </w:r>
      <w:r>
        <w:rPr>
          <w:rFonts w:ascii="Times New Roman" w:hAnsi="Times New Roman" w:eastAsia="SimSun"/>
          <w:sz w:val="24"/>
          <w:szCs w:val="24"/>
        </w:rPr>
        <w:t xml:space="preserve">очей комиссии 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 xml:space="preserve">(наименование здания, сооружения)</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jc w:val="both"/>
        <w:rPr>
          <w:rFonts w:ascii="Times New Roman" w:hAnsi="Times New Roman" w:eastAsia="SimSun"/>
          <w:sz w:val="24"/>
          <w:szCs w:val="24"/>
        </w:rPr>
      </w:pPr>
      <w:r>
        <w:rPr>
          <w:rFonts w:ascii="Times New Roman" w:hAnsi="Times New Roman" w:eastAsia="SimSun"/>
          <w:sz w:val="24"/>
          <w:szCs w:val="24"/>
        </w:rPr>
        <w:t xml:space="preserve">СЧИТАТЬ ПРИНЯТЫМ от генерального подрядчика и готовым для предъявления приемочной комиссии.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Председатель рабочей комиссии 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(подпись)</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t xml:space="preserve">Члены рабочей комиссии:_______________________________________________________</w:t>
      </w:r>
      <w:r>
        <w:rPr>
          <w:rFonts w:ascii="Times New Roman" w:hAnsi="Times New Roman" w:eastAsia="SimSun"/>
          <w:sz w:val="24"/>
          <w:szCs w:val="24"/>
        </w:rPr>
      </w:r>
      <w:r>
        <w:rPr>
          <w:rFonts w:ascii="Times New Roman" w:hAnsi="Times New Roman" w:eastAsia="SimSun"/>
          <w:sz w:val="24"/>
          <w:szCs w:val="24"/>
        </w:rPr>
      </w:r>
    </w:p>
    <w:p>
      <w:pPr>
        <w:jc w:val="center"/>
        <w:rPr>
          <w:rFonts w:ascii="Times New Roman" w:hAnsi="Times New Roman" w:eastAsia="SimSun"/>
          <w:sz w:val="24"/>
          <w:szCs w:val="24"/>
        </w:rPr>
      </w:pPr>
      <w:r>
        <w:rPr>
          <w:rFonts w:ascii="Times New Roman" w:hAnsi="Times New Roman" w:eastAsia="SimSun"/>
          <w:sz w:val="24"/>
          <w:szCs w:val="24"/>
        </w:rPr>
        <w:tab/>
      </w:r>
      <w:r>
        <w:rPr>
          <w:rFonts w:ascii="Times New Roman" w:hAnsi="Times New Roman" w:eastAsia="SimSun"/>
          <w:sz w:val="24"/>
          <w:szCs w:val="24"/>
        </w:rPr>
        <w:tab/>
      </w:r>
      <w:r>
        <w:rPr>
          <w:rFonts w:ascii="Times New Roman" w:hAnsi="Times New Roman" w:eastAsia="SimSun"/>
          <w:sz w:val="24"/>
          <w:szCs w:val="24"/>
        </w:rPr>
        <w:tab/>
        <w:t xml:space="preserve">(подписи)</w:t>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Bdr>
          <w:bottom w:val="single" w:color="000000" w:sz="12" w:space="1"/>
        </w:pBd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eastAsia="SimSun"/>
          <w:sz w:val="24"/>
          <w:szCs w:val="24"/>
        </w:rPr>
      </w:pPr>
      <w:r>
        <w:rPr>
          <w:rFonts w:ascii="Times New Roman" w:hAnsi="Times New Roman" w:eastAsia="SimSun"/>
          <w:sz w:val="24"/>
          <w:szCs w:val="24"/>
        </w:rPr>
      </w:r>
      <w:r>
        <w:rPr>
          <w:rFonts w:ascii="Times New Roman" w:hAnsi="Times New Roman" w:eastAsia="SimSun"/>
          <w:sz w:val="24"/>
          <w:szCs w:val="24"/>
        </w:rPr>
      </w:r>
      <w:r>
        <w:rPr>
          <w:rFonts w:ascii="Times New Roman" w:hAnsi="Times New Roman" w:eastAsia="SimSu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Приложения:</w:t>
      </w:r>
      <w:r>
        <w:rPr>
          <w:rFonts w:ascii="Times New Roman" w:hAnsi="Times New Roman"/>
          <w:sz w:val="24"/>
          <w:szCs w:val="24"/>
        </w:rPr>
      </w:r>
      <w:r>
        <w:rPr>
          <w:rFonts w:ascii="Times New Roman" w:hAnsi="Times New Roman"/>
          <w:sz w:val="24"/>
          <w:szCs w:val="24"/>
        </w:rPr>
      </w:r>
    </w:p>
    <w:p>
      <w:pPr>
        <w:tabs>
          <w:tab w:val="left" w:pos="284" w:leader="none"/>
        </w:tabs>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tab/>
      </w:r>
      <w:r>
        <w:rPr>
          <w:rFonts w:ascii="Times New Roman" w:hAnsi="Times New Roman"/>
          <w:sz w:val="24"/>
          <w:szCs w:val="24"/>
        </w:rPr>
        <w:t xml:space="preserve">Приложение № 1 - Перечень принимаемого имущества (с указанием типа, количества и заводских номеров).</w:t>
      </w:r>
      <w:r>
        <w:rPr>
          <w:rFonts w:ascii="Times New Roman" w:hAnsi="Times New Roman"/>
          <w:sz w:val="24"/>
          <w:szCs w:val="24"/>
        </w:rPr>
      </w:r>
      <w:r>
        <w:rPr>
          <w:rFonts w:ascii="Times New Roman" w:hAnsi="Times New Roman"/>
          <w:sz w:val="24"/>
          <w:szCs w:val="24"/>
        </w:rPr>
      </w:r>
    </w:p>
    <w:p>
      <w:pPr>
        <w:tabs>
          <w:tab w:val="left" w:pos="28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ab/>
        <w:t xml:space="preserve">Приложение № 2 - Перечень исполнительной документации.</w:t>
      </w:r>
      <w:r>
        <w:rPr>
          <w:rFonts w:ascii="Times New Roman" w:hAnsi="Times New Roman"/>
          <w:sz w:val="24"/>
          <w:szCs w:val="24"/>
        </w:rPr>
      </w:r>
      <w:r>
        <w:rPr>
          <w:rFonts w:ascii="Times New Roman" w:hAnsi="Times New Roman"/>
          <w:sz w:val="24"/>
          <w:szCs w:val="24"/>
        </w:rPr>
      </w:r>
    </w:p>
    <w:p>
      <w:pPr>
        <w:tabs>
          <w:tab w:val="left" w:pos="28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ab/>
        <w:t xml:space="preserve">Приложение № 3 - Акт по приемке оборудования после индивидуальных испытаний.**</w:t>
      </w:r>
      <w:r>
        <w:rPr>
          <w:rFonts w:ascii="Times New Roman" w:hAnsi="Times New Roman"/>
          <w:sz w:val="24"/>
          <w:szCs w:val="24"/>
        </w:rPr>
      </w:r>
      <w:r>
        <w:rPr>
          <w:rFonts w:ascii="Times New Roman" w:hAnsi="Times New Roman"/>
          <w:sz w:val="24"/>
          <w:szCs w:val="24"/>
        </w:rPr>
      </w:r>
    </w:p>
    <w:p>
      <w:pPr>
        <w:tabs>
          <w:tab w:val="left" w:pos="28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ab/>
        <w:t xml:space="preserve">Приложение №</w:t>
      </w:r>
      <w:r>
        <w:rPr>
          <w:rFonts w:ascii="Times New Roman" w:hAnsi="Times New Roman"/>
          <w:sz w:val="24"/>
          <w:szCs w:val="24"/>
        </w:rPr>
        <w:t xml:space="preserve"> 4 - Акт по приемке оборудования после комплексного опробования.**</w:t>
      </w:r>
      <w:r>
        <w:rPr>
          <w:rFonts w:ascii="Times New Roman" w:hAnsi="Times New Roman"/>
          <w:sz w:val="24"/>
          <w:szCs w:val="24"/>
        </w:rPr>
      </w:r>
      <w:r>
        <w:rPr>
          <w:rFonts w:ascii="Times New Roman" w:hAnsi="Times New Roman"/>
          <w:sz w:val="24"/>
          <w:szCs w:val="24"/>
        </w:rPr>
      </w:r>
    </w:p>
    <w:p>
      <w:pPr>
        <w:tabs>
          <w:tab w:val="left" w:pos="28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tab/>
        <w:t xml:space="preserve">Приложение № 5 - Ведомость замечаний, дефектов и недоделок.**</w:t>
      </w:r>
      <w:r>
        <w:rPr>
          <w:rFonts w:ascii="Times New Roman" w:hAnsi="Times New Roman"/>
          <w:sz w:val="24"/>
          <w:szCs w:val="24"/>
        </w:rPr>
      </w:r>
      <w:r>
        <w:rPr>
          <w:rFonts w:ascii="Times New Roman" w:hAnsi="Times New Roman"/>
          <w:sz w:val="24"/>
          <w:szCs w:val="24"/>
        </w:rPr>
      </w:r>
    </w:p>
    <w:p>
      <w:pPr>
        <w:tabs>
          <w:tab w:val="left" w:pos="284" w:leader="none"/>
        </w:tabs>
        <w:rPr>
          <w:rFonts w:ascii="Times New Roman" w:hAnsi="Times New Roman"/>
          <w:sz w:val="24"/>
          <w:szCs w:val="24"/>
        </w:rPr>
      </w:pPr>
      <w:r>
        <w:rPr>
          <w:rFonts w:ascii="Times New Roman" w:hAnsi="Times New Roman"/>
          <w:sz w:val="24"/>
          <w:szCs w:val="24"/>
        </w:rPr>
        <w:t xml:space="preserve">6.</w:t>
      </w:r>
      <w:r>
        <w:rPr>
          <w:rFonts w:ascii="Times New Roman" w:hAnsi="Times New Roman"/>
          <w:sz w:val="24"/>
          <w:szCs w:val="24"/>
        </w:rPr>
        <w:tab/>
        <w:t xml:space="preserve">Приложение № 6 - Акт устранения замечаний, дефектов и недоделок.**</w:t>
      </w:r>
      <w:r>
        <w:rPr>
          <w:rFonts w:ascii="Times New Roman" w:hAnsi="Times New Roman"/>
          <w:sz w:val="24"/>
          <w:szCs w:val="24"/>
        </w:rPr>
      </w:r>
      <w:r>
        <w:rPr>
          <w:rFonts w:ascii="Times New Roman" w:hAnsi="Times New Roman"/>
          <w:sz w:val="24"/>
          <w:szCs w:val="24"/>
        </w:rPr>
      </w:r>
    </w:p>
    <w:p>
      <w:pPr>
        <w:tabs>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tabs>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tabs>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tabs>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 По согласованию с ними либо при наличии соответствующего официального запроса</w:t>
      </w:r>
      <w:r>
        <w:rPr>
          <w:rFonts w:ascii="Times New Roman" w:hAnsi="Times New Roman"/>
          <w:sz w:val="24"/>
          <w:szCs w:val="24"/>
        </w:rPr>
      </w:r>
      <w:r>
        <w:rPr>
          <w:rFonts w:ascii="Times New Roman" w:hAnsi="Times New Roman"/>
          <w:sz w:val="24"/>
          <w:szCs w:val="24"/>
        </w:rPr>
      </w:r>
    </w:p>
    <w:p>
      <w:pPr>
        <w:pStyle w:val="1460"/>
        <w:tabs>
          <w:tab w:val="left" w:pos="5670" w:leader="none"/>
        </w:tabs>
        <w:rPr>
          <w:rFonts w:ascii="Times New Roman" w:hAnsi="Times New Roman"/>
          <w:sz w:val="24"/>
          <w:szCs w:val="24"/>
        </w:rPr>
      </w:pPr>
      <w:r>
        <w:rPr>
          <w:rFonts w:ascii="Times New Roman" w:hAnsi="Times New Roman"/>
          <w:sz w:val="24"/>
          <w:szCs w:val="24"/>
        </w:rPr>
        <w:t xml:space="preserve">** При наличии</w:t>
      </w:r>
      <w:r>
        <w:rPr>
          <w:rFonts w:ascii="Times New Roman" w:hAnsi="Times New Roman"/>
          <w:sz w:val="24"/>
          <w:szCs w:val="24"/>
        </w:rPr>
      </w:r>
      <w:r>
        <w:rPr>
          <w:rFonts w:ascii="Times New Roman" w:hAnsi="Times New Roman"/>
          <w:sz w:val="24"/>
          <w:szCs w:val="24"/>
        </w:rPr>
      </w:r>
    </w:p>
    <w:p>
      <w:pPr>
        <w:pStyle w:val="1460"/>
        <w:tabs>
          <w:tab w:val="left" w:pos="567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803"/>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rPr>
          <w:rFonts w:ascii="Times New Roman" w:hAnsi="Times New Roman"/>
          <w:sz w:val="24"/>
          <w:szCs w:val="24"/>
        </w:rPr>
      </w:pPr>
      <w:r>
        <w:rPr>
          <w:rFonts w:ascii="Times New Roman" w:hAnsi="Times New Roman"/>
          <w:sz w:val="24"/>
          <w:szCs w:val="24"/>
        </w:rPr>
        <w:br w:type="page" w:clear="all"/>
      </w:r>
      <w:r>
        <w:rPr>
          <w:rFonts w:ascii="Times New Roman" w:hAnsi="Times New Roman"/>
          <w:sz w:val="24"/>
          <w:szCs w:val="24"/>
        </w:rPr>
      </w:r>
      <w:r>
        <w:rPr>
          <w:rFonts w:ascii="Times New Roman" w:hAnsi="Times New Roman"/>
          <w:sz w:val="24"/>
          <w:szCs w:val="24"/>
        </w:rPr>
      </w:r>
    </w:p>
    <w:p>
      <w:pPr>
        <w:rPr>
          <w:rFonts w:ascii="Times New Roman" w:hAnsi="Times New Roman" w:cs="Times New Roman"/>
        </w:rPr>
        <w:sectPr>
          <w:footnotePr/>
          <w:endnotePr/>
          <w:type w:val="nextPage"/>
          <w:pgSz w:w="11907" w:h="16840" w:orient="portrait"/>
          <w:pgMar w:top="1134" w:right="709" w:bottom="851" w:left="170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3"/>
        <w:gridCol w:w="317"/>
        <w:gridCol w:w="1463"/>
        <w:gridCol w:w="2598"/>
        <w:gridCol w:w="1717"/>
        <w:gridCol w:w="318"/>
        <w:gridCol w:w="1381"/>
        <w:gridCol w:w="1843"/>
        <w:gridCol w:w="1689"/>
        <w:gridCol w:w="1961"/>
        <w:gridCol w:w="463"/>
        <w:gridCol w:w="1130"/>
        <w:gridCol w:w="51"/>
      </w:tblGrid>
      <w:tr>
        <w:tblPrEx/>
        <w:trPr>
          <w:gridAfter w:val="1"/>
          <w:trHeight w:val="329"/>
        </w:trPr>
        <w:tc>
          <w:tcPr>
            <w:gridSpan w:val="2"/>
            <w:tcBorders>
              <w:top w:val="none" w:color="000000" w:sz="4" w:space="0"/>
              <w:left w:val="none" w:color="000000" w:sz="4" w:space="0"/>
              <w:bottom w:val="none" w:color="000000" w:sz="4" w:space="0"/>
              <w:right w:val="none" w:color="000000" w:sz="4" w:space="0"/>
            </w:tcBorders>
            <w:tcW w:w="850" w:type="dxa"/>
            <w:textDirection w:val="lrTb"/>
            <w:noWrap w:val="false"/>
          </w:tcPr>
          <w:p>
            <w:pPr>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tcBorders>
              <w:top w:val="none" w:color="000000" w:sz="4" w:space="0"/>
              <w:left w:val="none" w:color="000000" w:sz="4" w:space="0"/>
              <w:bottom w:val="none" w:color="000000" w:sz="4" w:space="0"/>
              <w:right w:val="none" w:color="000000" w:sz="4" w:space="0"/>
            </w:tcBorders>
            <w:tcW w:w="1463" w:type="dxa"/>
            <w:textDirection w:val="lrTb"/>
            <w:noWrap w:val="false"/>
          </w:tcPr>
          <w:p>
            <w:pPr>
              <w:ind w:firstLine="709"/>
              <w:jc w:val="both"/>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gridSpan w:val="3"/>
            <w:tcBorders>
              <w:top w:val="none" w:color="000000" w:sz="4" w:space="0"/>
              <w:left w:val="none" w:color="000000" w:sz="4" w:space="0"/>
              <w:bottom w:val="none" w:color="000000" w:sz="4" w:space="0"/>
              <w:right w:val="none" w:color="000000" w:sz="4" w:space="0"/>
            </w:tcBorders>
            <w:tcW w:w="4633" w:type="dxa"/>
            <w:textDirection w:val="lrTb"/>
            <w:noWrap w:val="false"/>
          </w:tcPr>
          <w:p>
            <w:pPr>
              <w:ind w:firstLine="709"/>
              <w:jc w:val="both"/>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gridSpan w:val="6"/>
            <w:tcBorders>
              <w:top w:val="none" w:color="000000" w:sz="4" w:space="0"/>
              <w:left w:val="none" w:color="000000" w:sz="4" w:space="0"/>
              <w:bottom w:val="none" w:color="000000" w:sz="4" w:space="0"/>
              <w:right w:val="none" w:color="000000" w:sz="4" w:space="0"/>
            </w:tcBorders>
            <w:tcW w:w="8467" w:type="dxa"/>
            <w:textDirection w:val="lrTb"/>
            <w:noWrap w:val="false"/>
          </w:tcPr>
          <w:p>
            <w:pPr>
              <w:ind w:firstLine="4678"/>
              <w:jc w:val="both"/>
              <w:rPr>
                <w:rFonts w:ascii="Times New Roman" w:hAnsi="Times New Roman"/>
              </w:rPr>
            </w:pPr>
            <w:r>
              <w:rPr>
                <w:rFonts w:ascii="Times New Roman" w:hAnsi="Times New Roman"/>
              </w:rPr>
              <w:t xml:space="preserve">Приложение №5</w:t>
            </w:r>
            <w:r>
              <w:rPr>
                <w:rFonts w:ascii="Times New Roman" w:hAnsi="Times New Roman"/>
              </w:rPr>
            </w:r>
            <w:r>
              <w:rPr>
                <w:rFonts w:ascii="Times New Roman" w:hAnsi="Times New Roman"/>
              </w:rPr>
            </w:r>
          </w:p>
          <w:p>
            <w:pPr>
              <w:ind w:firstLine="4678"/>
              <w:jc w:val="both"/>
              <w:rPr>
                <w:rFonts w:ascii="Times New Roman" w:hAnsi="Times New Roman"/>
              </w:rPr>
            </w:pPr>
            <w:r>
              <w:rPr>
                <w:rFonts w:ascii="Times New Roman" w:hAnsi="Times New Roman"/>
              </w:rPr>
              <w:t xml:space="preserve">к акту рабочей комиссии</w:t>
            </w:r>
            <w:r>
              <w:rPr>
                <w:rFonts w:ascii="Times New Roman" w:hAnsi="Times New Roman"/>
              </w:rPr>
            </w:r>
            <w:r>
              <w:rPr>
                <w:rFonts w:ascii="Times New Roman" w:hAnsi="Times New Roman"/>
              </w:rPr>
            </w:r>
          </w:p>
          <w:p>
            <w:pPr>
              <w:ind w:firstLine="4678"/>
              <w:jc w:val="both"/>
              <w:rPr>
                <w:rFonts w:ascii="Times New Roman" w:hAnsi="Times New Roman" w:eastAsia="Arial Unicode MS"/>
                <w:sz w:val="24"/>
                <w:szCs w:val="24"/>
              </w:rPr>
            </w:pPr>
            <w:r>
              <w:rPr>
                <w:rFonts w:ascii="Times New Roman" w:hAnsi="Times New Roman"/>
              </w:rPr>
              <w:t xml:space="preserve">от ______________ № _____</w:t>
            </w:r>
            <w:r>
              <w:rPr>
                <w:rFonts w:ascii="Times New Roman" w:hAnsi="Times New Roman" w:eastAsia="Arial Unicode MS"/>
                <w:sz w:val="24"/>
                <w:szCs w:val="24"/>
              </w:rPr>
            </w:r>
            <w:r>
              <w:rPr>
                <w:rFonts w:ascii="Times New Roman" w:hAnsi="Times New Roman" w:eastAsia="Arial Unicode MS"/>
                <w:sz w:val="24"/>
                <w:szCs w:val="24"/>
              </w:rPr>
            </w:r>
          </w:p>
        </w:tc>
      </w:tr>
      <w:tr>
        <w:tblPrEx/>
        <w:trPr>
          <w:gridAfter w:val="2"/>
          <w:trHeight w:val="65"/>
        </w:trPr>
        <w:tc>
          <w:tcPr>
            <w:gridSpan w:val="11"/>
            <w:tcBorders>
              <w:top w:val="none" w:color="000000" w:sz="4" w:space="0"/>
              <w:left w:val="none" w:color="000000" w:sz="4" w:space="0"/>
              <w:bottom w:val="none" w:color="000000" w:sz="4" w:space="0"/>
              <w:right w:val="none" w:color="000000" w:sz="4" w:space="0"/>
            </w:tcBorders>
            <w:tcW w:w="14283" w:type="dxa"/>
            <w:textDirection w:val="lrTb"/>
            <w:noWrap w:val="false"/>
          </w:tcPr>
          <w:p>
            <w:pPr>
              <w:pStyle w:val="1544"/>
              <w:ind w:firstLine="709"/>
              <w:jc w:val="both"/>
              <w:spacing w:before="0" w:beforeAutospacing="0" w:after="0" w:afterAutospacing="0"/>
              <w:widowControl w:val="off"/>
              <w:rPr>
                <w:sz w:val="20"/>
                <w:szCs w:val="20"/>
                <w:lang w:eastAsia="en-US"/>
              </w:rPr>
            </w:pPr>
            <w:r>
              <w:rPr>
                <w:sz w:val="20"/>
                <w:szCs w:val="20"/>
                <w:lang w:eastAsia="en-US"/>
              </w:rPr>
              <w:t xml:space="preserve">Ведомость замечаний, дефектов и недоделок</w:t>
            </w:r>
            <w:r>
              <w:rPr>
                <w:sz w:val="20"/>
                <w:szCs w:val="20"/>
                <w:lang w:eastAsia="en-US"/>
              </w:rPr>
            </w:r>
            <w:r>
              <w:rPr>
                <w:sz w:val="20"/>
                <w:szCs w:val="20"/>
                <w:lang w:eastAsia="en-US"/>
              </w:rPr>
            </w:r>
          </w:p>
          <w:p>
            <w:pPr>
              <w:pStyle w:val="1546"/>
              <w:ind w:firstLine="709"/>
              <w:jc w:val="both"/>
              <w:spacing w:before="0" w:beforeAutospacing="0" w:after="0" w:afterAutospacing="0"/>
              <w:widowControl w:val="off"/>
              <w:rPr>
                <w:sz w:val="20"/>
                <w:szCs w:val="20"/>
                <w:lang w:eastAsia="en-US"/>
              </w:rPr>
            </w:pPr>
            <w:r>
              <w:rPr>
                <w:sz w:val="20"/>
                <w:szCs w:val="20"/>
                <w:lang w:eastAsia="en-US"/>
              </w:rPr>
              <w:t xml:space="preserve">по титулу (объекту строительства): _________________________________________</w:t>
            </w:r>
            <w:r>
              <w:rPr>
                <w:sz w:val="20"/>
                <w:szCs w:val="20"/>
                <w:lang w:eastAsia="en-US"/>
              </w:rPr>
            </w:r>
            <w:r>
              <w:rPr>
                <w:sz w:val="20"/>
                <w:szCs w:val="20"/>
                <w:lang w:eastAsia="en-US"/>
              </w:rPr>
            </w:r>
          </w:p>
        </w:tc>
      </w:tr>
      <w:tr>
        <w:tblPrEx/>
        <w:trPr>
          <w:gridAfter w:val="2"/>
          <w:trHeight w:val="65"/>
        </w:trPr>
        <w:tc>
          <w:tcPr>
            <w:tcBorders>
              <w:top w:val="none" w:color="000000" w:sz="4" w:space="0"/>
              <w:left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9"/>
            <w:tcBorders>
              <w:top w:val="none" w:color="000000" w:sz="4" w:space="0"/>
              <w:left w:val="none" w:color="000000" w:sz="4" w:space="0"/>
              <w:right w:val="none" w:color="000000" w:sz="4" w:space="0"/>
            </w:tcBorders>
            <w:tcW w:w="13287" w:type="dxa"/>
            <w:textDirection w:val="lrTb"/>
            <w:noWrap w:val="false"/>
          </w:tcPr>
          <w:p>
            <w:pPr>
              <w:ind w:firstLine="4428"/>
              <w:jc w:val="both"/>
              <w:rPr>
                <w:rFonts w:ascii="Times New Roman" w:hAnsi="Times New Roman" w:eastAsia="Arial Unicode MS"/>
              </w:rPr>
            </w:pPr>
            <w:r>
              <w:rPr>
                <w:rFonts w:ascii="Times New Roman" w:hAnsi="Times New Roman"/>
              </w:rPr>
              <w:t xml:space="preserve">(наименование титула строительства)</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right w:val="none" w:color="000000" w:sz="4" w:space="0"/>
            </w:tcBorders>
            <w:tcW w:w="46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2"/>
          <w:trHeight w:val="970"/>
        </w:trPr>
        <w:tc>
          <w:tcPr>
            <w:tcW w:w="533" w:type="dxa"/>
            <w:vAlign w:val="center"/>
            <w:textDirection w:val="lrTb"/>
            <w:noWrap w:val="false"/>
          </w:tcPr>
          <w:p>
            <w:pPr>
              <w:jc w:val="center"/>
              <w:rPr>
                <w:rFonts w:ascii="Times New Roman" w:hAnsi="Times New Roman" w:eastAsia="Arial Unicode MS"/>
              </w:rPr>
            </w:pPr>
            <w:r>
              <w:rPr>
                <w:rFonts w:ascii="Times New Roman" w:hAnsi="Times New Roman"/>
              </w:rPr>
              <w:t xml:space="preserve">№ п/п</w:t>
            </w:r>
            <w:r>
              <w:rPr>
                <w:rFonts w:ascii="Times New Roman" w:hAnsi="Times New Roman" w:eastAsia="Arial Unicode MS"/>
              </w:rPr>
            </w:r>
            <w:r>
              <w:rPr>
                <w:rFonts w:ascii="Times New Roman" w:hAnsi="Times New Roman" w:eastAsia="Arial Unicode MS"/>
              </w:rPr>
            </w:r>
          </w:p>
        </w:tc>
        <w:tc>
          <w:tcPr>
            <w:gridSpan w:val="3"/>
            <w:tcW w:w="4378" w:type="dxa"/>
            <w:vAlign w:val="center"/>
            <w:textDirection w:val="lrTb"/>
            <w:noWrap w:val="false"/>
          </w:tcPr>
          <w:p>
            <w:pPr>
              <w:jc w:val="center"/>
              <w:rPr>
                <w:rFonts w:ascii="Times New Roman" w:hAnsi="Times New Roman" w:eastAsia="Arial Unicode MS"/>
              </w:rPr>
            </w:pPr>
            <w:r>
              <w:rPr>
                <w:rFonts w:ascii="Times New Roman" w:hAnsi="Times New Roman"/>
              </w:rPr>
              <w:t xml:space="preserve">Наименование мероприятий (замечания, дефекты и недоделки)</w:t>
            </w:r>
            <w:r>
              <w:rPr>
                <w:rFonts w:ascii="Times New Roman" w:hAnsi="Times New Roman" w:eastAsia="Arial Unicode MS"/>
              </w:rPr>
            </w:r>
            <w:r>
              <w:rPr>
                <w:rFonts w:ascii="Times New Roman" w:hAnsi="Times New Roman" w:eastAsia="Arial Unicode MS"/>
              </w:rPr>
            </w:r>
          </w:p>
        </w:tc>
        <w:tc>
          <w:tcPr>
            <w:tcW w:w="1717" w:type="dxa"/>
            <w:vAlign w:val="center"/>
            <w:textDirection w:val="lrTb"/>
            <w:noWrap w:val="false"/>
          </w:tcPr>
          <w:p>
            <w:pPr>
              <w:jc w:val="center"/>
              <w:rPr>
                <w:rFonts w:ascii="Times New Roman" w:hAnsi="Times New Roman" w:eastAsia="Arial Unicode MS"/>
              </w:rPr>
            </w:pPr>
            <w:r>
              <w:rPr>
                <w:rFonts w:ascii="Times New Roman" w:hAnsi="Times New Roman"/>
              </w:rPr>
              <w:t xml:space="preserve">Кто выдал</w:t>
            </w:r>
            <w:r>
              <w:rPr>
                <w:rFonts w:ascii="Times New Roman" w:hAnsi="Times New Roman" w:eastAsia="Arial Unicode MS"/>
              </w:rPr>
            </w:r>
            <w:r>
              <w:rPr>
                <w:rFonts w:ascii="Times New Roman" w:hAnsi="Times New Roman" w:eastAsia="Arial Unicode MS"/>
              </w:rPr>
            </w:r>
          </w:p>
        </w:tc>
        <w:tc>
          <w:tcPr>
            <w:gridSpan w:val="2"/>
            <w:tcW w:w="1699" w:type="dxa"/>
            <w:vAlign w:val="center"/>
            <w:textDirection w:val="lrTb"/>
            <w:noWrap w:val="false"/>
          </w:tcPr>
          <w:p>
            <w:pPr>
              <w:jc w:val="center"/>
              <w:rPr>
                <w:rFonts w:ascii="Times New Roman" w:hAnsi="Times New Roman" w:eastAsia="Arial Unicode MS"/>
              </w:rPr>
            </w:pPr>
            <w:r>
              <w:rPr>
                <w:rFonts w:ascii="Times New Roman" w:hAnsi="Times New Roman"/>
              </w:rPr>
              <w:t xml:space="preserve">Срок устранения</w:t>
            </w:r>
            <w:r>
              <w:rPr>
                <w:rFonts w:ascii="Times New Roman" w:hAnsi="Times New Roman" w:eastAsia="Arial Unicode MS"/>
              </w:rPr>
            </w:r>
            <w:r>
              <w:rPr>
                <w:rFonts w:ascii="Times New Roman" w:hAnsi="Times New Roman" w:eastAsia="Arial Unicode MS"/>
              </w:rPr>
            </w:r>
          </w:p>
        </w:tc>
        <w:tc>
          <w:tcPr>
            <w:tcW w:w="1843" w:type="dxa"/>
            <w:vAlign w:val="center"/>
            <w:textDirection w:val="lrTb"/>
            <w:noWrap w:val="false"/>
          </w:tcPr>
          <w:p>
            <w:pPr>
              <w:jc w:val="center"/>
              <w:rPr>
                <w:rFonts w:ascii="Times New Roman" w:hAnsi="Times New Roman" w:eastAsia="Arial Unicode MS"/>
              </w:rPr>
            </w:pPr>
            <w:r>
              <w:rPr>
                <w:rFonts w:ascii="Times New Roman" w:hAnsi="Times New Roman"/>
              </w:rPr>
              <w:t xml:space="preserve">Кто устраняет</w:t>
            </w:r>
            <w:r>
              <w:rPr>
                <w:rFonts w:ascii="Times New Roman" w:hAnsi="Times New Roman" w:eastAsia="Arial Unicode MS"/>
              </w:rPr>
            </w:r>
            <w:r>
              <w:rPr>
                <w:rFonts w:ascii="Times New Roman" w:hAnsi="Times New Roman" w:eastAsia="Arial Unicode MS"/>
              </w:rPr>
            </w:r>
          </w:p>
        </w:tc>
        <w:tc>
          <w:tcPr>
            <w:gridSpan w:val="3"/>
            <w:tcW w:w="4113" w:type="dxa"/>
            <w:vAlign w:val="center"/>
            <w:textDirection w:val="lrTb"/>
            <w:noWrap w:val="false"/>
          </w:tcPr>
          <w:p>
            <w:pPr>
              <w:ind w:left="153"/>
              <w:jc w:val="center"/>
              <w:rPr>
                <w:rFonts w:ascii="Times New Roman" w:hAnsi="Times New Roman" w:eastAsia="Arial Unicode MS"/>
              </w:rPr>
            </w:pPr>
            <w:r>
              <w:rPr>
                <w:rFonts w:ascii="Times New Roman" w:hAnsi="Times New Roman"/>
              </w:rPr>
              <w:t xml:space="preserve">Примечание</w:t>
            </w:r>
            <w:r>
              <w:rPr>
                <w:rFonts w:ascii="Times New Roman" w:hAnsi="Times New Roman" w:eastAsia="Arial Unicode MS"/>
              </w:rPr>
            </w:r>
            <w:r>
              <w:rPr>
                <w:rFonts w:ascii="Times New Roman" w:hAnsi="Times New Roman" w:eastAsia="Arial Unicode MS"/>
              </w:rPr>
            </w:r>
          </w:p>
        </w:tc>
      </w:tr>
      <w:tr>
        <w:tblPrEx/>
        <w:trPr>
          <w:gridAfter w:val="2"/>
          <w:trHeight w:val="176"/>
        </w:trPr>
        <w:tc>
          <w:tcPr>
            <w:tcW w:w="533" w:type="dxa"/>
            <w:textDirection w:val="lrTb"/>
            <w:noWrap w:val="false"/>
          </w:tcPr>
          <w:p>
            <w:pPr>
              <w:jc w:val="center"/>
              <w:rPr>
                <w:rFonts w:ascii="Times New Roman" w:hAnsi="Times New Roman" w:eastAsia="Arial Unicode MS"/>
              </w:rPr>
            </w:pPr>
            <w:r>
              <w:rPr>
                <w:rFonts w:ascii="Times New Roman" w:hAnsi="Times New Roman"/>
              </w:rPr>
              <w:t xml:space="preserve">1.</w:t>
            </w:r>
            <w:r>
              <w:rPr>
                <w:rFonts w:ascii="Times New Roman" w:hAnsi="Times New Roman" w:eastAsia="Arial Unicode MS"/>
              </w:rPr>
            </w:r>
            <w:r>
              <w:rPr>
                <w:rFonts w:ascii="Times New Roman" w:hAnsi="Times New Roman" w:eastAsia="Arial Unicode MS"/>
              </w:rPr>
            </w:r>
          </w:p>
        </w:tc>
        <w:tc>
          <w:tcPr>
            <w:gridSpan w:val="3"/>
            <w:tcW w:w="4378" w:type="dxa"/>
            <w:textDirection w:val="lrTb"/>
            <w:noWrap w:val="false"/>
          </w:tcPr>
          <w:p>
            <w:pPr>
              <w:jc w:val="center"/>
              <w:rPr>
                <w:rFonts w:ascii="Times New Roman" w:hAnsi="Times New Roman" w:eastAsia="Arial Unicode MS"/>
              </w:rPr>
            </w:pPr>
            <w:r>
              <w:rPr>
                <w:rFonts w:ascii="Times New Roman" w:hAnsi="Times New Roman"/>
              </w:rPr>
              <w:t xml:space="preserve">2</w:t>
            </w:r>
            <w:r>
              <w:rPr>
                <w:rFonts w:ascii="Times New Roman" w:hAnsi="Times New Roman" w:eastAsia="Arial Unicode MS"/>
              </w:rPr>
            </w:r>
            <w:r>
              <w:rPr>
                <w:rFonts w:ascii="Times New Roman" w:hAnsi="Times New Roman" w:eastAsia="Arial Unicode MS"/>
              </w:rPr>
            </w:r>
          </w:p>
        </w:tc>
        <w:tc>
          <w:tcPr>
            <w:tcW w:w="1717" w:type="dxa"/>
            <w:textDirection w:val="lrTb"/>
            <w:noWrap w:val="false"/>
          </w:tcPr>
          <w:p>
            <w:pPr>
              <w:jc w:val="center"/>
              <w:rPr>
                <w:rFonts w:ascii="Times New Roman" w:hAnsi="Times New Roman" w:eastAsia="Arial Unicode MS"/>
              </w:rPr>
            </w:pPr>
            <w:r>
              <w:rPr>
                <w:rFonts w:ascii="Times New Roman" w:hAnsi="Times New Roman"/>
              </w:rPr>
              <w:t xml:space="preserve">3</w:t>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jc w:val="center"/>
              <w:rPr>
                <w:rFonts w:ascii="Times New Roman" w:hAnsi="Times New Roman" w:eastAsia="Arial Unicode MS"/>
              </w:rPr>
            </w:pPr>
            <w:r>
              <w:rPr>
                <w:rFonts w:ascii="Times New Roman" w:hAnsi="Times New Roman"/>
              </w:rPr>
              <w:t xml:space="preserve">4</w:t>
            </w:r>
            <w:r>
              <w:rPr>
                <w:rFonts w:ascii="Times New Roman" w:hAnsi="Times New Roman" w:eastAsia="Arial Unicode MS"/>
              </w:rPr>
            </w:r>
            <w:r>
              <w:rPr>
                <w:rFonts w:ascii="Times New Roman" w:hAnsi="Times New Roman" w:eastAsia="Arial Unicode MS"/>
              </w:rPr>
            </w:r>
          </w:p>
        </w:tc>
        <w:tc>
          <w:tcPr>
            <w:tcW w:w="1843" w:type="dxa"/>
            <w:textDirection w:val="lrTb"/>
            <w:noWrap w:val="false"/>
          </w:tcPr>
          <w:p>
            <w:pPr>
              <w:jc w:val="center"/>
              <w:rPr>
                <w:rFonts w:ascii="Times New Roman" w:hAnsi="Times New Roman" w:eastAsia="Arial Unicode MS"/>
              </w:rPr>
            </w:pPr>
            <w:r>
              <w:rPr>
                <w:rFonts w:ascii="Times New Roman" w:hAnsi="Times New Roman"/>
              </w:rPr>
              <w:t xml:space="preserve">5</w:t>
            </w:r>
            <w:r>
              <w:rPr>
                <w:rFonts w:ascii="Times New Roman" w:hAnsi="Times New Roman" w:eastAsia="Arial Unicode MS"/>
              </w:rPr>
            </w:r>
            <w:r>
              <w:rPr>
                <w:rFonts w:ascii="Times New Roman" w:hAnsi="Times New Roman" w:eastAsia="Arial Unicode MS"/>
              </w:rPr>
            </w:r>
          </w:p>
        </w:tc>
        <w:tc>
          <w:tcPr>
            <w:gridSpan w:val="3"/>
            <w:tcW w:w="4113" w:type="dxa"/>
            <w:textDirection w:val="lrTb"/>
            <w:noWrap w:val="false"/>
          </w:tcPr>
          <w:p>
            <w:pPr>
              <w:ind w:left="153"/>
              <w:jc w:val="center"/>
              <w:rPr>
                <w:rFonts w:ascii="Times New Roman" w:hAnsi="Times New Roman" w:eastAsia="Arial Unicode MS"/>
              </w:rPr>
            </w:pPr>
            <w:r>
              <w:rPr>
                <w:rFonts w:ascii="Times New Roman" w:hAnsi="Times New Roman"/>
              </w:rPr>
              <w:t xml:space="preserve">6</w:t>
            </w:r>
            <w:r>
              <w:rPr>
                <w:rFonts w:ascii="Times New Roman" w:hAnsi="Times New Roman" w:eastAsia="Arial Unicode MS"/>
              </w:rPr>
            </w:r>
            <w:r>
              <w:rPr>
                <w:rFonts w:ascii="Times New Roman" w:hAnsi="Times New Roman" w:eastAsia="Arial Unicode MS"/>
              </w:rPr>
            </w:r>
          </w:p>
        </w:tc>
      </w:tr>
      <w:tr>
        <w:tblPrEx/>
        <w:trPr>
          <w:gridAfter w:val="2"/>
          <w:trHeight w:val="184"/>
        </w:trPr>
        <w:tc>
          <w:tcPr>
            <w:tcW w:w="533" w:type="dxa"/>
            <w:textDirection w:val="lrTb"/>
            <w:noWrap w:val="false"/>
          </w:tcPr>
          <w:p>
            <w:pPr>
              <w:jc w:val="both"/>
              <w:rPr>
                <w:rFonts w:ascii="Times New Roman" w:hAnsi="Times New Roman" w:eastAsia="Arial Unicode MS"/>
              </w:rPr>
            </w:pPr>
            <w:r>
              <w:rPr>
                <w:rFonts w:ascii="Times New Roman" w:hAnsi="Times New Roman"/>
              </w:rPr>
              <w:t xml:space="preserve">1.</w:t>
            </w:r>
            <w:r>
              <w:rPr>
                <w:rFonts w:ascii="Times New Roman" w:hAnsi="Times New Roman" w:eastAsia="Arial Unicode MS"/>
              </w:rPr>
            </w:r>
            <w:r>
              <w:rPr>
                <w:rFonts w:ascii="Times New Roman" w:hAnsi="Times New Roman" w:eastAsia="Arial Unicode MS"/>
              </w:rPr>
            </w:r>
          </w:p>
        </w:tc>
        <w:tc>
          <w:tcPr>
            <w:gridSpan w:val="3"/>
            <w:tcW w:w="4378"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717"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843"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W w:w="4113" w:type="dxa"/>
            <w:textDirection w:val="lrTb"/>
            <w:noWrap w:val="false"/>
          </w:tcPr>
          <w:p>
            <w:pPr>
              <w:ind w:left="153"/>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2"/>
          <w:trHeight w:val="218"/>
        </w:trPr>
        <w:tc>
          <w:tcPr>
            <w:tcW w:w="533" w:type="dxa"/>
            <w:textDirection w:val="lrTb"/>
            <w:noWrap w:val="false"/>
          </w:tcPr>
          <w:p>
            <w:pPr>
              <w:jc w:val="both"/>
              <w:rPr>
                <w:rFonts w:ascii="Times New Roman" w:hAnsi="Times New Roman" w:eastAsia="Arial Unicode MS"/>
              </w:rPr>
            </w:pPr>
            <w:r>
              <w:rPr>
                <w:rFonts w:ascii="Times New Roman" w:hAnsi="Times New Roman"/>
              </w:rPr>
              <w:t xml:space="preserve">2.</w:t>
            </w:r>
            <w:r>
              <w:rPr>
                <w:rFonts w:ascii="Times New Roman" w:hAnsi="Times New Roman" w:eastAsia="Arial Unicode MS"/>
              </w:rPr>
            </w:r>
            <w:r>
              <w:rPr>
                <w:rFonts w:ascii="Times New Roman" w:hAnsi="Times New Roman" w:eastAsia="Arial Unicode MS"/>
              </w:rPr>
            </w:r>
          </w:p>
        </w:tc>
        <w:tc>
          <w:tcPr>
            <w:gridSpan w:val="3"/>
            <w:tcW w:w="4378"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717"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843"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W w:w="4113" w:type="dxa"/>
            <w:textDirection w:val="lrTb"/>
            <w:noWrap w:val="false"/>
          </w:tcPr>
          <w:p>
            <w:pPr>
              <w:ind w:left="153"/>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2"/>
          <w:trHeight w:val="218"/>
        </w:trPr>
        <w:tc>
          <w:tcPr>
            <w:tcW w:w="533" w:type="dxa"/>
            <w:textDirection w:val="lrTb"/>
            <w:noWrap w:val="false"/>
          </w:tcPr>
          <w:p>
            <w:pPr>
              <w:jc w:val="both"/>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gridSpan w:val="3"/>
            <w:tcW w:w="4378"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717"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843"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W w:w="4113" w:type="dxa"/>
            <w:textDirection w:val="lrTb"/>
            <w:noWrap w:val="false"/>
          </w:tcPr>
          <w:p>
            <w:pPr>
              <w:ind w:left="153"/>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trHeight w:val="167"/>
        </w:trPr>
        <w:tc>
          <w:tcPr>
            <w:tcBorders>
              <w:top w:val="none" w:color="000000" w:sz="4" w:space="0"/>
              <w:left w:val="none" w:color="000000" w:sz="4" w:space="0"/>
              <w:bottom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78" w:type="dxa"/>
            <w:textDirection w:val="lrTb"/>
            <w:noWrap w:val="false"/>
          </w:tcPr>
          <w:p>
            <w:pPr>
              <w:jc w:val="both"/>
              <w:rPr>
                <w:rFonts w:ascii="Times New Roman" w:hAnsi="Times New Roman" w:eastAsia="Arial Unicode MS"/>
                <w:b/>
                <w:bCs/>
              </w:rPr>
            </w:pPr>
            <w:r>
              <w:rPr>
                <w:rFonts w:ascii="Times New Roman" w:hAnsi="Times New Roman" w:eastAsia="Arial Unicode MS"/>
                <w:b/>
                <w:bCs/>
              </w:rPr>
            </w:r>
            <w:r>
              <w:rPr>
                <w:rFonts w:ascii="Times New Roman" w:hAnsi="Times New Roman" w:eastAsia="Arial Unicode MS"/>
                <w:b/>
                <w:bCs/>
              </w:rPr>
            </w:r>
            <w:r>
              <w:rPr>
                <w:rFonts w:ascii="Times New Roman" w:hAnsi="Times New Roman" w:eastAsia="Arial Unicode MS"/>
                <w:b/>
                <w:bCs/>
              </w:rPr>
            </w:r>
          </w:p>
        </w:tc>
        <w:tc>
          <w:tcPr>
            <w:gridSpan w:val="9"/>
            <w:tcBorders>
              <w:top w:val="none" w:color="000000" w:sz="4" w:space="0"/>
              <w:left w:val="none" w:color="000000" w:sz="4" w:space="0"/>
              <w:bottom w:val="none" w:color="000000" w:sz="4" w:space="0"/>
              <w:right w:val="none" w:color="000000" w:sz="4" w:space="0"/>
            </w:tcBorders>
            <w:tcW w:w="1055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78" w:type="dxa"/>
            <w:textDirection w:val="lrTb"/>
            <w:noWrap w:val="false"/>
          </w:tcPr>
          <w:p>
            <w:pPr>
              <w:jc w:val="both"/>
              <w:rPr>
                <w:rFonts w:ascii="Times New Roman" w:hAnsi="Times New Roman" w:eastAsia="Arial Unicode MS"/>
                <w:i/>
              </w:rPr>
            </w:pPr>
            <w:r>
              <w:rPr>
                <w:rFonts w:ascii="Times New Roman" w:hAnsi="Times New Roman"/>
              </w:rPr>
              <w:t xml:space="preserve">Председатель рабочей комиссии </w:t>
            </w:r>
            <w:r>
              <w:rPr>
                <w:rFonts w:ascii="Times New Roman" w:hAnsi="Times New Roman" w:eastAsia="Arial Unicode MS"/>
                <w:i/>
              </w:rPr>
            </w:r>
            <w:r>
              <w:rPr>
                <w:rFonts w:ascii="Times New Roman" w:hAnsi="Times New Roman" w:eastAsia="Arial Unicode MS"/>
                <w:i/>
              </w:rPr>
            </w:r>
          </w:p>
        </w:tc>
        <w:tc>
          <w:tcPr>
            <w:gridSpan w:val="5"/>
            <w:tcBorders>
              <w:top w:val="none" w:color="000000" w:sz="4" w:space="0"/>
              <w:left w:val="none" w:color="000000" w:sz="4" w:space="0"/>
              <w:bottom w:val="none" w:color="000000" w:sz="4" w:space="0"/>
              <w:right w:val="none" w:color="000000" w:sz="4" w:space="0"/>
            </w:tcBorders>
            <w:tcW w:w="6948"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554" w:type="dxa"/>
            <w:textDirection w:val="lrTb"/>
            <w:noWrap w:val="false"/>
          </w:tcPr>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78" w:type="dxa"/>
            <w:textDirection w:val="lrTb"/>
            <w:noWrap w:val="false"/>
          </w:tcPr>
          <w:p>
            <w:pPr>
              <w:jc w:val="both"/>
              <w:rPr>
                <w:rFonts w:ascii="Times New Roman" w:hAnsi="Times New Roman"/>
              </w:rPr>
            </w:pPr>
            <w:r>
              <w:rPr>
                <w:rFonts w:ascii="Times New Roman" w:hAnsi="Times New Roman"/>
              </w:rPr>
              <w:t xml:space="preserve">Представитель эксплуатирующей организации </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48"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554" w:type="dxa"/>
            <w:textDirection w:val="lrTb"/>
            <w:noWrap w:val="false"/>
          </w:tcPr>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78" w:type="dxa"/>
            <w:textDirection w:val="lrTb"/>
            <w:noWrap w:val="false"/>
          </w:tcPr>
          <w:p>
            <w:pPr>
              <w:jc w:val="both"/>
              <w:rPr>
                <w:rFonts w:ascii="Times New Roman" w:hAnsi="Times New Roman"/>
              </w:rPr>
            </w:pPr>
            <w:r>
              <w:rPr>
                <w:rFonts w:ascii="Times New Roman" w:hAnsi="Times New Roman"/>
              </w:rPr>
              <w:t xml:space="preserve">Представители рабочей комиссии, выдающие замечания</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48"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554" w:type="dxa"/>
            <w:textDirection w:val="lrTb"/>
            <w:noWrap w:val="false"/>
          </w:tcPr>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78" w:type="dxa"/>
            <w:textDirection w:val="lrTb"/>
            <w:noWrap w:val="false"/>
          </w:tcPr>
          <w:p>
            <w:pPr>
              <w:jc w:val="both"/>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rPr>
                <w:rFonts w:ascii="Times New Roman" w:hAnsi="Times New Roman"/>
              </w:rPr>
            </w:pPr>
            <w:r>
              <w:rPr>
                <w:rFonts w:ascii="Times New Roman" w:hAnsi="Times New Roman"/>
              </w:rPr>
              <w:t xml:space="preserve">Представитель генподрядной организации</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48"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554" w:type="dxa"/>
            <w:textDirection w:val="lrTb"/>
            <w:noWrap w:val="false"/>
          </w:tcPr>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533"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78" w:type="dxa"/>
            <w:textDirection w:val="lrTb"/>
            <w:noWrap w:val="false"/>
          </w:tcPr>
          <w:p>
            <w:pPr>
              <w:jc w:val="both"/>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rPr>
                <w:rFonts w:ascii="Times New Roman" w:hAnsi="Times New Roman"/>
              </w:rPr>
            </w:pPr>
            <w:r>
              <w:rPr>
                <w:rFonts w:ascii="Times New Roman" w:hAnsi="Times New Roman"/>
              </w:rPr>
              <w:t xml:space="preserve">Представители подрядных организаций</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48"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554" w:type="dxa"/>
            <w:textDirection w:val="lrTb"/>
            <w:noWrap w:val="false"/>
          </w:tcPr>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bl>
    <w:p>
      <w:pPr>
        <w:pStyle w:val="1494"/>
        <w:ind w:right="-2"/>
        <w:spacing w:after="0"/>
        <w:widowControl w:val="off"/>
        <w:tabs>
          <w:tab w:val="left" w:pos="9496" w:leader="none"/>
        </w:tabs>
        <w:rPr>
          <w:sz w:val="20"/>
          <w:szCs w:val="20"/>
        </w:rPr>
      </w:pPr>
      <w:r>
        <w:rPr>
          <w:sz w:val="20"/>
          <w:szCs w:val="20"/>
        </w:rPr>
      </w:r>
      <w:r>
        <w:rPr>
          <w:sz w:val="20"/>
          <w:szCs w:val="20"/>
        </w:rPr>
      </w:r>
      <w:r>
        <w:rPr>
          <w:sz w:val="20"/>
          <w:szCs w:val="20"/>
        </w:rPr>
      </w:r>
    </w:p>
    <w:tbl>
      <w:tblPr>
        <w:tblW w:w="156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tblPrEx/>
        <w:trPr>
          <w:gridAfter w:val="1"/>
          <w:trHeight w:val="329"/>
        </w:trPr>
        <w:tc>
          <w:tcPr>
            <w:gridSpan w:val="2"/>
            <w:tcBorders>
              <w:top w:val="none" w:color="000000" w:sz="4" w:space="0"/>
              <w:left w:val="none" w:color="000000" w:sz="4" w:space="0"/>
              <w:bottom w:val="none" w:color="000000" w:sz="4" w:space="0"/>
              <w:right w:val="none" w:color="000000" w:sz="4" w:space="0"/>
            </w:tcBorders>
            <w:tcW w:w="993" w:type="dxa"/>
            <w:textDirection w:val="lrTb"/>
            <w:noWrap w:val="false"/>
          </w:tcPr>
          <w:p>
            <w:pPr>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tcBorders>
              <w:top w:val="none" w:color="000000" w:sz="4" w:space="0"/>
              <w:left w:val="none" w:color="000000" w:sz="4" w:space="0"/>
              <w:bottom w:val="none" w:color="000000" w:sz="4" w:space="0"/>
              <w:right w:val="none" w:color="000000" w:sz="4" w:space="0"/>
            </w:tcBorders>
            <w:tcW w:w="1463" w:type="dxa"/>
            <w:textDirection w:val="lrTb"/>
            <w:noWrap w:val="false"/>
          </w:tcPr>
          <w:p>
            <w:pPr>
              <w:ind w:firstLine="709"/>
              <w:jc w:val="both"/>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gridSpan w:val="3"/>
            <w:tcBorders>
              <w:top w:val="none" w:color="000000" w:sz="4" w:space="0"/>
              <w:left w:val="none" w:color="000000" w:sz="4" w:space="0"/>
              <w:bottom w:val="none" w:color="000000" w:sz="4" w:space="0"/>
              <w:right w:val="none" w:color="000000" w:sz="4" w:space="0"/>
            </w:tcBorders>
            <w:tcW w:w="4636" w:type="dxa"/>
            <w:textDirection w:val="lrTb"/>
            <w:noWrap w:val="false"/>
          </w:tcPr>
          <w:p>
            <w:pPr>
              <w:ind w:firstLine="709"/>
              <w:jc w:val="both"/>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gridSpan w:val="6"/>
            <w:tcBorders>
              <w:top w:val="none" w:color="000000" w:sz="4" w:space="0"/>
              <w:left w:val="none" w:color="000000" w:sz="4" w:space="0"/>
              <w:bottom w:val="none" w:color="000000" w:sz="4" w:space="0"/>
              <w:right w:val="none" w:color="000000" w:sz="4" w:space="0"/>
            </w:tcBorders>
            <w:tcW w:w="8189" w:type="dxa"/>
            <w:textDirection w:val="lrTb"/>
            <w:noWrap w:val="false"/>
          </w:tcPr>
          <w:p>
            <w:pPr>
              <w:ind w:firstLine="3965"/>
              <w:jc w:val="both"/>
              <w:rPr>
                <w:rFonts w:ascii="Times New Roman" w:hAnsi="Times New Roman"/>
              </w:rPr>
            </w:pPr>
            <w:r>
              <w:rPr>
                <w:rFonts w:ascii="Times New Roman" w:hAnsi="Times New Roman"/>
              </w:rPr>
              <w:t xml:space="preserve">Приложение 26</w:t>
            </w:r>
            <w:r>
              <w:rPr>
                <w:rFonts w:ascii="Times New Roman" w:hAnsi="Times New Roman"/>
              </w:rPr>
            </w:r>
            <w:r>
              <w:rPr>
                <w:rFonts w:ascii="Times New Roman" w:hAnsi="Times New Roman"/>
              </w:rPr>
            </w:r>
          </w:p>
          <w:p>
            <w:pPr>
              <w:ind w:left="3965" w:firstLine="5391"/>
              <w:rPr>
                <w:rFonts w:ascii="Times New Roman" w:hAnsi="Times New Roman"/>
                <w:sz w:val="24"/>
                <w:szCs w:val="24"/>
              </w:rPr>
            </w:pPr>
            <w:r>
              <w:rPr>
                <w:rFonts w:ascii="Times New Roman" w:hAnsi="Times New Roman"/>
                <w:sz w:val="24"/>
                <w:szCs w:val="24"/>
              </w:rPr>
              <w:t xml:space="preserve">к Договору №_____</w:t>
            </w:r>
            <w:r>
              <w:rPr>
                <w:rFonts w:ascii="Times New Roman" w:hAnsi="Times New Roman"/>
                <w:sz w:val="24"/>
                <w:szCs w:val="24"/>
              </w:rPr>
            </w:r>
            <w:r>
              <w:rPr>
                <w:rFonts w:ascii="Times New Roman" w:hAnsi="Times New Roman"/>
                <w:sz w:val="24"/>
                <w:szCs w:val="24"/>
              </w:rPr>
            </w:r>
          </w:p>
          <w:p>
            <w:pPr>
              <w:ind w:firstLine="3965"/>
              <w:jc w:val="both"/>
              <w:rPr>
                <w:rFonts w:ascii="Times New Roman" w:hAnsi="Times New Roman" w:eastAsia="Arial Unicode MS"/>
                <w:sz w:val="24"/>
                <w:szCs w:val="24"/>
              </w:rPr>
            </w:pPr>
            <w:r>
              <w:rPr>
                <w:rFonts w:ascii="Times New Roman" w:hAnsi="Times New Roman"/>
                <w:sz w:val="24"/>
                <w:szCs w:val="24"/>
              </w:rPr>
              <w:t xml:space="preserve">от «____»_____________20___г.</w:t>
            </w:r>
            <w:r>
              <w:rPr>
                <w:rFonts w:ascii="Times New Roman" w:hAnsi="Times New Roman" w:eastAsia="Arial Unicode MS"/>
                <w:sz w:val="24"/>
                <w:szCs w:val="24"/>
              </w:rPr>
            </w:r>
            <w:r>
              <w:rPr>
                <w:rFonts w:ascii="Times New Roman" w:hAnsi="Times New Roman" w:eastAsia="Arial Unicode MS"/>
                <w:sz w:val="24"/>
                <w:szCs w:val="24"/>
              </w:rPr>
            </w:r>
          </w:p>
        </w:tc>
      </w:tr>
      <w:tr>
        <w:tblPrEx/>
        <w:trPr>
          <w:gridAfter w:val="2"/>
          <w:trHeight w:val="65"/>
        </w:trPr>
        <w:tc>
          <w:tcPr>
            <w:gridSpan w:val="11"/>
            <w:tcBorders>
              <w:top w:val="none" w:color="000000" w:sz="4" w:space="0"/>
              <w:left w:val="none" w:color="000000" w:sz="4" w:space="0"/>
              <w:bottom w:val="none" w:color="000000" w:sz="4" w:space="0"/>
              <w:right w:val="none" w:color="000000" w:sz="4" w:space="0"/>
            </w:tcBorders>
            <w:tcW w:w="14283" w:type="dxa"/>
            <w:textDirection w:val="lrTb"/>
            <w:noWrap w:val="false"/>
          </w:tcPr>
          <w:p>
            <w:pPr>
              <w:pStyle w:val="1544"/>
              <w:ind w:firstLine="709"/>
              <w:jc w:val="both"/>
              <w:spacing w:before="0" w:beforeAutospacing="0" w:after="0" w:afterAutospacing="0"/>
              <w:widowControl w:val="off"/>
              <w:rPr>
                <w:sz w:val="24"/>
                <w:szCs w:val="24"/>
                <w:lang w:eastAsia="en-US"/>
              </w:rPr>
            </w:pPr>
            <w:r>
              <w:rPr>
                <w:sz w:val="24"/>
                <w:szCs w:val="24"/>
                <w:lang w:eastAsia="en-US"/>
              </w:rPr>
              <w:t xml:space="preserve">Акт устранения замечаний, дефектов и недоделок,</w:t>
            </w:r>
            <w:r>
              <w:rPr>
                <w:sz w:val="24"/>
                <w:szCs w:val="24"/>
                <w:lang w:eastAsia="en-US"/>
              </w:rPr>
            </w:r>
            <w:r>
              <w:rPr>
                <w:sz w:val="24"/>
                <w:szCs w:val="24"/>
                <w:lang w:eastAsia="en-US"/>
              </w:rPr>
            </w:r>
          </w:p>
          <w:p>
            <w:pPr>
              <w:pStyle w:val="1544"/>
              <w:ind w:firstLine="709"/>
              <w:jc w:val="both"/>
              <w:spacing w:before="0" w:beforeAutospacing="0" w:after="0" w:afterAutospacing="0"/>
              <w:widowControl w:val="off"/>
              <w:rPr>
                <w:sz w:val="24"/>
                <w:szCs w:val="24"/>
                <w:lang w:eastAsia="en-US"/>
              </w:rPr>
            </w:pPr>
            <w:r>
              <w:rPr>
                <w:sz w:val="24"/>
                <w:szCs w:val="24"/>
                <w:lang w:eastAsia="en-US"/>
              </w:rPr>
              <w:t xml:space="preserve">выданных рабочей комиссией согласно Приложению № ____ к акту рабочей комиссии от ______________ № _____</w:t>
            </w:r>
            <w:r>
              <w:rPr>
                <w:sz w:val="24"/>
                <w:szCs w:val="24"/>
                <w:lang w:eastAsia="en-US"/>
              </w:rPr>
            </w:r>
            <w:r>
              <w:rPr>
                <w:sz w:val="24"/>
                <w:szCs w:val="24"/>
                <w:lang w:eastAsia="en-US"/>
              </w:rPr>
            </w:r>
          </w:p>
          <w:p>
            <w:pPr>
              <w:pStyle w:val="1544"/>
              <w:ind w:firstLine="709"/>
              <w:jc w:val="both"/>
              <w:spacing w:before="0" w:beforeAutospacing="0" w:after="0" w:afterAutospacing="0"/>
              <w:widowControl w:val="off"/>
              <w:rPr>
                <w:sz w:val="20"/>
                <w:szCs w:val="20"/>
                <w:lang w:eastAsia="en-US"/>
              </w:rPr>
            </w:pPr>
            <w:r>
              <w:rPr>
                <w:sz w:val="24"/>
                <w:szCs w:val="24"/>
                <w:lang w:eastAsia="en-US"/>
              </w:rPr>
              <w:t xml:space="preserve">по титулу (объекту строительства): _________________________________________</w:t>
            </w:r>
            <w:r>
              <w:rPr>
                <w:sz w:val="20"/>
                <w:szCs w:val="20"/>
                <w:lang w:eastAsia="en-US"/>
              </w:rPr>
            </w:r>
            <w:r>
              <w:rPr>
                <w:sz w:val="20"/>
                <w:szCs w:val="20"/>
                <w:lang w:eastAsia="en-US"/>
              </w:rPr>
            </w:r>
          </w:p>
        </w:tc>
      </w:tr>
      <w:tr>
        <w:tblPrEx/>
        <w:trPr>
          <w:gridAfter w:val="2"/>
          <w:trHeight w:val="65"/>
        </w:trPr>
        <w:tc>
          <w:tcPr>
            <w:tcBorders>
              <w:top w:val="none" w:color="000000" w:sz="4" w:space="0"/>
              <w:left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c>
          <w:tcPr>
            <w:gridSpan w:val="9"/>
            <w:tcBorders>
              <w:top w:val="none" w:color="000000" w:sz="4" w:space="0"/>
              <w:left w:val="none" w:color="000000" w:sz="4" w:space="0"/>
              <w:right w:val="none" w:color="000000" w:sz="4" w:space="0"/>
            </w:tcBorders>
            <w:tcW w:w="13295" w:type="dxa"/>
            <w:textDirection w:val="lrTb"/>
            <w:noWrap w:val="false"/>
          </w:tcPr>
          <w:p>
            <w:pPr>
              <w:ind w:firstLine="4428"/>
              <w:jc w:val="both"/>
              <w:rPr>
                <w:rFonts w:ascii="Times New Roman" w:hAnsi="Times New Roman" w:eastAsia="Arial Unicode MS"/>
              </w:rPr>
            </w:pPr>
            <w:r>
              <w:rPr>
                <w:rFonts w:ascii="Times New Roman" w:hAnsi="Times New Roman"/>
              </w:rPr>
              <w:t xml:space="preserve">(наименование титула строительства)</w:t>
            </w:r>
            <w:r>
              <w:rPr>
                <w:rFonts w:ascii="Times New Roman" w:hAnsi="Times New Roman" w:eastAsia="Arial Unicode MS"/>
              </w:rPr>
            </w:r>
            <w:r>
              <w:rPr>
                <w:rFonts w:ascii="Times New Roman" w:hAnsi="Times New Roman" w:eastAsia="Arial Unicode MS"/>
              </w:rPr>
            </w:r>
          </w:p>
        </w:tc>
        <w:tc>
          <w:tcPr>
            <w:tcBorders>
              <w:top w:val="none" w:color="000000" w:sz="4" w:space="0"/>
              <w:left w:val="none" w:color="000000" w:sz="4" w:space="0"/>
              <w:right w:val="none" w:color="000000" w:sz="4" w:space="0"/>
            </w:tcBorders>
            <w:tcW w:w="313" w:type="dxa"/>
            <w:textDirection w:val="lrTb"/>
            <w:noWrap w:val="false"/>
          </w:tcPr>
          <w:p>
            <w:pPr>
              <w:ind w:firstLine="709"/>
              <w:jc w:val="both"/>
              <w:rPr>
                <w:rFonts w:ascii="Times New Roman" w:hAnsi="Times New Roman" w:eastAsia="Arial Unicode MS"/>
                <w:sz w:val="24"/>
                <w:szCs w:val="24"/>
              </w:rPr>
            </w:pPr>
            <w:r>
              <w:rPr>
                <w:rFonts w:ascii="Times New Roman" w:hAnsi="Times New Roman" w:eastAsia="Arial Unicode MS"/>
                <w:sz w:val="24"/>
                <w:szCs w:val="24"/>
              </w:rPr>
            </w:r>
            <w:r>
              <w:rPr>
                <w:rFonts w:ascii="Times New Roman" w:hAnsi="Times New Roman" w:eastAsia="Arial Unicode MS"/>
                <w:sz w:val="24"/>
                <w:szCs w:val="24"/>
              </w:rPr>
            </w:r>
            <w:r>
              <w:rPr>
                <w:rFonts w:ascii="Times New Roman" w:hAnsi="Times New Roman" w:eastAsia="Arial Unicode MS"/>
                <w:sz w:val="24"/>
                <w:szCs w:val="24"/>
              </w:rPr>
            </w:r>
          </w:p>
        </w:tc>
      </w:tr>
      <w:tr>
        <w:tblPrEx/>
        <w:trPr>
          <w:gridAfter w:val="2"/>
          <w:trHeight w:val="970"/>
        </w:trPr>
        <w:tc>
          <w:tcPr>
            <w:tcW w:w="675" w:type="dxa"/>
            <w:vAlign w:val="center"/>
            <w:textDirection w:val="lrTb"/>
            <w:noWrap w:val="false"/>
          </w:tcPr>
          <w:p>
            <w:pPr>
              <w:jc w:val="center"/>
              <w:rPr>
                <w:rFonts w:ascii="Times New Roman" w:hAnsi="Times New Roman" w:eastAsia="Arial Unicode MS"/>
              </w:rPr>
            </w:pPr>
            <w:r>
              <w:rPr>
                <w:rFonts w:ascii="Times New Roman" w:hAnsi="Times New Roman"/>
              </w:rPr>
              <w:t xml:space="preserve">№ п/п*</w:t>
            </w:r>
            <w:r>
              <w:rPr>
                <w:rFonts w:ascii="Times New Roman" w:hAnsi="Times New Roman" w:eastAsia="Arial Unicode MS"/>
              </w:rPr>
            </w:r>
            <w:r>
              <w:rPr>
                <w:rFonts w:ascii="Times New Roman" w:hAnsi="Times New Roman" w:eastAsia="Arial Unicode MS"/>
              </w:rPr>
            </w:r>
          </w:p>
        </w:tc>
        <w:tc>
          <w:tcPr>
            <w:gridSpan w:val="3"/>
            <w:tcW w:w="4381" w:type="dxa"/>
            <w:vAlign w:val="center"/>
            <w:textDirection w:val="lrTb"/>
            <w:noWrap w:val="false"/>
          </w:tcPr>
          <w:p>
            <w:pPr>
              <w:jc w:val="center"/>
              <w:rPr>
                <w:rFonts w:ascii="Times New Roman" w:hAnsi="Times New Roman" w:eastAsia="Arial Unicode MS"/>
              </w:rPr>
            </w:pPr>
            <w:r>
              <w:rPr>
                <w:rFonts w:ascii="Times New Roman" w:hAnsi="Times New Roman"/>
              </w:rPr>
              <w:t xml:space="preserve">Наименование мероприятий (замечания, дефекты и недоделки)</w:t>
            </w:r>
            <w:r>
              <w:rPr>
                <w:rFonts w:ascii="Times New Roman" w:hAnsi="Times New Roman" w:eastAsia="Arial Unicode MS"/>
              </w:rPr>
            </w:r>
            <w:r>
              <w:rPr>
                <w:rFonts w:ascii="Times New Roman" w:hAnsi="Times New Roman" w:eastAsia="Arial Unicode MS"/>
              </w:rPr>
            </w:r>
          </w:p>
        </w:tc>
        <w:tc>
          <w:tcPr>
            <w:tcW w:w="1718" w:type="dxa"/>
            <w:vAlign w:val="center"/>
            <w:textDirection w:val="lrTb"/>
            <w:noWrap w:val="false"/>
          </w:tcPr>
          <w:p>
            <w:pPr>
              <w:jc w:val="center"/>
              <w:rPr>
                <w:rFonts w:ascii="Times New Roman" w:hAnsi="Times New Roman" w:eastAsia="Arial Unicode MS"/>
              </w:rPr>
            </w:pPr>
            <w:r>
              <w:rPr>
                <w:rFonts w:ascii="Times New Roman" w:hAnsi="Times New Roman"/>
              </w:rPr>
              <w:t xml:space="preserve">Кто выдал</w:t>
            </w:r>
            <w:r>
              <w:rPr>
                <w:rFonts w:ascii="Times New Roman" w:hAnsi="Times New Roman" w:eastAsia="Arial Unicode MS"/>
              </w:rPr>
            </w:r>
            <w:r>
              <w:rPr>
                <w:rFonts w:ascii="Times New Roman" w:hAnsi="Times New Roman" w:eastAsia="Arial Unicode MS"/>
              </w:rPr>
            </w:r>
          </w:p>
        </w:tc>
        <w:tc>
          <w:tcPr>
            <w:gridSpan w:val="2"/>
            <w:tcW w:w="1699" w:type="dxa"/>
            <w:vAlign w:val="center"/>
            <w:textDirection w:val="lrTb"/>
            <w:noWrap w:val="false"/>
          </w:tcPr>
          <w:p>
            <w:pPr>
              <w:jc w:val="center"/>
              <w:rPr>
                <w:rFonts w:ascii="Times New Roman" w:hAnsi="Times New Roman" w:eastAsia="Arial Unicode MS"/>
              </w:rPr>
            </w:pPr>
            <w:r>
              <w:rPr>
                <w:rFonts w:ascii="Times New Roman" w:hAnsi="Times New Roman"/>
                <w:szCs w:val="16"/>
              </w:rPr>
              <w:t xml:space="preserve">Дата устранения</w:t>
            </w:r>
            <w:r>
              <w:rPr>
                <w:rFonts w:ascii="Times New Roman" w:hAnsi="Times New Roman" w:eastAsia="Arial Unicode MS"/>
              </w:rPr>
            </w:r>
            <w:r>
              <w:rPr>
                <w:rFonts w:ascii="Times New Roman" w:hAnsi="Times New Roman" w:eastAsia="Arial Unicode MS"/>
              </w:rPr>
            </w:r>
          </w:p>
        </w:tc>
        <w:tc>
          <w:tcPr>
            <w:tcW w:w="1844" w:type="dxa"/>
            <w:vAlign w:val="center"/>
            <w:textDirection w:val="lrTb"/>
            <w:noWrap w:val="false"/>
          </w:tcPr>
          <w:p>
            <w:pPr>
              <w:jc w:val="center"/>
              <w:rPr>
                <w:rFonts w:ascii="Times New Roman" w:hAnsi="Times New Roman" w:eastAsia="Arial Unicode MS"/>
              </w:rPr>
            </w:pPr>
            <w:r>
              <w:rPr>
                <w:rFonts w:ascii="Times New Roman" w:hAnsi="Times New Roman"/>
                <w:szCs w:val="16"/>
              </w:rPr>
              <w:t xml:space="preserve">Кто устранил</w:t>
            </w:r>
            <w:r>
              <w:rPr>
                <w:rFonts w:ascii="Times New Roman" w:hAnsi="Times New Roman" w:eastAsia="Arial Unicode MS"/>
              </w:rPr>
            </w:r>
            <w:r>
              <w:rPr>
                <w:rFonts w:ascii="Times New Roman" w:hAnsi="Times New Roman" w:eastAsia="Arial Unicode MS"/>
              </w:rPr>
            </w:r>
          </w:p>
        </w:tc>
        <w:tc>
          <w:tcPr>
            <w:gridSpan w:val="3"/>
            <w:tcW w:w="3966" w:type="dxa"/>
            <w:vAlign w:val="center"/>
            <w:textDirection w:val="lrTb"/>
            <w:noWrap w:val="false"/>
          </w:tcPr>
          <w:p>
            <w:pPr>
              <w:ind w:left="153"/>
              <w:jc w:val="center"/>
              <w:rPr>
                <w:rFonts w:ascii="Times New Roman" w:hAnsi="Times New Roman" w:eastAsia="Arial Unicode MS"/>
              </w:rPr>
            </w:pPr>
            <w:r>
              <w:rPr>
                <w:rFonts w:ascii="Times New Roman" w:hAnsi="Times New Roman"/>
                <w:szCs w:val="16"/>
              </w:rPr>
              <w:t xml:space="preserve">Примечание</w:t>
            </w:r>
            <w:r>
              <w:rPr>
                <w:rFonts w:ascii="Times New Roman" w:hAnsi="Times New Roman" w:eastAsia="Arial Unicode MS"/>
              </w:rPr>
            </w:r>
            <w:r>
              <w:rPr>
                <w:rFonts w:ascii="Times New Roman" w:hAnsi="Times New Roman" w:eastAsia="Arial Unicode MS"/>
              </w:rPr>
            </w:r>
          </w:p>
        </w:tc>
      </w:tr>
      <w:tr>
        <w:tblPrEx/>
        <w:trPr>
          <w:gridAfter w:val="2"/>
          <w:trHeight w:val="176"/>
        </w:trPr>
        <w:tc>
          <w:tcPr>
            <w:tcW w:w="675" w:type="dxa"/>
            <w:textDirection w:val="lrTb"/>
            <w:noWrap w:val="false"/>
          </w:tcPr>
          <w:p>
            <w:pPr>
              <w:jc w:val="center"/>
              <w:rPr>
                <w:rFonts w:ascii="Times New Roman" w:hAnsi="Times New Roman" w:eastAsia="Arial Unicode MS"/>
              </w:rPr>
            </w:pPr>
            <w:r>
              <w:rPr>
                <w:rFonts w:ascii="Times New Roman" w:hAnsi="Times New Roman"/>
              </w:rPr>
              <w:t xml:space="preserve">1.</w:t>
            </w:r>
            <w:r>
              <w:rPr>
                <w:rFonts w:ascii="Times New Roman" w:hAnsi="Times New Roman" w:eastAsia="Arial Unicode MS"/>
              </w:rPr>
            </w:r>
            <w:r>
              <w:rPr>
                <w:rFonts w:ascii="Times New Roman" w:hAnsi="Times New Roman" w:eastAsia="Arial Unicode MS"/>
              </w:rPr>
            </w:r>
          </w:p>
        </w:tc>
        <w:tc>
          <w:tcPr>
            <w:gridSpan w:val="3"/>
            <w:tcW w:w="4381" w:type="dxa"/>
            <w:textDirection w:val="lrTb"/>
            <w:noWrap w:val="false"/>
          </w:tcPr>
          <w:p>
            <w:pPr>
              <w:jc w:val="center"/>
              <w:rPr>
                <w:rFonts w:ascii="Times New Roman" w:hAnsi="Times New Roman" w:eastAsia="Arial Unicode MS"/>
              </w:rPr>
            </w:pPr>
            <w:r>
              <w:rPr>
                <w:rFonts w:ascii="Times New Roman" w:hAnsi="Times New Roman"/>
              </w:rPr>
              <w:t xml:space="preserve">2</w:t>
            </w:r>
            <w:r>
              <w:rPr>
                <w:rFonts w:ascii="Times New Roman" w:hAnsi="Times New Roman" w:eastAsia="Arial Unicode MS"/>
              </w:rPr>
            </w:r>
            <w:r>
              <w:rPr>
                <w:rFonts w:ascii="Times New Roman" w:hAnsi="Times New Roman" w:eastAsia="Arial Unicode MS"/>
              </w:rPr>
            </w:r>
          </w:p>
        </w:tc>
        <w:tc>
          <w:tcPr>
            <w:tcW w:w="1718" w:type="dxa"/>
            <w:textDirection w:val="lrTb"/>
            <w:noWrap w:val="false"/>
          </w:tcPr>
          <w:p>
            <w:pPr>
              <w:jc w:val="center"/>
              <w:rPr>
                <w:rFonts w:ascii="Times New Roman" w:hAnsi="Times New Roman" w:eastAsia="Arial Unicode MS"/>
              </w:rPr>
            </w:pPr>
            <w:r>
              <w:rPr>
                <w:rFonts w:ascii="Times New Roman" w:hAnsi="Times New Roman"/>
              </w:rPr>
              <w:t xml:space="preserve">3</w:t>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jc w:val="center"/>
              <w:rPr>
                <w:rFonts w:ascii="Times New Roman" w:hAnsi="Times New Roman" w:eastAsia="Arial Unicode MS"/>
              </w:rPr>
            </w:pPr>
            <w:r>
              <w:rPr>
                <w:rFonts w:ascii="Times New Roman" w:hAnsi="Times New Roman"/>
              </w:rPr>
              <w:t xml:space="preserve">4</w:t>
            </w:r>
            <w:r>
              <w:rPr>
                <w:rFonts w:ascii="Times New Roman" w:hAnsi="Times New Roman" w:eastAsia="Arial Unicode MS"/>
              </w:rPr>
            </w:r>
            <w:r>
              <w:rPr>
                <w:rFonts w:ascii="Times New Roman" w:hAnsi="Times New Roman" w:eastAsia="Arial Unicode MS"/>
              </w:rPr>
            </w:r>
          </w:p>
        </w:tc>
        <w:tc>
          <w:tcPr>
            <w:tcW w:w="1844" w:type="dxa"/>
            <w:textDirection w:val="lrTb"/>
            <w:noWrap w:val="false"/>
          </w:tcPr>
          <w:p>
            <w:pPr>
              <w:jc w:val="center"/>
              <w:rPr>
                <w:rFonts w:ascii="Times New Roman" w:hAnsi="Times New Roman" w:eastAsia="Arial Unicode MS"/>
              </w:rPr>
            </w:pPr>
            <w:r>
              <w:rPr>
                <w:rFonts w:ascii="Times New Roman" w:hAnsi="Times New Roman"/>
              </w:rPr>
              <w:t xml:space="preserve">5</w:t>
            </w:r>
            <w:r>
              <w:rPr>
                <w:rFonts w:ascii="Times New Roman" w:hAnsi="Times New Roman" w:eastAsia="Arial Unicode MS"/>
              </w:rPr>
            </w:r>
            <w:r>
              <w:rPr>
                <w:rFonts w:ascii="Times New Roman" w:hAnsi="Times New Roman" w:eastAsia="Arial Unicode MS"/>
              </w:rPr>
            </w:r>
          </w:p>
        </w:tc>
        <w:tc>
          <w:tcPr>
            <w:gridSpan w:val="3"/>
            <w:tcW w:w="3966" w:type="dxa"/>
            <w:textDirection w:val="lrTb"/>
            <w:noWrap w:val="false"/>
          </w:tcPr>
          <w:p>
            <w:pPr>
              <w:ind w:left="153"/>
              <w:jc w:val="center"/>
              <w:rPr>
                <w:rFonts w:ascii="Times New Roman" w:hAnsi="Times New Roman" w:eastAsia="Arial Unicode MS"/>
              </w:rPr>
            </w:pPr>
            <w:r>
              <w:rPr>
                <w:rFonts w:ascii="Times New Roman" w:hAnsi="Times New Roman"/>
                <w:szCs w:val="16"/>
              </w:rPr>
              <w:t xml:space="preserve">6</w:t>
            </w:r>
            <w:r>
              <w:rPr>
                <w:rFonts w:ascii="Times New Roman" w:hAnsi="Times New Roman" w:eastAsia="Arial Unicode MS"/>
              </w:rPr>
            </w:r>
            <w:r>
              <w:rPr>
                <w:rFonts w:ascii="Times New Roman" w:hAnsi="Times New Roman" w:eastAsia="Arial Unicode MS"/>
              </w:rPr>
            </w:r>
          </w:p>
        </w:tc>
      </w:tr>
      <w:tr>
        <w:tblPrEx/>
        <w:trPr>
          <w:gridAfter w:val="2"/>
          <w:trHeight w:val="184"/>
        </w:trPr>
        <w:tc>
          <w:tcPr>
            <w:tcW w:w="675" w:type="dxa"/>
            <w:textDirection w:val="lrTb"/>
            <w:noWrap w:val="false"/>
          </w:tcPr>
          <w:p>
            <w:pPr>
              <w:jc w:val="both"/>
              <w:rPr>
                <w:rFonts w:ascii="Times New Roman" w:hAnsi="Times New Roman" w:eastAsia="Arial Unicode MS"/>
              </w:rPr>
            </w:pPr>
            <w:r>
              <w:rPr>
                <w:rFonts w:ascii="Times New Roman" w:hAnsi="Times New Roman"/>
              </w:rPr>
              <w:t xml:space="preserve">1.</w:t>
            </w:r>
            <w:r>
              <w:rPr>
                <w:rFonts w:ascii="Times New Roman" w:hAnsi="Times New Roman" w:eastAsia="Arial Unicode MS"/>
              </w:rPr>
            </w:r>
            <w:r>
              <w:rPr>
                <w:rFonts w:ascii="Times New Roman" w:hAnsi="Times New Roman" w:eastAsia="Arial Unicode MS"/>
              </w:rPr>
            </w:r>
          </w:p>
        </w:tc>
        <w:tc>
          <w:tcPr>
            <w:gridSpan w:val="3"/>
            <w:tcW w:w="4381"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718"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844"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W w:w="3966" w:type="dxa"/>
            <w:textDirection w:val="lrTb"/>
            <w:noWrap w:val="false"/>
          </w:tcPr>
          <w:p>
            <w:pPr>
              <w:ind w:left="153"/>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2"/>
          <w:trHeight w:val="218"/>
        </w:trPr>
        <w:tc>
          <w:tcPr>
            <w:tcW w:w="675" w:type="dxa"/>
            <w:textDirection w:val="lrTb"/>
            <w:noWrap w:val="false"/>
          </w:tcPr>
          <w:p>
            <w:pPr>
              <w:jc w:val="both"/>
              <w:rPr>
                <w:rFonts w:ascii="Times New Roman" w:hAnsi="Times New Roman" w:eastAsia="Arial Unicode MS"/>
              </w:rPr>
            </w:pPr>
            <w:r>
              <w:rPr>
                <w:rFonts w:ascii="Times New Roman" w:hAnsi="Times New Roman"/>
              </w:rPr>
              <w:t xml:space="preserve">2.</w:t>
            </w:r>
            <w:r>
              <w:rPr>
                <w:rFonts w:ascii="Times New Roman" w:hAnsi="Times New Roman" w:eastAsia="Arial Unicode MS"/>
              </w:rPr>
            </w:r>
            <w:r>
              <w:rPr>
                <w:rFonts w:ascii="Times New Roman" w:hAnsi="Times New Roman" w:eastAsia="Arial Unicode MS"/>
              </w:rPr>
            </w:r>
          </w:p>
        </w:tc>
        <w:tc>
          <w:tcPr>
            <w:gridSpan w:val="3"/>
            <w:tcW w:w="4381"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718"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844"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W w:w="3966" w:type="dxa"/>
            <w:textDirection w:val="lrTb"/>
            <w:noWrap w:val="false"/>
          </w:tcPr>
          <w:p>
            <w:pPr>
              <w:ind w:left="153"/>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2"/>
          <w:trHeight w:val="218"/>
        </w:trPr>
        <w:tc>
          <w:tcPr>
            <w:tcW w:w="675" w:type="dxa"/>
            <w:textDirection w:val="lrTb"/>
            <w:noWrap w:val="false"/>
          </w:tcPr>
          <w:p>
            <w:pPr>
              <w:jc w:val="both"/>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gridSpan w:val="3"/>
            <w:tcW w:w="4381"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718"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2"/>
            <w:tcW w:w="1699"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tcW w:w="1844" w:type="dxa"/>
            <w:textDirection w:val="lrTb"/>
            <w:noWrap w:val="false"/>
          </w:tcPr>
          <w:p>
            <w:pPr>
              <w:ind w:left="57"/>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W w:w="3966" w:type="dxa"/>
            <w:textDirection w:val="lrTb"/>
            <w:noWrap w:val="false"/>
          </w:tcPr>
          <w:p>
            <w:pPr>
              <w:ind w:left="153"/>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trHeight w:val="167"/>
        </w:trPr>
        <w:tc>
          <w:tcPr>
            <w:tcBorders>
              <w:top w:val="none" w:color="000000" w:sz="4" w:space="0"/>
              <w:left w:val="none" w:color="000000" w:sz="4" w:space="0"/>
              <w:bottom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81" w:type="dxa"/>
            <w:textDirection w:val="lrTb"/>
            <w:noWrap w:val="false"/>
          </w:tcPr>
          <w:p>
            <w:pPr>
              <w:jc w:val="both"/>
              <w:rPr>
                <w:rFonts w:ascii="Times New Roman" w:hAnsi="Times New Roman" w:eastAsia="Arial Unicode MS"/>
                <w:b/>
                <w:bCs/>
              </w:rPr>
            </w:pPr>
            <w:r>
              <w:rPr>
                <w:rFonts w:ascii="Times New Roman" w:hAnsi="Times New Roman" w:eastAsia="Arial Unicode MS"/>
                <w:b/>
                <w:bCs/>
              </w:rPr>
            </w:r>
            <w:r>
              <w:rPr>
                <w:rFonts w:ascii="Times New Roman" w:hAnsi="Times New Roman" w:eastAsia="Arial Unicode MS"/>
                <w:b/>
                <w:bCs/>
              </w:rPr>
            </w:r>
            <w:r>
              <w:rPr>
                <w:rFonts w:ascii="Times New Roman" w:hAnsi="Times New Roman" w:eastAsia="Arial Unicode MS"/>
                <w:b/>
                <w:bCs/>
              </w:rPr>
            </w:r>
          </w:p>
        </w:tc>
        <w:tc>
          <w:tcPr>
            <w:gridSpan w:val="9"/>
            <w:tcBorders>
              <w:top w:val="none" w:color="000000" w:sz="4" w:space="0"/>
              <w:left w:val="none" w:color="000000" w:sz="4" w:space="0"/>
              <w:bottom w:val="none" w:color="000000" w:sz="4" w:space="0"/>
              <w:right w:val="none" w:color="000000" w:sz="4" w:space="0"/>
            </w:tcBorders>
            <w:tcW w:w="10558"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81" w:type="dxa"/>
            <w:textDirection w:val="lrTb"/>
            <w:noWrap w:val="false"/>
          </w:tcPr>
          <w:p>
            <w:pPr>
              <w:jc w:val="both"/>
              <w:rPr>
                <w:rFonts w:ascii="Times New Roman" w:hAnsi="Times New Roman" w:eastAsia="Arial Unicode MS"/>
                <w:i/>
              </w:rPr>
            </w:pPr>
            <w:r>
              <w:rPr>
                <w:rFonts w:ascii="Times New Roman" w:hAnsi="Times New Roman"/>
              </w:rPr>
              <w:t xml:space="preserve">Председатель рабочей комиссии </w:t>
            </w:r>
            <w:r>
              <w:rPr>
                <w:rFonts w:ascii="Times New Roman" w:hAnsi="Times New Roman" w:eastAsia="Arial Unicode MS"/>
                <w:i/>
              </w:rPr>
            </w:r>
            <w:r>
              <w:rPr>
                <w:rFonts w:ascii="Times New Roman" w:hAnsi="Times New Roman" w:eastAsia="Arial Unicode MS"/>
                <w:i/>
              </w:rPr>
            </w:r>
          </w:p>
        </w:tc>
        <w:tc>
          <w:tcPr>
            <w:gridSpan w:val="5"/>
            <w:tcBorders>
              <w:top w:val="none" w:color="000000" w:sz="4" w:space="0"/>
              <w:left w:val="none" w:color="000000" w:sz="4" w:space="0"/>
              <w:bottom w:val="none" w:color="000000" w:sz="4" w:space="0"/>
              <w:right w:val="none" w:color="000000" w:sz="4" w:space="0"/>
            </w:tcBorders>
            <w:tcW w:w="6951"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274" w:type="dxa"/>
            <w:textDirection w:val="lrTb"/>
            <w:noWrap w:val="false"/>
          </w:tcPr>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81" w:type="dxa"/>
            <w:textDirection w:val="lrTb"/>
            <w:noWrap w:val="false"/>
          </w:tcPr>
          <w:p>
            <w:pPr>
              <w:jc w:val="both"/>
              <w:rPr>
                <w:rFonts w:ascii="Times New Roman" w:hAnsi="Times New Roman"/>
              </w:rPr>
            </w:pPr>
            <w:r>
              <w:rPr>
                <w:rFonts w:ascii="Times New Roman" w:hAnsi="Times New Roman"/>
              </w:rPr>
              <w:t xml:space="preserve">Представитель эксплуатирующей организации </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51"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274" w:type="dxa"/>
            <w:textDirection w:val="lrTb"/>
            <w:noWrap w:val="false"/>
          </w:tcPr>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81" w:type="dxa"/>
            <w:textDirection w:val="lrTb"/>
            <w:noWrap w:val="false"/>
          </w:tcPr>
          <w:p>
            <w:pPr>
              <w:jc w:val="both"/>
              <w:rPr>
                <w:rFonts w:ascii="Times New Roman" w:hAnsi="Times New Roman"/>
              </w:rPr>
            </w:pPr>
            <w:r>
              <w:rPr>
                <w:rFonts w:ascii="Times New Roman" w:hAnsi="Times New Roman"/>
              </w:rPr>
              <w:t xml:space="preserve">Представители рабочей комиссии, выдавшие замечания</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51"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274" w:type="dxa"/>
            <w:textDirection w:val="lrTb"/>
            <w:noWrap w:val="false"/>
          </w:tcPr>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81" w:type="dxa"/>
            <w:textDirection w:val="lrTb"/>
            <w:noWrap w:val="false"/>
          </w:tcPr>
          <w:p>
            <w:pPr>
              <w:jc w:val="both"/>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rPr>
                <w:rFonts w:ascii="Times New Roman" w:hAnsi="Times New Roman"/>
              </w:rPr>
            </w:pPr>
            <w:r>
              <w:rPr>
                <w:rFonts w:ascii="Times New Roman" w:hAnsi="Times New Roman"/>
              </w:rPr>
              <w:t xml:space="preserve">Представитель генподрядной организации</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51"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274" w:type="dxa"/>
            <w:textDirection w:val="lrTb"/>
            <w:noWrap w:val="false"/>
          </w:tcPr>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r>
        <w:tblPrEx/>
        <w:trPr>
          <w:gridAfter w:val="1"/>
          <w:trHeight w:val="299"/>
        </w:trPr>
        <w:tc>
          <w:tcPr>
            <w:tcBorders>
              <w:top w:val="none" w:color="000000" w:sz="4" w:space="0"/>
              <w:left w:val="none" w:color="000000" w:sz="4" w:space="0"/>
              <w:bottom w:val="none" w:color="000000" w:sz="4" w:space="0"/>
              <w:right w:val="none" w:color="000000" w:sz="4" w:space="0"/>
            </w:tcBorders>
            <w:tcW w:w="675" w:type="dxa"/>
            <w:textDirection w:val="lrTb"/>
            <w:noWrap w:val="false"/>
          </w:tcPr>
          <w:p>
            <w:pPr>
              <w:ind w:firstLine="709"/>
              <w:jc w:val="both"/>
              <w:rPr>
                <w:rFonts w:ascii="Times New Roman" w:hAnsi="Times New Roman" w:eastAsia="Arial Unicode MS"/>
              </w:rPr>
            </w:pPr>
            <w:r>
              <w:rPr>
                <w:rFonts w:ascii="Times New Roman" w:hAnsi="Times New Roman" w:eastAsia="Arial Unicode MS"/>
              </w:rPr>
            </w:r>
            <w:r>
              <w:rPr>
                <w:rFonts w:ascii="Times New Roman" w:hAnsi="Times New Roman" w:eastAsia="Arial Unicode MS"/>
              </w:rPr>
            </w:r>
            <w:r>
              <w:rPr>
                <w:rFonts w:ascii="Times New Roman" w:hAnsi="Times New Roman" w:eastAsia="Arial Unicode MS"/>
              </w:rPr>
            </w:r>
          </w:p>
        </w:tc>
        <w:tc>
          <w:tcPr>
            <w:gridSpan w:val="3"/>
            <w:tcBorders>
              <w:top w:val="none" w:color="000000" w:sz="4" w:space="0"/>
              <w:left w:val="none" w:color="000000" w:sz="4" w:space="0"/>
              <w:bottom w:val="none" w:color="000000" w:sz="4" w:space="0"/>
              <w:right w:val="none" w:color="000000" w:sz="4" w:space="0"/>
            </w:tcBorders>
            <w:tcW w:w="4381" w:type="dxa"/>
            <w:textDirection w:val="lrTb"/>
            <w:noWrap w:val="false"/>
          </w:tcPr>
          <w:p>
            <w:pPr>
              <w:jc w:val="both"/>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rPr>
                <w:rFonts w:ascii="Times New Roman" w:hAnsi="Times New Roman"/>
              </w:rPr>
            </w:pPr>
            <w:r>
              <w:rPr>
                <w:rFonts w:ascii="Times New Roman" w:hAnsi="Times New Roman"/>
              </w:rPr>
              <w:t xml:space="preserve">Представители подрядных организаций, которые участвовали в устранении замечаний</w:t>
            </w:r>
            <w:r>
              <w:rPr>
                <w:rFonts w:ascii="Times New Roman" w:hAnsi="Times New Roman"/>
              </w:rPr>
            </w:r>
            <w:r>
              <w:rPr>
                <w:rFonts w:ascii="Times New Roman" w:hAnsi="Times New Roman"/>
              </w:rPr>
            </w:r>
          </w:p>
        </w:tc>
        <w:tc>
          <w:tcPr>
            <w:gridSpan w:val="5"/>
            <w:tcBorders>
              <w:top w:val="none" w:color="000000" w:sz="4" w:space="0"/>
              <w:left w:val="none" w:color="000000" w:sz="4" w:space="0"/>
              <w:bottom w:val="none" w:color="000000" w:sz="4" w:space="0"/>
              <w:right w:val="none" w:color="000000" w:sz="4" w:space="0"/>
            </w:tcBorders>
            <w:tcW w:w="6951" w:type="dxa"/>
            <w:textDirection w:val="lrTb"/>
            <w:noWrap w:val="false"/>
          </w:tcPr>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ind w:left="-58" w:right="225"/>
              <w:tabs>
                <w:tab w:val="left" w:pos="6345" w:leader="none"/>
              </w:tabs>
              <w:rPr>
                <w:rFonts w:ascii="Times New Roman" w:hAnsi="Times New Roman" w:eastAsia="Arial Unicode MS"/>
                <w:i/>
              </w:rPr>
            </w:pPr>
            <w:r>
              <w:rPr>
                <w:rFonts w:ascii="Times New Roman" w:hAnsi="Times New Roman" w:eastAsia="Arial Unicode MS"/>
                <w:i/>
              </w:rPr>
              <w:t xml:space="preserve">______________________________________________(подпись)</w:t>
            </w:r>
            <w:r>
              <w:rPr>
                <w:rFonts w:ascii="Times New Roman" w:hAnsi="Times New Roman" w:eastAsia="Arial Unicode MS"/>
                <w:i/>
              </w:rPr>
            </w:r>
            <w:r>
              <w:rPr>
                <w:rFonts w:ascii="Times New Roman" w:hAnsi="Times New Roman" w:eastAsia="Arial Unicode MS"/>
                <w:i/>
              </w:rPr>
            </w:r>
          </w:p>
        </w:tc>
        <w:tc>
          <w:tcPr>
            <w:gridSpan w:val="3"/>
            <w:tcBorders>
              <w:top w:val="none" w:color="000000" w:sz="4" w:space="0"/>
              <w:left w:val="none" w:color="000000" w:sz="4" w:space="0"/>
              <w:bottom w:val="none" w:color="000000" w:sz="4" w:space="0"/>
              <w:right w:val="none" w:color="000000" w:sz="4" w:space="0"/>
            </w:tcBorders>
            <w:tcW w:w="3274" w:type="dxa"/>
            <w:textDirection w:val="lrTb"/>
            <w:noWrap w:val="false"/>
          </w:tcPr>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i/>
              </w:rPr>
            </w:pPr>
            <w:r>
              <w:rPr>
                <w:rFonts w:ascii="Times New Roman" w:hAnsi="Times New Roman" w:eastAsia="Arial Unicode MS"/>
                <w:i/>
              </w:rPr>
            </w:r>
            <w:r>
              <w:rPr>
                <w:rFonts w:ascii="Times New Roman" w:hAnsi="Times New Roman" w:eastAsia="Arial Unicode MS"/>
                <w:i/>
              </w:rPr>
            </w:r>
            <w:r>
              <w:rPr>
                <w:rFonts w:ascii="Times New Roman" w:hAnsi="Times New Roman" w:eastAsia="Arial Unicode MS"/>
                <w:i/>
              </w:rPr>
            </w:r>
          </w:p>
          <w:p>
            <w:pPr>
              <w:jc w:val="both"/>
              <w:rPr>
                <w:rFonts w:ascii="Times New Roman" w:hAnsi="Times New Roman" w:eastAsia="Arial Unicode MS"/>
              </w:rPr>
            </w:pPr>
            <w:r>
              <w:rPr>
                <w:rFonts w:ascii="Times New Roman" w:hAnsi="Times New Roman" w:eastAsia="Arial Unicode MS"/>
                <w:i/>
              </w:rPr>
              <w:t xml:space="preserve">Ф.И.О.</w:t>
            </w:r>
            <w:r>
              <w:rPr>
                <w:rFonts w:ascii="Times New Roman" w:hAnsi="Times New Roman" w:eastAsia="Arial Unicode MS"/>
              </w:rPr>
            </w:r>
            <w:r>
              <w:rPr>
                <w:rFonts w:ascii="Times New Roman" w:hAnsi="Times New Roman" w:eastAsia="Arial Unicode MS"/>
              </w:rPr>
            </w:r>
          </w:p>
        </w:tc>
      </w:tr>
    </w:tbl>
    <w:p>
      <w:pPr>
        <w:pStyle w:val="1494"/>
        <w:ind w:right="-2" w:firstLine="567"/>
        <w:spacing w:after="0"/>
        <w:widowControl w:val="off"/>
        <w:tabs>
          <w:tab w:val="left" w:pos="9496" w:leader="none"/>
        </w:tabs>
        <w:rPr>
          <w:rFonts w:eastAsia="SimSun"/>
          <w:sz w:val="28"/>
          <w:szCs w:val="28"/>
        </w:rPr>
      </w:pPr>
      <w:r>
        <w:rPr>
          <w:rFonts w:eastAsia="SimSun"/>
          <w:sz w:val="28"/>
          <w:szCs w:val="28"/>
        </w:rPr>
      </w:r>
      <w:r>
        <w:rPr>
          <w:rFonts w:eastAsia="SimSun"/>
          <w:sz w:val="28"/>
          <w:szCs w:val="28"/>
        </w:rPr>
      </w:r>
      <w:r>
        <w:rPr>
          <w:rFonts w:eastAsia="SimSun"/>
          <w:sz w:val="28"/>
          <w:szCs w:val="28"/>
        </w:rPr>
      </w:r>
    </w:p>
    <w:p>
      <w:pPr>
        <w:rPr>
          <w:rFonts w:ascii="Times New Roman" w:hAnsi="Times New Roman"/>
        </w:rPr>
      </w:pPr>
      <w:r>
        <w:rPr>
          <w:rFonts w:ascii="Times New Roman" w:hAnsi="Times New Roman"/>
        </w:rPr>
        <w:t xml:space="preserve">* № п/п соответствует № п/п Ведомости замечаний, дефектов и недоделок. </w:t>
      </w:r>
      <w:r>
        <w:rPr>
          <w:rFonts w:ascii="Times New Roman" w:hAnsi="Times New Roman"/>
        </w:rPr>
      </w:r>
      <w:r>
        <w:rPr>
          <w:rFonts w:ascii="Times New Roman" w:hAnsi="Times New Roman"/>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rPr>
          <w:rFonts w:ascii="Times New Roman" w:hAnsi="Times New Roman" w:cs="Times New Roman"/>
        </w:rPr>
        <w:sectPr>
          <w:footnotePr/>
          <w:endnotePr/>
          <w:type w:val="nextPage"/>
          <w:pgSz w:w="16840" w:h="11907" w:orient="landscape"/>
          <w:pgMar w:top="1701" w:right="1134" w:bottom="709" w:left="851" w:header="709" w:footer="709" w:gutter="0"/>
          <w:pgNumType w:start="114"/>
          <w:cols w:num="1" w:sep="0" w:space="708" w:equalWidth="1"/>
          <w:docGrid w:linePitch="360"/>
        </w:sect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left="6379" w:firstLine="1418"/>
        <w:rPr>
          <w:rFonts w:ascii="Times New Roman" w:hAnsi="Times New Roman"/>
          <w:sz w:val="18"/>
          <w:szCs w:val="18"/>
        </w:rPr>
      </w:pPr>
      <w:r/>
      <w:bookmarkStart w:id="27" w:name="_Toc51326875"/>
      <w:r/>
      <w:bookmarkStart w:id="28" w:name="_Toc50642850"/>
      <w:r/>
      <w:bookmarkStart w:id="29" w:name="_Toc49417633"/>
      <w:r/>
      <w:bookmarkStart w:id="30" w:name="_Toc40953860"/>
      <w:r/>
      <w:bookmarkStart w:id="31" w:name="_Toc40880435"/>
      <w:r/>
      <w:bookmarkStart w:id="32" w:name="_Toc524626131"/>
      <w:r/>
      <w:bookmarkStart w:id="33" w:name="_Toc514232202"/>
      <w:r>
        <w:rPr>
          <w:rFonts w:ascii="Times New Roman" w:hAnsi="Times New Roman"/>
          <w:sz w:val="18"/>
          <w:szCs w:val="18"/>
        </w:rPr>
      </w:r>
      <w:r>
        <w:rPr>
          <w:rFonts w:ascii="Times New Roman" w:hAnsi="Times New Roman"/>
          <w:sz w:val="18"/>
          <w:szCs w:val="18"/>
        </w:rPr>
      </w:r>
    </w:p>
    <w:p>
      <w:pPr>
        <w:ind w:left="5529"/>
        <w:rPr>
          <w:rFonts w:ascii="Times New Roman" w:hAnsi="Times New Roman" w:cs="Times New Roman"/>
          <w:sz w:val="24"/>
          <w:szCs w:val="24"/>
        </w:rPr>
      </w:pPr>
      <w:r>
        <w:rPr>
          <w:rFonts w:ascii="Times New Roman" w:hAnsi="Times New Roman" w:cs="Times New Roman"/>
          <w:sz w:val="24"/>
          <w:szCs w:val="24"/>
        </w:rPr>
        <w:t xml:space="preserve">Приложение № 42 к Договору №____</w:t>
      </w:r>
      <w:r>
        <w:rPr>
          <w:rFonts w:ascii="Times New Roman" w:hAnsi="Times New Roman" w:cs="Times New Roman"/>
          <w:sz w:val="24"/>
          <w:szCs w:val="24"/>
        </w:rPr>
      </w:r>
      <w:r>
        <w:rPr>
          <w:rFonts w:ascii="Times New Roman" w:hAnsi="Times New Roman" w:cs="Times New Roman"/>
          <w:sz w:val="24"/>
          <w:szCs w:val="24"/>
        </w:rPr>
      </w:r>
    </w:p>
    <w:p>
      <w:pPr>
        <w:ind w:left="5529"/>
        <w:rPr>
          <w:rFonts w:ascii="Times New Roman" w:hAnsi="Times New Roman" w:cs="Times New Roman"/>
          <w:sz w:val="24"/>
          <w:szCs w:val="24"/>
        </w:rPr>
      </w:pPr>
      <w:r>
        <w:rPr>
          <w:rFonts w:ascii="Times New Roman" w:hAnsi="Times New Roman" w:cs="Times New Roman"/>
          <w:sz w:val="24"/>
          <w:szCs w:val="24"/>
        </w:rPr>
        <w:t xml:space="preserve">от «____»_____________2024 г.</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rPr>
      </w:pPr>
      <w:r>
        <w:rPr>
          <w:rFonts w:ascii="Times New Roman" w:hAnsi="Times New Roman" w:cs="Times New Roman"/>
        </w:rPr>
        <w:t xml:space="preserve">ФОРМА </w:t>
      </w:r>
      <w:r>
        <w:rPr>
          <w:rFonts w:ascii="Times New Roman" w:hAnsi="Times New Roman" w:cs="Times New Roman"/>
        </w:rPr>
      </w:r>
      <w:r>
        <w:rPr>
          <w:rFonts w:ascii="Times New Roman" w:hAnsi="Times New Roman" w:cs="Times New Roman"/>
        </w:rPr>
      </w:r>
    </w:p>
    <w:p>
      <w:pPr>
        <w:ind w:left="6379" w:firstLine="1418"/>
        <w:rPr>
          <w:rFonts w:ascii="Times New Roman" w:hAnsi="Times New Roman"/>
          <w:sz w:val="18"/>
          <w:szCs w:val="18"/>
        </w:rPr>
      </w:pPr>
      <w:r>
        <w:rPr>
          <w:rFonts w:ascii="Times New Roman" w:hAnsi="Times New Roman"/>
          <w:sz w:val="18"/>
          <w:szCs w:val="18"/>
        </w:rPr>
      </w:r>
      <w:r>
        <w:rPr>
          <w:rFonts w:ascii="Times New Roman" w:hAnsi="Times New Roman"/>
          <w:sz w:val="18"/>
          <w:szCs w:val="18"/>
        </w:rPr>
      </w:r>
      <w:r>
        <w:rPr>
          <w:rFonts w:ascii="Times New Roman" w:hAnsi="Times New Roman"/>
          <w:sz w:val="18"/>
          <w:szCs w:val="18"/>
        </w:rPr>
      </w:r>
    </w:p>
    <w:p>
      <w:pPr>
        <w:ind w:left="6379" w:firstLine="1418"/>
        <w:rPr>
          <w:rFonts w:ascii="Times New Roman" w:hAnsi="Times New Roman"/>
          <w:sz w:val="18"/>
          <w:szCs w:val="18"/>
        </w:rPr>
      </w:pPr>
      <w:r>
        <w:rPr>
          <w:rFonts w:ascii="Times New Roman" w:hAnsi="Times New Roman"/>
          <w:sz w:val="18"/>
          <w:szCs w:val="18"/>
        </w:rPr>
      </w:r>
      <w:r>
        <w:rPr>
          <w:rFonts w:ascii="Times New Roman" w:hAnsi="Times New Roman"/>
          <w:sz w:val="18"/>
          <w:szCs w:val="18"/>
        </w:rPr>
      </w:r>
      <w:r>
        <w:rPr>
          <w:rFonts w:ascii="Times New Roman" w:hAnsi="Times New Roman"/>
          <w:sz w:val="18"/>
          <w:szCs w:val="18"/>
        </w:rPr>
      </w:r>
    </w:p>
    <w:p>
      <w:pPr>
        <w:ind w:firstLine="709"/>
        <w:jc w:val="center"/>
        <w:rPr>
          <w:rFonts w:ascii="Times New Roman" w:hAnsi="Times New Roman"/>
          <w:sz w:val="24"/>
          <w:szCs w:val="24"/>
        </w:rPr>
        <w:outlineLvl w:val="2"/>
      </w:pPr>
      <w:r/>
      <w:bookmarkStart w:id="34" w:name="_Toc524626136"/>
      <w:r/>
      <w:bookmarkEnd w:id="27"/>
      <w:r/>
      <w:bookmarkEnd w:id="28"/>
      <w:r/>
      <w:bookmarkEnd w:id="29"/>
      <w:r/>
      <w:bookmarkEnd w:id="30"/>
      <w:r/>
      <w:bookmarkEnd w:id="31"/>
      <w:r/>
      <w:bookmarkEnd w:id="32"/>
      <w:r/>
      <w:bookmarkEnd w:id="33"/>
      <w:r>
        <w:rPr>
          <w:rFonts w:ascii="Times New Roman" w:hAnsi="Times New Roman"/>
          <w:sz w:val="24"/>
          <w:szCs w:val="24"/>
        </w:rPr>
        <w:t xml:space="preserve">АКТ № _____</w:t>
      </w:r>
      <w:bookmarkEnd w:id="34"/>
      <w:r>
        <w:rPr>
          <w:rFonts w:ascii="Times New Roman" w:hAnsi="Times New Roman"/>
          <w:sz w:val="24"/>
          <w:szCs w:val="24"/>
        </w:rPr>
      </w:r>
      <w:r>
        <w:rPr>
          <w:rFonts w:ascii="Times New Roman" w:hAnsi="Times New Roman"/>
          <w:sz w:val="24"/>
          <w:szCs w:val="24"/>
        </w:rPr>
      </w:r>
    </w:p>
    <w:p>
      <w:pPr>
        <w:ind w:firstLine="709"/>
        <w:jc w:val="center"/>
        <w:rPr>
          <w:rFonts w:ascii="Times New Roman" w:hAnsi="Times New Roman"/>
          <w:sz w:val="24"/>
          <w:szCs w:val="24"/>
        </w:rPr>
        <w:outlineLvl w:val="2"/>
      </w:pPr>
      <w:r/>
      <w:bookmarkStart w:id="35" w:name="_Toc524626137"/>
      <w:r>
        <w:rPr>
          <w:rFonts w:ascii="Times New Roman" w:hAnsi="Times New Roman"/>
          <w:sz w:val="24"/>
          <w:szCs w:val="24"/>
        </w:rPr>
        <w:t xml:space="preserve">ввода в эксплуатацию законченного строительством объекта</w:t>
      </w:r>
      <w:bookmarkEnd w:id="35"/>
      <w:r>
        <w:rPr>
          <w:rFonts w:ascii="Times New Roman" w:hAnsi="Times New Roman"/>
          <w:sz w:val="24"/>
          <w:szCs w:val="24"/>
        </w:rPr>
      </w:r>
      <w:r>
        <w:rPr>
          <w:rFonts w:ascii="Times New Roman" w:hAnsi="Times New Roman"/>
          <w:sz w:val="24"/>
          <w:szCs w:val="24"/>
        </w:rPr>
      </w:r>
    </w:p>
    <w:p>
      <w:pPr>
        <w:ind w:firstLine="709"/>
        <w:jc w:val="center"/>
        <w:rPr>
          <w:rFonts w:ascii="Times New Roman" w:hAnsi="Times New Roman"/>
          <w:sz w:val="24"/>
          <w:szCs w:val="24"/>
        </w:rPr>
        <w:outlineLvl w:val="2"/>
      </w:pPr>
      <w:r/>
      <w:bookmarkStart w:id="36" w:name="_Toc524626138"/>
      <w:r>
        <w:rPr>
          <w:rFonts w:ascii="Times New Roman" w:hAnsi="Times New Roman"/>
          <w:sz w:val="24"/>
          <w:szCs w:val="24"/>
        </w:rPr>
        <w:t xml:space="preserve">приемочной комиссией</w:t>
      </w:r>
      <w:bookmarkEnd w:id="36"/>
      <w:r>
        <w:rPr>
          <w:rFonts w:ascii="Times New Roman" w:hAnsi="Times New Roman"/>
          <w:sz w:val="24"/>
          <w:szCs w:val="24"/>
        </w:rPr>
      </w:r>
      <w:r>
        <w:rPr>
          <w:rFonts w:ascii="Times New Roman" w:hAnsi="Times New Roman"/>
          <w:sz w:val="24"/>
          <w:szCs w:val="24"/>
        </w:rPr>
      </w:r>
    </w:p>
    <w:tbl>
      <w:tblPr>
        <w:tblW w:w="0" w:type="auto"/>
        <w:tblInd w:w="28" w:type="dxa"/>
        <w:tblLayout w:type="fixed"/>
        <w:tblCellMar>
          <w:left w:w="28" w:type="dxa"/>
          <w:right w:w="28" w:type="dxa"/>
        </w:tblCellMar>
        <w:tblLook w:val="0000" w:firstRow="0" w:lastRow="0" w:firstColumn="0" w:lastColumn="0" w:noHBand="0" w:noVBand="0"/>
      </w:tblPr>
      <w:tblGrid>
        <w:gridCol w:w="1418"/>
        <w:gridCol w:w="5245"/>
        <w:gridCol w:w="708"/>
        <w:gridCol w:w="993"/>
        <w:gridCol w:w="1559"/>
      </w:tblGrid>
      <w:tr>
        <w:tblPrEx/>
        <w:trPr/>
        <w:tc>
          <w:tcPr>
            <w:tcBorders>
              <w:top w:val="none" w:color="000000" w:sz="4" w:space="0"/>
              <w:left w:val="none" w:color="000000" w:sz="4" w:space="0"/>
              <w:bottom w:val="none" w:color="000000" w:sz="4" w:space="0"/>
              <w:right w:val="none" w:color="000000" w:sz="4" w:space="0"/>
            </w:tcBorders>
            <w:tcW w:w="1418" w:type="dxa"/>
            <w:textDirection w:val="lrTb"/>
            <w:noWrap w:val="false"/>
          </w:tcPr>
          <w:p>
            <w:pPr>
              <w:rPr>
                <w:rFonts w:ascii="Times New Roman" w:hAnsi="Times New Roman"/>
                <w:bCs/>
              </w:rPr>
            </w:pPr>
            <w:r>
              <w:rPr>
                <w:rFonts w:ascii="Times New Roman" w:hAnsi="Times New Roman"/>
                <w:bCs/>
              </w:rPr>
            </w:r>
            <w:r>
              <w:rPr>
                <w:rFonts w:ascii="Times New Roman" w:hAnsi="Times New Roman"/>
                <w:bCs/>
              </w:rPr>
            </w:r>
            <w:r>
              <w:rPr>
                <w:rFonts w:ascii="Times New Roman" w:hAnsi="Times New Roman"/>
                <w:bCs/>
              </w:rPr>
            </w:r>
          </w:p>
        </w:tc>
        <w:tc>
          <w:tcPr>
            <w:gridSpan w:val="2"/>
            <w:tcBorders>
              <w:top w:val="none" w:color="000000" w:sz="4" w:space="0"/>
              <w:left w:val="none" w:color="000000" w:sz="4" w:space="0"/>
              <w:bottom w:val="none" w:color="000000" w:sz="4" w:space="0"/>
              <w:right w:val="none" w:color="000000" w:sz="4" w:space="0"/>
            </w:tcBorders>
            <w:tcW w:w="5953" w:type="dxa"/>
            <w:textDirection w:val="lrTb"/>
            <w:noWrap w:val="false"/>
          </w:tcPr>
          <w:p>
            <w:pPr>
              <w:rPr>
                <w:rFonts w:ascii="Times New Roman" w:hAnsi="Times New Roman"/>
                <w:bCs/>
              </w:rPr>
            </w:pPr>
            <w:r>
              <w:rPr>
                <w:rFonts w:ascii="Times New Roman" w:hAnsi="Times New Roman"/>
                <w:bCs/>
              </w:rPr>
            </w:r>
            <w:r>
              <w:rPr>
                <w:rFonts w:ascii="Times New Roman" w:hAnsi="Times New Roman"/>
                <w:bCs/>
              </w:rPr>
            </w:r>
            <w:r>
              <w:rPr>
                <w:rFonts w:ascii="Times New Roman" w:hAnsi="Times New Roman"/>
                <w:bCs/>
              </w:rPr>
            </w:r>
          </w:p>
        </w:tc>
        <w:tc>
          <w:tcPr>
            <w:tcBorders>
              <w:top w:val="none" w:color="000000" w:sz="4" w:space="0"/>
              <w:left w:val="none" w:color="000000" w:sz="4" w:space="0"/>
              <w:bottom w:val="none" w:color="000000" w:sz="4" w:space="0"/>
              <w:right w:val="none" w:color="000000" w:sz="4" w:space="0"/>
            </w:tcBorders>
            <w:tcW w:w="993" w:type="dxa"/>
            <w:textDirection w:val="lrTb"/>
            <w:noWrap w:val="false"/>
          </w:tcPr>
          <w:p>
            <w:pPr>
              <w:rPr>
                <w:rFonts w:ascii="Times New Roman" w:hAnsi="Times New Roman"/>
                <w:bCs/>
              </w:rPr>
            </w:pPr>
            <w:r>
              <w:rPr>
                <w:rFonts w:ascii="Times New Roman" w:hAnsi="Times New Roman"/>
                <w:bCs/>
              </w:rPr>
            </w:r>
            <w:r>
              <w:rPr>
                <w:rFonts w:ascii="Times New Roman" w:hAnsi="Times New Roman"/>
                <w:bCs/>
              </w:rPr>
            </w:r>
            <w:r>
              <w:rPr>
                <w:rFonts w:ascii="Times New Roman" w:hAnsi="Times New Roman"/>
                <w:bCs/>
              </w:rPr>
            </w:r>
          </w:p>
        </w:tc>
        <w:tc>
          <w:tcPr>
            <w:tcBorders>
              <w:top w:val="single" w:color="auto" w:sz="4" w:space="0"/>
              <w:left w:val="single" w:color="auto" w:sz="4" w:space="0"/>
              <w:bottom w:val="single" w:color="auto" w:sz="12" w:space="0"/>
              <w:right w:val="single" w:color="auto" w:sz="4" w:space="0"/>
            </w:tcBorders>
            <w:tcW w:w="1559" w:type="dxa"/>
            <w:textDirection w:val="lrTb"/>
            <w:noWrap w:val="false"/>
          </w:tcPr>
          <w:p>
            <w:pPr>
              <w:jc w:val="center"/>
              <w:rPr>
                <w:rFonts w:ascii="Times New Roman" w:hAnsi="Times New Roman"/>
              </w:rPr>
            </w:pPr>
            <w:r>
              <w:rPr>
                <w:rFonts w:ascii="Times New Roman" w:hAnsi="Times New Roman"/>
              </w:rPr>
              <w:t xml:space="preserve">Код</w:t>
            </w:r>
            <w:r>
              <w:rPr>
                <w:rFonts w:ascii="Times New Roman" w:hAnsi="Times New Roman"/>
              </w:rPr>
            </w:r>
            <w:r>
              <w:rPr>
                <w:rFonts w:ascii="Times New Roman" w:hAnsi="Times New Roman"/>
              </w:rPr>
            </w:r>
          </w:p>
        </w:tc>
      </w:tr>
      <w:tr>
        <w:tblPrEx/>
        <w:trPr>
          <w:cantSplit/>
        </w:trPr>
        <w:tc>
          <w:tcPr>
            <w:tcBorders>
              <w:top w:val="none" w:color="000000" w:sz="4" w:space="0"/>
              <w:left w:val="none" w:color="000000" w:sz="4" w:space="0"/>
              <w:bottom w:val="none" w:color="000000" w:sz="4" w:space="0"/>
              <w:right w:val="none" w:color="000000" w:sz="4" w:space="0"/>
            </w:tcBorders>
            <w:tcW w:w="1418" w:type="dxa"/>
            <w:textDirection w:val="lrTb"/>
            <w:noWrap w:val="false"/>
          </w:tcPr>
          <w:p>
            <w:pPr>
              <w:rPr>
                <w:rFonts w:ascii="Times New Roman" w:hAnsi="Times New Roman"/>
                <w:bCs/>
              </w:rPr>
            </w:pPr>
            <w:r>
              <w:rPr>
                <w:rFonts w:ascii="Times New Roman" w:hAnsi="Times New Roman"/>
                <w:bCs/>
              </w:rPr>
            </w:r>
            <w:r>
              <w:rPr>
                <w:rFonts w:ascii="Times New Roman" w:hAnsi="Times New Roman"/>
                <w:bCs/>
              </w:rPr>
            </w:r>
            <w:r>
              <w:rPr>
                <w:rFonts w:ascii="Times New Roman" w:hAnsi="Times New Roman"/>
                <w:bCs/>
              </w:rPr>
            </w:r>
          </w:p>
        </w:tc>
        <w:tc>
          <w:tcPr>
            <w:tcBorders>
              <w:top w:val="none" w:color="000000" w:sz="4" w:space="0"/>
              <w:left w:val="none" w:color="000000" w:sz="4" w:space="0"/>
              <w:bottom w:val="none" w:color="000000" w:sz="4" w:space="0"/>
              <w:right w:val="none" w:color="000000" w:sz="4" w:space="0"/>
            </w:tcBorders>
            <w:tcW w:w="5245"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gridSpan w:val="2"/>
            <w:tcBorders>
              <w:top w:val="none" w:color="000000" w:sz="4" w:space="0"/>
              <w:left w:val="none" w:color="000000" w:sz="4" w:space="0"/>
              <w:bottom w:val="none" w:color="000000" w:sz="4" w:space="0"/>
              <w:right w:val="single" w:color="auto" w:sz="12" w:space="0"/>
            </w:tcBorders>
            <w:tcW w:w="1701" w:type="dxa"/>
            <w:textDirection w:val="lrTb"/>
            <w:noWrap w:val="false"/>
          </w:tcPr>
          <w:p>
            <w:pPr>
              <w:jc w:val="center"/>
              <w:rPr>
                <w:rFonts w:ascii="Times New Roman" w:hAnsi="Times New Roman"/>
              </w:rPr>
            </w:pPr>
            <w:r>
              <w:rPr>
                <w:rFonts w:ascii="Times New Roman" w:hAnsi="Times New Roman"/>
              </w:rPr>
              <w:t xml:space="preserve">Форма по ОКУД</w:t>
            </w:r>
            <w:r>
              <w:rPr>
                <w:rFonts w:ascii="Times New Roman" w:hAnsi="Times New Roman"/>
              </w:rPr>
            </w:r>
            <w:r>
              <w:rPr>
                <w:rFonts w:ascii="Times New Roman" w:hAnsi="Times New Roman"/>
              </w:rPr>
            </w:r>
          </w:p>
        </w:tc>
        <w:tc>
          <w:tcPr>
            <w:tcBorders>
              <w:top w:val="single" w:color="auto" w:sz="12" w:space="0"/>
              <w:left w:val="none" w:color="000000" w:sz="4" w:space="0"/>
              <w:bottom w:val="single" w:color="auto" w:sz="4" w:space="0"/>
              <w:right w:val="single" w:color="auto" w:sz="12" w:space="0"/>
            </w:tcBorders>
            <w:tcW w:w="1559" w:type="dxa"/>
            <w:vAlign w:val="center"/>
            <w:textDirection w:val="lrTb"/>
            <w:noWrap w:val="false"/>
          </w:tcPr>
          <w:p>
            <w:pPr>
              <w:jc w:val="center"/>
              <w:rPr>
                <w:rFonts w:ascii="Times New Roman" w:hAnsi="Times New Roman"/>
              </w:rPr>
            </w:pPr>
            <w:r>
              <w:rPr>
                <w:rFonts w:ascii="Times New Roman" w:hAnsi="Times New Roman"/>
              </w:rPr>
              <w:t xml:space="preserve">0322004</w:t>
            </w:r>
            <w:r>
              <w:rPr>
                <w:rFonts w:ascii="Times New Roman" w:hAnsi="Times New Roman"/>
              </w:rPr>
            </w:r>
            <w:r>
              <w:rPr>
                <w:rFonts w:ascii="Times New Roman" w:hAnsi="Times New Roman"/>
              </w:rPr>
            </w:r>
          </w:p>
        </w:tc>
      </w:tr>
      <w:tr>
        <w:tblPrEx/>
        <w:trPr/>
        <w:tc>
          <w:tcPr>
            <w:tcBorders>
              <w:top w:val="none" w:color="000000" w:sz="4" w:space="0"/>
              <w:left w:val="none" w:color="000000" w:sz="4" w:space="0"/>
              <w:bottom w:val="none" w:color="000000" w:sz="4" w:space="0"/>
              <w:right w:val="none" w:color="000000" w:sz="4" w:space="0"/>
            </w:tcBorders>
            <w:tcW w:w="1418" w:type="dxa"/>
            <w:vAlign w:val="bottom"/>
            <w:textDirection w:val="lrTb"/>
            <w:noWrap w:val="false"/>
          </w:tcPr>
          <w:p>
            <w:pPr>
              <w:rPr>
                <w:rFonts w:ascii="Times New Roman" w:hAnsi="Times New Roman"/>
              </w:rPr>
            </w:pPr>
            <w:r>
              <w:rPr>
                <w:rFonts w:ascii="Times New Roman" w:hAnsi="Times New Roman"/>
              </w:rPr>
              <w:t xml:space="preserve">Организация</w:t>
            </w:r>
            <w:r>
              <w:rPr>
                <w:rFonts w:ascii="Times New Roman" w:hAnsi="Times New Roman"/>
              </w:rPr>
            </w:r>
            <w:r>
              <w:rPr>
                <w:rFonts w:ascii="Times New Roman" w:hAnsi="Times New Roman"/>
              </w:rPr>
            </w:r>
          </w:p>
        </w:tc>
        <w:tc>
          <w:tcPr>
            <w:gridSpan w:val="2"/>
            <w:tcBorders>
              <w:top w:val="none" w:color="000000" w:sz="4" w:space="0"/>
              <w:left w:val="none" w:color="000000" w:sz="4" w:space="0"/>
              <w:bottom w:val="single" w:color="auto" w:sz="4" w:space="0"/>
              <w:right w:val="none" w:color="000000" w:sz="4" w:space="0"/>
            </w:tcBorders>
            <w:tcW w:w="5953" w:type="dxa"/>
            <w:vAlign w:val="bottom"/>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single" w:color="auto" w:sz="12" w:space="0"/>
            </w:tcBorders>
            <w:tcW w:w="993" w:type="dxa"/>
            <w:vAlign w:val="bottom"/>
            <w:textDirection w:val="lrTb"/>
            <w:noWrap w:val="false"/>
          </w:tcPr>
          <w:p>
            <w:pPr>
              <w:rPr>
                <w:rFonts w:ascii="Times New Roman" w:hAnsi="Times New Roman"/>
              </w:rPr>
            </w:pPr>
            <w:r>
              <w:rPr>
                <w:rFonts w:ascii="Times New Roman" w:hAnsi="Times New Roman"/>
              </w:rPr>
              <w:t xml:space="preserve">по ОКПО</w:t>
            </w:r>
            <w:r>
              <w:rPr>
                <w:rFonts w:ascii="Times New Roman" w:hAnsi="Times New Roman"/>
              </w:rPr>
            </w:r>
            <w:r>
              <w:rPr>
                <w:rFonts w:ascii="Times New Roman" w:hAnsi="Times New Roman"/>
              </w:rPr>
            </w:r>
          </w:p>
        </w:tc>
        <w:tc>
          <w:tcPr>
            <w:tcBorders>
              <w:top w:val="single" w:color="auto" w:sz="4" w:space="0"/>
              <w:left w:val="none" w:color="000000" w:sz="4" w:space="0"/>
              <w:bottom w:val="single" w:color="auto" w:sz="12" w:space="0"/>
              <w:right w:val="single" w:color="auto" w:sz="12" w:space="0"/>
            </w:tcBorders>
            <w:tcW w:w="1559"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bCs/>
        </w:rPr>
      </w:pPr>
      <w:r>
        <w:rPr>
          <w:rFonts w:ascii="Times New Roman" w:hAnsi="Times New Roman"/>
          <w:bCs/>
        </w:rPr>
      </w:r>
      <w:r>
        <w:rPr>
          <w:rFonts w:ascii="Times New Roman" w:hAnsi="Times New Roman"/>
          <w:bCs/>
        </w:rPr>
      </w:r>
      <w:r>
        <w:rPr>
          <w:rFonts w:ascii="Times New Roman" w:hAnsi="Times New Roman"/>
          <w:bCs/>
        </w:rPr>
      </w:r>
    </w:p>
    <w:tbl>
      <w:tblPr>
        <w:tblW w:w="0" w:type="auto"/>
        <w:tblInd w:w="34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1560"/>
        <w:gridCol w:w="1134"/>
        <w:gridCol w:w="1559"/>
        <w:gridCol w:w="992"/>
        <w:gridCol w:w="709"/>
        <w:gridCol w:w="567"/>
      </w:tblGrid>
      <w:tr>
        <w:tblPrEx/>
        <w:trPr>
          <w:cantSplit/>
        </w:trPr>
        <w:tc>
          <w:tcPr>
            <w:tcW w:w="1560" w:type="dxa"/>
            <w:vAlign w:val="center"/>
            <w:vMerge w:val="restart"/>
            <w:textDirection w:val="lrTb"/>
            <w:noWrap w:val="false"/>
          </w:tcPr>
          <w:p>
            <w:pPr>
              <w:jc w:val="center"/>
              <w:rPr>
                <w:rFonts w:ascii="Times New Roman" w:hAnsi="Times New Roman"/>
                <w:sz w:val="19"/>
                <w:szCs w:val="19"/>
              </w:rPr>
            </w:pPr>
            <w:r>
              <w:rPr>
                <w:rFonts w:ascii="Times New Roman" w:hAnsi="Times New Roman"/>
                <w:sz w:val="19"/>
                <w:szCs w:val="19"/>
              </w:rPr>
              <w:t xml:space="preserve">Дата </w:t>
            </w:r>
            <w:r>
              <w:rPr>
                <w:rFonts w:ascii="Times New Roman" w:hAnsi="Times New Roman"/>
                <w:sz w:val="19"/>
                <w:szCs w:val="19"/>
              </w:rPr>
              <w:br/>
              <w:t xml:space="preserve">составления</w:t>
            </w:r>
            <w:r>
              <w:rPr>
                <w:rFonts w:ascii="Times New Roman" w:hAnsi="Times New Roman"/>
                <w:sz w:val="19"/>
                <w:szCs w:val="19"/>
              </w:rPr>
            </w:r>
            <w:r>
              <w:rPr>
                <w:rFonts w:ascii="Times New Roman" w:hAnsi="Times New Roman"/>
                <w:sz w:val="19"/>
                <w:szCs w:val="19"/>
              </w:rPr>
            </w:r>
          </w:p>
        </w:tc>
        <w:tc>
          <w:tcPr>
            <w:tcW w:w="1134" w:type="dxa"/>
            <w:vAlign w:val="center"/>
            <w:vMerge w:val="restart"/>
            <w:textDirection w:val="lrTb"/>
            <w:noWrap w:val="false"/>
          </w:tcPr>
          <w:p>
            <w:pPr>
              <w:jc w:val="center"/>
              <w:rPr>
                <w:rFonts w:ascii="Times New Roman" w:hAnsi="Times New Roman"/>
                <w:sz w:val="19"/>
                <w:szCs w:val="19"/>
              </w:rPr>
            </w:pPr>
            <w:r>
              <w:rPr>
                <w:rFonts w:ascii="Times New Roman" w:hAnsi="Times New Roman"/>
                <w:sz w:val="19"/>
                <w:szCs w:val="19"/>
              </w:rPr>
              <w:t xml:space="preserve">Код вида операции</w:t>
            </w:r>
            <w:r>
              <w:rPr>
                <w:rFonts w:ascii="Times New Roman" w:hAnsi="Times New Roman"/>
                <w:sz w:val="19"/>
                <w:szCs w:val="19"/>
              </w:rPr>
            </w:r>
            <w:r>
              <w:rPr>
                <w:rFonts w:ascii="Times New Roman" w:hAnsi="Times New Roman"/>
                <w:sz w:val="19"/>
                <w:szCs w:val="19"/>
              </w:rPr>
            </w:r>
          </w:p>
        </w:tc>
        <w:tc>
          <w:tcPr>
            <w:gridSpan w:val="4"/>
            <w:tcW w:w="3827"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t xml:space="preserve">Код</w:t>
            </w:r>
            <w:r>
              <w:rPr>
                <w:rFonts w:ascii="Times New Roman" w:hAnsi="Times New Roman"/>
                <w:sz w:val="19"/>
                <w:szCs w:val="19"/>
              </w:rPr>
            </w:r>
            <w:r>
              <w:rPr>
                <w:rFonts w:ascii="Times New Roman" w:hAnsi="Times New Roman"/>
                <w:sz w:val="19"/>
                <w:szCs w:val="19"/>
              </w:rPr>
            </w:r>
          </w:p>
        </w:tc>
      </w:tr>
      <w:tr>
        <w:tblPrEx/>
        <w:trPr>
          <w:cantSplit/>
          <w:trHeight w:val="431"/>
        </w:trPr>
        <w:tc>
          <w:tcPr>
            <w:tcBorders>
              <w:bottom w:val="single" w:color="auto" w:sz="12" w:space="0"/>
            </w:tcBorders>
            <w:tcW w:w="1560" w:type="dxa"/>
            <w:vMerge w:val="continue"/>
            <w:textDirection w:val="lrTb"/>
            <w:noWrap w:val="false"/>
          </w:tcPr>
          <w:p>
            <w:pP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bottom w:val="single" w:color="auto" w:sz="12" w:space="0"/>
            </w:tcBorders>
            <w:tcW w:w="1134" w:type="dxa"/>
            <w:vMerge w:val="continue"/>
            <w:textDirection w:val="lrTb"/>
            <w:noWrap w:val="false"/>
          </w:tcPr>
          <w:p>
            <w:pP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bottom w:val="single" w:color="auto" w:sz="12" w:space="0"/>
            </w:tcBorders>
            <w:tcW w:w="1559"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t xml:space="preserve">строительной организации</w:t>
            </w:r>
            <w:r>
              <w:rPr>
                <w:rFonts w:ascii="Times New Roman" w:hAnsi="Times New Roman"/>
                <w:sz w:val="19"/>
                <w:szCs w:val="19"/>
              </w:rPr>
            </w:r>
            <w:r>
              <w:rPr>
                <w:rFonts w:ascii="Times New Roman" w:hAnsi="Times New Roman"/>
                <w:sz w:val="19"/>
                <w:szCs w:val="19"/>
              </w:rPr>
            </w:r>
          </w:p>
        </w:tc>
        <w:tc>
          <w:tcPr>
            <w:tcBorders>
              <w:bottom w:val="single" w:color="auto" w:sz="12" w:space="0"/>
            </w:tcBorders>
            <w:tcW w:w="992" w:type="dxa"/>
            <w:vAlign w:val="center"/>
            <w:textDirection w:val="lrTb"/>
            <w:noWrap w:val="false"/>
          </w:tcPr>
          <w:p>
            <w:pPr>
              <w:jc w:val="center"/>
              <w:rPr>
                <w:rFonts w:ascii="Times New Roman" w:hAnsi="Times New Roman"/>
                <w:sz w:val="19"/>
                <w:szCs w:val="19"/>
              </w:rPr>
            </w:pPr>
            <w:r>
              <w:rPr>
                <w:rFonts w:ascii="Times New Roman" w:hAnsi="Times New Roman"/>
                <w:sz w:val="19"/>
                <w:szCs w:val="19"/>
              </w:rPr>
              <w:t xml:space="preserve">участка</w:t>
            </w:r>
            <w:r>
              <w:rPr>
                <w:rFonts w:ascii="Times New Roman" w:hAnsi="Times New Roman"/>
                <w:sz w:val="19"/>
                <w:szCs w:val="19"/>
              </w:rPr>
            </w:r>
            <w:r>
              <w:rPr>
                <w:rFonts w:ascii="Times New Roman" w:hAnsi="Times New Roman"/>
                <w:sz w:val="19"/>
                <w:szCs w:val="19"/>
              </w:rPr>
            </w:r>
          </w:p>
        </w:tc>
        <w:tc>
          <w:tcPr>
            <w:tcBorders>
              <w:bottom w:val="single" w:color="auto" w:sz="12" w:space="0"/>
            </w:tcBorders>
            <w:tcW w:w="709" w:type="dxa"/>
            <w:vAlign w:val="center"/>
            <w:textDirection w:val="lrTb"/>
            <w:noWrap w:val="false"/>
          </w:tcPr>
          <w:p>
            <w:pPr>
              <w:jc w:val="center"/>
              <w:rPr>
                <w:rFonts w:ascii="Times New Roman" w:hAnsi="Times New Roman"/>
                <w:sz w:val="19"/>
                <w:szCs w:val="19"/>
              </w:rPr>
            </w:pPr>
            <w:r>
              <w:rPr>
                <w:rFonts w:ascii="Times New Roman" w:hAnsi="Times New Roman"/>
                <w:sz w:val="19"/>
                <w:szCs w:val="19"/>
              </w:rPr>
              <w:t xml:space="preserve">объекта</w:t>
            </w:r>
            <w:r>
              <w:rPr>
                <w:rFonts w:ascii="Times New Roman" w:hAnsi="Times New Roman"/>
                <w:sz w:val="19"/>
                <w:szCs w:val="19"/>
              </w:rPr>
            </w:r>
            <w:r>
              <w:rPr>
                <w:rFonts w:ascii="Times New Roman" w:hAnsi="Times New Roman"/>
                <w:sz w:val="19"/>
                <w:szCs w:val="19"/>
              </w:rPr>
            </w:r>
          </w:p>
        </w:tc>
        <w:tc>
          <w:tcPr>
            <w:tcBorders>
              <w:bottom w:val="single" w:color="auto" w:sz="12" w:space="0"/>
            </w:tcBorders>
            <w:tcW w:w="567" w:type="dxa"/>
            <w:textDirection w:val="lrTb"/>
            <w:noWrap w:val="false"/>
          </w:tcPr>
          <w:p>
            <w:pP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r>
      <w:tr>
        <w:tblPrEx/>
        <w:trPr/>
        <w:tc>
          <w:tcPr>
            <w:tcBorders>
              <w:top w:val="single" w:color="auto" w:sz="12" w:space="0"/>
              <w:left w:val="single" w:color="auto" w:sz="12" w:space="0"/>
              <w:bottom w:val="single" w:color="auto" w:sz="12" w:space="0"/>
            </w:tcBorders>
            <w:tcW w:w="1560"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top w:val="single" w:color="auto" w:sz="12" w:space="0"/>
              <w:bottom w:val="single" w:color="auto" w:sz="12" w:space="0"/>
            </w:tcBorders>
            <w:tcW w:w="1134"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top w:val="single" w:color="auto" w:sz="12" w:space="0"/>
              <w:bottom w:val="single" w:color="auto" w:sz="12" w:space="0"/>
            </w:tcBorders>
            <w:tcW w:w="1559"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top w:val="single" w:color="auto" w:sz="12" w:space="0"/>
              <w:bottom w:val="single" w:color="auto" w:sz="12" w:space="0"/>
            </w:tcBorders>
            <w:tcW w:w="992"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top w:val="single" w:color="auto" w:sz="12" w:space="0"/>
              <w:bottom w:val="single" w:color="auto" w:sz="12" w:space="0"/>
            </w:tcBorders>
            <w:tcW w:w="709"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Borders>
              <w:top w:val="single" w:color="auto" w:sz="12" w:space="0"/>
              <w:bottom w:val="single" w:color="auto" w:sz="12" w:space="0"/>
              <w:right w:val="single" w:color="auto" w:sz="12" w:space="0"/>
            </w:tcBorders>
            <w:tcW w:w="567" w:type="dxa"/>
            <w:vAlign w:val="bottom"/>
            <w:textDirection w:val="lrTb"/>
            <w:noWrap w:val="false"/>
          </w:tcPr>
          <w:p>
            <w:pPr>
              <w:jc w:val="center"/>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r>
    </w:tbl>
    <w:p>
      <w:pPr>
        <w:tabs>
          <w:tab w:val="left" w:pos="3686" w:leader="none"/>
          <w:tab w:val="left" w:pos="3969"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tabs>
          <w:tab w:val="left" w:pos="3686" w:leader="none"/>
          <w:tab w:val="left" w:pos="3969" w:leader="none"/>
        </w:tabs>
        <w:rPr>
          <w:rFonts w:ascii="Times New Roman" w:hAnsi="Times New Roman"/>
        </w:rPr>
      </w:pPr>
      <w:r>
        <w:rPr>
          <w:rFonts w:ascii="Times New Roman" w:hAnsi="Times New Roman"/>
        </w:rPr>
        <w:t xml:space="preserve">ПРИЕМОЧНАЯ КОМИССИЯ, назначенная</w:t>
      </w:r>
      <w:r>
        <w:rPr>
          <w:rFonts w:ascii="Times New Roman" w:hAnsi="Times New Roman"/>
        </w:rPr>
        <w:tab/>
      </w:r>
      <w:r>
        <w:rPr>
          <w:rFonts w:ascii="Times New Roman" w:hAnsi="Times New Roman"/>
        </w:rPr>
      </w:r>
      <w:r>
        <w:rPr>
          <w:rFonts w:ascii="Times New Roman" w:hAnsi="Times New Roman"/>
        </w:rPr>
      </w:r>
    </w:p>
    <w:p>
      <w:pPr>
        <w:ind w:left="3969"/>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органа, назначившего комиссию)</w:t>
      </w:r>
      <w:r>
        <w:rPr>
          <w:rFonts w:ascii="Times New Roman" w:hAnsi="Times New Roman"/>
          <w:sz w:val="16"/>
          <w:szCs w:val="16"/>
        </w:rPr>
      </w:r>
      <w:r>
        <w:rPr>
          <w:rFonts w:ascii="Times New Roman" w:hAnsi="Times New Roman"/>
          <w:sz w:val="16"/>
          <w:szCs w:val="16"/>
        </w:rPr>
      </w:r>
    </w:p>
    <w:tbl>
      <w:tblPr>
        <w:tblW w:w="0" w:type="auto"/>
        <w:tblInd w:w="28" w:type="dxa"/>
        <w:tblLayout w:type="fixed"/>
        <w:tblCellMar>
          <w:left w:w="28" w:type="dxa"/>
          <w:right w:w="28" w:type="dxa"/>
        </w:tblCellMar>
        <w:tblLook w:val="0000" w:firstRow="0" w:lastRow="0" w:firstColumn="0" w:lastColumn="0" w:noHBand="0" w:noVBand="0"/>
      </w:tblPr>
      <w:tblGrid>
        <w:gridCol w:w="4253"/>
        <w:gridCol w:w="425"/>
        <w:gridCol w:w="170"/>
        <w:gridCol w:w="1843"/>
        <w:gridCol w:w="255"/>
        <w:gridCol w:w="709"/>
        <w:gridCol w:w="567"/>
      </w:tblGrid>
      <w:tr>
        <w:tblPrEx/>
        <w:trPr>
          <w:cantSplit/>
        </w:trPr>
        <w:tc>
          <w:tcPr>
            <w:tcBorders>
              <w:top w:val="none" w:color="000000" w:sz="4" w:space="0"/>
              <w:left w:val="none" w:color="000000" w:sz="4" w:space="0"/>
              <w:bottom w:val="none" w:color="000000" w:sz="4" w:space="0"/>
              <w:right w:val="none" w:color="000000" w:sz="4" w:space="0"/>
            </w:tcBorders>
            <w:tcW w:w="4253" w:type="dxa"/>
            <w:vAlign w:val="bottom"/>
            <w:textDirection w:val="lrTb"/>
            <w:noWrap w:val="false"/>
          </w:tcPr>
          <w:p>
            <w:pPr>
              <w:rPr>
                <w:rFonts w:ascii="Times New Roman" w:hAnsi="Times New Roman"/>
              </w:rPr>
            </w:pPr>
            <w:r>
              <w:rPr>
                <w:rFonts w:ascii="Times New Roman" w:hAnsi="Times New Roman"/>
              </w:rPr>
              <w:t xml:space="preserve">решением (приказом, постановлением и др.) от «</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42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84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55"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70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rPr>
                <w:rFonts w:ascii="Times New Roman" w:hAnsi="Times New Roman"/>
              </w:rPr>
            </w:pPr>
            <w:r>
              <w:rPr>
                <w:rFonts w:ascii="Times New Roman" w:hAnsi="Times New Roman"/>
              </w:rPr>
              <w:t xml:space="preserve">года</w:t>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УСТАНОВИЛА:</w:t>
      </w:r>
      <w:r>
        <w:rPr>
          <w:rFonts w:ascii="Times New Roman" w:hAnsi="Times New Roman"/>
        </w:rPr>
      </w:r>
      <w:r>
        <w:rPr>
          <w:rFonts w:ascii="Times New Roman" w:hAnsi="Times New Roman"/>
        </w:rPr>
      </w:r>
    </w:p>
    <w:p>
      <w:pPr>
        <w:tabs>
          <w:tab w:val="left" w:pos="4678" w:leader="none"/>
          <w:tab w:val="left" w:pos="4962" w:leader="none"/>
        </w:tabs>
        <w:rPr>
          <w:rFonts w:ascii="Times New Roman" w:hAnsi="Times New Roman"/>
        </w:rPr>
      </w:pPr>
      <w:r>
        <w:rPr>
          <w:rFonts w:ascii="Times New Roman" w:hAnsi="Times New Roman"/>
        </w:rPr>
        <w:t xml:space="preserve">1. Исполнителем работ предъявлен комиссии к приемке</w:t>
      </w:r>
      <w:r>
        <w:rPr>
          <w:rFonts w:ascii="Times New Roman" w:hAnsi="Times New Roman"/>
        </w:rPr>
        <w:tab/>
      </w:r>
      <w:r>
        <w:rPr>
          <w:rFonts w:ascii="Times New Roman" w:hAnsi="Times New Roman"/>
        </w:rPr>
      </w:r>
      <w:r>
        <w:rPr>
          <w:rFonts w:ascii="Times New Roman" w:hAnsi="Times New Roman"/>
        </w:rPr>
      </w:r>
    </w:p>
    <w:p>
      <w:pPr>
        <w:ind w:left="4962"/>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объекта и вид строительства)</w:t>
      </w:r>
      <w:r>
        <w:rPr>
          <w:rFonts w:ascii="Times New Roman" w:hAnsi="Times New Roman"/>
          <w:sz w:val="16"/>
          <w:szCs w:val="16"/>
        </w:rPr>
      </w:r>
      <w:r>
        <w:rPr>
          <w:rFonts w:ascii="Times New Roman" w:hAnsi="Times New Roman"/>
          <w:sz w:val="16"/>
          <w:szCs w:val="16"/>
        </w:rPr>
      </w:r>
    </w:p>
    <w:p>
      <w:pPr>
        <w:ind w:left="4962"/>
        <w:jc w:val="center"/>
        <w:rPr>
          <w:rFonts w:ascii="Times New Roman" w:hAnsi="Times New Roman"/>
          <w:sz w:val="16"/>
          <w:szCs w:val="16"/>
        </w:rPr>
        <w:pBdr>
          <w:top w:val="single" w:color="000000" w:sz="4" w:space="1"/>
        </w:pBd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ind w:left="4678" w:hanging="4678"/>
        <w:rPr>
          <w:rFonts w:ascii="Times New Roman" w:hAnsi="Times New Roman"/>
          <w:sz w:val="14"/>
          <w:szCs w:val="14"/>
        </w:rPr>
      </w:pPr>
      <w:r>
        <w:rPr>
          <w:rFonts w:ascii="Times New Roman" w:hAnsi="Times New Roman"/>
          <w:sz w:val="14"/>
          <w:szCs w:val="14"/>
        </w:rPr>
      </w:r>
      <w:r>
        <w:rPr>
          <w:rFonts w:ascii="Times New Roman" w:hAnsi="Times New Roman"/>
          <w:sz w:val="14"/>
          <w:szCs w:val="14"/>
        </w:rPr>
      </w:r>
      <w:r>
        <w:rPr>
          <w:rFonts w:ascii="Times New Roman" w:hAnsi="Times New Roman"/>
          <w:sz w:val="14"/>
          <w:szCs w:val="14"/>
        </w:rPr>
      </w:r>
    </w:p>
    <w:p>
      <w:pPr>
        <w:ind w:left="4678" w:hanging="4678"/>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left="4678" w:hanging="4678"/>
        <w:tabs>
          <w:tab w:val="left" w:pos="2410" w:leader="none"/>
          <w:tab w:val="left" w:pos="2552" w:leader="none"/>
        </w:tabs>
        <w:rPr>
          <w:rFonts w:ascii="Times New Roman" w:hAnsi="Times New Roman"/>
        </w:rPr>
      </w:pPr>
      <w:r>
        <w:rPr>
          <w:rFonts w:ascii="Times New Roman" w:hAnsi="Times New Roman"/>
        </w:rPr>
        <w:t xml:space="preserve">расположенный по адресу</w:t>
      </w:r>
      <w:r>
        <w:rPr>
          <w:rFonts w:ascii="Times New Roman" w:hAnsi="Times New Roman"/>
        </w:rPr>
        <w:tab/>
      </w:r>
      <w:r>
        <w:rPr>
          <w:rFonts w:ascii="Times New Roman" w:hAnsi="Times New Roman"/>
        </w:rPr>
      </w:r>
      <w:r>
        <w:rPr>
          <w:rFonts w:ascii="Times New Roman" w:hAnsi="Times New Roman"/>
        </w:rPr>
      </w:r>
    </w:p>
    <w:p>
      <w:pPr>
        <w:ind w:left="4678" w:hanging="2268"/>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left="4678" w:hanging="4678"/>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left="4678" w:hanging="4678"/>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ind w:left="4678" w:hanging="4678"/>
        <w:tabs>
          <w:tab w:val="left" w:pos="7797" w:leader="none"/>
          <w:tab w:val="left" w:pos="8080" w:leader="none"/>
        </w:tabs>
        <w:rPr>
          <w:rFonts w:ascii="Times New Roman" w:hAnsi="Times New Roman"/>
        </w:rPr>
      </w:pPr>
      <w:r>
        <w:rPr>
          <w:rFonts w:ascii="Times New Roman" w:hAnsi="Times New Roman"/>
        </w:rPr>
        <w:t xml:space="preserve">2. Строительство производилось в соответствии с разрешением на строительство, выданным</w:t>
      </w:r>
      <w:r>
        <w:rPr>
          <w:rFonts w:ascii="Times New Roman" w:hAnsi="Times New Roman"/>
        </w:rPr>
        <w:tab/>
      </w:r>
      <w:r>
        <w:rPr>
          <w:rFonts w:ascii="Times New Roman" w:hAnsi="Times New Roman"/>
        </w:rPr>
      </w:r>
      <w:r>
        <w:rPr>
          <w:rFonts w:ascii="Times New Roman" w:hAnsi="Times New Roman"/>
        </w:rPr>
      </w:r>
    </w:p>
    <w:p>
      <w:pPr>
        <w:ind w:left="4678" w:hanging="4678"/>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left="9356" w:hanging="9356"/>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органа, выдавшего разрешение)</w:t>
      </w:r>
      <w:r>
        <w:rPr>
          <w:rFonts w:ascii="Times New Roman" w:hAnsi="Times New Roman"/>
          <w:sz w:val="16"/>
          <w:szCs w:val="16"/>
        </w:rPr>
      </w:r>
      <w:r>
        <w:rPr>
          <w:rFonts w:ascii="Times New Roman" w:hAnsi="Times New Roman"/>
          <w:sz w:val="16"/>
          <w:szCs w:val="16"/>
        </w:rPr>
      </w:r>
    </w:p>
    <w:p>
      <w:pPr>
        <w:ind w:left="9356" w:hanging="9356"/>
        <w:jc w:val="center"/>
        <w:rPr>
          <w:rFonts w:ascii="Times New Roman" w:hAnsi="Times New Roman"/>
          <w:sz w:val="16"/>
          <w:szCs w:val="16"/>
        </w:rPr>
        <w:pBdr>
          <w:top w:val="single" w:color="000000" w:sz="4" w:space="1"/>
        </w:pBd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tabs>
          <w:tab w:val="left" w:pos="3544" w:leader="none"/>
        </w:tabs>
        <w:rPr>
          <w:rFonts w:ascii="Times New Roman" w:hAnsi="Times New Roman"/>
        </w:rPr>
      </w:pPr>
      <w:r>
        <w:rPr>
          <w:rFonts w:ascii="Times New Roman" w:hAnsi="Times New Roman"/>
        </w:rPr>
        <w:t xml:space="preserve">3. В строительстве принимали участие</w:t>
      </w:r>
      <w:r>
        <w:rPr>
          <w:rFonts w:ascii="Times New Roman" w:hAnsi="Times New Roman"/>
        </w:rPr>
      </w:r>
      <w:r>
        <w:rPr>
          <w:rFonts w:ascii="Times New Roman" w:hAnsi="Times New Roman"/>
        </w:rPr>
      </w:r>
    </w:p>
    <w:p>
      <w:pPr>
        <w:ind w:left="4820"/>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субподрядных организаций, их реквизиты, виды</w:t>
      </w:r>
      <w:r>
        <w:rPr>
          <w:rFonts w:ascii="Times New Roman" w:hAnsi="Times New Roman"/>
          <w:sz w:val="16"/>
          <w:szCs w:val="16"/>
        </w:rPr>
      </w:r>
      <w:r>
        <w:rPr>
          <w:rFonts w:ascii="Times New Roman" w:hAnsi="Times New Roman"/>
          <w:sz w:val="16"/>
          <w:szCs w:val="16"/>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sz w:val="16"/>
          <w:szCs w:val="16"/>
        </w:rPr>
        <w:pBdr>
          <w:top w:val="single" w:color="000000" w:sz="4" w:space="1"/>
        </w:pBdr>
      </w:pPr>
      <w:r>
        <w:rPr>
          <w:rFonts w:ascii="Times New Roman" w:hAnsi="Times New Roman"/>
          <w:sz w:val="16"/>
          <w:szCs w:val="16"/>
        </w:rPr>
        <w:t xml:space="preserve">работ, выполнявшихся каждой из них)</w:t>
      </w:r>
      <w:r>
        <w:rPr>
          <w:rFonts w:ascii="Times New Roman" w:hAnsi="Times New Roman"/>
          <w:sz w:val="16"/>
          <w:szCs w:val="16"/>
        </w:rPr>
      </w:r>
      <w:r>
        <w:rPr>
          <w:rFonts w:ascii="Times New Roman" w:hAnsi="Times New Roman"/>
          <w:sz w:val="16"/>
          <w:szCs w:val="16"/>
        </w:rPr>
      </w:r>
    </w:p>
    <w:p>
      <w:pPr>
        <w:tabs>
          <w:tab w:val="left" w:pos="8222" w:leader="none"/>
          <w:tab w:val="left" w:pos="8647" w:leader="none"/>
        </w:tabs>
        <w:rPr>
          <w:rFonts w:ascii="Times New Roman" w:hAnsi="Times New Roman"/>
        </w:rPr>
      </w:pPr>
      <w:r>
        <w:rPr>
          <w:rFonts w:ascii="Times New Roman" w:hAnsi="Times New Roman"/>
        </w:rPr>
        <w:t xml:space="preserve">4. Проектная документация на строительство разработана генеральным проектировщиком</w:t>
      </w:r>
      <w:r>
        <w:rPr>
          <w:rFonts w:ascii="Times New Roman" w:hAnsi="Times New Roman"/>
        </w:rPr>
        <w:tab/>
      </w:r>
      <w:r>
        <w:rPr>
          <w:rFonts w:ascii="Times New Roman" w:hAnsi="Times New Roman"/>
        </w:rPr>
      </w:r>
      <w:r>
        <w:rPr>
          <w:rFonts w:ascii="Times New Roman" w:hAnsi="Times New Roman"/>
        </w:rPr>
      </w:r>
    </w:p>
    <w:p>
      <w:pPr>
        <w:ind w:left="8647"/>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w:t>
      </w:r>
      <w:r>
        <w:rPr>
          <w:rFonts w:ascii="Times New Roman" w:hAnsi="Times New Roman"/>
          <w:sz w:val="16"/>
          <w:szCs w:val="16"/>
        </w:rPr>
      </w:r>
      <w:r>
        <w:rPr>
          <w:rFonts w:ascii="Times New Roman" w:hAnsi="Times New Roman"/>
          <w:sz w:val="16"/>
          <w:szCs w:val="16"/>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sz w:val="16"/>
          <w:szCs w:val="16"/>
        </w:rPr>
        <w:pBdr>
          <w:top w:val="single" w:color="000000" w:sz="4" w:space="1"/>
        </w:pBdr>
      </w:pPr>
      <w:r>
        <w:rPr>
          <w:rFonts w:ascii="Times New Roman" w:hAnsi="Times New Roman"/>
          <w:sz w:val="16"/>
          <w:szCs w:val="16"/>
        </w:rPr>
        <w:t xml:space="preserve">организации и ее реквизиты)</w:t>
      </w:r>
      <w:r>
        <w:rPr>
          <w:rFonts w:ascii="Times New Roman" w:hAnsi="Times New Roman"/>
          <w:sz w:val="16"/>
          <w:szCs w:val="16"/>
        </w:rPr>
      </w:r>
      <w:r>
        <w:rPr>
          <w:rFonts w:ascii="Times New Roman" w:hAnsi="Times New Roman"/>
          <w:sz w:val="16"/>
          <w:szCs w:val="16"/>
        </w:rPr>
      </w:r>
    </w:p>
    <w:p>
      <w:pPr>
        <w:tabs>
          <w:tab w:val="left" w:pos="1418" w:leader="none"/>
        </w:tabs>
        <w:rPr>
          <w:rFonts w:ascii="Times New Roman" w:hAnsi="Times New Roman"/>
        </w:rPr>
      </w:pPr>
      <w:r>
        <w:rPr>
          <w:rFonts w:ascii="Times New Roman" w:hAnsi="Times New Roman"/>
        </w:rPr>
        <w:t xml:space="preserve">выполнившим</w:t>
      </w:r>
      <w:r>
        <w:rPr>
          <w:rFonts w:ascii="Times New Roman" w:hAnsi="Times New Roman"/>
        </w:rPr>
        <w:tab/>
      </w:r>
      <w:r>
        <w:rPr>
          <w:rFonts w:ascii="Times New Roman" w:hAnsi="Times New Roman"/>
        </w:rPr>
      </w:r>
      <w:r>
        <w:rPr>
          <w:rFonts w:ascii="Times New Roman" w:hAnsi="Times New Roman"/>
        </w:rPr>
      </w:r>
    </w:p>
    <w:p>
      <w:pPr>
        <w:ind w:left="1418"/>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частей или разделов документации)</w:t>
      </w:r>
      <w:r>
        <w:rPr>
          <w:rFonts w:ascii="Times New Roman" w:hAnsi="Times New Roman"/>
          <w:sz w:val="16"/>
          <w:szCs w:val="16"/>
        </w:rPr>
      </w:r>
      <w:r>
        <w:rPr>
          <w:rFonts w:ascii="Times New Roman" w:hAnsi="Times New Roman"/>
          <w:sz w:val="16"/>
          <w:szCs w:val="16"/>
        </w:rPr>
      </w:r>
    </w:p>
    <w:p>
      <w:pPr>
        <w:tabs>
          <w:tab w:val="left" w:pos="2977" w:leader="none"/>
        </w:tabs>
        <w:rPr>
          <w:rFonts w:ascii="Times New Roman" w:hAnsi="Times New Roman"/>
        </w:rPr>
      </w:pPr>
      <w:r>
        <w:rPr>
          <w:rFonts w:ascii="Times New Roman" w:hAnsi="Times New Roman"/>
        </w:rPr>
        <w:t xml:space="preserve">и субподрядными организациями</w:t>
      </w:r>
      <w:r>
        <w:rPr>
          <w:rFonts w:ascii="Times New Roman" w:hAnsi="Times New Roman"/>
        </w:rPr>
        <w:tab/>
      </w:r>
      <w:r>
        <w:rPr>
          <w:rFonts w:ascii="Times New Roman" w:hAnsi="Times New Roman"/>
        </w:rPr>
      </w:r>
      <w:r>
        <w:rPr>
          <w:rFonts w:ascii="Times New Roman" w:hAnsi="Times New Roman"/>
        </w:rPr>
      </w:r>
    </w:p>
    <w:p>
      <w:pPr>
        <w:ind w:left="2977"/>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организаций, их реквизиты и выполненные части и</w:t>
      </w:r>
      <w:r>
        <w:rPr>
          <w:rFonts w:ascii="Times New Roman" w:hAnsi="Times New Roman"/>
          <w:sz w:val="16"/>
          <w:szCs w:val="16"/>
        </w:rPr>
      </w:r>
      <w:r>
        <w:rPr>
          <w:rFonts w:ascii="Times New Roman" w:hAnsi="Times New Roman"/>
          <w:sz w:val="16"/>
          <w:szCs w:val="16"/>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sz w:val="16"/>
          <w:szCs w:val="16"/>
        </w:rPr>
        <w:pBdr>
          <w:top w:val="single" w:color="000000" w:sz="4" w:space="1"/>
        </w:pBdr>
      </w:pPr>
      <w:r>
        <w:rPr>
          <w:rFonts w:ascii="Times New Roman" w:hAnsi="Times New Roman"/>
          <w:sz w:val="16"/>
          <w:szCs w:val="16"/>
        </w:rPr>
        <w:t xml:space="preserve">разделы документации (перечень организаций может указываться в приложении))</w:t>
      </w:r>
      <w:r>
        <w:rPr>
          <w:rFonts w:ascii="Times New Roman" w:hAnsi="Times New Roman"/>
          <w:sz w:val="16"/>
          <w:szCs w:val="16"/>
        </w:rPr>
      </w:r>
      <w:r>
        <w:rPr>
          <w:rFonts w:ascii="Times New Roman" w:hAnsi="Times New Roman"/>
          <w:sz w:val="16"/>
          <w:szCs w:val="16"/>
        </w:rPr>
      </w:r>
    </w:p>
    <w:p>
      <w:pPr>
        <w:tabs>
          <w:tab w:val="left" w:pos="4395" w:leader="none"/>
        </w:tabs>
        <w:rPr>
          <w:rFonts w:ascii="Times New Roman" w:hAnsi="Times New Roman"/>
        </w:rPr>
      </w:pPr>
      <w:r>
        <w:rPr>
          <w:rFonts w:ascii="Times New Roman" w:hAnsi="Times New Roman"/>
        </w:rPr>
        <w:t xml:space="preserve">5. Исходные данные для проектирования </w:t>
      </w:r>
      <w:r>
        <w:rPr>
          <w:rFonts w:ascii="Times New Roman" w:hAnsi="Times New Roman"/>
        </w:rPr>
        <w:t xml:space="preserve">выданы</w:t>
      </w:r>
      <w:r>
        <w:rPr>
          <w:rFonts w:ascii="Times New Roman" w:hAnsi="Times New Roman"/>
        </w:rPr>
        <w:tab/>
      </w:r>
      <w:r>
        <w:rPr>
          <w:rFonts w:ascii="Times New Roman" w:hAnsi="Times New Roman"/>
        </w:rPr>
      </w:r>
      <w:r>
        <w:rPr>
          <w:rFonts w:ascii="Times New Roman" w:hAnsi="Times New Roman"/>
        </w:rPr>
      </w:r>
    </w:p>
    <w:p>
      <w:pPr>
        <w:ind w:left="4395"/>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научно-исследовательских, изыскательских</w:t>
      </w:r>
      <w:r>
        <w:rPr>
          <w:rFonts w:ascii="Times New Roman" w:hAnsi="Times New Roman"/>
          <w:sz w:val="16"/>
          <w:szCs w:val="16"/>
        </w:rPr>
      </w:r>
      <w:r>
        <w:rPr>
          <w:rFonts w:ascii="Times New Roman" w:hAnsi="Times New Roman"/>
          <w:sz w:val="16"/>
          <w:szCs w:val="16"/>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sz w:val="16"/>
          <w:szCs w:val="16"/>
        </w:rPr>
        <w:pBdr>
          <w:top w:val="single" w:color="000000" w:sz="4" w:space="1"/>
        </w:pBdr>
      </w:pPr>
      <w:r>
        <w:rPr>
          <w:rFonts w:ascii="Times New Roman" w:hAnsi="Times New Roman"/>
          <w:sz w:val="16"/>
          <w:szCs w:val="16"/>
        </w:rPr>
        <w:t xml:space="preserve">и других организаций, их реквизиты (перечень организаций может указываться в приложении)</w:t>
      </w:r>
      <w:r>
        <w:rPr>
          <w:rFonts w:ascii="Times New Roman" w:hAnsi="Times New Roman"/>
          <w:sz w:val="16"/>
          <w:szCs w:val="16"/>
        </w:rPr>
      </w:r>
      <w:r>
        <w:rPr>
          <w:rFonts w:ascii="Times New Roman" w:hAnsi="Times New Roman"/>
          <w:sz w:val="16"/>
          <w:szCs w:val="16"/>
        </w:rPr>
      </w:r>
    </w:p>
    <w:p>
      <w:pPr>
        <w:tabs>
          <w:tab w:val="left" w:pos="3969" w:leader="none"/>
          <w:tab w:val="left" w:pos="4253" w:leader="none"/>
        </w:tabs>
        <w:rPr>
          <w:rFonts w:ascii="Times New Roman" w:hAnsi="Times New Roman"/>
        </w:rPr>
      </w:pPr>
      <w:r>
        <w:rPr>
          <w:rFonts w:ascii="Times New Roman" w:hAnsi="Times New Roman"/>
        </w:rPr>
        <w:t xml:space="preserve">6. Проектная документация утверждена</w:t>
      </w:r>
      <w:r>
        <w:rPr>
          <w:rFonts w:ascii="Times New Roman" w:hAnsi="Times New Roman"/>
        </w:rPr>
        <w:tab/>
      </w:r>
      <w:r>
        <w:rPr>
          <w:rFonts w:ascii="Times New Roman" w:hAnsi="Times New Roman"/>
        </w:rPr>
      </w:r>
      <w:r>
        <w:rPr>
          <w:rFonts w:ascii="Times New Roman" w:hAnsi="Times New Roman"/>
        </w:rPr>
      </w:r>
    </w:p>
    <w:p>
      <w:pPr>
        <w:ind w:left="4253"/>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органа, утвердившего (</w:t>
      </w:r>
      <w:r>
        <w:rPr>
          <w:rFonts w:ascii="Times New Roman" w:hAnsi="Times New Roman"/>
          <w:sz w:val="16"/>
          <w:szCs w:val="16"/>
        </w:rPr>
        <w:t xml:space="preserve">переутвердившего</w:t>
      </w:r>
      <w:r>
        <w:rPr>
          <w:rFonts w:ascii="Times New Roman" w:hAnsi="Times New Roman"/>
          <w:sz w:val="16"/>
          <w:szCs w:val="16"/>
        </w:rPr>
      </w:r>
      <w:r>
        <w:rPr>
          <w:rFonts w:ascii="Times New Roman" w:hAnsi="Times New Roman"/>
          <w:sz w:val="16"/>
          <w:szCs w:val="16"/>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sz w:val="16"/>
          <w:szCs w:val="16"/>
        </w:rPr>
        <w:pBdr>
          <w:top w:val="single" w:color="000000" w:sz="4" w:space="1"/>
        </w:pBdr>
      </w:pPr>
      <w:r>
        <w:rPr>
          <w:rFonts w:ascii="Times New Roman" w:hAnsi="Times New Roman"/>
          <w:sz w:val="16"/>
          <w:szCs w:val="16"/>
        </w:rPr>
        <w:t xml:space="preserve">проектную документацию на объект)</w:t>
      </w:r>
      <w:r>
        <w:rPr>
          <w:rFonts w:ascii="Times New Roman" w:hAnsi="Times New Roman"/>
          <w:sz w:val="16"/>
          <w:szCs w:val="16"/>
        </w:rPr>
      </w:r>
      <w:r>
        <w:rPr>
          <w:rFonts w:ascii="Times New Roman" w:hAnsi="Times New Roman"/>
          <w:sz w:val="16"/>
          <w:szCs w:val="16"/>
        </w:rPr>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531"/>
        <w:gridCol w:w="283"/>
        <w:gridCol w:w="851"/>
        <w:gridCol w:w="425"/>
        <w:gridCol w:w="567"/>
        <w:gridCol w:w="1559"/>
      </w:tblGrid>
      <w:tr>
        <w:tblPrEx/>
        <w:trPr>
          <w:cantSplit/>
        </w:trPr>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256"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531"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83"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25" w:type="dxa"/>
            <w:vAlign w:val="bottom"/>
            <w:textDirection w:val="lrTb"/>
            <w:noWrap w:val="false"/>
          </w:tcPr>
          <w:p>
            <w:pPr>
              <w:rPr>
                <w:rFonts w:ascii="Times New Roman" w:hAnsi="Times New Roman"/>
              </w:rPr>
            </w:pPr>
            <w:r>
              <w:rPr>
                <w:rFonts w:ascii="Times New Roman" w:hAnsi="Times New Roman"/>
              </w:rPr>
              <w:t xml:space="preserve">г.</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right"/>
              <w:rPr>
                <w:rFonts w:ascii="Times New Roman" w:hAnsi="Times New Roman"/>
              </w:rPr>
            </w:pPr>
            <w:r>
              <w:rPr>
                <w:rFonts w:ascii="Times New Roman" w:hAnsi="Times New Roman"/>
              </w:rPr>
              <w:t xml:space="preserve">№</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1559" w:type="dxa"/>
            <w:vAlign w:val="bottom"/>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t xml:space="preserve">7. Строительно-монтажные работы осуществлены в сроки:</w:t>
      </w:r>
      <w:r>
        <w:rPr>
          <w:rFonts w:ascii="Times New Roman" w:hAnsi="Times New Roman"/>
        </w:rPr>
      </w:r>
      <w:r>
        <w:rPr>
          <w:rFonts w:ascii="Times New Roman" w:hAnsi="Times New Roman"/>
        </w:rPr>
      </w:r>
    </w:p>
    <w:p>
      <w:pPr>
        <w:tabs>
          <w:tab w:val="left" w:pos="1276" w:leader="none"/>
        </w:tabs>
        <w:rPr>
          <w:rFonts w:ascii="Times New Roman" w:hAnsi="Times New Roman"/>
        </w:rPr>
      </w:pPr>
      <w:r>
        <w:rPr>
          <w:rFonts w:ascii="Times New Roman" w:hAnsi="Times New Roman"/>
        </w:rPr>
        <w:t xml:space="preserve">Начало работ</w:t>
      </w:r>
      <w:r>
        <w:rPr>
          <w:rFonts w:ascii="Times New Roman" w:hAnsi="Times New Roman"/>
        </w:rPr>
        <w:tab/>
      </w:r>
      <w:r>
        <w:rPr>
          <w:rFonts w:ascii="Times New Roman" w:hAnsi="Times New Roman"/>
        </w:rPr>
      </w:r>
      <w:r>
        <w:rPr>
          <w:rFonts w:ascii="Times New Roman" w:hAnsi="Times New Roman"/>
        </w:rPr>
      </w:r>
    </w:p>
    <w:p>
      <w:pPr>
        <w:ind w:left="1276" w:right="4109"/>
        <w:jc w:val="center"/>
        <w:rPr>
          <w:rFonts w:ascii="Times New Roman" w:hAnsi="Times New Roman"/>
          <w:sz w:val="16"/>
          <w:szCs w:val="16"/>
        </w:rPr>
        <w:pBdr>
          <w:top w:val="single" w:color="000000" w:sz="4" w:space="1"/>
        </w:pBdr>
      </w:pPr>
      <w:r>
        <w:rPr>
          <w:rFonts w:ascii="Times New Roman" w:hAnsi="Times New Roman"/>
          <w:sz w:val="16"/>
          <w:szCs w:val="16"/>
        </w:rPr>
        <w:t xml:space="preserve">(месяц, год)</w:t>
      </w:r>
      <w:r>
        <w:rPr>
          <w:rFonts w:ascii="Times New Roman" w:hAnsi="Times New Roman"/>
          <w:sz w:val="16"/>
          <w:szCs w:val="16"/>
        </w:rPr>
      </w:r>
      <w:r>
        <w:rPr>
          <w:rFonts w:ascii="Times New Roman" w:hAnsi="Times New Roman"/>
          <w:sz w:val="16"/>
          <w:szCs w:val="16"/>
        </w:rPr>
      </w:r>
    </w:p>
    <w:p>
      <w:pPr>
        <w:tabs>
          <w:tab w:val="left" w:pos="1560" w:leader="none"/>
        </w:tabs>
        <w:rPr>
          <w:rFonts w:ascii="Times New Roman" w:hAnsi="Times New Roman"/>
        </w:rPr>
      </w:pPr>
      <w:r>
        <w:rPr>
          <w:rFonts w:ascii="Times New Roman" w:hAnsi="Times New Roman"/>
        </w:rPr>
        <w:t xml:space="preserve">Окончание работ</w:t>
      </w:r>
      <w:r>
        <w:rPr>
          <w:rFonts w:ascii="Times New Roman" w:hAnsi="Times New Roman"/>
        </w:rPr>
        <w:tab/>
      </w:r>
      <w:r>
        <w:rPr>
          <w:rFonts w:ascii="Times New Roman" w:hAnsi="Times New Roman"/>
        </w:rPr>
      </w:r>
      <w:r>
        <w:rPr>
          <w:rFonts w:ascii="Times New Roman" w:hAnsi="Times New Roman"/>
        </w:rPr>
      </w:r>
    </w:p>
    <w:p>
      <w:pPr>
        <w:ind w:left="1560" w:right="4109"/>
        <w:jc w:val="center"/>
        <w:rPr>
          <w:rFonts w:ascii="Times New Roman" w:hAnsi="Times New Roman"/>
          <w:sz w:val="16"/>
          <w:szCs w:val="16"/>
        </w:rPr>
        <w:pBdr>
          <w:top w:val="single" w:color="000000" w:sz="4" w:space="1"/>
        </w:pBdr>
      </w:pPr>
      <w:r>
        <w:rPr>
          <w:rFonts w:ascii="Times New Roman" w:hAnsi="Times New Roman"/>
          <w:sz w:val="16"/>
          <w:szCs w:val="16"/>
        </w:rPr>
        <w:t xml:space="preserve">(месяц, год)</w:t>
      </w:r>
      <w:r>
        <w:rPr>
          <w:rFonts w:ascii="Times New Roman" w:hAnsi="Times New Roman"/>
          <w:sz w:val="16"/>
          <w:szCs w:val="16"/>
        </w:rPr>
      </w:r>
      <w:r>
        <w:rPr>
          <w:rFonts w:ascii="Times New Roman" w:hAnsi="Times New Roman"/>
          <w:sz w:val="16"/>
          <w:szCs w:val="16"/>
        </w:rPr>
      </w:r>
    </w:p>
    <w:p>
      <w:pPr>
        <w:rPr>
          <w:rFonts w:ascii="Times New Roman" w:hAnsi="Times New Roman"/>
        </w:rPr>
      </w:pPr>
      <w:r>
        <w:rPr>
          <w:rFonts w:ascii="Times New Roman" w:hAnsi="Times New Roman"/>
          <w:bCs/>
          <w:sz w:val="19"/>
          <w:szCs w:val="19"/>
        </w:rPr>
        <w:t xml:space="preserve">8</w:t>
      </w:r>
      <w:r>
        <w:rPr>
          <w:rFonts w:ascii="Times New Roman" w:hAnsi="Times New Roman"/>
          <w:bCs/>
        </w:rPr>
        <w:t xml:space="preserve">. </w:t>
      </w:r>
      <w:r>
        <w:rPr>
          <w:rFonts w:ascii="Times New Roman" w:hAnsi="Times New Roman"/>
        </w:rPr>
        <w:t xml:space="preserve">Предъявленный исполнителем работ к приемке</w:t>
      </w:r>
      <w:r>
        <w:rPr>
          <w:rFonts w:ascii="Times New Roman" w:hAnsi="Times New Roman"/>
        </w:rPr>
        <w:tab/>
      </w:r>
      <w:r>
        <w:rPr>
          <w:rFonts w:ascii="Times New Roman" w:hAnsi="Times New Roman"/>
        </w:rPr>
      </w:r>
      <w:r>
        <w:rPr>
          <w:rFonts w:ascii="Times New Roman" w:hAnsi="Times New Roman"/>
        </w:rPr>
      </w:r>
    </w:p>
    <w:p>
      <w:pPr>
        <w:ind w:left="4253"/>
        <w:jc w:val="center"/>
        <w:rPr>
          <w:rFonts w:ascii="Times New Roman" w:hAnsi="Times New Roman"/>
          <w:sz w:val="16"/>
          <w:szCs w:val="16"/>
        </w:rPr>
        <w:pBdr>
          <w:top w:val="single" w:color="000000" w:sz="4" w:space="1"/>
        </w:pBdr>
      </w:pPr>
      <w:r>
        <w:rPr>
          <w:rFonts w:ascii="Times New Roman" w:hAnsi="Times New Roman"/>
          <w:sz w:val="16"/>
          <w:szCs w:val="16"/>
        </w:rPr>
        <w:t xml:space="preserve">(наименование объекта)</w:t>
      </w:r>
      <w:r>
        <w:rPr>
          <w:rFonts w:ascii="Times New Roman" w:hAnsi="Times New Roman"/>
          <w:sz w:val="16"/>
          <w:szCs w:val="16"/>
        </w:rPr>
      </w:r>
      <w:r>
        <w:rPr>
          <w:rFonts w:ascii="Times New Roman" w:hAnsi="Times New Roman"/>
          <w:sz w:val="16"/>
          <w:szCs w:val="16"/>
        </w:rPr>
      </w:r>
    </w:p>
    <w:p>
      <w:pPr>
        <w:jc w:val="both"/>
        <w:rPr>
          <w:rFonts w:ascii="Times New Roman" w:hAnsi="Times New Roman"/>
        </w:rPr>
      </w:pPr>
      <w:r>
        <w:rPr>
          <w:rFonts w:ascii="Times New Roman" w:hAnsi="Times New Roman"/>
        </w:rPr>
        <w:t xml:space="preserve">имеет следующие основные показатели мощности, производительности, производственной площади, протяженности, вместимости, объему, пропускной способности, провозной способности, число рабочих мест и т.п.</w:t>
      </w:r>
      <w:r>
        <w:rPr>
          <w:rFonts w:ascii="Times New Roman" w:hAnsi="Times New Roman"/>
        </w:rPr>
      </w:r>
      <w:r>
        <w:rPr>
          <w:rFonts w:ascii="Times New Roman" w:hAnsi="Times New Roman"/>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28" w:type="dxa"/>
          <w:right w:w="28" w:type="dxa"/>
        </w:tblCellMar>
        <w:tblLook w:val="0000" w:firstRow="0" w:lastRow="0" w:firstColumn="0" w:lastColumn="0" w:noHBand="0" w:noVBand="0"/>
      </w:tblPr>
      <w:tblGrid>
        <w:gridCol w:w="1925"/>
        <w:gridCol w:w="1018"/>
        <w:gridCol w:w="1047"/>
        <w:gridCol w:w="1393"/>
        <w:gridCol w:w="1047"/>
        <w:gridCol w:w="1393"/>
        <w:gridCol w:w="1663"/>
      </w:tblGrid>
      <w:tr>
        <w:tblPrEx/>
        <w:trPr>
          <w:cantSplit/>
        </w:trPr>
        <w:tc>
          <w:tcPr>
            <w:tcW w:w="0" w:type="auto"/>
            <w:vAlign w:val="center"/>
            <w:vMerge w:val="restart"/>
            <w:textDirection w:val="lrTb"/>
            <w:noWrap w:val="false"/>
          </w:tcPr>
          <w:p>
            <w:pPr>
              <w:jc w:val="center"/>
              <w:rPr>
                <w:rFonts w:ascii="Times New Roman" w:hAnsi="Times New Roman"/>
              </w:rPr>
            </w:pPr>
            <w:r>
              <w:rPr>
                <w:rFonts w:ascii="Times New Roman" w:hAnsi="Times New Roman"/>
              </w:rPr>
              <w:t xml:space="preserve">Показатель</w:t>
            </w:r>
            <w:r>
              <w:rPr>
                <w:rFonts w:ascii="Times New Roman" w:hAnsi="Times New Roman"/>
              </w:rPr>
              <w:br/>
              <w:t xml:space="preserve">(мощность, производительность и т.п.)</w:t>
            </w:r>
            <w:r>
              <w:rPr>
                <w:rFonts w:ascii="Times New Roman" w:hAnsi="Times New Roman"/>
              </w:rPr>
            </w:r>
            <w:r>
              <w:rPr>
                <w:rFonts w:ascii="Times New Roman" w:hAnsi="Times New Roman"/>
              </w:rPr>
            </w:r>
          </w:p>
        </w:tc>
        <w:tc>
          <w:tcPr>
            <w:tcW w:w="0" w:type="auto"/>
            <w:vAlign w:val="center"/>
            <w:vMerge w:val="restart"/>
            <w:textDirection w:val="lrTb"/>
            <w:noWrap w:val="false"/>
          </w:tcPr>
          <w:p>
            <w:pPr>
              <w:jc w:val="center"/>
              <w:rPr>
                <w:rFonts w:ascii="Times New Roman" w:hAnsi="Times New Roman"/>
              </w:rPr>
            </w:pPr>
            <w:r>
              <w:rPr>
                <w:rFonts w:ascii="Times New Roman" w:hAnsi="Times New Roman"/>
              </w:rPr>
              <w:t xml:space="preserve">Единиц</w:t>
            </w:r>
            <w:r>
              <w:rPr>
                <w:rFonts w:ascii="Times New Roman" w:hAnsi="Times New Roman"/>
              </w:rPr>
              <w:t xml:space="preserve">а измерения</w:t>
            </w:r>
            <w:r>
              <w:rPr>
                <w:rFonts w:ascii="Times New Roman" w:hAnsi="Times New Roman"/>
              </w:rPr>
            </w:r>
            <w:r>
              <w:rPr>
                <w:rFonts w:ascii="Times New Roman" w:hAnsi="Times New Roman"/>
              </w:rPr>
            </w:r>
          </w:p>
        </w:tc>
        <w:tc>
          <w:tcPr>
            <w:gridSpan w:val="2"/>
            <w:shd w:val="clear" w:color="auto" w:fill="auto"/>
            <w:tcW w:w="0" w:type="auto"/>
            <w:vAlign w:val="center"/>
            <w:textDirection w:val="lrTb"/>
            <w:noWrap w:val="false"/>
          </w:tcPr>
          <w:p>
            <w:pPr>
              <w:jc w:val="center"/>
              <w:rPr>
                <w:rFonts w:ascii="Times New Roman" w:hAnsi="Times New Roman"/>
              </w:rPr>
            </w:pPr>
            <w:r>
              <w:rPr>
                <w:rFonts w:ascii="Times New Roman" w:hAnsi="Times New Roman"/>
              </w:rPr>
              <w:t xml:space="preserve">По проекту</w:t>
            </w:r>
            <w:r>
              <w:rPr>
                <w:rFonts w:ascii="Times New Roman" w:hAnsi="Times New Roman"/>
              </w:rPr>
            </w:r>
            <w:r>
              <w:rPr>
                <w:rFonts w:ascii="Times New Roman" w:hAnsi="Times New Roman"/>
              </w:rPr>
            </w:r>
          </w:p>
        </w:tc>
        <w:tc>
          <w:tcPr>
            <w:gridSpan w:val="2"/>
            <w:shd w:val="clear" w:color="auto" w:fill="auto"/>
            <w:tcW w:w="0" w:type="auto"/>
            <w:vAlign w:val="center"/>
            <w:textDirection w:val="lrTb"/>
            <w:noWrap w:val="false"/>
          </w:tcPr>
          <w:p>
            <w:pPr>
              <w:jc w:val="center"/>
              <w:rPr>
                <w:rFonts w:ascii="Times New Roman" w:hAnsi="Times New Roman"/>
              </w:rPr>
            </w:pPr>
            <w:r>
              <w:rPr>
                <w:rFonts w:ascii="Times New Roman" w:hAnsi="Times New Roman"/>
              </w:rPr>
              <w:t xml:space="preserve">Фактически</w:t>
            </w:r>
            <w:r>
              <w:rPr>
                <w:rFonts w:ascii="Times New Roman" w:hAnsi="Times New Roman"/>
              </w:rPr>
            </w:r>
            <w:r>
              <w:rPr>
                <w:rFonts w:ascii="Times New Roman" w:hAnsi="Times New Roman"/>
              </w:rPr>
            </w:r>
          </w:p>
        </w:tc>
        <w:tc>
          <w:tcPr>
            <w:tcW w:w="1663" w:type="dxa"/>
            <w:vAlign w:val="center"/>
            <w:vMerge w:val="restart"/>
            <w:textDirection w:val="lrTb"/>
            <w:noWrap w:val="false"/>
          </w:tcPr>
          <w:p>
            <w:pPr>
              <w:jc w:val="center"/>
              <w:rPr>
                <w:rFonts w:ascii="Times New Roman" w:hAnsi="Times New Roman"/>
              </w:rPr>
            </w:pPr>
            <w:r>
              <w:rPr>
                <w:rFonts w:ascii="Times New Roman" w:hAnsi="Times New Roman"/>
              </w:rPr>
              <w:t xml:space="preserve">Эксплуатационное наименование объекта</w:t>
            </w:r>
            <w:r>
              <w:rPr>
                <w:rFonts w:ascii="Times New Roman" w:hAnsi="Times New Roman"/>
              </w:rPr>
            </w:r>
            <w:r>
              <w:rPr>
                <w:rFonts w:ascii="Times New Roman" w:hAnsi="Times New Roman"/>
              </w:rPr>
            </w:r>
          </w:p>
        </w:tc>
      </w:tr>
      <w:tr>
        <w:tblPrEx/>
        <w:trPr>
          <w:cantSplit/>
        </w:trPr>
        <w:tc>
          <w:tcPr>
            <w:tcW w:w="0" w:type="auto"/>
            <w:vAlign w:val="center"/>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shd w:val="clear" w:color="auto" w:fill="auto"/>
            <w:tcW w:w="0" w:type="auto"/>
            <w:vAlign w:val="center"/>
            <w:textDirection w:val="lrTb"/>
            <w:noWrap w:val="false"/>
          </w:tcPr>
          <w:p>
            <w:pPr>
              <w:jc w:val="center"/>
              <w:rPr>
                <w:rFonts w:ascii="Times New Roman" w:hAnsi="Times New Roman"/>
              </w:rPr>
            </w:pPr>
            <w:r>
              <w:rPr>
                <w:rFonts w:ascii="Times New Roman" w:hAnsi="Times New Roman"/>
              </w:rPr>
              <w:t xml:space="preserve">общая с учетом ранее принятых</w:t>
            </w:r>
            <w:r>
              <w:rPr>
                <w:rFonts w:ascii="Times New Roman" w:hAnsi="Times New Roman"/>
              </w:rPr>
            </w:r>
            <w:r>
              <w:rPr>
                <w:rFonts w:ascii="Times New Roman" w:hAnsi="Times New Roman"/>
              </w:rPr>
            </w:r>
          </w:p>
        </w:tc>
        <w:tc>
          <w:tcPr>
            <w:shd w:val="clear" w:color="auto" w:fill="auto"/>
            <w:tcW w:w="0" w:type="auto"/>
            <w:vAlign w:val="center"/>
            <w:textDirection w:val="lrTb"/>
            <w:noWrap w:val="false"/>
          </w:tcPr>
          <w:p>
            <w:pPr>
              <w:jc w:val="center"/>
              <w:rPr>
                <w:rFonts w:ascii="Times New Roman" w:hAnsi="Times New Roman"/>
              </w:rPr>
            </w:pPr>
            <w:r>
              <w:rPr>
                <w:rFonts w:ascii="Times New Roman" w:hAnsi="Times New Roman"/>
              </w:rPr>
              <w:t xml:space="preserve">в том числе этапа строительства</w:t>
            </w:r>
            <w:r>
              <w:rPr>
                <w:rFonts w:ascii="Times New Roman" w:hAnsi="Times New Roman"/>
              </w:rPr>
            </w:r>
            <w:r>
              <w:rPr>
                <w:rFonts w:ascii="Times New Roman" w:hAnsi="Times New Roman"/>
              </w:rPr>
            </w:r>
          </w:p>
        </w:tc>
        <w:tc>
          <w:tcPr>
            <w:shd w:val="clear" w:color="auto" w:fill="auto"/>
            <w:tcW w:w="0" w:type="auto"/>
            <w:vAlign w:val="center"/>
            <w:textDirection w:val="lrTb"/>
            <w:noWrap w:val="false"/>
          </w:tcPr>
          <w:p>
            <w:pPr>
              <w:jc w:val="center"/>
              <w:rPr>
                <w:rFonts w:ascii="Times New Roman" w:hAnsi="Times New Roman"/>
              </w:rPr>
            </w:pPr>
            <w:r>
              <w:rPr>
                <w:rFonts w:ascii="Times New Roman" w:hAnsi="Times New Roman"/>
              </w:rPr>
              <w:t xml:space="preserve">общая с учетом ранее принятых</w:t>
            </w:r>
            <w:r>
              <w:rPr>
                <w:rFonts w:ascii="Times New Roman" w:hAnsi="Times New Roman"/>
              </w:rPr>
            </w:r>
            <w:r>
              <w:rPr>
                <w:rFonts w:ascii="Times New Roman" w:hAnsi="Times New Roman"/>
              </w:rPr>
            </w:r>
          </w:p>
        </w:tc>
        <w:tc>
          <w:tcPr>
            <w:shd w:val="clear" w:color="auto" w:fill="auto"/>
            <w:tcW w:w="0" w:type="auto"/>
            <w:vAlign w:val="center"/>
            <w:textDirection w:val="lrTb"/>
            <w:noWrap w:val="false"/>
          </w:tcPr>
          <w:p>
            <w:pPr>
              <w:jc w:val="center"/>
              <w:rPr>
                <w:rFonts w:ascii="Times New Roman" w:hAnsi="Times New Roman"/>
              </w:rPr>
            </w:pPr>
            <w:r>
              <w:rPr>
                <w:rFonts w:ascii="Times New Roman" w:hAnsi="Times New Roman"/>
              </w:rPr>
              <w:t xml:space="preserve">в том числе этапа строительства</w:t>
            </w:r>
            <w:r>
              <w:rPr>
                <w:rFonts w:ascii="Times New Roman" w:hAnsi="Times New Roman"/>
              </w:rPr>
            </w:r>
            <w:r>
              <w:rPr>
                <w:rFonts w:ascii="Times New Roman" w:hAnsi="Times New Roman"/>
              </w:rPr>
            </w:r>
          </w:p>
        </w:tc>
        <w:tc>
          <w:tcPr>
            <w:tcW w:w="1663" w:type="dxa"/>
            <w:vAlign w:val="center"/>
            <w:vMerge w:val="continue"/>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0" w:type="auto"/>
            <w:vAlign w:val="center"/>
            <w:textDirection w:val="lrTb"/>
            <w:noWrap w:val="false"/>
          </w:tcPr>
          <w:p>
            <w:pPr>
              <w:jc w:val="cente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W w:w="1663" w:type="dxa"/>
            <w:vAlign w:val="center"/>
            <w:textDirection w:val="lrTb"/>
            <w:noWrap w:val="false"/>
          </w:tcPr>
          <w:p>
            <w:pPr>
              <w:jc w:val="cente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r>
      <w:tr>
        <w:tblPrEx/>
        <w:trPr>
          <w:trHeight w:val="58"/>
        </w:trPr>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63"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58"/>
        </w:trPr>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0" w:type="auto"/>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663" w:type="dxa"/>
            <w:vAlign w:val="center"/>
            <w:textDirection w:val="lrTb"/>
            <w:noWrap w:val="false"/>
          </w:tcPr>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jc w:val="both"/>
        <w:tabs>
          <w:tab w:val="left" w:pos="-1843" w:leader="none"/>
          <w:tab w:val="left" w:pos="2835"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2835" w:leader="none"/>
        </w:tabs>
        <w:rPr>
          <w:rFonts w:ascii="Times New Roman" w:hAnsi="Times New Roman"/>
        </w:rPr>
      </w:pPr>
      <w:r>
        <w:rPr>
          <w:rFonts w:ascii="Times New Roman" w:hAnsi="Times New Roman"/>
        </w:rPr>
        <w:t xml:space="preserve">Ведомость принимаемого имущества в составе законченных строительством объектов приведена в приложении № 2.</w:t>
      </w:r>
      <w:r>
        <w:rPr>
          <w:rFonts w:ascii="Times New Roman" w:hAnsi="Times New Roman"/>
        </w:rPr>
      </w:r>
      <w:r>
        <w:rPr>
          <w:rFonts w:ascii="Times New Roman" w:hAnsi="Times New Roman"/>
        </w:rPr>
      </w:r>
    </w:p>
    <w:p>
      <w:pPr>
        <w:jc w:val="both"/>
        <w:tabs>
          <w:tab w:val="left" w:pos="-1843" w:leader="none"/>
          <w:tab w:val="left" w:pos="2835" w:leader="none"/>
        </w:tabs>
        <w:rPr>
          <w:rFonts w:ascii="Times New Roman" w:hAnsi="Times New Roman"/>
        </w:rPr>
      </w:pPr>
      <w:r>
        <w:rPr>
          <w:rFonts w:ascii="Times New Roman" w:hAnsi="Times New Roman"/>
        </w:rPr>
        <w:t xml:space="preserve">9. На объекте установлено предусмотренное проектной документацией оборудование в количестве согласно актам о его приемке после индивидуального испыта</w:t>
      </w:r>
      <w:r>
        <w:rPr>
          <w:rFonts w:ascii="Times New Roman" w:hAnsi="Times New Roman"/>
        </w:rPr>
        <w:t xml:space="preserve">ния и комплексного опробования (перечень указанных актов приведен в приложении).</w:t>
      </w:r>
      <w:r>
        <w:rPr>
          <w:rFonts w:ascii="Times New Roman" w:hAnsi="Times New Roman"/>
        </w:rPr>
      </w:r>
      <w:r>
        <w:rPr>
          <w:rFonts w:ascii="Times New Roman" w:hAnsi="Times New Roman"/>
        </w:rPr>
      </w:r>
    </w:p>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w:t>
      </w:r>
      <w:r>
        <w:rPr>
          <w:rFonts w:ascii="Times New Roman" w:hAnsi="Times New Roman"/>
        </w:rPr>
        <w:t xml:space="preserve">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w:t>
      </w:r>
      <w:r>
        <w:rPr>
          <w:rFonts w:ascii="Times New Roman" w:hAnsi="Times New Roman"/>
        </w:rPr>
      </w:r>
      <w:r>
        <w:rPr>
          <w:rFonts w:ascii="Times New Roman" w:hAnsi="Times New Roman"/>
        </w:rPr>
      </w:r>
    </w:p>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11. Работы по рекультивации; озеленению, устройству верхнего покрытия подъездных до</w:t>
      </w:r>
      <w:r>
        <w:rPr>
          <w:rFonts w:ascii="Times New Roman" w:hAnsi="Times New Roman"/>
        </w:rPr>
        <w:t xml:space="preserve">рог к зданию, тротуаров, хозяйственных, игровых и спортивных площадок, а также отделке элементов фасадов зданий, созданию мелиоративных и противоэрозийных сооружений, воспроизводству водных биологических ресурсов и другие сезонные работы должны быть выполн</w:t>
      </w:r>
      <w:r>
        <w:rPr>
          <w:rFonts w:ascii="Times New Roman" w:hAnsi="Times New Roman"/>
        </w:rPr>
        <w:t xml:space="preserve">ены (при переносе сроков выполнения работ):</w:t>
      </w:r>
      <w:r>
        <w:rPr>
          <w:rFonts w:ascii="Times New Roman" w:hAnsi="Times New Roman"/>
        </w:rPr>
      </w:r>
      <w:r>
        <w:rPr>
          <w:rFonts w:ascii="Times New Roman" w:hAnsi="Times New Roman"/>
        </w:rPr>
      </w:r>
    </w:p>
    <w:tbl>
      <w:tblPr>
        <w:tblW w:w="0" w:type="auto"/>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2410"/>
        <w:gridCol w:w="2410"/>
        <w:gridCol w:w="2693"/>
        <w:gridCol w:w="2410"/>
      </w:tblGrid>
      <w:tr>
        <w:tblPrEx/>
        <w:trPr>
          <w:trHeight w:val="240"/>
        </w:trPr>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Работы</w:t>
            </w:r>
            <w:r>
              <w:rPr>
                <w:rFonts w:ascii="Times New Roman" w:hAnsi="Times New Roman"/>
              </w:rPr>
            </w:r>
            <w:r>
              <w:rPr>
                <w:rFonts w:ascii="Times New Roman" w:hAnsi="Times New Roman"/>
              </w:rPr>
            </w:r>
          </w:p>
        </w:tc>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Единица измерения</w:t>
            </w:r>
            <w:r>
              <w:rPr>
                <w:rFonts w:ascii="Times New Roman" w:hAnsi="Times New Roman"/>
              </w:rPr>
            </w:r>
            <w:r>
              <w:rPr>
                <w:rFonts w:ascii="Times New Roman" w:hAnsi="Times New Roman"/>
              </w:rPr>
            </w:r>
          </w:p>
        </w:tc>
        <w:tc>
          <w:tcPr>
            <w:tcW w:w="2693"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Объем работ</w:t>
            </w:r>
            <w:r>
              <w:rPr>
                <w:rFonts w:ascii="Times New Roman" w:hAnsi="Times New Roman"/>
              </w:rPr>
            </w:r>
            <w:r>
              <w:rPr>
                <w:rFonts w:ascii="Times New Roman" w:hAnsi="Times New Roman"/>
              </w:rPr>
            </w:r>
          </w:p>
        </w:tc>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Срок выполнения</w:t>
            </w:r>
            <w:r>
              <w:rPr>
                <w:rFonts w:ascii="Times New Roman" w:hAnsi="Times New Roman"/>
              </w:rPr>
            </w:r>
            <w:r>
              <w:rPr>
                <w:rFonts w:ascii="Times New Roman" w:hAnsi="Times New Roman"/>
              </w:rPr>
            </w:r>
          </w:p>
        </w:tc>
      </w:tr>
      <w:tr>
        <w:tblPrEx/>
        <w:trPr/>
        <w:tc>
          <w:tcPr>
            <w:tcW w:w="2410" w:type="dxa"/>
            <w:vAlign w:val="center"/>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W w:w="2410" w:type="dxa"/>
            <w:vAlign w:val="center"/>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W w:w="2693" w:type="dxa"/>
            <w:vAlign w:val="center"/>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W w:w="2410" w:type="dxa"/>
            <w:vAlign w:val="center"/>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r>
      <w:tr>
        <w:tblPrEx/>
        <w:trPr>
          <w:trHeight w:val="58"/>
        </w:trPr>
        <w:tc>
          <w:tcPr>
            <w:tcW w:w="2410" w:type="dxa"/>
            <w:vAlign w:val="bottom"/>
            <w:textDirection w:val="lrTb"/>
            <w:noWrap w:val="false"/>
          </w:tcPr>
          <w:p>
            <w:pP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2693"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58"/>
        </w:trPr>
        <w:tc>
          <w:tcPr>
            <w:tcW w:w="2410" w:type="dxa"/>
            <w:vAlign w:val="bottom"/>
            <w:textDirection w:val="lrTb"/>
            <w:noWrap w:val="false"/>
          </w:tcPr>
          <w:p>
            <w:pP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2693"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2410"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bl>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12. Стоимость объекта по утвержденной проектной документации</w:t>
      </w:r>
      <w:r>
        <w:rPr>
          <w:rFonts w:ascii="Times New Roman" w:hAnsi="Times New Roman"/>
        </w:rPr>
      </w:r>
      <w:r>
        <w:rPr>
          <w:rFonts w:ascii="Times New Roman" w:hAnsi="Times New Roman"/>
        </w:rPr>
      </w:r>
    </w:p>
    <w:tbl>
      <w:tblPr>
        <w:tblW w:w="0" w:type="auto"/>
        <w:tblInd w:w="28" w:type="dxa"/>
        <w:tblLayout w:type="fixed"/>
        <w:tblCellMar>
          <w:left w:w="28" w:type="dxa"/>
          <w:right w:w="28" w:type="dxa"/>
        </w:tblCellMar>
        <w:tblLook w:val="0000" w:firstRow="0" w:lastRow="0" w:firstColumn="0" w:lastColumn="0" w:noHBand="0" w:noVBand="0"/>
      </w:tblPr>
      <w:tblGrid>
        <w:gridCol w:w="709"/>
        <w:gridCol w:w="3827"/>
        <w:gridCol w:w="3261"/>
        <w:gridCol w:w="708"/>
        <w:gridCol w:w="851"/>
        <w:gridCol w:w="567"/>
      </w:tblGrid>
      <w:tr>
        <w:tblPrEx/>
        <w:trPr/>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Всего</w:t>
            </w:r>
            <w:r>
              <w:rPr>
                <w:rFonts w:ascii="Times New Roman" w:hAnsi="Times New Roman"/>
              </w:rPr>
            </w:r>
            <w:r>
              <w:rPr>
                <w:rFonts w:ascii="Times New Roman" w:hAnsi="Times New Roman"/>
              </w:rPr>
            </w:r>
          </w:p>
        </w:tc>
        <w:tc>
          <w:tcPr>
            <w:gridSpan w:val="2"/>
            <w:tcBorders>
              <w:top w:val="none" w:color="000000" w:sz="4" w:space="0"/>
              <w:left w:val="none" w:color="000000" w:sz="4" w:space="0"/>
              <w:bottom w:val="single" w:color="auto" w:sz="4" w:space="0"/>
              <w:right w:val="none" w:color="000000" w:sz="4" w:space="0"/>
            </w:tcBorders>
            <w:tcW w:w="7088"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vAlign w:val="bottom"/>
            <w:textDirection w:val="lrTb"/>
            <w:noWrap w:val="false"/>
          </w:tcPr>
          <w:p>
            <w:pPr>
              <w:ind w:left="57"/>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руб.</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коп.</w:t>
            </w:r>
            <w:r>
              <w:rPr>
                <w:rFonts w:ascii="Times New Roman" w:hAnsi="Times New Roman"/>
              </w:rPr>
            </w:r>
            <w:r>
              <w:rPr>
                <w:rFonts w:ascii="Times New Roman" w:hAnsi="Times New Roman"/>
              </w:rPr>
            </w:r>
          </w:p>
        </w:tc>
      </w:tr>
      <w:tr>
        <w:tblPrEx/>
        <w:trPr>
          <w:cantSplit/>
        </w:trPr>
        <w:tc>
          <w:tcPr>
            <w:gridSpan w:val="3"/>
            <w:tcBorders>
              <w:top w:val="none" w:color="000000" w:sz="4" w:space="0"/>
              <w:left w:val="none" w:color="000000" w:sz="4" w:space="0"/>
              <w:bottom w:val="none" w:color="000000" w:sz="4" w:space="0"/>
              <w:right w:val="none" w:color="000000" w:sz="4" w:space="0"/>
            </w:tcBorders>
            <w:tcW w:w="7797"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в том числе: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851" w:type="dxa"/>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311"/>
        </w:trPr>
        <w:tc>
          <w:tcPr>
            <w:gridSpan w:val="2"/>
            <w:tcBorders>
              <w:top w:val="none" w:color="000000" w:sz="4" w:space="0"/>
              <w:left w:val="none" w:color="000000" w:sz="4" w:space="0"/>
              <w:bottom w:val="none" w:color="000000" w:sz="4" w:space="0"/>
              <w:right w:val="none" w:color="000000" w:sz="4" w:space="0"/>
            </w:tcBorders>
            <w:tcW w:w="4536"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стоимость строительно-монтажных работ</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6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vAlign w:val="bottom"/>
            <w:textDirection w:val="lrTb"/>
            <w:noWrap w:val="false"/>
          </w:tcPr>
          <w:p>
            <w:pPr>
              <w:ind w:left="57"/>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руб.</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коп.</w:t>
            </w:r>
            <w:r>
              <w:rPr>
                <w:rFonts w:ascii="Times New Roman" w:hAnsi="Times New Roman"/>
              </w:rPr>
            </w:r>
            <w:r>
              <w:rPr>
                <w:rFonts w:ascii="Times New Roman" w:hAnsi="Times New Roman"/>
              </w:rPr>
            </w:r>
          </w:p>
        </w:tc>
      </w:tr>
      <w:tr>
        <w:tblPrEx/>
        <w:trPr>
          <w:trHeight w:val="311"/>
        </w:trPr>
        <w:tc>
          <w:tcPr>
            <w:gridSpan w:val="2"/>
            <w:tcBorders>
              <w:top w:val="none" w:color="000000" w:sz="4" w:space="0"/>
              <w:left w:val="none" w:color="000000" w:sz="4" w:space="0"/>
              <w:bottom w:val="none" w:color="000000" w:sz="4" w:space="0"/>
              <w:right w:val="none" w:color="000000" w:sz="4" w:space="0"/>
            </w:tcBorders>
            <w:tcW w:w="4536"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стоимость оборудования, инструмента и инвентаря</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6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vAlign w:val="bottom"/>
            <w:textDirection w:val="lrTb"/>
            <w:noWrap w:val="false"/>
          </w:tcPr>
          <w:p>
            <w:pPr>
              <w:ind w:left="57"/>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руб.</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коп.</w:t>
            </w:r>
            <w:r>
              <w:rPr>
                <w:rFonts w:ascii="Times New Roman" w:hAnsi="Times New Roman"/>
              </w:rPr>
            </w:r>
            <w:r>
              <w:rPr>
                <w:rFonts w:ascii="Times New Roman" w:hAnsi="Times New Roman"/>
              </w:rPr>
            </w:r>
          </w:p>
        </w:tc>
      </w:tr>
    </w:tbl>
    <w:p>
      <w:pPr>
        <w:jc w:val="both"/>
        <w:tabs>
          <w:tab w:val="left" w:pos="-1843" w:leader="none"/>
          <w:tab w:val="left" w:pos="2835" w:leader="none"/>
          <w:tab w:val="left" w:pos="6521" w:leader="none"/>
        </w:tabs>
        <w:rPr>
          <w:rFonts w:ascii="Times New Roman" w:hAnsi="Times New Roman"/>
          <w:sz w:val="10"/>
          <w:szCs w:val="10"/>
        </w:rPr>
      </w:pPr>
      <w:r>
        <w:rPr>
          <w:rFonts w:ascii="Times New Roman" w:hAnsi="Times New Roman"/>
          <w:sz w:val="10"/>
          <w:szCs w:val="10"/>
        </w:rPr>
      </w:r>
      <w:r>
        <w:rPr>
          <w:rFonts w:ascii="Times New Roman" w:hAnsi="Times New Roman"/>
          <w:sz w:val="10"/>
          <w:szCs w:val="10"/>
        </w:rPr>
      </w:r>
      <w:r>
        <w:rPr>
          <w:rFonts w:ascii="Times New Roman" w:hAnsi="Times New Roman"/>
          <w:sz w:val="10"/>
          <w:szCs w:val="10"/>
        </w:rPr>
      </w: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851"/>
        <w:gridCol w:w="567"/>
      </w:tblGrid>
      <w:tr>
        <w:tblPrEx/>
        <w:trPr/>
        <w:tc>
          <w:tcPr>
            <w:tcBorders>
              <w:top w:val="none" w:color="000000" w:sz="4" w:space="0"/>
              <w:left w:val="none" w:color="000000" w:sz="4" w:space="0"/>
              <w:bottom w:val="none" w:color="000000" w:sz="4" w:space="0"/>
              <w:right w:val="none" w:color="000000" w:sz="4" w:space="0"/>
            </w:tcBorders>
            <w:tcW w:w="4536"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13. Стоимость принимаемых основных фондов</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6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vAlign w:val="bottom"/>
            <w:textDirection w:val="lrTb"/>
            <w:noWrap w:val="false"/>
          </w:tcPr>
          <w:p>
            <w:pPr>
              <w:ind w:left="57"/>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руб.</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коп.</w:t>
            </w:r>
            <w:r>
              <w:rPr>
                <w:rFonts w:ascii="Times New Roman" w:hAnsi="Times New Roman"/>
              </w:rPr>
            </w:r>
            <w:r>
              <w:rPr>
                <w:rFonts w:ascii="Times New Roman" w:hAnsi="Times New Roman"/>
              </w:rPr>
            </w:r>
          </w:p>
        </w:tc>
      </w:tr>
      <w:tr>
        <w:tblPrEx/>
        <w:trPr>
          <w:cantSplit/>
        </w:trPr>
        <w:tc>
          <w:tcPr>
            <w:gridSpan w:val="2"/>
            <w:tcBorders>
              <w:top w:val="none" w:color="000000" w:sz="4" w:space="0"/>
              <w:left w:val="none" w:color="000000" w:sz="4" w:space="0"/>
              <w:bottom w:val="none" w:color="000000" w:sz="4" w:space="0"/>
              <w:right w:val="none" w:color="000000" w:sz="4" w:space="0"/>
            </w:tcBorders>
            <w:tcW w:w="7797"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в том числе:</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851" w:type="dxa"/>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rHeight w:val="311"/>
        </w:trPr>
        <w:tc>
          <w:tcPr>
            <w:tcBorders>
              <w:top w:val="none" w:color="000000" w:sz="4" w:space="0"/>
              <w:left w:val="none" w:color="000000" w:sz="4" w:space="0"/>
              <w:bottom w:val="none" w:color="000000" w:sz="4" w:space="0"/>
              <w:right w:val="none" w:color="000000" w:sz="4" w:space="0"/>
            </w:tcBorders>
            <w:tcW w:w="4536"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стоимость строительно-монтажных работ</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6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vAlign w:val="bottom"/>
            <w:textDirection w:val="lrTb"/>
            <w:noWrap w:val="false"/>
          </w:tcPr>
          <w:p>
            <w:pPr>
              <w:ind w:left="57"/>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руб.</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коп.</w:t>
            </w:r>
            <w:r>
              <w:rPr>
                <w:rFonts w:ascii="Times New Roman" w:hAnsi="Times New Roman"/>
              </w:rPr>
            </w:r>
            <w:r>
              <w:rPr>
                <w:rFonts w:ascii="Times New Roman" w:hAnsi="Times New Roman"/>
              </w:rPr>
            </w:r>
          </w:p>
        </w:tc>
      </w:tr>
      <w:tr>
        <w:tblPrEx/>
        <w:trPr>
          <w:trHeight w:val="311"/>
        </w:trPr>
        <w:tc>
          <w:tcPr>
            <w:tcBorders>
              <w:top w:val="none" w:color="000000" w:sz="4" w:space="0"/>
              <w:left w:val="none" w:color="000000" w:sz="4" w:space="0"/>
              <w:bottom w:val="none" w:color="000000" w:sz="4" w:space="0"/>
              <w:right w:val="none" w:color="000000" w:sz="4" w:space="0"/>
            </w:tcBorders>
            <w:tcW w:w="4536" w:type="dxa"/>
            <w:vAlign w:val="bottom"/>
            <w:textDirection w:val="lrTb"/>
            <w:noWrap w:val="false"/>
          </w:tcPr>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стоимость оборудования, инструмента и инвентаря</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326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708" w:type="dxa"/>
            <w:vAlign w:val="bottom"/>
            <w:textDirection w:val="lrTb"/>
            <w:noWrap w:val="false"/>
          </w:tcPr>
          <w:p>
            <w:pPr>
              <w:ind w:left="57"/>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руб.</w:t>
            </w:r>
            <w:r>
              <w:rPr>
                <w:rFonts w:ascii="Times New Roman" w:hAnsi="Times New Roman"/>
              </w:rPr>
            </w:r>
            <w:r>
              <w:rPr>
                <w:rFonts w:ascii="Times New Roman" w:hAnsi="Times New Roman"/>
              </w:rPr>
            </w:r>
          </w:p>
        </w:tc>
        <w:tc>
          <w:tcPr>
            <w:tcBorders>
              <w:top w:val="none" w:color="000000" w:sz="4" w:space="0"/>
              <w:left w:val="none" w:color="000000" w:sz="4" w:space="0"/>
              <w:bottom w:val="single" w:color="auto" w:sz="4" w:space="0"/>
              <w:right w:val="none" w:color="000000" w:sz="4" w:space="0"/>
            </w:tcBorders>
            <w:tcW w:w="851"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jc w:val="center"/>
              <w:tabs>
                <w:tab w:val="left" w:pos="-1843" w:leader="none"/>
                <w:tab w:val="left" w:pos="2835" w:leader="none"/>
                <w:tab w:val="left" w:pos="6521" w:leader="none"/>
              </w:tabs>
              <w:rPr>
                <w:rFonts w:ascii="Times New Roman" w:hAnsi="Times New Roman"/>
              </w:rPr>
            </w:pPr>
            <w:r>
              <w:rPr>
                <w:rFonts w:ascii="Times New Roman" w:hAnsi="Times New Roman"/>
              </w:rPr>
              <w:t xml:space="preserve">коп.</w:t>
            </w:r>
            <w:r>
              <w:rPr>
                <w:rFonts w:ascii="Times New Roman" w:hAnsi="Times New Roman"/>
              </w:rPr>
            </w:r>
            <w:r>
              <w:rPr>
                <w:rFonts w:ascii="Times New Roman" w:hAnsi="Times New Roman"/>
              </w:rPr>
            </w:r>
          </w:p>
        </w:tc>
      </w:tr>
    </w:tbl>
    <w:p>
      <w:pPr>
        <w:tabs>
          <w:tab w:val="left" w:pos="-1843" w:leader="none"/>
          <w:tab w:val="left" w:pos="2835" w:leader="none"/>
          <w:tab w:val="left" w:pos="6521" w:leader="none"/>
        </w:tabs>
        <w:rPr>
          <w:rFonts w:ascii="Times New Roman" w:hAnsi="Times New Roman"/>
        </w:rPr>
      </w:pPr>
      <w:r>
        <w:rPr>
          <w:rFonts w:ascii="Times New Roman" w:hAnsi="Times New Roman"/>
        </w:rPr>
        <w:t xml:space="preserve"> %  по займам (кредитам), включенные в стоимость объекта</w:t>
      </w:r>
      <w:r>
        <w:rPr>
          <w:rFonts w:ascii="Times New Roman" w:hAnsi="Times New Roman"/>
          <w:sz w:val="28"/>
          <w:szCs w:val="28"/>
        </w:rPr>
        <w:t xml:space="preserve"> </w:t>
      </w:r>
      <w:r>
        <w:rPr>
          <w:rFonts w:ascii="Times New Roman" w:hAnsi="Times New Roman"/>
        </w:rPr>
        <w:t xml:space="preserve">__________________________  руб.     ________   коп.</w:t>
      </w:r>
      <w:r>
        <w:rPr>
          <w:rFonts w:ascii="Times New Roman" w:hAnsi="Times New Roman"/>
        </w:rPr>
      </w:r>
      <w:r>
        <w:rPr>
          <w:rFonts w:ascii="Times New Roman" w:hAnsi="Times New Roman"/>
        </w:rPr>
      </w:r>
    </w:p>
    <w:p>
      <w:pPr>
        <w:jc w:val="both"/>
        <w:tabs>
          <w:tab w:val="left" w:pos="-1843" w:leader="none"/>
          <w:tab w:val="left" w:pos="2835"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2835" w:leader="none"/>
          <w:tab w:val="left" w:pos="6521" w:leader="none"/>
        </w:tabs>
        <w:rPr>
          <w:rFonts w:ascii="Times New Roman" w:hAnsi="Times New Roman"/>
        </w:rPr>
      </w:pPr>
      <w:r>
        <w:rPr>
          <w:rFonts w:ascii="Times New Roman" w:hAnsi="Times New Roman"/>
        </w:rPr>
        <w:t xml:space="preserve">14. Неотъемлемой составной частью настоящего акта является перечень документации, который приведен в приложении № 1 к настоящему акту.</w:t>
      </w:r>
      <w:r>
        <w:rPr>
          <w:rFonts w:ascii="Times New Roman" w:hAnsi="Times New Roman"/>
        </w:rPr>
      </w:r>
      <w:r>
        <w:rPr>
          <w:rFonts w:ascii="Times New Roman" w:hAnsi="Times New Roman"/>
        </w:rPr>
      </w:r>
    </w:p>
    <w:p>
      <w:pPr>
        <w:jc w:val="both"/>
        <w:tabs>
          <w:tab w:val="left" w:pos="-1843" w:leader="none"/>
          <w:tab w:val="left" w:pos="2694" w:leader="none"/>
          <w:tab w:val="left" w:pos="6521" w:leader="none"/>
        </w:tabs>
        <w:rPr>
          <w:rFonts w:ascii="Times New Roman" w:hAnsi="Times New Roman"/>
          <w:sz w:val="2"/>
          <w:szCs w:val="2"/>
          <w:u w:val="single"/>
        </w:rPr>
      </w:pPr>
      <w:r>
        <w:rPr>
          <w:rFonts w:ascii="Times New Roman" w:hAnsi="Times New Roman"/>
        </w:rPr>
        <w:t xml:space="preserve">15. Допо</w:t>
      </w:r>
      <w:r>
        <w:rPr>
          <w:rFonts w:ascii="Times New Roman" w:hAnsi="Times New Roman"/>
        </w:rPr>
        <w:t xml:space="preserve">лнительные условия</w:t>
      </w:r>
      <w:r>
        <w:rPr>
          <w:rFonts w:ascii="Times New Roman" w:hAnsi="Times New Roman"/>
        </w:rPr>
        <w:tab/>
      </w:r>
      <w:r>
        <w:rPr>
          <w:rFonts w:ascii="Times New Roman" w:hAnsi="Times New Roman"/>
          <w:sz w:val="2"/>
          <w:szCs w:val="2"/>
          <w:u w:val="single"/>
        </w:rPr>
      </w:r>
      <w:r>
        <w:rPr>
          <w:rFonts w:ascii="Times New Roman" w:hAnsi="Times New Roman"/>
          <w:sz w:val="2"/>
          <w:szCs w:val="2"/>
          <w:u w:val="single"/>
        </w:rPr>
      </w:r>
    </w:p>
    <w:p>
      <w:pPr>
        <w:ind w:left="2694"/>
        <w:tabs>
          <w:tab w:val="left" w:pos="-1843" w:leader="none"/>
          <w:tab w:val="left" w:pos="3119" w:leader="none"/>
          <w:tab w:val="left" w:pos="6521" w:leader="none"/>
        </w:tabs>
        <w:rPr>
          <w:rFonts w:ascii="Times New Roman" w:hAnsi="Times New Roman"/>
          <w:sz w:val="2"/>
          <w:szCs w:val="2"/>
        </w:rPr>
        <w:pBdr>
          <w:top w:val="single" w:color="000000" w:sz="4" w:space="1"/>
        </w:pBdr>
      </w:pPr>
      <w:r>
        <w:rPr>
          <w:rFonts w:ascii="Times New Roman" w:hAnsi="Times New Roman"/>
          <w:sz w:val="2"/>
          <w:szCs w:val="2"/>
        </w:rPr>
      </w:r>
      <w:r>
        <w:rPr>
          <w:rFonts w:ascii="Times New Roman" w:hAnsi="Times New Roman"/>
          <w:sz w:val="2"/>
          <w:szCs w:val="2"/>
        </w:rPr>
      </w:r>
      <w:r>
        <w:rPr>
          <w:rFonts w:ascii="Times New Roman" w:hAnsi="Times New Roman"/>
          <w:sz w:val="2"/>
          <w:szCs w:val="2"/>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СПРАВОЧНО:</w:t>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а) Оприходовано имущество (счета 07*, 10*) на сумму _____ руб. без НДС (Ведомость принимаемого имущества, оприходованного на счетах 07*, 10*, приведена в приложении № 3).</w:t>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б) Оприходовано имущество (оборудование, не требующее монтажа) (на счет 0804*) на сумму ____ руб. без НДС (Ведомость принимаемого имущества (оборудование, не требующее монтажа), оприходованного на счет 0804*, приведена в приложении № 4).</w:t>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Приложения:</w:t>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1.</w:t>
      </w:r>
      <w:r>
        <w:rPr>
          <w:rFonts w:ascii="Times New Roman" w:hAnsi="Times New Roman"/>
        </w:rPr>
        <w:tab/>
        <w:t xml:space="preserve">П</w:t>
      </w:r>
      <w:r>
        <w:rPr>
          <w:rFonts w:ascii="Times New Roman" w:hAnsi="Times New Roman"/>
        </w:rPr>
        <w:t xml:space="preserve">еречень документации, прилагаемой к акту ввода в эксплуатацию законченного строительством объекта приемочной комиссией.</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2.</w:t>
      </w:r>
      <w:r>
        <w:rPr>
          <w:rFonts w:ascii="Times New Roman" w:hAnsi="Times New Roman"/>
        </w:rPr>
        <w:tab/>
        <w:t xml:space="preserve">Ведомость принимаемого имущества.</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3.</w:t>
      </w:r>
      <w:r>
        <w:rPr>
          <w:rFonts w:ascii="Times New Roman" w:hAnsi="Times New Roman"/>
        </w:rPr>
        <w:tab/>
        <w:t xml:space="preserve">Ведомость принимаемого имущества оприходованного на счетах 07*, 10*.</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4.</w:t>
      </w:r>
      <w:r>
        <w:rPr>
          <w:rFonts w:ascii="Times New Roman" w:hAnsi="Times New Roman"/>
        </w:rPr>
        <w:tab/>
        <w:t xml:space="preserve">Ведомость принимаемого и</w:t>
      </w:r>
      <w:r>
        <w:rPr>
          <w:rFonts w:ascii="Times New Roman" w:hAnsi="Times New Roman"/>
        </w:rPr>
        <w:t xml:space="preserve">мущества (оборудование, не требующее монтажа), оприходованного на счет 0804*.</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5.  Реестр актов ввода.</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6. Копии диспетчерских заявок, поданных ПАО «</w:t>
      </w:r>
      <w:r>
        <w:rPr>
          <w:rFonts w:ascii="Times New Roman" w:hAnsi="Times New Roman"/>
        </w:rPr>
        <w:t xml:space="preserve">Россети</w:t>
      </w:r>
      <w:r>
        <w:rPr>
          <w:rFonts w:ascii="Times New Roman" w:hAnsi="Times New Roman"/>
        </w:rPr>
        <w:t xml:space="preserve">» на вывод из работы линий электропередачи, оборудования или устройств, входящих в состав инвестиционн</w:t>
      </w:r>
      <w:r>
        <w:rPr>
          <w:rFonts w:ascii="Times New Roman" w:hAnsi="Times New Roman"/>
        </w:rPr>
        <w:t xml:space="preserve">ого проекта.</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7.</w:t>
      </w:r>
      <w:r>
        <w:rPr>
          <w:rFonts w:ascii="Times New Roman" w:hAnsi="Times New Roman"/>
        </w:rPr>
        <w:tab/>
        <w:t xml:space="preserve">Информация о дате открытия диспетчерских заявок (дата вывода из работы) линий электропередачи, оборудования или устройств, входящих в состав инвестиционного проекта.</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8.Копии оперативных журналов с информацией о постановке оборудования под н</w:t>
      </w:r>
      <w:r>
        <w:rPr>
          <w:rFonts w:ascii="Times New Roman" w:hAnsi="Times New Roman"/>
        </w:rPr>
        <w:t xml:space="preserve">апряжение/начале проведения комплексного опробования смонтированного оборудования, входящего в состав инвестиционного проекта</w:t>
      </w:r>
      <w:r>
        <w:rPr>
          <w:rFonts w:ascii="Times New Roman" w:hAnsi="Times New Roman"/>
        </w:rPr>
      </w:r>
      <w:r>
        <w:rPr>
          <w:rFonts w:ascii="Times New Roman" w:hAnsi="Times New Roman"/>
        </w:rPr>
      </w:r>
    </w:p>
    <w:p>
      <w:pPr>
        <w:jc w:val="both"/>
        <w:tabs>
          <w:tab w:val="left" w:pos="-1843" w:leader="none"/>
          <w:tab w:val="left" w:pos="284" w:leader="none"/>
          <w:tab w:val="left" w:pos="6521" w:leader="none"/>
        </w:tabs>
        <w:rPr>
          <w:rFonts w:ascii="Times New Roman" w:hAnsi="Times New Roman"/>
        </w:rPr>
      </w:pPr>
      <w:r>
        <w:rPr>
          <w:rFonts w:ascii="Times New Roman" w:hAnsi="Times New Roman"/>
        </w:rPr>
        <w:t xml:space="preserve">9.Копии справок АО «СО ЕЭС» о выполнении ПАО «</w:t>
      </w:r>
      <w:r>
        <w:rPr>
          <w:rFonts w:ascii="Times New Roman" w:hAnsi="Times New Roman"/>
        </w:rPr>
        <w:t xml:space="preserve">Россети</w:t>
      </w:r>
      <w:r>
        <w:rPr>
          <w:rFonts w:ascii="Times New Roman" w:hAnsi="Times New Roman"/>
        </w:rPr>
        <w:t xml:space="preserve">» основных технических решений/технических условий на технологическое присоед</w:t>
      </w:r>
      <w:r>
        <w:rPr>
          <w:rFonts w:ascii="Times New Roman" w:hAnsi="Times New Roman"/>
        </w:rPr>
        <w:t xml:space="preserve">инение по инвестиционному проекту</w:t>
      </w:r>
      <w:r>
        <w:rPr>
          <w:rFonts w:ascii="Times New Roman" w:hAnsi="Times New Roman"/>
        </w:rPr>
      </w:r>
      <w:r>
        <w:rPr>
          <w:rFonts w:ascii="Times New Roman" w:hAnsi="Times New Roman"/>
        </w:rPr>
      </w:r>
    </w:p>
    <w:p>
      <w:pP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tabs>
          <w:tab w:val="left" w:pos="-1843" w:leader="none"/>
          <w:tab w:val="left" w:pos="3119" w:leader="none"/>
          <w:tab w:val="left" w:pos="6521" w:leader="none"/>
        </w:tabs>
        <w:rPr>
          <w:rFonts w:ascii="Times New Roman" w:hAnsi="Times New Roman"/>
        </w:rPr>
      </w:pPr>
      <w:r>
        <w:rPr>
          <w:rFonts w:ascii="Times New Roman" w:hAnsi="Times New Roman"/>
        </w:rPr>
        <w:t xml:space="preserve">РЕШЕНИЕ ПРИЕМОЧНОЙ КОМИССИИ</w:t>
      </w:r>
      <w:r>
        <w:rPr>
          <w:rFonts w:ascii="Times New Roman" w:hAnsi="Times New Roman"/>
        </w:rPr>
      </w:r>
      <w:r>
        <w:rPr>
          <w:rFonts w:ascii="Times New Roman" w:hAnsi="Times New Roman"/>
        </w:rPr>
      </w:r>
    </w:p>
    <w:p>
      <w:pPr>
        <w:tabs>
          <w:tab w:val="left" w:pos="-1843" w:leader="none"/>
          <w:tab w:val="left" w:pos="2268" w:leader="none"/>
          <w:tab w:val="left" w:pos="2410" w:leader="none"/>
        </w:tabs>
        <w:rPr>
          <w:rFonts w:ascii="Times New Roman" w:hAnsi="Times New Roman"/>
        </w:rPr>
      </w:pPr>
      <w:r>
        <w:rPr>
          <w:rFonts w:ascii="Times New Roman" w:hAnsi="Times New Roman"/>
        </w:rPr>
        <w:t xml:space="preserve">Предъявленный к приемке</w:t>
      </w:r>
      <w:r>
        <w:rPr>
          <w:rFonts w:ascii="Times New Roman" w:hAnsi="Times New Roman"/>
        </w:rPr>
        <w:tab/>
      </w:r>
      <w:r>
        <w:rPr>
          <w:rFonts w:ascii="Times New Roman" w:hAnsi="Times New Roman"/>
        </w:rPr>
      </w:r>
      <w:r>
        <w:rPr>
          <w:rFonts w:ascii="Times New Roman" w:hAnsi="Times New Roman"/>
        </w:rPr>
      </w:r>
    </w:p>
    <w:p>
      <w:pPr>
        <w:ind w:left="2410"/>
        <w:jc w:val="center"/>
        <w:tabs>
          <w:tab w:val="left" w:pos="-1843" w:leader="none"/>
          <w:tab w:val="left" w:pos="3119" w:leader="none"/>
          <w:tab w:val="left" w:pos="6521" w:leader="none"/>
        </w:tabs>
        <w:rPr>
          <w:rFonts w:ascii="Times New Roman" w:hAnsi="Times New Roman"/>
          <w:sz w:val="12"/>
          <w:szCs w:val="12"/>
        </w:rPr>
        <w:pBdr>
          <w:top w:val="single" w:color="000000" w:sz="4" w:space="1"/>
        </w:pBdr>
      </w:pPr>
      <w:r>
        <w:rPr>
          <w:rFonts w:ascii="Times New Roman" w:hAnsi="Times New Roman"/>
          <w:sz w:val="12"/>
          <w:szCs w:val="12"/>
        </w:rPr>
        <w:t xml:space="preserve">(наименование объекта)</w:t>
      </w:r>
      <w:r>
        <w:rPr>
          <w:rFonts w:ascii="Times New Roman" w:hAnsi="Times New Roman"/>
          <w:sz w:val="12"/>
          <w:szCs w:val="12"/>
        </w:rPr>
      </w:r>
      <w:r>
        <w:rPr>
          <w:rFonts w:ascii="Times New Roman" w:hAnsi="Times New Roman"/>
          <w:sz w:val="12"/>
          <w:szCs w:val="12"/>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выполнен в соответствии с проектом, отвечает санитарно-эпидемиологическим, экологическим, пожарным, строительным нормам и правилам и государственным стандартам и готов к использованию</w:t>
      </w:r>
      <w:r>
        <w:rPr>
          <w:rFonts w:ascii="Times New Roman" w:hAnsi="Times New Roman"/>
        </w:rPr>
      </w:r>
      <w:r>
        <w:rPr>
          <w:rFonts w:ascii="Times New Roman" w:hAnsi="Times New Roman"/>
        </w:rPr>
      </w:r>
    </w:p>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bl>
      <w:tblPr>
        <w:tblW w:w="10065" w:type="dxa"/>
        <w:tblInd w:w="28" w:type="dxa"/>
        <w:tblLayout w:type="fixed"/>
        <w:tblCellMar>
          <w:left w:w="28" w:type="dxa"/>
          <w:right w:w="28" w:type="dxa"/>
        </w:tblCellMar>
        <w:tblLook w:val="0000" w:firstRow="0" w:lastRow="0" w:firstColumn="0" w:lastColumn="0" w:noHBand="0" w:noVBand="0"/>
      </w:tblPr>
      <w:tblGrid>
        <w:gridCol w:w="4309"/>
        <w:gridCol w:w="2779"/>
        <w:gridCol w:w="1058"/>
        <w:gridCol w:w="1919"/>
      </w:tblGrid>
      <w:tr>
        <w:tblPrEx/>
        <w:trPr/>
        <w:tc>
          <w:tcPr>
            <w:tcW w:w="4309" w:type="dxa"/>
            <w:vAlign w:val="bottom"/>
            <w:textDirection w:val="lrTb"/>
            <w:noWrap w:val="false"/>
          </w:tcPr>
          <w:p>
            <w:pPr>
              <w:jc w:val="both"/>
              <w:tabs>
                <w:tab w:val="left" w:pos="-1843" w:leader="none"/>
                <w:tab w:val="left" w:pos="3119" w:leader="none"/>
                <w:tab w:val="left" w:pos="6521" w:leader="none"/>
              </w:tabs>
              <w:rPr>
                <w:rFonts w:ascii="Times New Roman" w:hAnsi="Times New Roman"/>
                <w:bCs/>
              </w:rPr>
            </w:pPr>
            <w:r>
              <w:rPr>
                <w:rFonts w:ascii="Times New Roman" w:hAnsi="Times New Roman"/>
                <w:bCs/>
              </w:rPr>
              <w:t xml:space="preserve">Председатель приемочной комиссии</w:t>
            </w:r>
            <w:r>
              <w:rPr>
                <w:rFonts w:ascii="Times New Roman" w:hAnsi="Times New Roman"/>
                <w:bCs/>
              </w:rPr>
            </w:r>
            <w:r>
              <w:rPr>
                <w:rFonts w:ascii="Times New Roman" w:hAnsi="Times New Roman"/>
                <w:bCs/>
              </w:rPr>
            </w:r>
          </w:p>
        </w:tc>
        <w:tc>
          <w:tcPr>
            <w:tcBorders>
              <w:bottom w:val="single" w:color="auto" w:sz="4" w:space="0"/>
            </w:tcBorders>
            <w:tcW w:w="277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058"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91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4309" w:type="dxa"/>
            <w:vAlign w:val="bottom"/>
            <w:textDirection w:val="lrTb"/>
            <w:noWrap w:val="false"/>
          </w:tcPr>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tcBorders>
            <w:tcW w:w="277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(должность)</w:t>
            </w:r>
            <w:r>
              <w:rPr>
                <w:rFonts w:ascii="Times New Roman" w:hAnsi="Times New Roman"/>
                <w:sz w:val="12"/>
                <w:szCs w:val="12"/>
              </w:rPr>
            </w:r>
            <w:r>
              <w:rPr>
                <w:rFonts w:ascii="Times New Roman" w:hAnsi="Times New Roman"/>
                <w:sz w:val="12"/>
                <w:szCs w:val="12"/>
              </w:rPr>
            </w:r>
          </w:p>
        </w:tc>
        <w:tc>
          <w:tcPr>
            <w:tcBorders>
              <w:top w:val="single" w:color="auto" w:sz="4" w:space="0"/>
            </w:tcBorders>
            <w:tcW w:w="1058"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(подпись)</w:t>
            </w:r>
            <w:r>
              <w:rPr>
                <w:rFonts w:ascii="Times New Roman" w:hAnsi="Times New Roman"/>
                <w:sz w:val="12"/>
                <w:szCs w:val="12"/>
              </w:rPr>
            </w:r>
            <w:r>
              <w:rPr>
                <w:rFonts w:ascii="Times New Roman" w:hAnsi="Times New Roman"/>
                <w:sz w:val="12"/>
                <w:szCs w:val="12"/>
              </w:rPr>
            </w:r>
          </w:p>
        </w:tc>
        <w:tc>
          <w:tcPr>
            <w:tcBorders>
              <w:top w:val="single" w:color="auto" w:sz="4" w:space="0"/>
            </w:tcBorders>
            <w:tcW w:w="191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(расшифровка подписи)</w:t>
            </w:r>
            <w:r>
              <w:rPr>
                <w:rFonts w:ascii="Times New Roman" w:hAnsi="Times New Roman"/>
                <w:sz w:val="12"/>
                <w:szCs w:val="12"/>
              </w:rPr>
            </w:r>
            <w:r>
              <w:rPr>
                <w:rFonts w:ascii="Times New Roman" w:hAnsi="Times New Roman"/>
                <w:sz w:val="12"/>
                <w:szCs w:val="12"/>
              </w:rPr>
            </w:r>
          </w:p>
        </w:tc>
      </w:tr>
      <w:tr>
        <w:tblPrEx/>
        <w:trPr/>
        <w:tc>
          <w:tcPr>
            <w:tcW w:w="4309" w:type="dxa"/>
            <w:vAlign w:val="bottom"/>
            <w:textDirection w:val="lrTb"/>
            <w:noWrap w:val="false"/>
          </w:tcPr>
          <w:p>
            <w:pPr>
              <w:tabs>
                <w:tab w:val="left" w:pos="-1843" w:leader="none"/>
                <w:tab w:val="left" w:pos="3119" w:leader="none"/>
                <w:tab w:val="left" w:pos="6521" w:leader="none"/>
              </w:tabs>
              <w:rPr>
                <w:rFonts w:ascii="Times New Roman" w:hAnsi="Times New Roman"/>
              </w:rPr>
            </w:pPr>
            <w:r>
              <w:rPr>
                <w:rFonts w:ascii="Times New Roman" w:hAnsi="Times New Roman"/>
                <w:bCs/>
              </w:rPr>
              <w:t xml:space="preserve">Члены приемочной комиссии-представителей Застройщика (Технического заказчика):</w:t>
            </w:r>
            <w:r>
              <w:rPr>
                <w:rFonts w:ascii="Times New Roman" w:hAnsi="Times New Roman"/>
              </w:rPr>
            </w:r>
            <w:r>
              <w:rPr>
                <w:rFonts w:ascii="Times New Roman" w:hAnsi="Times New Roman"/>
              </w:rPr>
            </w:r>
          </w:p>
        </w:tc>
        <w:tc>
          <w:tcPr>
            <w:tcW w:w="277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058"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91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4309" w:type="dxa"/>
            <w:vAlign w:val="bottom"/>
            <w:textDirection w:val="lrTb"/>
            <w:noWrap w:val="false"/>
          </w:tcPr>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генерального подрядчика</w:t>
            </w:r>
            <w:r>
              <w:rPr>
                <w:rFonts w:ascii="Times New Roman" w:hAnsi="Times New Roman"/>
              </w:rPr>
            </w:r>
            <w:r>
              <w:rPr>
                <w:rFonts w:ascii="Times New Roman" w:hAnsi="Times New Roman"/>
              </w:rPr>
            </w:r>
          </w:p>
        </w:tc>
        <w:tc>
          <w:tcPr>
            <w:tcBorders>
              <w:bottom w:val="single" w:color="auto" w:sz="4" w:space="0"/>
            </w:tcBorders>
            <w:tcW w:w="277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058"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91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4309" w:type="dxa"/>
            <w:textDirection w:val="lrTb"/>
            <w:noWrap w:val="false"/>
          </w:tcPr>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tcBorders>
            <w:tcW w:w="277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(должность)</w:t>
            </w:r>
            <w:r>
              <w:rPr>
                <w:rFonts w:ascii="Times New Roman" w:hAnsi="Times New Roman"/>
                <w:sz w:val="12"/>
                <w:szCs w:val="12"/>
              </w:rPr>
            </w:r>
            <w:r>
              <w:rPr>
                <w:rFonts w:ascii="Times New Roman" w:hAnsi="Times New Roman"/>
                <w:sz w:val="12"/>
                <w:szCs w:val="12"/>
              </w:rPr>
            </w:r>
          </w:p>
        </w:tc>
        <w:tc>
          <w:tcPr>
            <w:tcBorders>
              <w:top w:val="single" w:color="auto" w:sz="4" w:space="0"/>
            </w:tcBorders>
            <w:tcW w:w="1058"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(подпись)</w:t>
            </w:r>
            <w:r>
              <w:rPr>
                <w:rFonts w:ascii="Times New Roman" w:hAnsi="Times New Roman"/>
                <w:sz w:val="12"/>
                <w:szCs w:val="12"/>
              </w:rPr>
            </w:r>
            <w:r>
              <w:rPr>
                <w:rFonts w:ascii="Times New Roman" w:hAnsi="Times New Roman"/>
                <w:sz w:val="12"/>
                <w:szCs w:val="12"/>
              </w:rPr>
            </w:r>
          </w:p>
        </w:tc>
        <w:tc>
          <w:tcPr>
            <w:tcBorders>
              <w:top w:val="single" w:color="auto" w:sz="4" w:space="0"/>
            </w:tcBorders>
            <w:tcW w:w="191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(расшифровка подписи)</w:t>
            </w:r>
            <w:r>
              <w:rPr>
                <w:rFonts w:ascii="Times New Roman" w:hAnsi="Times New Roman"/>
                <w:sz w:val="12"/>
                <w:szCs w:val="12"/>
              </w:rPr>
            </w:r>
            <w:r>
              <w:rPr>
                <w:rFonts w:ascii="Times New Roman" w:hAnsi="Times New Roman"/>
                <w:sz w:val="12"/>
                <w:szCs w:val="12"/>
              </w:rPr>
            </w:r>
          </w:p>
        </w:tc>
      </w:tr>
      <w:tr>
        <w:tblPrEx/>
        <w:trPr/>
        <w:tc>
          <w:tcPr>
            <w:tcW w:w="4309" w:type="dxa"/>
            <w:vAlign w:val="bottom"/>
            <w:textDirection w:val="lrTb"/>
            <w:noWrap w:val="false"/>
          </w:tcPr>
          <w:p>
            <w:pPr>
              <w:jc w:val="both"/>
              <w:tabs>
                <w:tab w:val="left" w:pos="-1843" w:leader="none"/>
                <w:tab w:val="left" w:pos="3119" w:leader="none"/>
                <w:tab w:val="left" w:pos="6521" w:leader="none"/>
              </w:tabs>
              <w:rPr>
                <w:rFonts w:ascii="Times New Roman" w:hAnsi="Times New Roman"/>
              </w:rPr>
            </w:pPr>
            <w:r>
              <w:rPr>
                <w:rFonts w:ascii="Times New Roman" w:hAnsi="Times New Roman"/>
              </w:rPr>
              <w:t xml:space="preserve">проектной организации</w:t>
            </w:r>
            <w:r>
              <w:rPr>
                <w:rFonts w:ascii="Times New Roman" w:hAnsi="Times New Roman"/>
              </w:rPr>
            </w:r>
            <w:r>
              <w:rPr>
                <w:rFonts w:ascii="Times New Roman" w:hAnsi="Times New Roman"/>
              </w:rPr>
            </w:r>
          </w:p>
        </w:tc>
        <w:tc>
          <w:tcPr>
            <w:tcBorders>
              <w:bottom w:val="single" w:color="auto" w:sz="4" w:space="0"/>
            </w:tcBorders>
            <w:tcW w:w="277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058"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91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4309" w:type="dxa"/>
            <w:textDirection w:val="lrTb"/>
            <w:noWrap w:val="false"/>
          </w:tcPr>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tcBorders>
            <w:tcW w:w="277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(должность)</w:t>
            </w:r>
            <w:r>
              <w:rPr>
                <w:rFonts w:ascii="Times New Roman" w:hAnsi="Times New Roman"/>
                <w:sz w:val="12"/>
                <w:szCs w:val="12"/>
              </w:rPr>
            </w:r>
            <w:r>
              <w:rPr>
                <w:rFonts w:ascii="Times New Roman" w:hAnsi="Times New Roman"/>
                <w:sz w:val="12"/>
                <w:szCs w:val="12"/>
              </w:rPr>
            </w:r>
          </w:p>
        </w:tc>
        <w:tc>
          <w:tcPr>
            <w:tcBorders>
              <w:top w:val="single" w:color="auto" w:sz="4" w:space="0"/>
            </w:tcBorders>
            <w:tcW w:w="1058"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(подпись)</w:t>
            </w:r>
            <w:r>
              <w:rPr>
                <w:rFonts w:ascii="Times New Roman" w:hAnsi="Times New Roman"/>
                <w:sz w:val="12"/>
                <w:szCs w:val="12"/>
              </w:rPr>
            </w:r>
            <w:r>
              <w:rPr>
                <w:rFonts w:ascii="Times New Roman" w:hAnsi="Times New Roman"/>
                <w:sz w:val="12"/>
                <w:szCs w:val="12"/>
              </w:rPr>
            </w:r>
          </w:p>
        </w:tc>
        <w:tc>
          <w:tcPr>
            <w:tcBorders>
              <w:top w:val="single" w:color="auto" w:sz="4" w:space="0"/>
            </w:tcBorders>
            <w:tcW w:w="191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(расшифровка подписи)</w:t>
            </w:r>
            <w:r>
              <w:rPr>
                <w:rFonts w:ascii="Times New Roman" w:hAnsi="Times New Roman"/>
                <w:sz w:val="12"/>
                <w:szCs w:val="12"/>
              </w:rPr>
            </w:r>
            <w:r>
              <w:rPr>
                <w:rFonts w:ascii="Times New Roman" w:hAnsi="Times New Roman"/>
                <w:sz w:val="12"/>
                <w:szCs w:val="12"/>
              </w:rPr>
            </w:r>
          </w:p>
        </w:tc>
      </w:tr>
      <w:tr>
        <w:tblPrEx/>
        <w:trPr/>
        <w:tc>
          <w:tcPr>
            <w:tcW w:w="4309" w:type="dxa"/>
            <w:vAlign w:val="bottom"/>
            <w:textDirection w:val="lrTb"/>
            <w:noWrap w:val="false"/>
          </w:tcPr>
          <w:p>
            <w:pPr>
              <w:tabs>
                <w:tab w:val="left" w:pos="-1843" w:leader="none"/>
                <w:tab w:val="left" w:pos="3119" w:leader="none"/>
                <w:tab w:val="left" w:pos="6521" w:leader="none"/>
              </w:tabs>
              <w:rPr>
                <w:rFonts w:ascii="Times New Roman" w:hAnsi="Times New Roman"/>
              </w:rPr>
            </w:pPr>
            <w:r>
              <w:rPr>
                <w:rFonts w:ascii="Times New Roman" w:hAnsi="Times New Roman"/>
              </w:rPr>
              <w:t xml:space="preserve">других заинтересованных органов и организаций*</w:t>
            </w:r>
            <w:r>
              <w:rPr>
                <w:rFonts w:ascii="Times New Roman" w:hAnsi="Times New Roman"/>
              </w:rPr>
            </w:r>
            <w:r>
              <w:rPr>
                <w:rFonts w:ascii="Times New Roman" w:hAnsi="Times New Roman"/>
              </w:rPr>
            </w:r>
          </w:p>
        </w:tc>
        <w:tc>
          <w:tcPr>
            <w:tcBorders>
              <w:bottom w:val="single" w:color="auto" w:sz="4" w:space="0"/>
            </w:tcBorders>
            <w:tcW w:w="277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058"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bottom w:val="single" w:color="auto" w:sz="4" w:space="0"/>
            </w:tcBorders>
            <w:tcW w:w="1919" w:type="dxa"/>
            <w:vAlign w:val="bottom"/>
            <w:textDirection w:val="lrTb"/>
            <w:noWrap w:val="false"/>
          </w:tcPr>
          <w:p>
            <w:pPr>
              <w:jc w:val="center"/>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r>
      <w:tr>
        <w:tblPrEx/>
        <w:trPr/>
        <w:tc>
          <w:tcPr>
            <w:tcW w:w="4309" w:type="dxa"/>
            <w:textDirection w:val="lrTb"/>
            <w:noWrap w:val="false"/>
          </w:tcPr>
          <w:p>
            <w:pPr>
              <w:jc w:val="both"/>
              <w:tabs>
                <w:tab w:val="left" w:pos="-1843" w:leader="none"/>
                <w:tab w:val="left" w:pos="3119" w:leader="none"/>
                <w:tab w:val="left" w:pos="6521"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tcBorders>
            <w:tcW w:w="277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(должность)</w:t>
            </w:r>
            <w:r>
              <w:rPr>
                <w:rFonts w:ascii="Times New Roman" w:hAnsi="Times New Roman"/>
                <w:sz w:val="12"/>
                <w:szCs w:val="12"/>
              </w:rPr>
            </w:r>
            <w:r>
              <w:rPr>
                <w:rFonts w:ascii="Times New Roman" w:hAnsi="Times New Roman"/>
                <w:sz w:val="12"/>
                <w:szCs w:val="12"/>
              </w:rPr>
            </w:r>
          </w:p>
        </w:tc>
        <w:tc>
          <w:tcPr>
            <w:tcBorders>
              <w:top w:val="single" w:color="auto" w:sz="4" w:space="0"/>
            </w:tcBorders>
            <w:tcW w:w="1058"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(подпись)</w:t>
            </w:r>
            <w:r>
              <w:rPr>
                <w:rFonts w:ascii="Times New Roman" w:hAnsi="Times New Roman"/>
                <w:sz w:val="12"/>
                <w:szCs w:val="12"/>
              </w:rPr>
            </w:r>
            <w:r>
              <w:rPr>
                <w:rFonts w:ascii="Times New Roman" w:hAnsi="Times New Roman"/>
                <w:sz w:val="12"/>
                <w:szCs w:val="12"/>
              </w:rPr>
            </w:r>
          </w:p>
        </w:tc>
        <w:tc>
          <w:tcPr>
            <w:tcBorders>
              <w:top w:val="single" w:color="auto" w:sz="4" w:space="0"/>
            </w:tcBorders>
            <w:tcW w:w="1919" w:type="dxa"/>
            <w:textDirection w:val="lrTb"/>
            <w:noWrap w:val="false"/>
          </w:tcPr>
          <w:p>
            <w:pPr>
              <w:jc w:val="center"/>
              <w:tabs>
                <w:tab w:val="left" w:pos="-1843" w:leader="none"/>
                <w:tab w:val="left" w:pos="3119" w:leader="none"/>
                <w:tab w:val="left" w:pos="6521" w:leader="none"/>
              </w:tabs>
              <w:rPr>
                <w:rFonts w:ascii="Times New Roman" w:hAnsi="Times New Roman"/>
                <w:sz w:val="12"/>
                <w:szCs w:val="12"/>
              </w:rPr>
            </w:pPr>
            <w:r>
              <w:rPr>
                <w:rFonts w:ascii="Times New Roman" w:hAnsi="Times New Roman"/>
                <w:sz w:val="12"/>
                <w:szCs w:val="12"/>
              </w:rPr>
              <w:t xml:space="preserve">(расшифровка подписи)</w:t>
            </w:r>
            <w:r>
              <w:rPr>
                <w:rFonts w:ascii="Times New Roman" w:hAnsi="Times New Roman"/>
                <w:sz w:val="12"/>
                <w:szCs w:val="12"/>
              </w:rPr>
            </w:r>
            <w:r>
              <w:rPr>
                <w:rFonts w:ascii="Times New Roman" w:hAnsi="Times New Roman"/>
                <w:sz w:val="12"/>
                <w:szCs w:val="12"/>
              </w:rPr>
            </w:r>
          </w:p>
        </w:tc>
      </w:tr>
    </w:tbl>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rPr>
      </w:pPr>
      <w:r>
        <w:rPr>
          <w:rFonts w:ascii="Times New Roman" w:hAnsi="Times New Roman"/>
        </w:rPr>
        <w:t xml:space="preserve">* По согласованию с ними либо при наличии соответствующего официального запроса</w:t>
      </w:r>
      <w:r>
        <w:rPr>
          <w:rFonts w:ascii="Times New Roman" w:hAnsi="Times New Roman"/>
        </w:rPr>
      </w:r>
      <w:r>
        <w:rPr>
          <w:rFonts w:ascii="Times New Roman" w:hAnsi="Times New Roman"/>
        </w:rPr>
      </w:r>
    </w:p>
    <w:p>
      <w:pPr>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ind w:right="-8"/>
        <w:rPr>
          <w:rFonts w:ascii="Times New Roman" w:hAnsi="Times New Roman"/>
          <w:sz w:val="24"/>
          <w:szCs w:val="24"/>
        </w:rPr>
        <w:pBdr>
          <w:bottom w:val="single" w:color="000000" w:sz="12" w:space="0"/>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Style w:val="1642"/>
        <w:tblW w:w="9571"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4A0" w:firstRow="1" w:lastRow="0" w:firstColumn="1" w:lastColumn="0" w:noHBand="0" w:noVBand="1"/>
      </w:tblPr>
      <w:tblGrid>
        <w:gridCol w:w="4785"/>
        <w:gridCol w:w="4786"/>
      </w:tblGrid>
      <w:tr>
        <w:tblPrEx/>
        <w:trPr>
          <w:trHeight w:val="290"/>
        </w:trPr>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5"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rHeight w:val="1759"/>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c>
          <w:tcPr>
            <w:tcBorders>
              <w:top w:val="none" w:color="000000" w:sz="4" w:space="0"/>
              <w:left w:val="none" w:color="000000" w:sz="4" w:space="0"/>
              <w:bottom w:val="none" w:color="000000" w:sz="4" w:space="0"/>
              <w:right w:val="none" w:color="000000" w:sz="4" w:space="0"/>
            </w:tcBorders>
            <w:tcMar>
              <w:left w:w="80" w:type="dxa"/>
              <w:top w:w="80" w:type="dxa"/>
              <w:right w:w="80" w:type="dxa"/>
              <w:bottom w:w="80" w:type="dxa"/>
            </w:tcMar>
            <w:tcW w:w="4786" w:type="dxa"/>
            <w:textDirection w:val="lrTb"/>
            <w:noWrap w:val="false"/>
          </w:tcPr>
          <w:tbl>
            <w:tblPr>
              <w:tblW w:w="9571" w:type="dxa"/>
              <w:tblLayout w:type="fixed"/>
              <w:tblLook w:val="00A0" w:firstRow="1" w:lastRow="0" w:firstColumn="1" w:lastColumn="0" w:noHBand="0" w:noVBand="0"/>
            </w:tblPr>
            <w:tblGrid>
              <w:gridCol w:w="4785"/>
              <w:gridCol w:w="4786"/>
            </w:tblGrid>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ПОДРЯДЧИК: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ind w:right="-8"/>
              <w:pBdr>
                <w:top w:val="none" w:color="000000" w:sz="0" w:space="0"/>
                <w:left w:val="none" w:color="000000" w:sz="0" w:space="0"/>
                <w:bottom w:val="none" w:color="000000" w:sz="0" w:space="0"/>
                <w:right w:val="none" w:color="000000" w:sz="0" w:space="0"/>
              </w:pBdr>
            </w:pPr>
            <w:r/>
            <w:r/>
          </w:p>
        </w:tc>
      </w:tr>
    </w:tbl>
    <w:p>
      <w:pPr>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p>
      <w:pPr>
        <w:pStyle w:val="1523"/>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rPr>
        <w:sectPr>
          <w:footnotePr/>
          <w:endnotePr/>
          <w:type w:val="nextPage"/>
          <w:pgSz w:w="11906" w:h="16838" w:orient="portrait"/>
          <w:pgMar w:top="1134" w:right="709" w:bottom="851" w:left="1701" w:header="0" w:footer="0" w:gutter="0"/>
          <w:cols w:num="1" w:sep="0" w:space="720" w:equalWidth="1"/>
          <w:docGrid w:linePitch="360"/>
        </w:sectPr>
      </w:pPr>
      <w:r>
        <w:rPr>
          <w:rFonts w:ascii="Times New Roman" w:hAnsi="Times New Roman"/>
        </w:rPr>
      </w:r>
      <w:r>
        <w:rPr>
          <w:rFonts w:ascii="Times New Roman" w:hAnsi="Times New Roman"/>
        </w:rPr>
      </w:r>
      <w:r>
        <w:rPr>
          <w:rFonts w:ascii="Times New Roman" w:hAnsi="Times New Roman"/>
        </w:rPr>
      </w:r>
    </w:p>
    <w:p>
      <w:pPr>
        <w:ind w:left="12049"/>
        <w:jc w:val="both"/>
        <w:tabs>
          <w:tab w:val="left" w:pos="708" w:leader="none"/>
        </w:tabs>
        <w:rPr>
          <w:rFonts w:ascii="Times New Roman" w:hAnsi="Times New Roman"/>
          <w:sz w:val="24"/>
          <w:szCs w:val="24"/>
        </w:rPr>
      </w:pPr>
      <w:r>
        <w:rPr>
          <w:rFonts w:ascii="Times New Roman" w:hAnsi="Times New Roman"/>
          <w:sz w:val="24"/>
          <w:szCs w:val="24"/>
        </w:rPr>
        <w:t xml:space="preserve">Приложение 3</w:t>
      </w:r>
      <w:r>
        <w:rPr>
          <w:rFonts w:ascii="Times New Roman" w:hAnsi="Times New Roman"/>
          <w:sz w:val="24"/>
          <w:szCs w:val="24"/>
        </w:rPr>
      </w:r>
      <w:r>
        <w:rPr>
          <w:rFonts w:ascii="Times New Roman" w:hAnsi="Times New Roman"/>
          <w:sz w:val="24"/>
          <w:szCs w:val="24"/>
        </w:rPr>
      </w:r>
    </w:p>
    <w:p>
      <w:pPr>
        <w:ind w:left="12049"/>
        <w:rPr>
          <w:rFonts w:ascii="Times New Roman" w:hAnsi="Times New Roman"/>
          <w:sz w:val="24"/>
          <w:szCs w:val="24"/>
        </w:rPr>
      </w:pPr>
      <w:r>
        <w:rPr>
          <w:rFonts w:ascii="Times New Roman" w:hAnsi="Times New Roman"/>
          <w:sz w:val="24"/>
          <w:szCs w:val="24"/>
        </w:rPr>
        <w:t xml:space="preserve">к Акту ввода </w:t>
      </w:r>
      <w:r>
        <w:rPr>
          <w:rFonts w:ascii="Times New Roman" w:hAnsi="Times New Roman"/>
          <w:sz w:val="24"/>
          <w:szCs w:val="24"/>
        </w:rPr>
      </w:r>
      <w:r>
        <w:rPr>
          <w:rFonts w:ascii="Times New Roman" w:hAnsi="Times New Roman"/>
          <w:sz w:val="24"/>
          <w:szCs w:val="24"/>
        </w:rPr>
      </w:r>
    </w:p>
    <w:p>
      <w:pPr>
        <w:ind w:left="12049"/>
        <w:rPr>
          <w:rFonts w:ascii="Times New Roman" w:hAnsi="Times New Roman"/>
          <w:sz w:val="24"/>
          <w:szCs w:val="24"/>
        </w:rPr>
      </w:pPr>
      <w:r>
        <w:rPr>
          <w:rFonts w:ascii="Times New Roman" w:hAnsi="Times New Roman"/>
          <w:sz w:val="24"/>
          <w:szCs w:val="24"/>
        </w:rPr>
        <w:t xml:space="preserve">от __________ № ____</w:t>
      </w:r>
      <w:r>
        <w:rPr>
          <w:rFonts w:ascii="Times New Roman" w:hAnsi="Times New Roman"/>
          <w:sz w:val="24"/>
          <w:szCs w:val="24"/>
        </w:rPr>
      </w:r>
      <w:r>
        <w:rPr>
          <w:rFonts w:ascii="Times New Roman" w:hAnsi="Times New Roman"/>
          <w:sz w:val="24"/>
          <w:szCs w:val="24"/>
        </w:rPr>
      </w:r>
    </w:p>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center"/>
        <w:rPr>
          <w:rFonts w:ascii="Times New Roman" w:hAnsi="Times New Roman"/>
          <w:b/>
          <w:sz w:val="24"/>
          <w:szCs w:val="24"/>
        </w:rPr>
      </w:pPr>
      <w:r>
        <w:rPr>
          <w:rFonts w:ascii="Times New Roman" w:hAnsi="Times New Roman"/>
          <w:b/>
          <w:sz w:val="24"/>
          <w:szCs w:val="24"/>
        </w:rPr>
        <w:t xml:space="preserve">Ведомость принимаемого имущества (ЗИП), оприходованного на счетах 07*, 10*</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sz w:val="24"/>
          <w:szCs w:val="24"/>
        </w:rPr>
      </w:pPr>
      <w:r>
        <w:rPr>
          <w:rFonts w:ascii="Times New Roman" w:hAnsi="Times New Roman"/>
          <w:sz w:val="24"/>
          <w:szCs w:val="24"/>
        </w:rPr>
        <w:t xml:space="preserve">_____________________________________</w:t>
      </w:r>
      <w:r>
        <w:rPr>
          <w:rFonts w:ascii="Times New Roman" w:hAnsi="Times New Roman"/>
          <w:sz w:val="24"/>
          <w:szCs w:val="24"/>
        </w:rPr>
      </w:r>
      <w:r>
        <w:rPr>
          <w:rFonts w:ascii="Times New Roman" w:hAnsi="Times New Roman"/>
          <w:sz w:val="24"/>
          <w:szCs w:val="24"/>
        </w:rPr>
      </w:r>
    </w:p>
    <w:p>
      <w:pPr>
        <w:jc w:val="center"/>
        <w:rPr>
          <w:rFonts w:ascii="Times New Roman" w:hAnsi="Times New Roman"/>
          <w:sz w:val="24"/>
          <w:szCs w:val="24"/>
        </w:rPr>
      </w:pPr>
      <w:r>
        <w:rPr>
          <w:rFonts w:ascii="Times New Roman" w:hAnsi="Times New Roman"/>
          <w:sz w:val="24"/>
          <w:szCs w:val="24"/>
          <w:vertAlign w:val="superscript"/>
        </w:rPr>
        <w:t xml:space="preserve">(наименование инвестиционного проекта)</w:t>
      </w:r>
      <w:r>
        <w:rPr>
          <w:rFonts w:ascii="Times New Roman" w:hAnsi="Times New Roman"/>
          <w:sz w:val="24"/>
          <w:szCs w:val="24"/>
        </w:rPr>
      </w:r>
      <w:r>
        <w:rPr>
          <w:rFonts w:ascii="Times New Roman" w:hAnsi="Times New Roman"/>
          <w:sz w:val="24"/>
          <w:szCs w:val="24"/>
        </w:rPr>
      </w:r>
    </w:p>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5000" w:type="pct"/>
        <w:tblLook w:val="04A0" w:firstRow="1" w:lastRow="0" w:firstColumn="1" w:lastColumn="0" w:noHBand="0" w:noVBand="1"/>
      </w:tblPr>
      <w:tblGrid>
        <w:gridCol w:w="812"/>
        <w:gridCol w:w="2819"/>
        <w:gridCol w:w="4976"/>
        <w:gridCol w:w="1603"/>
        <w:gridCol w:w="2490"/>
        <w:gridCol w:w="2426"/>
      </w:tblGrid>
      <w:tr>
        <w:tblPrEx/>
        <w:trPr>
          <w:trHeight w:val="490"/>
        </w:trPr>
        <w:tc>
          <w:tcPr>
            <w:tcBorders>
              <w:top w:val="single" w:color="auto"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b/>
                <w:bCs/>
                <w:szCs w:val="24"/>
              </w:rPr>
            </w:pPr>
            <w:r>
              <w:rPr>
                <w:rFonts w:ascii="Times New Roman" w:hAnsi="Times New Roman"/>
                <w:b/>
                <w:bCs/>
                <w:szCs w:val="24"/>
              </w:rPr>
              <w:t xml:space="preserve">№ п/п</w:t>
            </w:r>
            <w:r>
              <w:rPr>
                <w:rFonts w:ascii="Times New Roman" w:hAnsi="Times New Roman"/>
                <w:b/>
                <w:bCs/>
                <w:szCs w:val="24"/>
              </w:rPr>
            </w:r>
            <w:r>
              <w:rPr>
                <w:rFonts w:ascii="Times New Roman" w:hAnsi="Times New Roman"/>
                <w:b/>
                <w:bCs/>
                <w:szCs w:val="24"/>
              </w:rPr>
            </w:r>
          </w:p>
        </w:tc>
        <w:tc>
          <w:tcPr>
            <w:tcBorders>
              <w:top w:val="single" w:color="auto" w:sz="4" w:space="0"/>
              <w:left w:val="single" w:color="auto" w:sz="4" w:space="0"/>
              <w:bottom w:val="single" w:color="auto" w:sz="4" w:space="0"/>
              <w:right w:val="single" w:color="auto" w:sz="4" w:space="0"/>
            </w:tcBorders>
            <w:tcW w:w="932" w:type="pct"/>
            <w:vAlign w:val="center"/>
            <w:textDirection w:val="lrTb"/>
            <w:noWrap w:val="false"/>
          </w:tcPr>
          <w:p>
            <w:pPr>
              <w:jc w:val="center"/>
              <w:rPr>
                <w:rFonts w:ascii="Times New Roman" w:hAnsi="Times New Roman"/>
                <w:b/>
                <w:bCs/>
                <w:szCs w:val="24"/>
              </w:rPr>
            </w:pPr>
            <w:r>
              <w:rPr>
                <w:rFonts w:ascii="Times New Roman" w:hAnsi="Times New Roman"/>
                <w:b/>
                <w:bCs/>
                <w:szCs w:val="24"/>
              </w:rPr>
              <w:t xml:space="preserve">Номенклатурный номер</w:t>
            </w:r>
            <w:r>
              <w:rPr>
                <w:rFonts w:ascii="Times New Roman" w:hAnsi="Times New Roman"/>
                <w:b/>
                <w:bCs/>
                <w:szCs w:val="24"/>
              </w:rPr>
            </w:r>
            <w:r>
              <w:rPr>
                <w:rFonts w:ascii="Times New Roman" w:hAnsi="Times New Roman"/>
                <w:b/>
                <w:bCs/>
                <w:szCs w:val="24"/>
              </w:rPr>
            </w:r>
          </w:p>
        </w:tc>
        <w:tc>
          <w:tcPr>
            <w:tcBorders>
              <w:top w:val="single" w:color="auto" w:sz="4" w:space="0"/>
              <w:left w:val="single" w:color="auto" w:sz="4" w:space="0"/>
              <w:bottom w:val="single" w:color="auto" w:sz="4" w:space="0"/>
              <w:right w:val="single" w:color="auto" w:sz="4" w:space="0"/>
            </w:tcBorders>
            <w:tcW w:w="1645" w:type="pct"/>
            <w:vAlign w:val="center"/>
            <w:textDirection w:val="lrTb"/>
            <w:noWrap w:val="false"/>
          </w:tcPr>
          <w:p>
            <w:pPr>
              <w:jc w:val="center"/>
              <w:rPr>
                <w:rFonts w:ascii="Times New Roman" w:hAnsi="Times New Roman"/>
                <w:b/>
                <w:bCs/>
                <w:szCs w:val="24"/>
              </w:rPr>
            </w:pPr>
            <w:r>
              <w:rPr>
                <w:rFonts w:ascii="Times New Roman" w:hAnsi="Times New Roman"/>
                <w:b/>
                <w:bCs/>
                <w:szCs w:val="24"/>
              </w:rPr>
              <w:t xml:space="preserve">Наименование имущества с указанием марки (модели, типа)</w:t>
            </w:r>
            <w:r>
              <w:rPr>
                <w:rFonts w:ascii="Times New Roman" w:hAnsi="Times New Roman"/>
                <w:b/>
                <w:bCs/>
                <w:szCs w:val="24"/>
              </w:rPr>
            </w:r>
            <w:r>
              <w:rPr>
                <w:rFonts w:ascii="Times New Roman" w:hAnsi="Times New Roman"/>
                <w:b/>
                <w:bCs/>
                <w:szCs w:val="24"/>
              </w:rPr>
            </w:r>
          </w:p>
        </w:tc>
        <w:tc>
          <w:tcPr>
            <w:tcBorders>
              <w:top w:val="single" w:color="auto" w:sz="4" w:space="0"/>
              <w:left w:val="single" w:color="auto" w:sz="4" w:space="0"/>
              <w:bottom w:val="single" w:color="auto" w:sz="4" w:space="0"/>
              <w:right w:val="single" w:color="auto" w:sz="4" w:space="0"/>
            </w:tcBorders>
            <w:tcW w:w="530" w:type="pct"/>
            <w:vAlign w:val="center"/>
            <w:textDirection w:val="lrTb"/>
            <w:noWrap w:val="false"/>
          </w:tcPr>
          <w:p>
            <w:pPr>
              <w:jc w:val="center"/>
              <w:rPr>
                <w:rFonts w:ascii="Times New Roman" w:hAnsi="Times New Roman"/>
                <w:b/>
                <w:bCs/>
                <w:szCs w:val="24"/>
              </w:rPr>
            </w:pPr>
            <w:r>
              <w:rPr>
                <w:rFonts w:ascii="Times New Roman" w:hAnsi="Times New Roman"/>
                <w:b/>
                <w:bCs/>
                <w:szCs w:val="24"/>
              </w:rPr>
              <w:t xml:space="preserve">Количество</w:t>
            </w:r>
            <w:r>
              <w:rPr>
                <w:rFonts w:ascii="Times New Roman" w:hAnsi="Times New Roman"/>
                <w:b/>
                <w:bCs/>
                <w:szCs w:val="24"/>
              </w:rPr>
            </w:r>
            <w:r>
              <w:rPr>
                <w:rFonts w:ascii="Times New Roman" w:hAnsi="Times New Roman"/>
                <w:b/>
                <w:bCs/>
                <w:szCs w:val="24"/>
              </w:rPr>
            </w:r>
          </w:p>
        </w:tc>
        <w:tc>
          <w:tcPr>
            <w:tcBorders>
              <w:top w:val="single" w:color="auto" w:sz="4" w:space="0"/>
              <w:left w:val="single" w:color="auto" w:sz="4" w:space="0"/>
              <w:bottom w:val="single" w:color="auto" w:sz="4" w:space="0"/>
              <w:right w:val="single" w:color="auto" w:sz="4" w:space="0"/>
            </w:tcBorders>
            <w:tcW w:w="823" w:type="pct"/>
            <w:vAlign w:val="center"/>
            <w:textDirection w:val="lrTb"/>
            <w:noWrap w:val="false"/>
          </w:tcPr>
          <w:p>
            <w:pPr>
              <w:jc w:val="center"/>
              <w:rPr>
                <w:rFonts w:ascii="Times New Roman" w:hAnsi="Times New Roman"/>
                <w:b/>
                <w:bCs/>
                <w:szCs w:val="24"/>
              </w:rPr>
            </w:pPr>
            <w:r>
              <w:rPr>
                <w:rFonts w:ascii="Times New Roman" w:hAnsi="Times New Roman"/>
                <w:b/>
                <w:bCs/>
                <w:szCs w:val="24"/>
              </w:rPr>
              <w:t xml:space="preserve">Стоимость, руб. (без НДС)</w:t>
            </w:r>
            <w:r>
              <w:rPr>
                <w:rFonts w:ascii="Times New Roman" w:hAnsi="Times New Roman"/>
                <w:b/>
                <w:bCs/>
                <w:szCs w:val="24"/>
              </w:rPr>
            </w:r>
            <w:r>
              <w:rPr>
                <w:rFonts w:ascii="Times New Roman" w:hAnsi="Times New Roman"/>
                <w:b/>
                <w:bCs/>
                <w:szCs w:val="24"/>
              </w:rPr>
            </w:r>
          </w:p>
        </w:tc>
        <w:tc>
          <w:tcPr>
            <w:tcBorders>
              <w:top w:val="single" w:color="auto" w:sz="4" w:space="0"/>
              <w:left w:val="single" w:color="auto" w:sz="4" w:space="0"/>
              <w:bottom w:val="single" w:color="auto" w:sz="4" w:space="0"/>
              <w:right w:val="single" w:color="auto" w:sz="4" w:space="0"/>
            </w:tcBorders>
            <w:tcW w:w="802" w:type="pct"/>
            <w:vAlign w:val="center"/>
            <w:textDirection w:val="lrTb"/>
            <w:noWrap w:val="false"/>
          </w:tcPr>
          <w:p>
            <w:pPr>
              <w:jc w:val="center"/>
              <w:rPr>
                <w:rFonts w:ascii="Times New Roman" w:hAnsi="Times New Roman"/>
                <w:b/>
                <w:bCs/>
                <w:szCs w:val="24"/>
              </w:rPr>
            </w:pPr>
            <w:r>
              <w:rPr>
                <w:rFonts w:ascii="Times New Roman" w:hAnsi="Times New Roman"/>
                <w:b/>
                <w:bCs/>
                <w:szCs w:val="24"/>
              </w:rPr>
              <w:t xml:space="preserve">Счет</w:t>
            </w:r>
            <w:r>
              <w:rPr>
                <w:rFonts w:ascii="Times New Roman" w:hAnsi="Times New Roman"/>
                <w:b/>
                <w:bCs/>
                <w:szCs w:val="24"/>
              </w:rPr>
            </w:r>
            <w:r>
              <w:rPr>
                <w:rFonts w:ascii="Times New Roman" w:hAnsi="Times New Roman"/>
                <w:b/>
                <w:bCs/>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Итого по счету 07*</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0,00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Итого о счету 10*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0,00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trHeight w:val="60"/>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bottom"/>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Всего</w:t>
            </w:r>
            <w:r>
              <w:rPr>
                <w:rFonts w:ascii="Times New Roman" w:hAnsi="Times New Roman"/>
                <w:b/>
                <w:bCs/>
                <w:sz w:val="24"/>
                <w:szCs w:val="24"/>
              </w:rPr>
            </w:r>
            <w:r>
              <w:rPr>
                <w:rFonts w:ascii="Times New Roman" w:hAnsi="Times New Roman"/>
                <w:b/>
                <w:bCs/>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r>
            <w:r>
              <w:rPr>
                <w:rFonts w:ascii="Times New Roman" w:hAnsi="Times New Roman"/>
                <w:b/>
                <w:bCs/>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0,00</w:t>
            </w:r>
            <w:r>
              <w:rPr>
                <w:rFonts w:ascii="Times New Roman" w:hAnsi="Times New Roman"/>
                <w:b/>
                <w:bCs/>
                <w:sz w:val="24"/>
                <w:szCs w:val="24"/>
              </w:rPr>
            </w:r>
            <w:r>
              <w:rPr>
                <w:rFonts w:ascii="Times New Roman" w:hAnsi="Times New Roman"/>
                <w:b/>
                <w:bCs/>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r>
            <w:r>
              <w:rPr>
                <w:rFonts w:ascii="Times New Roman" w:hAnsi="Times New Roman"/>
                <w:b/>
                <w:bCs/>
                <w:sz w:val="24"/>
                <w:szCs w:val="24"/>
              </w:rPr>
            </w:r>
          </w:p>
        </w:tc>
      </w:tr>
    </w:tbl>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Филиал ПАО «</w:t>
      </w:r>
      <w:r>
        <w:rPr>
          <w:rFonts w:ascii="Times New Roman" w:hAnsi="Times New Roman"/>
          <w:sz w:val="24"/>
          <w:szCs w:val="24"/>
        </w:rPr>
        <w:t xml:space="preserve">Россети</w:t>
      </w:r>
      <w:r>
        <w:rPr>
          <w:rFonts w:ascii="Times New Roman" w:hAnsi="Times New Roman"/>
          <w:sz w:val="24"/>
          <w:szCs w:val="24"/>
        </w:rPr>
        <w:t xml:space="preserve">» - МЭС</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i/>
          <w:sz w:val="24"/>
          <w:szCs w:val="24"/>
        </w:rPr>
      </w:pPr>
      <w:r>
        <w:rPr>
          <w:rFonts w:ascii="Times New Roman" w:hAnsi="Times New Roman"/>
          <w:sz w:val="24"/>
          <w:szCs w:val="24"/>
        </w:rPr>
        <w:t xml:space="preserve">Генеральный директор ___________________ </w:t>
      </w:r>
      <w:r>
        <w:rPr>
          <w:rFonts w:ascii="Times New Roman" w:hAnsi="Times New Roman"/>
          <w:i/>
          <w:sz w:val="24"/>
          <w:szCs w:val="24"/>
        </w:rPr>
        <w:t xml:space="preserve">(подпись) (Ф.И.О.)</w:t>
      </w:r>
      <w:r>
        <w:rPr>
          <w:rFonts w:ascii="Times New Roman" w:hAnsi="Times New Roman"/>
          <w:i/>
          <w:sz w:val="24"/>
          <w:szCs w:val="24"/>
        </w:rPr>
      </w:r>
      <w:r>
        <w:rPr>
          <w:rFonts w:ascii="Times New Roman" w:hAnsi="Times New Roman"/>
          <w:i/>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Главный бухгалтер - начальник службы учета, </w:t>
      </w:r>
      <w:r>
        <w:rPr>
          <w:rFonts w:ascii="Times New Roman" w:hAnsi="Times New Roman"/>
          <w:sz w:val="24"/>
          <w:szCs w:val="24"/>
        </w:rPr>
      </w:r>
      <w:r>
        <w:rPr>
          <w:rFonts w:ascii="Times New Roman" w:hAnsi="Times New Roman"/>
          <w:sz w:val="24"/>
          <w:szCs w:val="24"/>
        </w:rPr>
      </w:r>
    </w:p>
    <w:p>
      <w:pPr>
        <w:rPr>
          <w:rFonts w:ascii="Times New Roman" w:hAnsi="Times New Roman"/>
          <w:i/>
          <w:sz w:val="24"/>
          <w:szCs w:val="24"/>
        </w:rPr>
      </w:pPr>
      <w:r>
        <w:rPr>
          <w:rFonts w:ascii="Times New Roman" w:hAnsi="Times New Roman"/>
          <w:sz w:val="24"/>
          <w:szCs w:val="24"/>
        </w:rPr>
        <w:t xml:space="preserve">отчетности и расчетов___________________ </w:t>
      </w:r>
      <w:r>
        <w:rPr>
          <w:rFonts w:ascii="Times New Roman" w:hAnsi="Times New Roman"/>
          <w:i/>
          <w:sz w:val="24"/>
          <w:szCs w:val="24"/>
        </w:rPr>
        <w:t xml:space="preserve">(подпись) (Ф.И.О.)</w:t>
      </w:r>
      <w:r>
        <w:rPr>
          <w:rFonts w:ascii="Times New Roman" w:hAnsi="Times New Roman"/>
          <w:i/>
          <w:sz w:val="24"/>
          <w:szCs w:val="24"/>
        </w:rPr>
      </w:r>
      <w:r>
        <w:rPr>
          <w:rFonts w:ascii="Times New Roman" w:hAnsi="Times New Roman"/>
          <w:i/>
          <w:sz w:val="24"/>
          <w:szCs w:val="24"/>
        </w:rPr>
      </w:r>
    </w:p>
    <w:p>
      <w:pPr>
        <w:ind w:left="1843"/>
        <w:rPr>
          <w:rFonts w:ascii="Times New Roman" w:hAnsi="Times New Roman"/>
          <w:b/>
          <w:sz w:val="24"/>
          <w:szCs w:val="24"/>
        </w:rPr>
      </w:pPr>
      <w:r>
        <w:rPr>
          <w:rFonts w:ascii="Times New Roman" w:hAnsi="Times New Roman"/>
          <w:sz w:val="24"/>
          <w:szCs w:val="24"/>
        </w:rPr>
        <w:t xml:space="preserve">МП</w:t>
      </w:r>
      <w:r>
        <w:rPr>
          <w:rFonts w:ascii="Times New Roman" w:hAnsi="Times New Roman"/>
          <w:b/>
          <w:sz w:val="24"/>
          <w:szCs w:val="24"/>
        </w:rPr>
      </w:r>
      <w:r>
        <w:rPr>
          <w:rFonts w:ascii="Times New Roman" w:hAnsi="Times New Roman"/>
          <w:b/>
          <w:sz w:val="24"/>
          <w:szCs w:val="24"/>
        </w:rPr>
      </w:r>
    </w:p>
    <w:p>
      <w:pPr>
        <w:rPr>
          <w:rFonts w:ascii="Times New Roman" w:hAnsi="Times New Roman"/>
          <w:b/>
          <w:sz w:val="24"/>
          <w:szCs w:val="24"/>
        </w:rPr>
      </w:pPr>
      <w:r>
        <w:rPr>
          <w:rFonts w:ascii="Times New Roman" w:hAnsi="Times New Roman"/>
          <w:b/>
          <w:sz w:val="24"/>
          <w:szCs w:val="24"/>
        </w:rPr>
        <w:t xml:space="preserve">ПОДТВЕРЖДАЮ:</w:t>
      </w:r>
      <w:r>
        <w:rPr>
          <w:rFonts w:ascii="Times New Roman" w:hAnsi="Times New Roman"/>
          <w:b/>
          <w:sz w:val="24"/>
          <w:szCs w:val="24"/>
        </w:rPr>
      </w:r>
      <w:r>
        <w:rPr>
          <w:rFonts w:ascii="Times New Roman" w:hAnsi="Times New Roman"/>
          <w:b/>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Директор филиала</w:t>
      </w:r>
      <w:r>
        <w:rPr>
          <w:rFonts w:ascii="Times New Roman" w:hAnsi="Times New Roman"/>
          <w:sz w:val="24"/>
          <w:szCs w:val="24"/>
        </w:rPr>
      </w:r>
      <w:r>
        <w:rPr>
          <w:rFonts w:ascii="Times New Roman" w:hAnsi="Times New Roman"/>
          <w:sz w:val="24"/>
          <w:szCs w:val="24"/>
        </w:rPr>
      </w:r>
    </w:p>
    <w:p>
      <w:pPr>
        <w:pStyle w:val="1467"/>
        <w:ind w:left="11907"/>
        <w:jc w:val="both"/>
      </w:pPr>
      <w:r>
        <w:t xml:space="preserve">Технического заказчика _________________ </w:t>
      </w:r>
      <w:r>
        <w:rPr>
          <w:i/>
        </w:rPr>
        <w:t xml:space="preserve">(подпись) (Ф.И</w:t>
      </w:r>
      <w:r>
        <w:rPr>
          <w:i/>
        </w:rPr>
        <w:t xml:space="preserve">.О.)</w:t>
      </w:r>
      <w:r/>
    </w:p>
    <w:p>
      <w:pPr>
        <w:pStyle w:val="1467"/>
        <w:ind w:left="11907"/>
        <w:jc w:val="both"/>
      </w:pPr>
      <w:r/>
      <w:r/>
    </w:p>
    <w:p>
      <w:pPr>
        <w:rPr>
          <w:rFonts w:ascii="Times New Roman" w:hAnsi="Times New Roman"/>
          <w:sz w:val="24"/>
          <w:szCs w:val="24"/>
        </w:rPr>
        <w:sectPr>
          <w:footnotePr/>
          <w:endnotePr/>
          <w:type w:val="nextPage"/>
          <w:pgSz w:w="16838" w:h="11906" w:orient="landscape"/>
          <w:pgMar w:top="1134" w:right="851" w:bottom="568" w:left="851" w:header="0" w:footer="0" w:gutter="0"/>
          <w:cols w:num="1" w:sep="0" w:space="720" w:equalWidth="1"/>
          <w:docGrid w:linePitch="360"/>
        </w:sectPr>
      </w:pPr>
      <w:r>
        <w:rPr>
          <w:rFonts w:ascii="Times New Roman" w:hAnsi="Times New Roman"/>
          <w:sz w:val="24"/>
          <w:szCs w:val="24"/>
        </w:rPr>
        <w:br w:type="page" w:clear="all"/>
      </w:r>
      <w:r>
        <w:rPr>
          <w:rFonts w:ascii="Times New Roman" w:hAnsi="Times New Roman"/>
          <w:sz w:val="24"/>
          <w:szCs w:val="24"/>
        </w:rPr>
      </w:r>
      <w:r>
        <w:rPr>
          <w:rFonts w:ascii="Times New Roman" w:hAnsi="Times New Roman"/>
          <w:sz w:val="24"/>
          <w:szCs w:val="24"/>
        </w:rPr>
      </w:r>
    </w:p>
    <w:p>
      <w:pPr>
        <w:ind w:left="6946"/>
        <w:jc w:val="both"/>
        <w:tabs>
          <w:tab w:val="left" w:pos="708" w:leader="none"/>
        </w:tabs>
        <w:rPr>
          <w:rFonts w:ascii="Times New Roman" w:hAnsi="Times New Roman"/>
          <w:sz w:val="24"/>
          <w:szCs w:val="24"/>
        </w:rPr>
      </w:pPr>
      <w:r>
        <w:rPr>
          <w:rFonts w:ascii="Times New Roman" w:hAnsi="Times New Roman"/>
          <w:sz w:val="24"/>
          <w:szCs w:val="24"/>
        </w:rPr>
        <w:t xml:space="preserve">Приложение 4</w:t>
      </w:r>
      <w:r>
        <w:rPr>
          <w:rFonts w:ascii="Times New Roman" w:hAnsi="Times New Roman"/>
          <w:sz w:val="24"/>
          <w:szCs w:val="24"/>
        </w:rPr>
      </w:r>
      <w:r>
        <w:rPr>
          <w:rFonts w:ascii="Times New Roman" w:hAnsi="Times New Roman"/>
          <w:sz w:val="24"/>
          <w:szCs w:val="24"/>
        </w:rPr>
      </w:r>
    </w:p>
    <w:p>
      <w:pPr>
        <w:ind w:left="6946"/>
        <w:jc w:val="both"/>
        <w:rPr>
          <w:rFonts w:ascii="Times New Roman" w:hAnsi="Times New Roman"/>
          <w:sz w:val="24"/>
          <w:szCs w:val="24"/>
        </w:rPr>
      </w:pPr>
      <w:r>
        <w:rPr>
          <w:rFonts w:ascii="Times New Roman" w:hAnsi="Times New Roman"/>
          <w:sz w:val="24"/>
          <w:szCs w:val="24"/>
        </w:rPr>
        <w:t xml:space="preserve">к Акту ввода </w:t>
      </w:r>
      <w:r>
        <w:rPr>
          <w:rFonts w:ascii="Times New Roman" w:hAnsi="Times New Roman"/>
          <w:sz w:val="24"/>
          <w:szCs w:val="24"/>
        </w:rPr>
      </w:r>
      <w:r>
        <w:rPr>
          <w:rFonts w:ascii="Times New Roman" w:hAnsi="Times New Roman"/>
          <w:sz w:val="24"/>
          <w:szCs w:val="24"/>
        </w:rPr>
      </w:r>
    </w:p>
    <w:p>
      <w:pPr>
        <w:ind w:left="6946"/>
        <w:jc w:val="both"/>
        <w:rPr>
          <w:rFonts w:ascii="Times New Roman" w:hAnsi="Times New Roman"/>
          <w:sz w:val="24"/>
          <w:szCs w:val="24"/>
        </w:rPr>
      </w:pPr>
      <w:r>
        <w:rPr>
          <w:rFonts w:ascii="Times New Roman" w:hAnsi="Times New Roman"/>
          <w:sz w:val="24"/>
          <w:szCs w:val="24"/>
        </w:rPr>
        <w:t xml:space="preserve">от _________ № ____</w:t>
      </w:r>
      <w:r>
        <w:rPr>
          <w:rFonts w:ascii="Times New Roman" w:hAnsi="Times New Roman"/>
          <w:sz w:val="24"/>
          <w:szCs w:val="24"/>
        </w:rPr>
      </w:r>
      <w:r>
        <w:rPr>
          <w:rFonts w:ascii="Times New Roman" w:hAnsi="Times New Roman"/>
          <w:sz w:val="24"/>
          <w:szCs w:val="24"/>
        </w:rPr>
      </w:r>
    </w:p>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center"/>
        <w:rPr>
          <w:rFonts w:ascii="Times New Roman" w:hAnsi="Times New Roman"/>
          <w:b/>
          <w:sz w:val="24"/>
          <w:szCs w:val="24"/>
        </w:rPr>
      </w:pPr>
      <w:r>
        <w:rPr>
          <w:rFonts w:ascii="Times New Roman" w:hAnsi="Times New Roman"/>
          <w:b/>
          <w:sz w:val="24"/>
          <w:szCs w:val="24"/>
        </w:rPr>
        <w:t xml:space="preserve">Ведомость принимаемого имущества, оприходованного на счете 0804*, и земельных участков, оприходованных на счете 0802*</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sz w:val="24"/>
          <w:szCs w:val="24"/>
        </w:rPr>
      </w:pPr>
      <w:r>
        <w:rPr>
          <w:rFonts w:ascii="Times New Roman" w:hAnsi="Times New Roman"/>
          <w:sz w:val="24"/>
          <w:szCs w:val="24"/>
        </w:rPr>
        <w:t xml:space="preserve">_____________________________________</w:t>
      </w:r>
      <w:r>
        <w:rPr>
          <w:rFonts w:ascii="Times New Roman" w:hAnsi="Times New Roman"/>
          <w:sz w:val="24"/>
          <w:szCs w:val="24"/>
        </w:rPr>
      </w:r>
      <w:r>
        <w:rPr>
          <w:rFonts w:ascii="Times New Roman" w:hAnsi="Times New Roman"/>
          <w:sz w:val="24"/>
          <w:szCs w:val="24"/>
        </w:rPr>
      </w:r>
    </w:p>
    <w:p>
      <w:pPr>
        <w:jc w:val="center"/>
        <w:rPr>
          <w:rFonts w:ascii="Times New Roman" w:hAnsi="Times New Roman"/>
          <w:sz w:val="24"/>
          <w:szCs w:val="24"/>
        </w:rPr>
      </w:pPr>
      <w:r>
        <w:rPr>
          <w:rFonts w:ascii="Times New Roman" w:hAnsi="Times New Roman"/>
          <w:sz w:val="24"/>
          <w:szCs w:val="24"/>
          <w:vertAlign w:val="superscript"/>
        </w:rPr>
        <w:t xml:space="preserve">(наименование инвестиционного проекта)</w:t>
      </w:r>
      <w:r>
        <w:rPr>
          <w:rFonts w:ascii="Times New Roman" w:hAnsi="Times New Roman"/>
          <w:sz w:val="24"/>
          <w:szCs w:val="24"/>
        </w:rPr>
      </w:r>
      <w:r>
        <w:rPr>
          <w:rFonts w:ascii="Times New Roman" w:hAnsi="Times New Roman"/>
          <w:sz w:val="24"/>
          <w:szCs w:val="24"/>
        </w:rPr>
      </w:r>
    </w:p>
    <w:tbl>
      <w:tblPr>
        <w:tblW w:w="5000" w:type="pct"/>
        <w:tblLook w:val="04A0" w:firstRow="1" w:lastRow="0" w:firstColumn="1" w:lastColumn="0" w:noHBand="0" w:noVBand="1"/>
      </w:tblPr>
      <w:tblGrid>
        <w:gridCol w:w="560"/>
        <w:gridCol w:w="1792"/>
        <w:gridCol w:w="3246"/>
        <w:gridCol w:w="1499"/>
        <w:gridCol w:w="1570"/>
        <w:gridCol w:w="1528"/>
      </w:tblGrid>
      <w:tr>
        <w:tblPrEx/>
        <w:trPr>
          <w:trHeight w:val="531"/>
        </w:trPr>
        <w:tc>
          <w:tcPr>
            <w:tcBorders>
              <w:top w:val="single" w:color="auto"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 п/п</w:t>
            </w:r>
            <w:r>
              <w:rPr>
                <w:rFonts w:ascii="Times New Roman" w:hAnsi="Times New Roman"/>
                <w:b/>
                <w:bCs/>
                <w:sz w:val="24"/>
                <w:szCs w:val="24"/>
              </w:rPr>
            </w:r>
            <w:r>
              <w:rPr>
                <w:rFonts w:ascii="Times New Roman" w:hAnsi="Times New Roman"/>
                <w:b/>
                <w:bCs/>
                <w:sz w:val="24"/>
                <w:szCs w:val="24"/>
              </w:rPr>
            </w:r>
          </w:p>
        </w:tc>
        <w:tc>
          <w:tcPr>
            <w:tcBorders>
              <w:top w:val="single" w:color="auto" w:sz="4" w:space="0"/>
              <w:left w:val="single" w:color="auto" w:sz="4" w:space="0"/>
              <w:bottom w:val="single" w:color="auto" w:sz="4" w:space="0"/>
              <w:right w:val="single" w:color="auto" w:sz="4" w:space="0"/>
            </w:tcBorders>
            <w:tcW w:w="932"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Инвентарный номер</w:t>
            </w:r>
            <w:r>
              <w:rPr>
                <w:rFonts w:ascii="Times New Roman" w:hAnsi="Times New Roman"/>
                <w:b/>
                <w:bCs/>
                <w:sz w:val="24"/>
                <w:szCs w:val="24"/>
              </w:rPr>
            </w:r>
            <w:r>
              <w:rPr>
                <w:rFonts w:ascii="Times New Roman" w:hAnsi="Times New Roman"/>
                <w:b/>
                <w:bCs/>
                <w:sz w:val="24"/>
                <w:szCs w:val="24"/>
              </w:rPr>
            </w:r>
          </w:p>
        </w:tc>
        <w:tc>
          <w:tcPr>
            <w:tcBorders>
              <w:top w:val="single" w:color="auto" w:sz="4" w:space="0"/>
              <w:left w:val="single" w:color="auto" w:sz="4" w:space="0"/>
              <w:bottom w:val="single" w:color="auto" w:sz="4" w:space="0"/>
              <w:right w:val="single" w:color="auto" w:sz="4" w:space="0"/>
            </w:tcBorders>
            <w:tcW w:w="1645"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Наименование имущества с указанием марки (модели, типа)</w:t>
            </w:r>
            <w:r>
              <w:rPr>
                <w:rFonts w:ascii="Times New Roman" w:hAnsi="Times New Roman"/>
                <w:b/>
                <w:bCs/>
                <w:sz w:val="24"/>
                <w:szCs w:val="24"/>
              </w:rPr>
            </w:r>
            <w:r>
              <w:rPr>
                <w:rFonts w:ascii="Times New Roman" w:hAnsi="Times New Roman"/>
                <w:b/>
                <w:bCs/>
                <w:sz w:val="24"/>
                <w:szCs w:val="24"/>
              </w:rPr>
            </w:r>
          </w:p>
        </w:tc>
        <w:tc>
          <w:tcPr>
            <w:tcBorders>
              <w:top w:val="single" w:color="auto" w:sz="4" w:space="0"/>
              <w:left w:val="single" w:color="auto" w:sz="4" w:space="0"/>
              <w:bottom w:val="single" w:color="auto" w:sz="4" w:space="0"/>
              <w:right w:val="single" w:color="auto" w:sz="4" w:space="0"/>
            </w:tcBorders>
            <w:tcW w:w="530"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Количество</w:t>
            </w:r>
            <w:r>
              <w:rPr>
                <w:rFonts w:ascii="Times New Roman" w:hAnsi="Times New Roman"/>
                <w:b/>
                <w:bCs/>
                <w:sz w:val="24"/>
                <w:szCs w:val="24"/>
              </w:rPr>
            </w:r>
            <w:r>
              <w:rPr>
                <w:rFonts w:ascii="Times New Roman" w:hAnsi="Times New Roman"/>
                <w:b/>
                <w:bCs/>
                <w:sz w:val="24"/>
                <w:szCs w:val="24"/>
              </w:rPr>
            </w:r>
          </w:p>
        </w:tc>
        <w:tc>
          <w:tcPr>
            <w:tcBorders>
              <w:top w:val="single" w:color="auto" w:sz="4" w:space="0"/>
              <w:left w:val="single" w:color="auto" w:sz="4" w:space="0"/>
              <w:bottom w:val="single" w:color="auto" w:sz="4" w:space="0"/>
              <w:right w:val="single" w:color="auto" w:sz="4" w:space="0"/>
            </w:tcBorders>
            <w:tcW w:w="823"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Стоимость, руб. (без НДС)</w:t>
            </w:r>
            <w:r>
              <w:rPr>
                <w:rFonts w:ascii="Times New Roman" w:hAnsi="Times New Roman"/>
                <w:b/>
                <w:bCs/>
                <w:sz w:val="24"/>
                <w:szCs w:val="24"/>
              </w:rPr>
            </w:r>
            <w:r>
              <w:rPr>
                <w:rFonts w:ascii="Times New Roman" w:hAnsi="Times New Roman"/>
                <w:b/>
                <w:bCs/>
                <w:sz w:val="24"/>
                <w:szCs w:val="24"/>
              </w:rPr>
            </w:r>
          </w:p>
        </w:tc>
        <w:tc>
          <w:tcPr>
            <w:tcBorders>
              <w:top w:val="single" w:color="auto" w:sz="4" w:space="0"/>
              <w:left w:val="single" w:color="auto" w:sz="4" w:space="0"/>
              <w:bottom w:val="single" w:color="auto" w:sz="4" w:space="0"/>
              <w:right w:val="single" w:color="auto" w:sz="4" w:space="0"/>
            </w:tcBorders>
            <w:tcW w:w="802"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Счет</w:t>
            </w:r>
            <w:r>
              <w:rPr>
                <w:rFonts w:ascii="Times New Roman" w:hAnsi="Times New Roman"/>
                <w:b/>
                <w:bCs/>
                <w:sz w:val="24"/>
                <w:szCs w:val="24"/>
              </w:rPr>
            </w:r>
            <w:r>
              <w:rPr>
                <w:rFonts w:ascii="Times New Roman" w:hAnsi="Times New Roman"/>
                <w:b/>
                <w:bCs/>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Итого по счету 0804*</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0,00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Итого по счету 0802*</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tcPr>
          <w:p>
            <w:pPr>
              <w:jc w:val="center"/>
              <w:rPr>
                <w:rFonts w:ascii="Times New Roman" w:hAnsi="Times New Roman"/>
                <w:sz w:val="24"/>
                <w:szCs w:val="24"/>
              </w:rPr>
            </w:pPr>
            <w:r>
              <w:rPr>
                <w:rFonts w:ascii="Times New Roman" w:hAnsi="Times New Roman"/>
                <w:sz w:val="24"/>
                <w:szCs w:val="24"/>
              </w:rPr>
              <w:t xml:space="preserve">0,00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trHeight w:val="397"/>
        </w:trPr>
        <w:tc>
          <w:tcPr>
            <w:tcBorders>
              <w:top w:val="none" w:color="000000" w:sz="4" w:space="0"/>
              <w:left w:val="single" w:color="auto" w:sz="4" w:space="0"/>
              <w:bottom w:val="single" w:color="auto" w:sz="4" w:space="0"/>
              <w:right w:val="single" w:color="auto" w:sz="4" w:space="0"/>
            </w:tcBorders>
            <w:tcW w:w="268"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932" w:type="pct"/>
            <w:vAlign w:val="center"/>
            <w:textDirection w:val="lrTb"/>
            <w:noWrap w:val="false"/>
          </w:tcPr>
          <w:p>
            <w:pP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auto" w:sz="4" w:space="0"/>
              <w:right w:val="single" w:color="auto" w:sz="4" w:space="0"/>
            </w:tcBorders>
            <w:tcW w:w="1645" w:type="pct"/>
            <w:vAlign w:val="bottom"/>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Всего</w:t>
            </w:r>
            <w:r>
              <w:rPr>
                <w:rFonts w:ascii="Times New Roman" w:hAnsi="Times New Roman"/>
                <w:b/>
                <w:bCs/>
                <w:sz w:val="24"/>
                <w:szCs w:val="24"/>
              </w:rPr>
            </w:r>
            <w:r>
              <w:rPr>
                <w:rFonts w:ascii="Times New Roman" w:hAnsi="Times New Roman"/>
                <w:b/>
                <w:bCs/>
                <w:sz w:val="24"/>
                <w:szCs w:val="24"/>
              </w:rPr>
            </w:r>
          </w:p>
        </w:tc>
        <w:tc>
          <w:tcPr>
            <w:tcBorders>
              <w:top w:val="none" w:color="000000" w:sz="4" w:space="0"/>
              <w:left w:val="none" w:color="000000" w:sz="4" w:space="0"/>
              <w:bottom w:val="single" w:color="auto" w:sz="4" w:space="0"/>
              <w:right w:val="single" w:color="auto" w:sz="4" w:space="0"/>
            </w:tcBorders>
            <w:tcW w:w="530"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r>
            <w:r>
              <w:rPr>
                <w:rFonts w:ascii="Times New Roman" w:hAnsi="Times New Roman"/>
                <w:b/>
                <w:bCs/>
                <w:sz w:val="24"/>
                <w:szCs w:val="24"/>
              </w:rPr>
            </w:r>
          </w:p>
        </w:tc>
        <w:tc>
          <w:tcPr>
            <w:tcBorders>
              <w:top w:val="none" w:color="000000" w:sz="4" w:space="0"/>
              <w:left w:val="none" w:color="000000" w:sz="4" w:space="0"/>
              <w:bottom w:val="single" w:color="auto" w:sz="4" w:space="0"/>
              <w:right w:val="single" w:color="auto" w:sz="4" w:space="0"/>
            </w:tcBorders>
            <w:tcW w:w="823"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0,00</w:t>
            </w:r>
            <w:r>
              <w:rPr>
                <w:rFonts w:ascii="Times New Roman" w:hAnsi="Times New Roman"/>
                <w:b/>
                <w:bCs/>
                <w:sz w:val="24"/>
                <w:szCs w:val="24"/>
              </w:rPr>
            </w:r>
            <w:r>
              <w:rPr>
                <w:rFonts w:ascii="Times New Roman" w:hAnsi="Times New Roman"/>
                <w:b/>
                <w:bCs/>
                <w:sz w:val="24"/>
                <w:szCs w:val="24"/>
              </w:rPr>
            </w:r>
          </w:p>
        </w:tc>
        <w:tc>
          <w:tcPr>
            <w:tcBorders>
              <w:top w:val="none" w:color="000000" w:sz="4" w:space="0"/>
              <w:left w:val="none" w:color="000000" w:sz="4" w:space="0"/>
              <w:bottom w:val="single" w:color="auto" w:sz="4" w:space="0"/>
              <w:right w:val="single" w:color="auto" w:sz="4" w:space="0"/>
            </w:tcBorders>
            <w:tcW w:w="802" w:type="pct"/>
            <w:vAlign w:val="center"/>
            <w:textDirection w:val="lrTb"/>
            <w:noWrap w:val="false"/>
          </w:tcPr>
          <w:p>
            <w:pPr>
              <w:jc w:val="center"/>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r>
            <w:r>
              <w:rPr>
                <w:rFonts w:ascii="Times New Roman" w:hAnsi="Times New Roman"/>
                <w:b/>
                <w:bCs/>
                <w:sz w:val="24"/>
                <w:szCs w:val="24"/>
              </w:rPr>
            </w:r>
          </w:p>
        </w:tc>
      </w:tr>
    </w:tbl>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Филиал ПАО «</w:t>
      </w:r>
      <w:r>
        <w:rPr>
          <w:rFonts w:ascii="Times New Roman" w:hAnsi="Times New Roman"/>
          <w:sz w:val="24"/>
          <w:szCs w:val="24"/>
        </w:rPr>
        <w:t xml:space="preserve">Россети</w:t>
      </w:r>
      <w:r>
        <w:rPr>
          <w:rFonts w:ascii="Times New Roman" w:hAnsi="Times New Roman"/>
          <w:sz w:val="24"/>
          <w:szCs w:val="24"/>
        </w:rPr>
        <w:t xml:space="preserve">» - МЭС</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i/>
          <w:sz w:val="24"/>
          <w:szCs w:val="24"/>
        </w:rPr>
      </w:pPr>
      <w:r>
        <w:rPr>
          <w:rFonts w:ascii="Times New Roman" w:hAnsi="Times New Roman"/>
          <w:sz w:val="24"/>
          <w:szCs w:val="24"/>
        </w:rPr>
        <w:t xml:space="preserve">Генеральный директор ___________________ </w:t>
      </w:r>
      <w:r>
        <w:rPr>
          <w:rFonts w:ascii="Times New Roman" w:hAnsi="Times New Roman"/>
          <w:i/>
          <w:sz w:val="24"/>
          <w:szCs w:val="24"/>
        </w:rPr>
        <w:t xml:space="preserve">(подпись) (Ф.И.О.)</w:t>
      </w:r>
      <w:r>
        <w:rPr>
          <w:rFonts w:ascii="Times New Roman" w:hAnsi="Times New Roman"/>
          <w:i/>
          <w:sz w:val="24"/>
          <w:szCs w:val="24"/>
        </w:rPr>
      </w:r>
      <w:r>
        <w:rPr>
          <w:rFonts w:ascii="Times New Roman" w:hAnsi="Times New Roman"/>
          <w:i/>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Главный бухгалтер - начальник службы учета, </w:t>
      </w:r>
      <w:r>
        <w:rPr>
          <w:rFonts w:ascii="Times New Roman" w:hAnsi="Times New Roman"/>
          <w:sz w:val="24"/>
          <w:szCs w:val="24"/>
        </w:rPr>
      </w:r>
      <w:r>
        <w:rPr>
          <w:rFonts w:ascii="Times New Roman" w:hAnsi="Times New Roman"/>
          <w:sz w:val="24"/>
          <w:szCs w:val="24"/>
        </w:rPr>
      </w:r>
    </w:p>
    <w:p>
      <w:pPr>
        <w:rPr>
          <w:rFonts w:ascii="Times New Roman" w:hAnsi="Times New Roman"/>
          <w:i/>
          <w:sz w:val="24"/>
          <w:szCs w:val="24"/>
        </w:rPr>
      </w:pPr>
      <w:r>
        <w:rPr>
          <w:rFonts w:ascii="Times New Roman" w:hAnsi="Times New Roman"/>
          <w:sz w:val="24"/>
          <w:szCs w:val="24"/>
        </w:rPr>
        <w:t xml:space="preserve">отчетности и расчетов___________________ </w:t>
      </w:r>
      <w:r>
        <w:rPr>
          <w:rFonts w:ascii="Times New Roman" w:hAnsi="Times New Roman"/>
          <w:i/>
          <w:sz w:val="24"/>
          <w:szCs w:val="24"/>
        </w:rPr>
        <w:t xml:space="preserve">(подпись) (Ф.И.О.)</w:t>
      </w:r>
      <w:r>
        <w:rPr>
          <w:rFonts w:ascii="Times New Roman" w:hAnsi="Times New Roman"/>
          <w:i/>
          <w:sz w:val="24"/>
          <w:szCs w:val="24"/>
        </w:rPr>
      </w:r>
      <w:r>
        <w:rPr>
          <w:rFonts w:ascii="Times New Roman" w:hAnsi="Times New Roman"/>
          <w:i/>
          <w:sz w:val="24"/>
          <w:szCs w:val="24"/>
        </w:rPr>
      </w:r>
    </w:p>
    <w:p>
      <w:pPr>
        <w:ind w:left="1843"/>
        <w:rPr>
          <w:rFonts w:ascii="Times New Roman" w:hAnsi="Times New Roman"/>
          <w:b/>
          <w:sz w:val="24"/>
          <w:szCs w:val="24"/>
        </w:rPr>
      </w:pPr>
      <w:r>
        <w:rPr>
          <w:rFonts w:ascii="Times New Roman" w:hAnsi="Times New Roman"/>
          <w:sz w:val="24"/>
          <w:szCs w:val="24"/>
        </w:rPr>
        <w:t xml:space="preserve">МП</w:t>
      </w:r>
      <w:r>
        <w:rPr>
          <w:rFonts w:ascii="Times New Roman" w:hAnsi="Times New Roman"/>
          <w:b/>
          <w:sz w:val="24"/>
          <w:szCs w:val="24"/>
        </w:rPr>
      </w:r>
      <w:r>
        <w:rPr>
          <w:rFonts w:ascii="Times New Roman" w:hAnsi="Times New Roman"/>
          <w:b/>
          <w:sz w:val="24"/>
          <w:szCs w:val="24"/>
        </w:rPr>
      </w:r>
    </w:p>
    <w:p>
      <w:pPr>
        <w:rPr>
          <w:rFonts w:ascii="Times New Roman" w:hAnsi="Times New Roman"/>
          <w:b/>
          <w:sz w:val="24"/>
          <w:szCs w:val="24"/>
        </w:rPr>
      </w:pPr>
      <w:r>
        <w:rPr>
          <w:rFonts w:ascii="Times New Roman" w:hAnsi="Times New Roman"/>
          <w:b/>
          <w:sz w:val="24"/>
          <w:szCs w:val="24"/>
        </w:rPr>
        <w:t xml:space="preserve">ПОДТВЕРЖДАЮ:</w:t>
      </w:r>
      <w:r>
        <w:rPr>
          <w:rFonts w:ascii="Times New Roman" w:hAnsi="Times New Roman"/>
          <w:b/>
          <w:sz w:val="24"/>
          <w:szCs w:val="24"/>
        </w:rPr>
      </w:r>
      <w:r>
        <w:rPr>
          <w:rFonts w:ascii="Times New Roman" w:hAnsi="Times New Roman"/>
          <w:b/>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Директор филиала</w:t>
      </w:r>
      <w:r>
        <w:rPr>
          <w:rFonts w:ascii="Times New Roman" w:hAnsi="Times New Roman"/>
          <w:sz w:val="24"/>
          <w:szCs w:val="24"/>
        </w:rPr>
      </w:r>
      <w:r>
        <w:rPr>
          <w:rFonts w:ascii="Times New Roman" w:hAnsi="Times New Roman"/>
          <w:sz w:val="24"/>
          <w:szCs w:val="24"/>
        </w:rPr>
      </w:r>
    </w:p>
    <w:p>
      <w:pPr>
        <w:rPr>
          <w:rFonts w:ascii="Times New Roman" w:hAnsi="Times New Roman"/>
          <w:i/>
          <w:sz w:val="24"/>
          <w:szCs w:val="24"/>
        </w:rPr>
        <w:sectPr>
          <w:footnotePr/>
          <w:endnotePr/>
          <w:type w:val="nextPage"/>
          <w:pgSz w:w="11906" w:h="16838" w:orient="portrait"/>
          <w:pgMar w:top="851" w:right="567" w:bottom="851" w:left="1134" w:header="0" w:footer="0" w:gutter="0"/>
          <w:cols w:num="1" w:sep="0" w:space="720" w:equalWidth="1"/>
          <w:docGrid w:linePitch="360"/>
        </w:sectPr>
      </w:pPr>
      <w:r>
        <w:rPr>
          <w:rFonts w:ascii="Times New Roman" w:hAnsi="Times New Roman"/>
          <w:sz w:val="24"/>
          <w:szCs w:val="24"/>
        </w:rPr>
        <w:t xml:space="preserve">Технического заказчика _________________ </w:t>
      </w:r>
      <w:r>
        <w:rPr>
          <w:rFonts w:ascii="Times New Roman" w:hAnsi="Times New Roman"/>
          <w:i/>
          <w:sz w:val="24"/>
          <w:szCs w:val="24"/>
        </w:rPr>
        <w:t xml:space="preserve">(подпись) (Ф.И</w:t>
      </w:r>
      <w:r>
        <w:rPr>
          <w:rFonts w:ascii="Times New Roman" w:hAnsi="Times New Roman"/>
          <w:i/>
          <w:sz w:val="24"/>
          <w:szCs w:val="24"/>
        </w:rPr>
      </w:r>
      <w:r>
        <w:rPr>
          <w:rFonts w:ascii="Times New Roman" w:hAnsi="Times New Roman"/>
          <w:i/>
          <w:sz w:val="24"/>
          <w:szCs w:val="24"/>
        </w:rPr>
      </w:r>
    </w:p>
    <w:p>
      <w:pPr>
        <w:pStyle w:val="1279"/>
        <w:jc w:val="right"/>
        <w:keepNext/>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Приложение 43 к Договору №_____ </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279"/>
        <w:ind w:left="8080" w:firstLine="2693"/>
        <w:keepNext/>
        <w:spacing w:after="0" w:line="240" w:lineRule="auto"/>
        <w:tabs>
          <w:tab w:val="left" w:pos="5529" w:leader="none"/>
        </w:tabs>
        <w:rPr>
          <w:rFonts w:ascii="Times New Roman" w:hAnsi="Times New Roman" w:cs="Times New Roman"/>
          <w:sz w:val="28"/>
          <w:szCs w:val="28"/>
          <w:lang w:val="ru-RU" w:eastAsia="ru-RU"/>
        </w:rPr>
      </w:pPr>
      <w:r>
        <w:rPr>
          <w:rFonts w:ascii="Times New Roman" w:hAnsi="Times New Roman" w:cs="Times New Roman"/>
          <w:sz w:val="24"/>
          <w:szCs w:val="24"/>
          <w:lang w:val="ru-RU" w:eastAsia="ru-RU"/>
        </w:rPr>
        <w:t xml:space="preserve">от «____»________ 2024 г.</w:t>
      </w:r>
      <w:r>
        <w:rPr>
          <w:rFonts w:ascii="Times New Roman" w:hAnsi="Times New Roman" w:cs="Times New Roman"/>
          <w:sz w:val="28"/>
          <w:szCs w:val="28"/>
          <w:lang w:val="ru-RU" w:eastAsia="ru-RU"/>
        </w:rPr>
      </w:r>
      <w:r>
        <w:rPr>
          <w:rFonts w:ascii="Times New Roman" w:hAnsi="Times New Roman" w:cs="Times New Roman"/>
          <w:sz w:val="28"/>
          <w:szCs w:val="28"/>
          <w:lang w:val="ru-RU" w:eastAsia="ru-RU"/>
        </w:rPr>
      </w:r>
    </w:p>
    <w:p>
      <w:pPr>
        <w:jc w:val="center"/>
        <w:rPr>
          <w:rFonts w:ascii="Times New Roman" w:hAnsi="Times New Roman"/>
          <w:b/>
        </w:rPr>
      </w:pPr>
      <w:r>
        <w:rPr>
          <w:rFonts w:ascii="Times New Roman" w:hAnsi="Times New Roman"/>
          <w:b/>
        </w:rPr>
        <w:t xml:space="preserve">АКТ СДАЧИ-ПРИЕМКИ</w:t>
      </w:r>
      <w:r>
        <w:rPr>
          <w:rFonts w:ascii="Times New Roman" w:hAnsi="Times New Roman"/>
          <w:b/>
        </w:rPr>
      </w:r>
      <w:r>
        <w:rPr>
          <w:rFonts w:ascii="Times New Roman" w:hAnsi="Times New Roman"/>
          <w:b/>
        </w:rPr>
      </w:r>
    </w:p>
    <w:p>
      <w:pPr>
        <w:jc w:val="center"/>
        <w:rPr>
          <w:rFonts w:ascii="Times New Roman" w:hAnsi="Times New Roman"/>
          <w:b/>
        </w:rPr>
      </w:pPr>
      <w:r>
        <w:rPr>
          <w:rFonts w:ascii="Times New Roman" w:hAnsi="Times New Roman"/>
          <w:b/>
        </w:rPr>
        <w:t xml:space="preserve">оборудования (имущества) для ремонта (демонтажа)</w:t>
      </w:r>
      <w:r>
        <w:rPr>
          <w:rFonts w:ascii="Times New Roman" w:hAnsi="Times New Roman"/>
          <w:b/>
        </w:rPr>
      </w:r>
      <w:r>
        <w:rPr>
          <w:rFonts w:ascii="Times New Roman" w:hAnsi="Times New Roman"/>
          <w:b/>
        </w:rPr>
      </w:r>
    </w:p>
    <w:p>
      <w:pPr>
        <w:jc w:val="center"/>
        <w:rPr>
          <w:rFonts w:ascii="Times New Roman" w:hAnsi="Times New Roman"/>
        </w:rPr>
      </w:pPr>
      <w:r>
        <w:rPr>
          <w:rFonts w:ascii="Times New Roman" w:hAnsi="Times New Roman"/>
        </w:rPr>
        <w:t xml:space="preserve">МЭС ______________________________________                                                                                                 «____»_____________20__ г.</w:t>
      </w:r>
      <w:r>
        <w:rPr>
          <w:rFonts w:ascii="Times New Roman" w:hAnsi="Times New Roman"/>
        </w:rPr>
      </w:r>
      <w:r>
        <w:rPr>
          <w:rFonts w:ascii="Times New Roman" w:hAnsi="Times New Roman"/>
        </w:rPr>
      </w:r>
    </w:p>
    <w:p>
      <w:pPr>
        <w:jc w:val="center"/>
        <w:rPr>
          <w:rFonts w:ascii="Times New Roman" w:hAnsi="Times New Roman"/>
          <w:color w:val="ff0000"/>
        </w:rPr>
      </w:pPr>
      <w:r>
        <w:rPr>
          <w:rFonts w:ascii="Times New Roman" w:hAnsi="Times New Roman"/>
        </w:rPr>
        <w:t xml:space="preserve">Публичное акционерное общество «Федеральная сетевая компания - </w:t>
      </w:r>
      <w:r>
        <w:rPr>
          <w:rFonts w:ascii="Times New Roman" w:hAnsi="Times New Roman"/>
        </w:rPr>
        <w:t xml:space="preserve">Россети</w:t>
      </w:r>
      <w:r>
        <w:rPr>
          <w:rFonts w:ascii="Times New Roman" w:hAnsi="Times New Roman"/>
        </w:rPr>
        <w:t xml:space="preserve">», именуемое в дальнейшем </w:t>
      </w:r>
      <w:r>
        <w:rPr>
          <w:rFonts w:ascii="Times New Roman" w:hAnsi="Times New Roman"/>
          <w:bCs/>
        </w:rPr>
        <w:t xml:space="preserve">«Передающая сторона»</w:t>
      </w:r>
      <w:r>
        <w:rPr>
          <w:rFonts w:ascii="Times New Roman" w:hAnsi="Times New Roman"/>
        </w:rPr>
        <w:t xml:space="preserve">, в лице _____________________, действующего на основании доверенности от _________ № _________, с одной стороны, и _________________, являющееся подрядчиком по договору _________ от ____ № _____, именуемое в д</w:t>
      </w:r>
      <w:r>
        <w:rPr>
          <w:rFonts w:ascii="Times New Roman" w:hAnsi="Times New Roman"/>
        </w:rPr>
        <w:t xml:space="preserve">альнейшем </w:t>
      </w:r>
      <w:r>
        <w:rPr>
          <w:rFonts w:ascii="Times New Roman" w:hAnsi="Times New Roman"/>
          <w:bCs/>
        </w:rPr>
        <w:t xml:space="preserve">«Принимающая сторона»</w:t>
      </w:r>
      <w:r>
        <w:rPr>
          <w:rFonts w:ascii="Times New Roman" w:hAnsi="Times New Roman"/>
        </w:rPr>
        <w:t xml:space="preserve">, в лице _____________, действующего на основании ________, с другой стороны, подписали настоящий акт о нижеследующем:</w:t>
      </w:r>
      <w:r>
        <w:rPr>
          <w:rFonts w:ascii="Times New Roman" w:hAnsi="Times New Roman"/>
          <w:color w:val="ff0000"/>
        </w:rPr>
      </w:r>
      <w:r>
        <w:rPr>
          <w:rFonts w:ascii="Times New Roman" w:hAnsi="Times New Roman"/>
          <w:color w:val="ff0000"/>
        </w:rPr>
      </w:r>
    </w:p>
    <w:p>
      <w:pPr>
        <w:jc w:val="both"/>
        <w:rPr>
          <w:rFonts w:ascii="Times New Roman" w:hAnsi="Times New Roman"/>
        </w:rPr>
      </w:pPr>
      <w:r>
        <w:rPr>
          <w:rFonts w:ascii="Times New Roman" w:hAnsi="Times New Roman"/>
        </w:rPr>
        <w:t xml:space="preserve">1. В целях выполнения демонтажных работ оборудования (имущества) Передающей стороной передано, а Принимающ</w:t>
      </w:r>
      <w:r>
        <w:rPr>
          <w:rFonts w:ascii="Times New Roman" w:hAnsi="Times New Roman"/>
        </w:rPr>
        <w:t xml:space="preserve">ей стороной принято оборудование (имущество):</w:t>
      </w:r>
      <w:r>
        <w:rPr>
          <w:rFonts w:ascii="Times New Roman" w:hAnsi="Times New Roman"/>
        </w:rPr>
      </w:r>
      <w:r>
        <w:rPr>
          <w:rFonts w:ascii="Times New Roman" w:hAnsi="Times New Roman"/>
        </w:rPr>
      </w:r>
    </w:p>
    <w:tbl>
      <w:tblPr>
        <w:tblW w:w="15810" w:type="dxa"/>
        <w:jc w:val="center"/>
        <w:tblBorders>
          <w:top w:val="single" w:color="auto" w:sz="4" w:space="0"/>
          <w:left w:val="single" w:color="auto" w:sz="4" w:space="0"/>
          <w:bottom w:val="single" w:color="auto" w:sz="4" w:space="0"/>
          <w:right w:val="single" w:color="auto" w:sz="4" w:space="0"/>
        </w:tblBorders>
        <w:tblLayout w:type="fixed"/>
        <w:tblLook w:val="0000" w:firstRow="0" w:lastRow="0" w:firstColumn="0" w:lastColumn="0" w:noHBand="0" w:noVBand="0"/>
      </w:tblPr>
      <w:tblGrid>
        <w:gridCol w:w="621"/>
        <w:gridCol w:w="1559"/>
        <w:gridCol w:w="796"/>
        <w:gridCol w:w="782"/>
        <w:gridCol w:w="645"/>
        <w:gridCol w:w="567"/>
        <w:gridCol w:w="709"/>
        <w:gridCol w:w="1179"/>
        <w:gridCol w:w="1701"/>
        <w:gridCol w:w="709"/>
        <w:gridCol w:w="567"/>
        <w:gridCol w:w="1275"/>
        <w:gridCol w:w="851"/>
        <w:gridCol w:w="1134"/>
        <w:gridCol w:w="850"/>
        <w:gridCol w:w="709"/>
        <w:gridCol w:w="1156"/>
      </w:tblGrid>
      <w:tr>
        <w:tblPrEx/>
        <w:trPr>
          <w:cantSplit/>
          <w:jc w:val="center"/>
          <w:trHeight w:val="58"/>
        </w:trPr>
        <w:tc>
          <w:tcPr>
            <w:tcBorders>
              <w:top w:val="single" w:color="auto" w:sz="4" w:space="0"/>
              <w:bottom w:val="none" w:color="000000" w:sz="4" w:space="0"/>
              <w:right w:val="single" w:color="auto" w:sz="4" w:space="0"/>
            </w:tcBorders>
            <w:tcW w:w="621" w:type="dxa"/>
            <w:vMerge w:val="restart"/>
            <w:textDirection w:val="lrTb"/>
            <w:noWrap w:val="false"/>
          </w:tcPr>
          <w:p>
            <w:pPr>
              <w:jc w:val="center"/>
              <w:rPr>
                <w:rFonts w:ascii="Times New Roman" w:hAnsi="Times New Roman"/>
                <w:sz w:val="16"/>
              </w:rPr>
            </w:pPr>
            <w:r>
              <w:rPr>
                <w:rFonts w:ascii="Times New Roman" w:hAnsi="Times New Roman"/>
                <w:sz w:val="16"/>
              </w:rPr>
              <w:t xml:space="preserve">№ п/п</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1559" w:type="dxa"/>
            <w:vMerge w:val="restart"/>
            <w:textDirection w:val="lrTb"/>
            <w:noWrap w:val="false"/>
          </w:tcPr>
          <w:p>
            <w:pPr>
              <w:ind w:left="17"/>
              <w:jc w:val="center"/>
              <w:rPr>
                <w:rFonts w:ascii="Times New Roman" w:hAnsi="Times New Roman"/>
                <w:sz w:val="16"/>
              </w:rPr>
            </w:pPr>
            <w:r>
              <w:rPr>
                <w:rFonts w:ascii="Times New Roman" w:hAnsi="Times New Roman"/>
                <w:sz w:val="16"/>
              </w:rPr>
              <w:t xml:space="preserve">Наименование оборудования (имущества) (из САП)</w:t>
            </w:r>
            <w:r>
              <w:rPr>
                <w:rFonts w:ascii="Times New Roman" w:hAnsi="Times New Roman"/>
                <w:sz w:val="16"/>
              </w:rPr>
            </w:r>
            <w:r>
              <w:rPr>
                <w:rFonts w:ascii="Times New Roman" w:hAnsi="Times New Roman"/>
                <w:sz w:val="16"/>
              </w:rPr>
            </w:r>
          </w:p>
        </w:tc>
        <w:tc>
          <w:tcPr>
            <w:tcBorders>
              <w:top w:val="single" w:color="auto" w:sz="4" w:space="0"/>
              <w:left w:val="single" w:color="auto" w:sz="4" w:space="0"/>
              <w:right w:val="single" w:color="auto" w:sz="4" w:space="0"/>
            </w:tcBorders>
            <w:tcW w:w="796" w:type="dxa"/>
            <w:vMerge w:val="restart"/>
            <w:textDirection w:val="lrTb"/>
            <w:noWrap w:val="false"/>
          </w:tcPr>
          <w:p>
            <w:pPr>
              <w:jc w:val="center"/>
              <w:rPr>
                <w:rFonts w:ascii="Times New Roman" w:hAnsi="Times New Roman"/>
                <w:sz w:val="16"/>
              </w:rPr>
            </w:pPr>
            <w:r>
              <w:rPr>
                <w:rFonts w:ascii="Times New Roman" w:hAnsi="Times New Roman"/>
                <w:sz w:val="16"/>
              </w:rPr>
              <w:t xml:space="preserve">Код фонда</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782" w:type="dxa"/>
            <w:vMerge w:val="restart"/>
            <w:textDirection w:val="lrTb"/>
            <w:noWrap w:val="false"/>
          </w:tcPr>
          <w:p>
            <w:pPr>
              <w:jc w:val="center"/>
              <w:rPr>
                <w:rFonts w:ascii="Times New Roman" w:hAnsi="Times New Roman"/>
                <w:sz w:val="16"/>
              </w:rPr>
            </w:pPr>
            <w:r>
              <w:rPr>
                <w:rFonts w:ascii="Times New Roman" w:hAnsi="Times New Roman"/>
                <w:sz w:val="16"/>
              </w:rPr>
              <w:t xml:space="preserve">Тип, марка, модель</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645" w:type="dxa"/>
            <w:vMerge w:val="restart"/>
            <w:textDirection w:val="lrTb"/>
            <w:noWrap w:val="false"/>
          </w:tcPr>
          <w:p>
            <w:pPr>
              <w:jc w:val="center"/>
              <w:rPr>
                <w:rFonts w:ascii="Times New Roman" w:hAnsi="Times New Roman"/>
                <w:sz w:val="16"/>
              </w:rPr>
            </w:pPr>
            <w:r>
              <w:rPr>
                <w:rFonts w:ascii="Times New Roman" w:hAnsi="Times New Roman"/>
                <w:sz w:val="16"/>
              </w:rPr>
              <w:t xml:space="preserve">Про-</w:t>
            </w:r>
            <w:r>
              <w:rPr>
                <w:rFonts w:ascii="Times New Roman" w:hAnsi="Times New Roman"/>
                <w:sz w:val="16"/>
              </w:rPr>
              <w:t xml:space="preserve">изво</w:t>
            </w:r>
            <w:r>
              <w:rPr>
                <w:rFonts w:ascii="Times New Roman" w:hAnsi="Times New Roman"/>
                <w:sz w:val="16"/>
              </w:rPr>
              <w:t xml:space="preserve">-</w:t>
            </w:r>
            <w:r>
              <w:rPr>
                <w:rFonts w:ascii="Times New Roman" w:hAnsi="Times New Roman"/>
                <w:sz w:val="16"/>
              </w:rPr>
              <w:t xml:space="preserve">ди-тель</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567" w:type="dxa"/>
            <w:vMerge w:val="restart"/>
            <w:textDirection w:val="lrTb"/>
            <w:noWrap w:val="false"/>
          </w:tcPr>
          <w:p>
            <w:pPr>
              <w:jc w:val="center"/>
              <w:rPr>
                <w:rFonts w:ascii="Times New Roman" w:hAnsi="Times New Roman"/>
                <w:sz w:val="16"/>
              </w:rPr>
            </w:pPr>
            <w:r>
              <w:rPr>
                <w:rFonts w:ascii="Times New Roman" w:hAnsi="Times New Roman"/>
                <w:sz w:val="16"/>
              </w:rPr>
              <w:t xml:space="preserve">Год вы-</w:t>
            </w:r>
            <w:r>
              <w:rPr>
                <w:rFonts w:ascii="Times New Roman" w:hAnsi="Times New Roman"/>
                <w:sz w:val="16"/>
              </w:rPr>
              <w:t xml:space="preserve">пус</w:t>
            </w:r>
            <w:r>
              <w:rPr>
                <w:rFonts w:ascii="Times New Roman" w:hAnsi="Times New Roman"/>
                <w:sz w:val="16"/>
              </w:rPr>
              <w:t xml:space="preserve">-ка</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709" w:type="dxa"/>
            <w:vMerge w:val="restart"/>
            <w:textDirection w:val="lrTb"/>
            <w:noWrap w:val="false"/>
          </w:tcPr>
          <w:p>
            <w:pPr>
              <w:jc w:val="center"/>
              <w:rPr>
                <w:rFonts w:ascii="Times New Roman" w:hAnsi="Times New Roman"/>
                <w:sz w:val="16"/>
              </w:rPr>
            </w:pPr>
            <w:r>
              <w:rPr>
                <w:rFonts w:ascii="Times New Roman" w:hAnsi="Times New Roman"/>
                <w:sz w:val="16"/>
              </w:rPr>
              <w:t xml:space="preserve">Завод-</w:t>
            </w:r>
            <w:r>
              <w:rPr>
                <w:rFonts w:ascii="Times New Roman" w:hAnsi="Times New Roman"/>
                <w:sz w:val="16"/>
              </w:rPr>
              <w:t xml:space="preserve">ской</w:t>
            </w:r>
            <w:r>
              <w:rPr>
                <w:rFonts w:ascii="Times New Roman" w:hAnsi="Times New Roman"/>
                <w:sz w:val="16"/>
              </w:rPr>
              <w:t xml:space="preserve"> номер</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1179" w:type="dxa"/>
            <w:vMerge w:val="restart"/>
            <w:textDirection w:val="lrTb"/>
            <w:noWrap w:val="false"/>
          </w:tcPr>
          <w:p>
            <w:pPr>
              <w:jc w:val="center"/>
              <w:rPr>
                <w:rFonts w:ascii="Times New Roman" w:hAnsi="Times New Roman"/>
                <w:sz w:val="16"/>
              </w:rPr>
            </w:pPr>
            <w:r>
              <w:rPr>
                <w:rFonts w:ascii="Times New Roman" w:hAnsi="Times New Roman"/>
                <w:sz w:val="16"/>
              </w:rPr>
              <w:t xml:space="preserve">Инвентарный номер (из САП)</w:t>
            </w:r>
            <w:r>
              <w:rPr>
                <w:rFonts w:ascii="Times New Roman" w:hAnsi="Times New Roman"/>
                <w:sz w:val="16"/>
              </w:rPr>
            </w:r>
            <w:r>
              <w:rPr>
                <w:rFonts w:ascii="Times New Roman" w:hAnsi="Times New Roman"/>
                <w:sz w:val="16"/>
              </w:rPr>
            </w:r>
          </w:p>
        </w:tc>
        <w:tc>
          <w:tcPr>
            <w:shd w:val="clear" w:color="auto" w:fill="ffffff"/>
            <w:tcBorders>
              <w:top w:val="single" w:color="auto" w:sz="4" w:space="0"/>
              <w:left w:val="single" w:color="auto" w:sz="4" w:space="0"/>
              <w:right w:val="single" w:color="auto" w:sz="4" w:space="0"/>
            </w:tcBorders>
            <w:tcW w:w="1701" w:type="dxa"/>
            <w:vMerge w:val="restart"/>
            <w:textDirection w:val="lrTb"/>
            <w:noWrap w:val="false"/>
          </w:tcPr>
          <w:p>
            <w:pPr>
              <w:jc w:val="center"/>
              <w:rPr>
                <w:rFonts w:ascii="Times New Roman" w:hAnsi="Times New Roman"/>
                <w:sz w:val="16"/>
                <w:highlight w:val="green"/>
              </w:rPr>
            </w:pPr>
            <w:r>
              <w:rPr>
                <w:rFonts w:ascii="Times New Roman" w:hAnsi="Times New Roman"/>
                <w:sz w:val="14"/>
              </w:rPr>
              <w:t xml:space="preserve">Номер единицы оборудования (ЕО) в АСУ </w:t>
            </w:r>
            <w:r>
              <w:rPr>
                <w:rFonts w:ascii="Times New Roman" w:hAnsi="Times New Roman"/>
                <w:sz w:val="14"/>
              </w:rPr>
              <w:t xml:space="preserve">ТОиР</w:t>
            </w:r>
            <w:r>
              <w:rPr>
                <w:rFonts w:ascii="Times New Roman" w:hAnsi="Times New Roman"/>
                <w:sz w:val="14"/>
              </w:rPr>
              <w:t xml:space="preserve">/Арх. объек</w:t>
            </w:r>
            <w:r>
              <w:rPr>
                <w:rFonts w:ascii="Times New Roman" w:hAnsi="Times New Roman"/>
                <w:sz w:val="14"/>
              </w:rPr>
              <w:t xml:space="preserve">та в АСУ Имущество</w:t>
            </w:r>
            <w:r>
              <w:rPr>
                <w:rFonts w:ascii="Times New Roman" w:hAnsi="Times New Roman"/>
                <w:sz w:val="16"/>
                <w:highlight w:val="green"/>
              </w:rPr>
            </w:r>
            <w:r>
              <w:rPr>
                <w:rFonts w:ascii="Times New Roman" w:hAnsi="Times New Roman"/>
                <w:sz w:val="16"/>
                <w:highlight w:val="green"/>
              </w:rPr>
            </w:r>
          </w:p>
        </w:tc>
        <w:tc>
          <w:tcPr>
            <w:tcBorders>
              <w:top w:val="single" w:color="auto" w:sz="4" w:space="0"/>
              <w:left w:val="single" w:color="auto" w:sz="4" w:space="0"/>
              <w:bottom w:val="none" w:color="000000" w:sz="4" w:space="0"/>
              <w:right w:val="single" w:color="auto" w:sz="4" w:space="0"/>
            </w:tcBorders>
            <w:tcW w:w="709" w:type="dxa"/>
            <w:vMerge w:val="restart"/>
            <w:textDirection w:val="lrTb"/>
            <w:noWrap w:val="false"/>
          </w:tcPr>
          <w:p>
            <w:pPr>
              <w:jc w:val="center"/>
              <w:rPr>
                <w:rFonts w:ascii="Times New Roman" w:hAnsi="Times New Roman"/>
                <w:sz w:val="16"/>
              </w:rPr>
            </w:pPr>
            <w:r>
              <w:rPr>
                <w:rFonts w:ascii="Times New Roman" w:hAnsi="Times New Roman"/>
                <w:sz w:val="16"/>
              </w:rPr>
              <w:t xml:space="preserve">Ед. изм.</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567" w:type="dxa"/>
            <w:vMerge w:val="restart"/>
            <w:textDirection w:val="lrTb"/>
            <w:noWrap w:val="false"/>
          </w:tcPr>
          <w:p>
            <w:pPr>
              <w:jc w:val="center"/>
              <w:rPr>
                <w:rFonts w:ascii="Times New Roman" w:hAnsi="Times New Roman"/>
                <w:sz w:val="16"/>
              </w:rPr>
            </w:pPr>
            <w:r>
              <w:rPr>
                <w:rFonts w:ascii="Times New Roman" w:hAnsi="Times New Roman"/>
                <w:sz w:val="16"/>
              </w:rPr>
              <w:t xml:space="preserve">Кол-во</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1275" w:type="dxa"/>
            <w:vMerge w:val="restart"/>
            <w:textDirection w:val="lrTb"/>
            <w:noWrap w:val="false"/>
          </w:tcPr>
          <w:p>
            <w:pPr>
              <w:jc w:val="center"/>
              <w:rPr>
                <w:rFonts w:ascii="Times New Roman" w:hAnsi="Times New Roman"/>
                <w:sz w:val="16"/>
              </w:rPr>
            </w:pPr>
            <w:r>
              <w:rPr>
                <w:rFonts w:ascii="Times New Roman" w:hAnsi="Times New Roman"/>
                <w:sz w:val="16"/>
              </w:rPr>
              <w:t xml:space="preserve">Остаточная стоимость, на ….г., руб. коп.</w:t>
            </w:r>
            <w:r>
              <w:rPr>
                <w:rFonts w:ascii="Times New Roman" w:hAnsi="Times New Roman"/>
                <w:sz w:val="16"/>
              </w:rPr>
            </w:r>
            <w:r>
              <w:rPr>
                <w:rFonts w:ascii="Times New Roman" w:hAnsi="Times New Roman"/>
                <w:sz w:val="16"/>
              </w:rPr>
            </w:r>
          </w:p>
        </w:tc>
        <w:tc>
          <w:tcPr>
            <w:gridSpan w:val="3"/>
            <w:tcBorders>
              <w:top w:val="single" w:color="auto" w:sz="4" w:space="0"/>
              <w:left w:val="single" w:color="auto" w:sz="4" w:space="0"/>
              <w:bottom w:val="none" w:color="000000" w:sz="4" w:space="0"/>
              <w:right w:val="single" w:color="auto" w:sz="4" w:space="0"/>
            </w:tcBorders>
            <w:tcW w:w="2835" w:type="dxa"/>
            <w:textDirection w:val="lrTb"/>
            <w:noWrap w:val="false"/>
          </w:tcPr>
          <w:p>
            <w:pPr>
              <w:jc w:val="center"/>
              <w:rPr>
                <w:rFonts w:ascii="Times New Roman" w:hAnsi="Times New Roman"/>
                <w:sz w:val="16"/>
              </w:rPr>
            </w:pPr>
            <w:r>
              <w:rPr>
                <w:rFonts w:ascii="Times New Roman" w:hAnsi="Times New Roman"/>
                <w:sz w:val="16"/>
              </w:rPr>
              <w:t xml:space="preserve">Технические характеристики</w:t>
            </w:r>
            <w:r>
              <w:rPr>
                <w:rFonts w:ascii="Times New Roman" w:hAnsi="Times New Roman"/>
                <w:sz w:val="16"/>
              </w:rPr>
            </w:r>
            <w:r>
              <w:rPr>
                <w:rFonts w:ascii="Times New Roman" w:hAnsi="Times New Roman"/>
                <w:sz w:val="16"/>
              </w:rPr>
            </w:r>
          </w:p>
        </w:tc>
        <w:tc>
          <w:tcPr>
            <w:tcBorders>
              <w:top w:val="single" w:color="auto" w:sz="4" w:space="0"/>
              <w:left w:val="single" w:color="auto" w:sz="4" w:space="0"/>
              <w:right w:val="single" w:color="auto" w:sz="4" w:space="0"/>
            </w:tcBorders>
            <w:tcW w:w="709" w:type="dxa"/>
            <w:vMerge w:val="restart"/>
            <w:textDirection w:val="lrTb"/>
            <w:noWrap w:val="false"/>
          </w:tcPr>
          <w:p>
            <w:pPr>
              <w:jc w:val="center"/>
              <w:rPr>
                <w:rFonts w:ascii="Times New Roman" w:hAnsi="Times New Roman"/>
                <w:sz w:val="16"/>
              </w:rPr>
            </w:pPr>
            <w:r>
              <w:rPr>
                <w:rFonts w:ascii="Times New Roman" w:hAnsi="Times New Roman"/>
                <w:sz w:val="16"/>
              </w:rPr>
              <w:t xml:space="preserve">Масса (кг)</w:t>
            </w:r>
            <w:r>
              <w:rPr>
                <w:rFonts w:ascii="Times New Roman" w:hAnsi="Times New Roman"/>
                <w:sz w:val="16"/>
              </w:rPr>
            </w:r>
            <w:r>
              <w:rPr>
                <w:rFonts w:ascii="Times New Roman" w:hAnsi="Times New Roman"/>
                <w:sz w:val="16"/>
              </w:rPr>
            </w:r>
          </w:p>
        </w:tc>
        <w:tc>
          <w:tcPr>
            <w:tcBorders>
              <w:top w:val="single" w:color="auto" w:sz="4" w:space="0"/>
              <w:left w:val="single" w:color="auto" w:sz="4" w:space="0"/>
            </w:tcBorders>
            <w:tcW w:w="1156" w:type="dxa"/>
            <w:vMerge w:val="restart"/>
            <w:textDirection w:val="lrTb"/>
            <w:noWrap w:val="false"/>
          </w:tcPr>
          <w:p>
            <w:pPr>
              <w:jc w:val="center"/>
              <w:rPr>
                <w:rFonts w:ascii="Times New Roman" w:hAnsi="Times New Roman"/>
                <w:color w:val="000000"/>
                <w:sz w:val="16"/>
              </w:rPr>
            </w:pPr>
            <w:r>
              <w:rPr>
                <w:rFonts w:ascii="Times New Roman" w:hAnsi="Times New Roman"/>
                <w:color w:val="000000"/>
                <w:sz w:val="16"/>
              </w:rPr>
              <w:t xml:space="preserve">Особые отметки (примечания)</w:t>
            </w:r>
            <w:r>
              <w:rPr>
                <w:rFonts w:ascii="Times New Roman" w:hAnsi="Times New Roman"/>
                <w:color w:val="000000"/>
                <w:sz w:val="16"/>
              </w:rPr>
            </w:r>
            <w:r>
              <w:rPr>
                <w:rFonts w:ascii="Times New Roman" w:hAnsi="Times New Roman"/>
                <w:color w:val="000000"/>
                <w:sz w:val="16"/>
              </w:rPr>
            </w:r>
          </w:p>
        </w:tc>
      </w:tr>
      <w:tr>
        <w:tblPrEx/>
        <w:trPr>
          <w:cantSplit/>
          <w:jc w:val="center"/>
          <w:trHeight w:val="58"/>
        </w:trPr>
        <w:tc>
          <w:tcPr>
            <w:tcBorders>
              <w:top w:val="none" w:color="000000" w:sz="4" w:space="0"/>
              <w:bottom w:val="single" w:color="auto" w:sz="4" w:space="0"/>
              <w:right w:val="single" w:color="auto" w:sz="4" w:space="0"/>
            </w:tcBorders>
            <w:tcW w:w="621" w:type="dxa"/>
            <w:vAlign w:val="center"/>
            <w:vMerge w:val="continue"/>
            <w:textDirection w:val="lrTb"/>
            <w:noWrap w:val="false"/>
          </w:tcPr>
          <w:p>
            <w:pPr>
              <w:ind w:left="57" w:right="57"/>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55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4" w:space="0"/>
              <w:bottom w:val="single" w:color="auto" w:sz="4" w:space="0"/>
              <w:right w:val="single" w:color="auto" w:sz="4" w:space="0"/>
            </w:tcBorders>
            <w:tcW w:w="796"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82"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645"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567"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0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17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4" w:space="0"/>
              <w:bottom w:val="single" w:color="auto" w:sz="4" w:space="0"/>
              <w:right w:val="single" w:color="auto" w:sz="4" w:space="0"/>
            </w:tcBorders>
            <w:tcW w:w="1701"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0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567"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275"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rFonts w:ascii="Times New Roman" w:hAnsi="Times New Roman"/>
                <w:sz w:val="16"/>
              </w:rPr>
            </w:pPr>
            <w:r>
              <w:rPr>
                <w:rFonts w:ascii="Times New Roman" w:hAnsi="Times New Roman"/>
                <w:sz w:val="16"/>
              </w:rPr>
              <w:t xml:space="preserve">сечение</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rFonts w:ascii="Times New Roman" w:hAnsi="Times New Roman"/>
                <w:sz w:val="16"/>
              </w:rPr>
            </w:pPr>
            <w:r>
              <w:rPr>
                <w:rFonts w:ascii="Times New Roman" w:hAnsi="Times New Roman"/>
                <w:sz w:val="16"/>
              </w:rPr>
              <w:t xml:space="preserve">напряжение</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rFonts w:ascii="Times New Roman" w:hAnsi="Times New Roman"/>
                <w:sz w:val="16"/>
              </w:rPr>
            </w:pPr>
            <w:r>
              <w:rPr>
                <w:rFonts w:ascii="Times New Roman" w:hAnsi="Times New Roman"/>
                <w:sz w:val="16"/>
              </w:rPr>
              <w:t xml:space="preserve">материал</w:t>
            </w:r>
            <w:r>
              <w:rPr>
                <w:rFonts w:ascii="Times New Roman" w:hAnsi="Times New Roman"/>
                <w:sz w:val="16"/>
              </w:rPr>
            </w:r>
            <w:r>
              <w:rPr>
                <w:rFonts w:ascii="Times New Roman" w:hAnsi="Times New Roman"/>
                <w:sz w:val="16"/>
              </w:rPr>
            </w:r>
          </w:p>
        </w:tc>
        <w:tc>
          <w:tcPr>
            <w:tcBorders>
              <w:left w:val="single" w:color="auto" w:sz="4" w:space="0"/>
              <w:bottom w:val="single" w:color="auto" w:sz="4" w:space="0"/>
              <w:right w:val="single" w:color="auto" w:sz="4" w:space="0"/>
            </w:tcBorders>
            <w:tcW w:w="709"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4" w:space="0"/>
              <w:bottom w:val="single" w:color="auto" w:sz="4" w:space="0"/>
            </w:tcBorders>
            <w:tcW w:w="1156" w:type="dxa"/>
            <w:vAlign w:val="center"/>
            <w:vMerge w:val="continue"/>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t xml:space="preserve">8</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t xml:space="preserve">9</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t xml:space="preserve">10</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t xml:space="preserve">11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t xml:space="preserve">12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t xml:space="preserve">13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t xml:space="preserve">14</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t xml:space="preserve">15</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t xml:space="preserve">16</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t xml:space="preserve">17</w:t>
            </w:r>
            <w:r>
              <w:rPr>
                <w:rFonts w:ascii="Times New Roman" w:hAnsi="Times New Roman"/>
                <w:color w:val="000000"/>
              </w:rPr>
            </w:r>
            <w:r>
              <w:rPr>
                <w:rFonts w:ascii="Times New Roman" w:hAnsi="Times New Roman"/>
                <w:color w:val="000000"/>
              </w:rPr>
            </w:r>
          </w:p>
        </w:tc>
      </w:tr>
      <w:tr>
        <w:tblPrEx/>
        <w:trPr>
          <w:cantSplit/>
          <w:jc w:val="center"/>
          <w:trHeight w:val="32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highlight w:val="yellow"/>
              </w:rPr>
            </w:pPr>
            <w:r>
              <w:rPr>
                <w:rFonts w:ascii="Times New Roman" w:hAnsi="Times New Roman"/>
                <w:sz w:val="18"/>
              </w:rPr>
              <w:t xml:space="preserve">Наименование ВЛ, КЛ, КВЛ и </w:t>
            </w:r>
            <w:r>
              <w:rPr>
                <w:rFonts w:ascii="Times New Roman" w:hAnsi="Times New Roman"/>
                <w:sz w:val="18"/>
              </w:rPr>
              <w:t xml:space="preserve">т.д</w:t>
            </w:r>
            <w:r>
              <w:rPr>
                <w:rFonts w:ascii="Times New Roman" w:hAnsi="Times New Roman"/>
                <w:sz w:val="18"/>
              </w:rPr>
              <w:t xml:space="preserve"> «_______»., в том числе:</w:t>
            </w:r>
            <w:r>
              <w:rPr>
                <w:rFonts w:ascii="Times New Roman" w:hAnsi="Times New Roman"/>
                <w:sz w:val="18"/>
                <w:highlight w:val="yellow"/>
              </w:rPr>
            </w:r>
            <w:r>
              <w:rPr>
                <w:rFonts w:ascii="Times New Roman" w:hAnsi="Times New Roman"/>
                <w:sz w:val="18"/>
                <w:highlight w:val="yellow"/>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t xml:space="preserve">Провод</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t xml:space="preserve">Грозотрос</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t xml:space="preserve">Опоры</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1.4</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t xml:space="preserve">Кабель</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32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1.5</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t xml:space="preserve">«_______» указать иные наименования при наличии </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t xml:space="preserve">Итого по п. 1</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sz w:val="18"/>
              </w:rPr>
            </w:pPr>
            <w:r>
              <w:rPr>
                <w:rFonts w:ascii="Times New Roman" w:hAnsi="Times New Roman"/>
                <w:sz w:val="18"/>
              </w:rPr>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62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rPr>
                <w:rFonts w:ascii="Times New Roman" w:hAnsi="Times New Roman"/>
                <w:b/>
                <w:sz w:val="18"/>
              </w:rPr>
            </w:pPr>
            <w:r>
              <w:rPr>
                <w:rFonts w:ascii="Times New Roman" w:hAnsi="Times New Roman"/>
                <w:b/>
                <w:sz w:val="18"/>
              </w:rPr>
              <w:t xml:space="preserve">ИТОГО:</w:t>
            </w:r>
            <w:r>
              <w:rPr>
                <w:rFonts w:ascii="Times New Roman" w:hAnsi="Times New Roman"/>
                <w:b/>
                <w:sz w:val="18"/>
              </w:rPr>
            </w:r>
            <w:r>
              <w:rPr>
                <w:rFonts w:ascii="Times New Roman" w:hAnsi="Times New Roman"/>
                <w:b/>
                <w:sz w:val="18"/>
              </w:rPr>
            </w:r>
          </w:p>
        </w:tc>
        <w:tc>
          <w:tcPr>
            <w:tcBorders>
              <w:top w:val="single" w:color="auto" w:sz="4" w:space="0"/>
              <w:left w:val="single" w:color="auto" w:sz="4" w:space="0"/>
              <w:bottom w:val="single" w:color="auto" w:sz="4" w:space="0"/>
              <w:right w:val="single" w:color="auto" w:sz="4" w:space="0"/>
            </w:tcBorders>
            <w:tcW w:w="796"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7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tcBorders>
            <w:tcW w:w="1156"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bl>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numPr>
          <w:ilvl w:val="0"/>
          <w:numId w:val="93"/>
        </w:numPr>
        <w:contextualSpacing/>
        <w:ind w:left="0" w:firstLine="709"/>
        <w:jc w:val="both"/>
        <w:tabs>
          <w:tab w:val="left" w:pos="993" w:leader="none"/>
        </w:tabs>
        <w:rPr>
          <w:rFonts w:ascii="Times New Roman" w:hAnsi="Times New Roman"/>
        </w:rPr>
      </w:pPr>
      <w:r>
        <w:rPr>
          <w:rFonts w:ascii="Times New Roman" w:hAnsi="Times New Roman"/>
        </w:rPr>
        <w:t xml:space="preserve">Адрес (место нахождения) оборудования (имущества):____________________________________________________</w:t>
      </w:r>
      <w:r>
        <w:rPr>
          <w:rFonts w:ascii="Times New Roman" w:hAnsi="Times New Roman"/>
        </w:rPr>
      </w:r>
      <w:r>
        <w:rPr>
          <w:rFonts w:ascii="Times New Roman" w:hAnsi="Times New Roman"/>
        </w:rPr>
      </w:r>
    </w:p>
    <w:p>
      <w:pPr>
        <w:numPr>
          <w:ilvl w:val="0"/>
          <w:numId w:val="93"/>
        </w:numPr>
        <w:contextualSpacing/>
        <w:ind w:left="0" w:firstLine="709"/>
        <w:jc w:val="both"/>
        <w:tabs>
          <w:tab w:val="left" w:pos="993" w:leader="none"/>
        </w:tabs>
        <w:rPr>
          <w:rFonts w:ascii="Times New Roman" w:hAnsi="Times New Roman"/>
        </w:rPr>
      </w:pPr>
      <w:r>
        <w:rPr>
          <w:rFonts w:ascii="Times New Roman" w:hAnsi="Times New Roman"/>
        </w:rPr>
        <w:t xml:space="preserve">Права собственности, владения, пользования и распоряжения на переданное оборудование (имущество) сохраняются за ПАО «</w:t>
      </w:r>
      <w:r>
        <w:rPr>
          <w:rFonts w:ascii="Times New Roman" w:hAnsi="Times New Roman"/>
        </w:rPr>
        <w:t xml:space="preserve">Россети</w:t>
      </w:r>
      <w:r>
        <w:rPr>
          <w:rFonts w:ascii="Times New Roman" w:hAnsi="Times New Roman"/>
        </w:rPr>
        <w:t xml:space="preserve">» и по настоящему акту не пер</w:t>
      </w:r>
      <w:r>
        <w:rPr>
          <w:rFonts w:ascii="Times New Roman" w:hAnsi="Times New Roman"/>
        </w:rPr>
        <w:t xml:space="preserve">едаются.</w:t>
      </w:r>
      <w:r>
        <w:rPr>
          <w:rFonts w:ascii="Times New Roman" w:hAnsi="Times New Roman"/>
        </w:rPr>
      </w:r>
      <w:r>
        <w:rPr>
          <w:rFonts w:ascii="Times New Roman" w:hAnsi="Times New Roman"/>
        </w:rPr>
      </w:r>
    </w:p>
    <w:p>
      <w:pPr>
        <w:numPr>
          <w:ilvl w:val="0"/>
          <w:numId w:val="93"/>
        </w:numPr>
        <w:contextualSpacing/>
        <w:ind w:left="0" w:firstLine="709"/>
        <w:jc w:val="both"/>
        <w:tabs>
          <w:tab w:val="left" w:pos="993" w:leader="none"/>
        </w:tabs>
        <w:rPr>
          <w:rFonts w:ascii="Times New Roman" w:hAnsi="Times New Roman"/>
        </w:rPr>
      </w:pPr>
      <w:r>
        <w:rPr>
          <w:rFonts w:ascii="Times New Roman" w:hAnsi="Times New Roman"/>
        </w:rPr>
        <w:t xml:space="preserve">Принимающая сторона несет риски случайной гибели или порчи оборудования (имущества) или его части в полном объеме с момента подписания настоящего акта до момента его фактического возврата Передающей стороне. </w:t>
      </w:r>
      <w:r>
        <w:rPr>
          <w:rFonts w:ascii="Times New Roman" w:hAnsi="Times New Roman"/>
        </w:rPr>
      </w:r>
      <w:r>
        <w:rPr>
          <w:rFonts w:ascii="Times New Roman" w:hAnsi="Times New Roman"/>
        </w:rPr>
      </w:r>
    </w:p>
    <w:p>
      <w:pPr>
        <w:ind w:left="709"/>
        <w:jc w:val="both"/>
        <w:rPr>
          <w:rFonts w:ascii="Times New Roman" w:hAnsi="Times New Roman"/>
          <w:b/>
        </w:rPr>
      </w:pPr>
      <w:r>
        <w:rPr>
          <w:rFonts w:ascii="Times New Roman" w:hAnsi="Times New Roman"/>
          <w:b/>
        </w:rPr>
        <w:t xml:space="preserve">От Передающей стороны                 </w:t>
      </w:r>
      <w:r>
        <w:rPr>
          <w:rFonts w:ascii="Times New Roman" w:hAnsi="Times New Roman"/>
          <w:b/>
        </w:rPr>
        <w:t xml:space="preserve">                                                                                                  От Принимающей стороны </w:t>
      </w:r>
      <w:r>
        <w:rPr>
          <w:rFonts w:ascii="Times New Roman" w:hAnsi="Times New Roman"/>
          <w:b/>
        </w:rPr>
      </w:r>
      <w:r>
        <w:rPr>
          <w:rFonts w:ascii="Times New Roman" w:hAnsi="Times New Roman"/>
          <w:b/>
        </w:rPr>
      </w:r>
    </w:p>
    <w:p>
      <w:pPr>
        <w:ind w:left="709"/>
        <w:jc w:val="both"/>
        <w:rPr>
          <w:rFonts w:ascii="Times New Roman" w:hAnsi="Times New Roman"/>
          <w:i/>
        </w:rPr>
      </w:pPr>
      <w:r>
        <w:rPr>
          <w:rFonts w:ascii="Times New Roman" w:hAnsi="Times New Roman"/>
          <w:i/>
        </w:rPr>
        <w:t xml:space="preserve">Должность __________ </w:t>
      </w:r>
      <w:r>
        <w:rPr>
          <w:rFonts w:ascii="Times New Roman" w:hAnsi="Times New Roman"/>
          <w:i/>
          <w:u w:val="single"/>
        </w:rPr>
        <w:t xml:space="preserve">подпись </w:t>
      </w:r>
      <w:r>
        <w:rPr>
          <w:rFonts w:ascii="Times New Roman" w:hAnsi="Times New Roman"/>
          <w:i/>
        </w:rPr>
        <w:t xml:space="preserve">_________________ Ф.И.О.                                                           Должность ____________</w:t>
      </w:r>
      <w:r>
        <w:rPr>
          <w:rFonts w:ascii="Times New Roman" w:hAnsi="Times New Roman"/>
          <w:i/>
          <w:u w:val="single"/>
        </w:rPr>
        <w:t xml:space="preserve">_подпись</w:t>
      </w:r>
      <w:r>
        <w:rPr>
          <w:rFonts w:ascii="Times New Roman" w:hAnsi="Times New Roman"/>
          <w:i/>
        </w:rPr>
        <w:t xml:space="preserve">______________ Ф.И.О.</w:t>
      </w:r>
      <w:r>
        <w:rPr>
          <w:rFonts w:ascii="Times New Roman" w:hAnsi="Times New Roman"/>
          <w:i/>
        </w:rPr>
      </w:r>
      <w:r>
        <w:rPr>
          <w:rFonts w:ascii="Times New Roman" w:hAnsi="Times New Roman"/>
          <w:i/>
        </w:rPr>
      </w:r>
    </w:p>
    <w:p>
      <w:pPr>
        <w:ind w:left="13041" w:hanging="3118"/>
        <w:jc w:val="both"/>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1279"/>
        <w:ind w:left="5670" w:firstLine="5812"/>
        <w:keepNext/>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279"/>
        <w:ind w:left="5670" w:firstLine="5103"/>
        <w:keepNext/>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Приложение 44 к Договору №_____ </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279"/>
        <w:ind w:left="5670" w:firstLine="5103"/>
        <w:keepNext/>
        <w:spacing w:after="0" w:line="240" w:lineRule="auto"/>
        <w:tabs>
          <w:tab w:val="left" w:pos="5529" w:leader="none"/>
        </w:tabs>
        <w:rPr>
          <w:rFonts w:ascii="Times New Roman" w:hAnsi="Times New Roman" w:cs="Times New Roman"/>
          <w:sz w:val="28"/>
          <w:szCs w:val="28"/>
          <w:lang w:val="ru-RU" w:eastAsia="ru-RU"/>
        </w:rPr>
      </w:pPr>
      <w:r>
        <w:rPr>
          <w:rFonts w:ascii="Times New Roman" w:hAnsi="Times New Roman" w:cs="Times New Roman"/>
          <w:sz w:val="24"/>
          <w:szCs w:val="24"/>
          <w:lang w:val="ru-RU" w:eastAsia="ru-RU"/>
        </w:rPr>
        <w:t xml:space="preserve">от «____»________ 2024 г.</w:t>
      </w:r>
      <w:r>
        <w:rPr>
          <w:rFonts w:ascii="Times New Roman" w:hAnsi="Times New Roman" w:cs="Times New Roman"/>
          <w:sz w:val="28"/>
          <w:szCs w:val="28"/>
          <w:lang w:val="ru-RU" w:eastAsia="ru-RU"/>
        </w:rPr>
      </w:r>
      <w:r>
        <w:rPr>
          <w:rFonts w:ascii="Times New Roman" w:hAnsi="Times New Roman" w:cs="Times New Roman"/>
          <w:sz w:val="28"/>
          <w:szCs w:val="28"/>
          <w:lang w:val="ru-RU" w:eastAsia="ru-RU"/>
        </w:rPr>
      </w:r>
    </w:p>
    <w:p>
      <w:pPr>
        <w:jc w:val="center"/>
        <w:tabs>
          <w:tab w:val="left" w:pos="4437" w:leader="none"/>
          <w:tab w:val="center" w:pos="4677" w:leader="none"/>
        </w:tabs>
        <w:rPr>
          <w:rFonts w:ascii="Times New Roman" w:hAnsi="Times New Roman"/>
        </w:rPr>
      </w:pPr>
      <w:r>
        <w:rPr>
          <w:rFonts w:ascii="Times New Roman" w:hAnsi="Times New Roman"/>
          <w:b/>
        </w:rPr>
        <w:t xml:space="preserve">АКТ СДАЧИ-ПРИЕМКИ</w:t>
      </w:r>
      <w:r>
        <w:rPr>
          <w:rFonts w:ascii="Times New Roman" w:hAnsi="Times New Roman"/>
        </w:rPr>
      </w:r>
      <w:r>
        <w:rPr>
          <w:rFonts w:ascii="Times New Roman" w:hAnsi="Times New Roman"/>
        </w:rPr>
      </w:r>
    </w:p>
    <w:p>
      <w:pPr>
        <w:jc w:val="center"/>
        <w:rPr>
          <w:rFonts w:ascii="Times New Roman" w:hAnsi="Times New Roman"/>
          <w:b/>
        </w:rPr>
      </w:pPr>
      <w:r>
        <w:rPr>
          <w:rFonts w:ascii="Times New Roman" w:hAnsi="Times New Roman"/>
          <w:b/>
        </w:rPr>
        <w:t xml:space="preserve">оборудования (имущества) из ремонта (демонтажа)</w:t>
      </w:r>
      <w:r>
        <w:rPr>
          <w:rFonts w:ascii="Times New Roman" w:hAnsi="Times New Roman"/>
          <w:b/>
        </w:rPr>
      </w:r>
      <w:r>
        <w:rPr>
          <w:rFonts w:ascii="Times New Roman" w:hAnsi="Times New Roman"/>
          <w:b/>
        </w:rPr>
      </w:r>
    </w:p>
    <w:p>
      <w:pPr>
        <w:jc w:val="center"/>
        <w:rPr>
          <w:rFonts w:ascii="Times New Roman" w:hAnsi="Times New Roman"/>
        </w:rPr>
      </w:pPr>
      <w:r>
        <w:rPr>
          <w:rFonts w:ascii="Times New Roman" w:hAnsi="Times New Roman"/>
        </w:rPr>
        <w:t xml:space="preserve">МЭС ______________________________________                                                                                                 «____»_____________20__ г.</w:t>
      </w:r>
      <w:r>
        <w:rPr>
          <w:rFonts w:ascii="Times New Roman" w:hAnsi="Times New Roman"/>
        </w:rPr>
      </w:r>
      <w:r>
        <w:rPr>
          <w:rFonts w:ascii="Times New Roman" w:hAnsi="Times New Roman"/>
        </w:rPr>
      </w:r>
    </w:p>
    <w:p>
      <w:pPr>
        <w:ind w:firstLine="709"/>
        <w:jc w:val="both"/>
        <w:shd w:val="clear" w:color="auto" w:fill="ffffff"/>
        <w:rPr>
          <w:rFonts w:ascii="Times New Roman" w:hAnsi="Times New Roman"/>
          <w:color w:val="ff0000"/>
        </w:rPr>
      </w:pPr>
      <w:r>
        <w:rPr>
          <w:rFonts w:ascii="Times New Roman" w:hAnsi="Times New Roman"/>
          <w:b/>
        </w:rPr>
        <w:t xml:space="preserve">Публичное акционерное общество «Федеральная сетевая компания - </w:t>
      </w:r>
      <w:r>
        <w:rPr>
          <w:rFonts w:ascii="Times New Roman" w:hAnsi="Times New Roman"/>
          <w:b/>
        </w:rPr>
        <w:t xml:space="preserve">Россети</w:t>
      </w:r>
      <w:r>
        <w:rPr>
          <w:rFonts w:ascii="Times New Roman" w:hAnsi="Times New Roman"/>
          <w:b/>
        </w:rPr>
        <w:t xml:space="preserve">»</w:t>
      </w:r>
      <w:r>
        <w:rPr>
          <w:rFonts w:ascii="Times New Roman" w:hAnsi="Times New Roman"/>
        </w:rPr>
        <w:t xml:space="preserve">, именуемое в дальн</w:t>
      </w:r>
      <w:r>
        <w:rPr>
          <w:rFonts w:ascii="Times New Roman" w:hAnsi="Times New Roman"/>
        </w:rPr>
        <w:t xml:space="preserve">ейшем </w:t>
      </w:r>
      <w:r>
        <w:rPr>
          <w:rFonts w:ascii="Times New Roman" w:hAnsi="Times New Roman"/>
          <w:b/>
          <w:bCs/>
        </w:rPr>
        <w:t xml:space="preserve">«Принимающая сторона»</w:t>
      </w:r>
      <w:r>
        <w:rPr>
          <w:rFonts w:ascii="Times New Roman" w:hAnsi="Times New Roman"/>
        </w:rPr>
        <w:t xml:space="preserve">, в лице _____________________, действующего на основании доверенности от _______ № _______, с одной стороны, и __________________, являющееся подрядчиком по договору _______________ от _____ №________, именуемое в дальнейшем </w:t>
      </w:r>
      <w:r>
        <w:rPr>
          <w:rFonts w:ascii="Times New Roman" w:hAnsi="Times New Roman"/>
          <w:b/>
          <w:bCs/>
        </w:rPr>
        <w:t xml:space="preserve">«Пе</w:t>
      </w:r>
      <w:r>
        <w:rPr>
          <w:rFonts w:ascii="Times New Roman" w:hAnsi="Times New Roman"/>
          <w:b/>
          <w:bCs/>
        </w:rPr>
        <w:t xml:space="preserve">редающая сторона»</w:t>
      </w:r>
      <w:r>
        <w:rPr>
          <w:rFonts w:ascii="Times New Roman" w:hAnsi="Times New Roman"/>
        </w:rPr>
        <w:t xml:space="preserve">, в лице _________________, действующего на основании ________, с другой стороны, подписали настоящий акт о нижеследующем.</w:t>
      </w:r>
      <w:r>
        <w:rPr>
          <w:rFonts w:ascii="Times New Roman" w:hAnsi="Times New Roman"/>
          <w:color w:val="ff0000"/>
        </w:rPr>
      </w:r>
      <w:r>
        <w:rPr>
          <w:rFonts w:ascii="Times New Roman" w:hAnsi="Times New Roman"/>
          <w:color w:val="ff0000"/>
        </w:rPr>
      </w:r>
    </w:p>
    <w:p>
      <w:pPr>
        <w:jc w:val="both"/>
        <w:rPr>
          <w:rFonts w:ascii="Times New Roman" w:hAnsi="Times New Roman"/>
        </w:rPr>
      </w:pPr>
      <w:r>
        <w:rPr>
          <w:rFonts w:ascii="Times New Roman" w:hAnsi="Times New Roman"/>
        </w:rPr>
        <w:t xml:space="preserve">1. В целях возврата демонтированного оборудования (имущества) по договору ______ от _____ №______ Передающей стороно</w:t>
      </w:r>
      <w:r>
        <w:rPr>
          <w:rFonts w:ascii="Times New Roman" w:hAnsi="Times New Roman"/>
        </w:rPr>
        <w:t xml:space="preserve">й передано, а Принимающей стороной принято из ремонта (демонтажа) оборудование (имущество) - части оборудования (имущества):</w:t>
      </w:r>
      <w:r>
        <w:rPr>
          <w:rFonts w:ascii="Times New Roman" w:hAnsi="Times New Roman"/>
        </w:rPr>
      </w:r>
      <w:r>
        <w:rPr>
          <w:rFonts w:ascii="Times New Roman" w:hAnsi="Times New Roman"/>
        </w:rPr>
      </w:r>
    </w:p>
    <w:tbl>
      <w:tblPr>
        <w:tblW w:w="16582" w:type="dxa"/>
        <w:jc w:val="center"/>
        <w:tblBorders>
          <w:top w:val="single" w:color="auto" w:sz="4" w:space="0"/>
          <w:left w:val="single" w:color="auto" w:sz="4" w:space="0"/>
          <w:bottom w:val="single" w:color="auto" w:sz="4" w:space="0"/>
          <w:right w:val="single" w:color="auto" w:sz="4" w:space="0"/>
        </w:tblBorders>
        <w:tblLayout w:type="fixed"/>
        <w:tblLook w:val="0000" w:firstRow="0" w:lastRow="0" w:firstColumn="0" w:lastColumn="0" w:noHBand="0" w:noVBand="0"/>
      </w:tblPr>
      <w:tblGrid>
        <w:gridCol w:w="580"/>
        <w:gridCol w:w="1419"/>
        <w:gridCol w:w="560"/>
        <w:gridCol w:w="782"/>
        <w:gridCol w:w="645"/>
        <w:gridCol w:w="567"/>
        <w:gridCol w:w="709"/>
        <w:gridCol w:w="781"/>
        <w:gridCol w:w="1303"/>
        <w:gridCol w:w="567"/>
        <w:gridCol w:w="708"/>
        <w:gridCol w:w="1276"/>
        <w:gridCol w:w="851"/>
        <w:gridCol w:w="1134"/>
        <w:gridCol w:w="850"/>
        <w:gridCol w:w="992"/>
        <w:gridCol w:w="1707"/>
        <w:gridCol w:w="1151"/>
      </w:tblGrid>
      <w:tr>
        <w:tblPrEx/>
        <w:trPr>
          <w:cantSplit/>
          <w:jc w:val="center"/>
          <w:trHeight w:val="388"/>
        </w:trPr>
        <w:tc>
          <w:tcPr>
            <w:tcBorders>
              <w:top w:val="single" w:color="auto" w:sz="4" w:space="0"/>
              <w:bottom w:val="none" w:color="000000" w:sz="4" w:space="0"/>
              <w:right w:val="single" w:color="auto" w:sz="4" w:space="0"/>
            </w:tcBorders>
            <w:tcW w:w="580" w:type="dxa"/>
            <w:vMerge w:val="restart"/>
            <w:textDirection w:val="lrTb"/>
            <w:noWrap w:val="false"/>
          </w:tcPr>
          <w:p>
            <w:pPr>
              <w:jc w:val="center"/>
              <w:rPr>
                <w:rFonts w:ascii="Times New Roman" w:hAnsi="Times New Roman"/>
                <w:sz w:val="16"/>
              </w:rPr>
            </w:pPr>
            <w:r>
              <w:rPr>
                <w:rFonts w:ascii="Times New Roman" w:hAnsi="Times New Roman"/>
                <w:sz w:val="16"/>
              </w:rPr>
              <w:t xml:space="preserve">№ п/п</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1419" w:type="dxa"/>
            <w:vMerge w:val="restart"/>
            <w:textDirection w:val="lrTb"/>
            <w:noWrap w:val="false"/>
          </w:tcPr>
          <w:p>
            <w:pPr>
              <w:ind w:left="17"/>
              <w:jc w:val="center"/>
              <w:rPr>
                <w:rFonts w:ascii="Times New Roman" w:hAnsi="Times New Roman"/>
                <w:sz w:val="16"/>
              </w:rPr>
            </w:pPr>
            <w:r>
              <w:rPr>
                <w:rFonts w:ascii="Times New Roman" w:hAnsi="Times New Roman"/>
                <w:sz w:val="16"/>
              </w:rPr>
              <w:t xml:space="preserve">Наименование оборудования (имущества) (из САП)</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560" w:type="dxa"/>
            <w:vMerge w:val="restart"/>
            <w:textDirection w:val="lrTb"/>
            <w:noWrap w:val="false"/>
          </w:tcPr>
          <w:p>
            <w:pPr>
              <w:jc w:val="center"/>
              <w:rPr>
                <w:rFonts w:ascii="Times New Roman" w:hAnsi="Times New Roman"/>
                <w:sz w:val="16"/>
              </w:rPr>
            </w:pPr>
            <w:r>
              <w:rPr>
                <w:rFonts w:ascii="Times New Roman" w:hAnsi="Times New Roman"/>
                <w:sz w:val="16"/>
              </w:rPr>
              <w:t xml:space="preserve">Код фонда</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782" w:type="dxa"/>
            <w:vMerge w:val="restart"/>
            <w:textDirection w:val="lrTb"/>
            <w:noWrap w:val="false"/>
          </w:tcPr>
          <w:p>
            <w:pPr>
              <w:jc w:val="center"/>
              <w:rPr>
                <w:rFonts w:ascii="Times New Roman" w:hAnsi="Times New Roman"/>
                <w:sz w:val="16"/>
              </w:rPr>
            </w:pPr>
            <w:r>
              <w:rPr>
                <w:rFonts w:ascii="Times New Roman" w:hAnsi="Times New Roman"/>
                <w:sz w:val="16"/>
              </w:rPr>
              <w:t xml:space="preserve">Тип, марка, модель</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645" w:type="dxa"/>
            <w:vMerge w:val="restart"/>
            <w:textDirection w:val="lrTb"/>
            <w:noWrap w:val="false"/>
          </w:tcPr>
          <w:p>
            <w:pPr>
              <w:jc w:val="center"/>
              <w:rPr>
                <w:rFonts w:ascii="Times New Roman" w:hAnsi="Times New Roman"/>
                <w:sz w:val="16"/>
              </w:rPr>
            </w:pPr>
            <w:r>
              <w:rPr>
                <w:rFonts w:ascii="Times New Roman" w:hAnsi="Times New Roman"/>
                <w:sz w:val="16"/>
              </w:rPr>
              <w:t xml:space="preserve">Про-</w:t>
            </w:r>
            <w:r>
              <w:rPr>
                <w:rFonts w:ascii="Times New Roman" w:hAnsi="Times New Roman"/>
                <w:sz w:val="16"/>
              </w:rPr>
              <w:t xml:space="preserve">изво</w:t>
            </w:r>
            <w:r>
              <w:rPr>
                <w:rFonts w:ascii="Times New Roman" w:hAnsi="Times New Roman"/>
                <w:sz w:val="16"/>
              </w:rPr>
              <w:t xml:space="preserve">-</w:t>
            </w:r>
            <w:r>
              <w:rPr>
                <w:rFonts w:ascii="Times New Roman" w:hAnsi="Times New Roman"/>
                <w:sz w:val="16"/>
              </w:rPr>
              <w:t xml:space="preserve">ди-тель</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567" w:type="dxa"/>
            <w:vMerge w:val="restart"/>
            <w:textDirection w:val="lrTb"/>
            <w:noWrap w:val="false"/>
          </w:tcPr>
          <w:p>
            <w:pPr>
              <w:jc w:val="center"/>
              <w:rPr>
                <w:rFonts w:ascii="Times New Roman" w:hAnsi="Times New Roman"/>
                <w:sz w:val="16"/>
              </w:rPr>
            </w:pPr>
            <w:r>
              <w:rPr>
                <w:rFonts w:ascii="Times New Roman" w:hAnsi="Times New Roman"/>
                <w:sz w:val="16"/>
              </w:rPr>
              <w:t xml:space="preserve">Год вы-</w:t>
            </w:r>
            <w:r>
              <w:rPr>
                <w:rFonts w:ascii="Times New Roman" w:hAnsi="Times New Roman"/>
                <w:sz w:val="16"/>
              </w:rPr>
              <w:t xml:space="preserve">пус</w:t>
            </w:r>
            <w:r>
              <w:rPr>
                <w:rFonts w:ascii="Times New Roman" w:hAnsi="Times New Roman"/>
                <w:sz w:val="16"/>
              </w:rPr>
              <w:t xml:space="preserve">-ка</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709" w:type="dxa"/>
            <w:vMerge w:val="restart"/>
            <w:textDirection w:val="lrTb"/>
            <w:noWrap w:val="false"/>
          </w:tcPr>
          <w:p>
            <w:pPr>
              <w:jc w:val="center"/>
              <w:rPr>
                <w:rFonts w:ascii="Times New Roman" w:hAnsi="Times New Roman"/>
                <w:sz w:val="16"/>
              </w:rPr>
            </w:pPr>
            <w:r>
              <w:rPr>
                <w:rFonts w:ascii="Times New Roman" w:hAnsi="Times New Roman"/>
                <w:sz w:val="16"/>
              </w:rPr>
              <w:t xml:space="preserve">Завод-</w:t>
            </w:r>
            <w:r>
              <w:rPr>
                <w:rFonts w:ascii="Times New Roman" w:hAnsi="Times New Roman"/>
                <w:sz w:val="16"/>
              </w:rPr>
              <w:t xml:space="preserve">ской</w:t>
            </w:r>
            <w:r>
              <w:rPr>
                <w:rFonts w:ascii="Times New Roman" w:hAnsi="Times New Roman"/>
                <w:sz w:val="16"/>
              </w:rPr>
              <w:t xml:space="preserve"> номер</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781" w:type="dxa"/>
            <w:vMerge w:val="restart"/>
            <w:textDirection w:val="lrTb"/>
            <w:noWrap w:val="false"/>
          </w:tcPr>
          <w:p>
            <w:pPr>
              <w:jc w:val="center"/>
              <w:rPr>
                <w:rFonts w:ascii="Times New Roman" w:hAnsi="Times New Roman"/>
                <w:sz w:val="16"/>
              </w:rPr>
            </w:pPr>
            <w:r>
              <w:rPr>
                <w:rFonts w:ascii="Times New Roman" w:hAnsi="Times New Roman"/>
                <w:sz w:val="16"/>
              </w:rPr>
              <w:t xml:space="preserve">Инвен</w:t>
            </w:r>
            <w:r>
              <w:rPr>
                <w:rFonts w:ascii="Times New Roman" w:hAnsi="Times New Roman"/>
                <w:sz w:val="16"/>
              </w:rPr>
              <w:t xml:space="preserve">-тарный номер (из САП)</w:t>
            </w:r>
            <w:r>
              <w:rPr>
                <w:rFonts w:ascii="Times New Roman" w:hAnsi="Times New Roman"/>
                <w:sz w:val="16"/>
              </w:rPr>
            </w:r>
            <w:r>
              <w:rPr>
                <w:rFonts w:ascii="Times New Roman" w:hAnsi="Times New Roman"/>
                <w:sz w:val="16"/>
              </w:rPr>
            </w:r>
          </w:p>
        </w:tc>
        <w:tc>
          <w:tcPr>
            <w:shd w:val="clear" w:color="auto" w:fill="ffffff"/>
            <w:tcBorders>
              <w:top w:val="single" w:color="auto" w:sz="4" w:space="0"/>
              <w:left w:val="single" w:color="auto" w:sz="4" w:space="0"/>
              <w:bottom w:val="none" w:color="000000" w:sz="4" w:space="0"/>
              <w:right w:val="single" w:color="auto" w:sz="4" w:space="0"/>
            </w:tcBorders>
            <w:tcW w:w="1303" w:type="dxa"/>
            <w:vMerge w:val="restart"/>
            <w:textDirection w:val="lrTb"/>
            <w:noWrap w:val="false"/>
          </w:tcPr>
          <w:p>
            <w:pPr>
              <w:jc w:val="center"/>
              <w:rPr>
                <w:rFonts w:ascii="Times New Roman" w:hAnsi="Times New Roman"/>
                <w:sz w:val="16"/>
                <w:highlight w:val="green"/>
              </w:rPr>
            </w:pPr>
            <w:r>
              <w:rPr>
                <w:rFonts w:ascii="Times New Roman" w:hAnsi="Times New Roman"/>
                <w:sz w:val="14"/>
              </w:rPr>
              <w:t xml:space="preserve">Номер единицы оборудования (имущества) (ЕО) в АСУ </w:t>
            </w:r>
            <w:r>
              <w:rPr>
                <w:rFonts w:ascii="Times New Roman" w:hAnsi="Times New Roman"/>
                <w:sz w:val="14"/>
              </w:rPr>
              <w:t xml:space="preserve">ТОиР</w:t>
            </w:r>
            <w:r>
              <w:rPr>
                <w:rFonts w:ascii="Times New Roman" w:hAnsi="Times New Roman"/>
                <w:sz w:val="14"/>
              </w:rPr>
              <w:t xml:space="preserve">/Арх. объекта в АСУ Имущество</w:t>
            </w:r>
            <w:r>
              <w:rPr>
                <w:rFonts w:ascii="Times New Roman" w:hAnsi="Times New Roman"/>
                <w:sz w:val="16"/>
                <w:highlight w:val="green"/>
              </w:rPr>
            </w:r>
            <w:r>
              <w:rPr>
                <w:rFonts w:ascii="Times New Roman" w:hAnsi="Times New Roman"/>
                <w:sz w:val="16"/>
                <w:highlight w:val="green"/>
              </w:rPr>
            </w:r>
          </w:p>
        </w:tc>
        <w:tc>
          <w:tcPr>
            <w:tcBorders>
              <w:top w:val="single" w:color="auto" w:sz="4" w:space="0"/>
              <w:left w:val="single" w:color="auto" w:sz="4" w:space="0"/>
              <w:bottom w:val="none" w:color="000000" w:sz="4" w:space="0"/>
              <w:right w:val="single" w:color="auto" w:sz="4" w:space="0"/>
            </w:tcBorders>
            <w:tcW w:w="567" w:type="dxa"/>
            <w:vMerge w:val="restart"/>
            <w:textDirection w:val="lrTb"/>
            <w:noWrap w:val="false"/>
          </w:tcPr>
          <w:p>
            <w:pPr>
              <w:jc w:val="center"/>
              <w:rPr>
                <w:rFonts w:ascii="Times New Roman" w:hAnsi="Times New Roman"/>
                <w:sz w:val="16"/>
              </w:rPr>
            </w:pPr>
            <w:r>
              <w:rPr>
                <w:rFonts w:ascii="Times New Roman" w:hAnsi="Times New Roman"/>
                <w:sz w:val="16"/>
              </w:rPr>
              <w:t xml:space="preserve">Ед. изм.</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708" w:type="dxa"/>
            <w:vMerge w:val="restart"/>
            <w:textDirection w:val="lrTb"/>
            <w:noWrap w:val="false"/>
          </w:tcPr>
          <w:p>
            <w:pPr>
              <w:jc w:val="center"/>
              <w:rPr>
                <w:rFonts w:ascii="Times New Roman" w:hAnsi="Times New Roman"/>
                <w:sz w:val="16"/>
              </w:rPr>
            </w:pPr>
            <w:r>
              <w:rPr>
                <w:rFonts w:ascii="Times New Roman" w:hAnsi="Times New Roman"/>
                <w:sz w:val="16"/>
              </w:rPr>
              <w:t xml:space="preserve">Кол-во</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1276" w:type="dxa"/>
            <w:vMerge w:val="restart"/>
            <w:textDirection w:val="lrTb"/>
            <w:noWrap w:val="false"/>
          </w:tcPr>
          <w:p>
            <w:pPr>
              <w:jc w:val="center"/>
              <w:rPr>
                <w:rFonts w:ascii="Times New Roman" w:hAnsi="Times New Roman"/>
                <w:sz w:val="16"/>
              </w:rPr>
            </w:pPr>
            <w:r>
              <w:rPr>
                <w:rFonts w:ascii="Times New Roman" w:hAnsi="Times New Roman"/>
                <w:sz w:val="16"/>
              </w:rPr>
              <w:t xml:space="preserve">Остаточная стоимость, на ….г.,</w:t>
            </w:r>
            <w:r>
              <w:rPr>
                <w:rFonts w:ascii="Times New Roman" w:hAnsi="Times New Roman"/>
                <w:sz w:val="16"/>
              </w:rPr>
              <w:br/>
              <w:t xml:space="preserve">руб. коп.</w:t>
            </w:r>
            <w:r>
              <w:rPr>
                <w:rFonts w:ascii="Times New Roman" w:hAnsi="Times New Roman"/>
                <w:sz w:val="16"/>
              </w:rPr>
            </w:r>
            <w:r>
              <w:rPr>
                <w:rFonts w:ascii="Times New Roman" w:hAnsi="Times New Roman"/>
                <w:sz w:val="16"/>
              </w:rPr>
            </w:r>
          </w:p>
        </w:tc>
        <w:tc>
          <w:tcPr>
            <w:gridSpan w:val="3"/>
            <w:tcBorders>
              <w:top w:val="single" w:color="auto" w:sz="4" w:space="0"/>
              <w:left w:val="single" w:color="auto" w:sz="4" w:space="0"/>
              <w:bottom w:val="single" w:color="auto" w:sz="4" w:space="0"/>
              <w:right w:val="single" w:color="auto" w:sz="4" w:space="0"/>
            </w:tcBorders>
            <w:tcW w:w="2835" w:type="dxa"/>
            <w:textDirection w:val="lrTb"/>
            <w:noWrap w:val="false"/>
          </w:tcPr>
          <w:p>
            <w:pPr>
              <w:jc w:val="center"/>
              <w:rPr>
                <w:rFonts w:ascii="Times New Roman" w:hAnsi="Times New Roman"/>
                <w:sz w:val="16"/>
              </w:rPr>
            </w:pPr>
            <w:r>
              <w:rPr>
                <w:rFonts w:ascii="Times New Roman" w:hAnsi="Times New Roman"/>
                <w:sz w:val="16"/>
              </w:rPr>
              <w:t xml:space="preserve">Технические характеристики</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992" w:type="dxa"/>
            <w:vMerge w:val="restart"/>
            <w:textDirection w:val="lrTb"/>
            <w:noWrap w:val="false"/>
          </w:tcPr>
          <w:p>
            <w:pPr>
              <w:jc w:val="center"/>
              <w:rPr>
                <w:rFonts w:ascii="Times New Roman" w:hAnsi="Times New Roman"/>
                <w:sz w:val="16"/>
              </w:rPr>
            </w:pPr>
            <w:r>
              <w:rPr>
                <w:rFonts w:ascii="Times New Roman" w:hAnsi="Times New Roman"/>
                <w:sz w:val="16"/>
              </w:rPr>
              <w:t xml:space="preserve">Масса (кг)</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none" w:color="000000" w:sz="4" w:space="0"/>
              <w:right w:val="single" w:color="auto" w:sz="4" w:space="0"/>
            </w:tcBorders>
            <w:tcW w:w="1707" w:type="dxa"/>
            <w:vMerge w:val="restart"/>
            <w:textDirection w:val="lrTb"/>
            <w:noWrap w:val="false"/>
          </w:tcPr>
          <w:p>
            <w:pPr>
              <w:jc w:val="center"/>
              <w:rPr>
                <w:rFonts w:ascii="Times New Roman" w:hAnsi="Times New Roman"/>
                <w:color w:val="000000"/>
                <w:sz w:val="16"/>
              </w:rPr>
            </w:pPr>
            <w:r>
              <w:rPr>
                <w:rFonts w:ascii="Times New Roman" w:hAnsi="Times New Roman"/>
                <w:color w:val="000000"/>
                <w:sz w:val="14"/>
              </w:rPr>
              <w:t xml:space="preserve">Превышение +  / уменьшение - (ед. изм.) по сравне</w:t>
            </w:r>
            <w:r>
              <w:rPr>
                <w:rFonts w:ascii="Times New Roman" w:hAnsi="Times New Roman"/>
                <w:color w:val="000000"/>
                <w:sz w:val="14"/>
              </w:rPr>
              <w:t xml:space="preserve">нию с актом сдачи приемки оборудования (имущества) для ремонта (демонтажа) от _____</w:t>
            </w:r>
            <w:r>
              <w:rPr>
                <w:rFonts w:ascii="Times New Roman" w:hAnsi="Times New Roman"/>
                <w:color w:val="000000"/>
                <w:sz w:val="16"/>
              </w:rPr>
            </w:r>
            <w:r>
              <w:rPr>
                <w:rFonts w:ascii="Times New Roman" w:hAnsi="Times New Roman"/>
                <w:color w:val="000000"/>
                <w:sz w:val="16"/>
              </w:rPr>
            </w:r>
          </w:p>
        </w:tc>
        <w:tc>
          <w:tcPr>
            <w:tcBorders>
              <w:top w:val="single" w:color="auto" w:sz="4" w:space="0"/>
              <w:left w:val="single" w:color="auto" w:sz="4" w:space="0"/>
              <w:bottom w:val="none" w:color="000000" w:sz="4" w:space="0"/>
            </w:tcBorders>
            <w:tcW w:w="1151" w:type="dxa"/>
            <w:vMerge w:val="restart"/>
            <w:textDirection w:val="lrTb"/>
            <w:noWrap w:val="false"/>
          </w:tcPr>
          <w:p>
            <w:pPr>
              <w:jc w:val="center"/>
              <w:rPr>
                <w:rFonts w:ascii="Times New Roman" w:hAnsi="Times New Roman"/>
                <w:color w:val="000000"/>
                <w:sz w:val="16"/>
              </w:rPr>
            </w:pPr>
            <w:r>
              <w:rPr>
                <w:rFonts w:ascii="Times New Roman" w:hAnsi="Times New Roman"/>
                <w:color w:val="000000"/>
                <w:sz w:val="16"/>
              </w:rPr>
              <w:t xml:space="preserve">Причины превышения/уменьшения</w:t>
            </w:r>
            <w:r>
              <w:rPr>
                <w:rFonts w:ascii="Times New Roman" w:hAnsi="Times New Roman"/>
                <w:color w:val="000000"/>
                <w:sz w:val="16"/>
              </w:rPr>
            </w:r>
            <w:r>
              <w:rPr>
                <w:rFonts w:ascii="Times New Roman" w:hAnsi="Times New Roman"/>
                <w:color w:val="000000"/>
                <w:sz w:val="16"/>
              </w:rPr>
            </w:r>
          </w:p>
        </w:tc>
      </w:tr>
      <w:tr>
        <w:tblPrEx/>
        <w:trPr>
          <w:cantSplit/>
          <w:jc w:val="center"/>
        </w:trPr>
        <w:tc>
          <w:tcPr>
            <w:tcBorders>
              <w:top w:val="none" w:color="000000" w:sz="4" w:space="0"/>
              <w:bottom w:val="single" w:color="auto" w:sz="4" w:space="0"/>
              <w:right w:val="single" w:color="auto" w:sz="4" w:space="0"/>
            </w:tcBorders>
            <w:tcW w:w="580" w:type="dxa"/>
            <w:vAlign w:val="center"/>
            <w:vMerge w:val="continue"/>
            <w:textDirection w:val="lrTb"/>
            <w:noWrap w:val="false"/>
          </w:tcPr>
          <w:p>
            <w:pPr>
              <w:ind w:left="57" w:right="57"/>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41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4" w:space="0"/>
              <w:bottom w:val="single" w:color="auto" w:sz="4" w:space="0"/>
              <w:right w:val="single" w:color="auto" w:sz="4" w:space="0"/>
            </w:tcBorders>
            <w:tcW w:w="560"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82"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645"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567"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0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81"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4" w:space="0"/>
              <w:bottom w:val="single" w:color="auto" w:sz="4" w:space="0"/>
              <w:right w:val="single" w:color="auto" w:sz="4" w:space="0"/>
            </w:tcBorders>
            <w:tcW w:w="1303"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567"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70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none" w:color="000000" w:sz="4" w:space="0"/>
              <w:left w:val="single" w:color="auto" w:sz="4" w:space="0"/>
              <w:bottom w:val="single" w:color="auto" w:sz="4" w:space="0"/>
              <w:right w:val="single" w:color="auto" w:sz="4" w:space="0"/>
            </w:tcBorders>
            <w:tcW w:w="127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rFonts w:ascii="Times New Roman" w:hAnsi="Times New Roman"/>
                <w:sz w:val="16"/>
              </w:rPr>
            </w:pPr>
            <w:r>
              <w:rPr>
                <w:rFonts w:ascii="Times New Roman" w:hAnsi="Times New Roman"/>
                <w:sz w:val="16"/>
              </w:rPr>
              <w:t xml:space="preserve">сечение</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rFonts w:ascii="Times New Roman" w:hAnsi="Times New Roman"/>
                <w:sz w:val="16"/>
              </w:rPr>
            </w:pPr>
            <w:r>
              <w:rPr>
                <w:rFonts w:ascii="Times New Roman" w:hAnsi="Times New Roman"/>
                <w:sz w:val="16"/>
              </w:rPr>
              <w:t xml:space="preserve">напряжение</w:t>
            </w:r>
            <w:r>
              <w:rPr>
                <w:rFonts w:ascii="Times New Roman" w:hAnsi="Times New Roman"/>
                <w:sz w:val="16"/>
              </w:rPr>
            </w:r>
            <w:r>
              <w:rPr>
                <w:rFonts w:ascii="Times New Roman" w:hAnsi="Times New Roman"/>
                <w:sz w:val="16"/>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rFonts w:ascii="Times New Roman" w:hAnsi="Times New Roman"/>
                <w:sz w:val="16"/>
              </w:rPr>
            </w:pPr>
            <w:r>
              <w:rPr>
                <w:rFonts w:ascii="Times New Roman" w:hAnsi="Times New Roman"/>
                <w:sz w:val="16"/>
              </w:rPr>
              <w:t xml:space="preserve">материал</w:t>
            </w:r>
            <w:r>
              <w:rPr>
                <w:rFonts w:ascii="Times New Roman" w:hAnsi="Times New Roman"/>
                <w:sz w:val="16"/>
              </w:rPr>
            </w:r>
            <w:r>
              <w:rPr>
                <w:rFonts w:ascii="Times New Roman" w:hAnsi="Times New Roman"/>
                <w:sz w:val="16"/>
              </w:rPr>
            </w:r>
          </w:p>
        </w:tc>
        <w:tc>
          <w:tcPr>
            <w:tcBorders>
              <w:left w:val="single" w:color="auto" w:sz="4" w:space="0"/>
              <w:bottom w:val="single" w:color="auto" w:sz="4" w:space="0"/>
              <w:right w:val="single" w:color="auto" w:sz="4" w:space="0"/>
            </w:tcBorders>
            <w:tcW w:w="992"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left w:val="single" w:color="auto" w:sz="4" w:space="0"/>
              <w:bottom w:val="single" w:color="auto" w:sz="4" w:space="0"/>
              <w:right w:val="single" w:color="auto" w:sz="4" w:space="0"/>
            </w:tcBorders>
            <w:tcW w:w="1707" w:type="dxa"/>
            <w:vMerge w:val="continue"/>
            <w:textDirection w:val="lrTb"/>
            <w:noWrap w:val="false"/>
          </w:tcPr>
          <w:p>
            <w:pPr>
              <w:jc w:val="both"/>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left w:val="single" w:color="auto" w:sz="4" w:space="0"/>
              <w:bottom w:val="single" w:color="auto" w:sz="4" w:space="0"/>
            </w:tcBorders>
            <w:tcW w:w="1151" w:type="dxa"/>
            <w:vAlign w:val="center"/>
            <w:vMerge w:val="continue"/>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70"/>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rPr>
            </w:pPr>
            <w:r>
              <w:rPr>
                <w:rFonts w:ascii="Times New Roman" w:hAnsi="Times New Roman"/>
              </w:rPr>
              <w:t xml:space="preserve">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t xml:space="preserve">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t xml:space="preserve">5</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t xml:space="preserve">6</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t xml:space="preserve">7</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t xml:space="preserve">8</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t xml:space="preserve">9</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t xml:space="preserve">10</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t xml:space="preserve">11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t xml:space="preserve">12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t xml:space="preserve">13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t xml:space="preserve">14</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t xml:space="preserve">15</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t xml:space="preserve">16</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t xml:space="preserve">17</w:t>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t xml:space="preserve">18</w:t>
            </w:r>
            <w:r>
              <w:rPr>
                <w:rFonts w:ascii="Times New Roman" w:hAnsi="Times New Roman"/>
                <w:color w:val="000000"/>
              </w:rPr>
            </w:r>
            <w:r>
              <w:rPr>
                <w:rFonts w:ascii="Times New Roman" w:hAnsi="Times New Roman"/>
                <w:color w:val="000000"/>
              </w:rPr>
            </w:r>
          </w:p>
        </w:tc>
      </w:tr>
      <w:tr>
        <w:tblPrEx/>
        <w:trPr>
          <w:cantSplit/>
          <w:jc w:val="center"/>
          <w:trHeight w:val="32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sz w:val="18"/>
                <w:highlight w:val="yellow"/>
              </w:rPr>
            </w:pPr>
            <w:r>
              <w:rPr>
                <w:rFonts w:ascii="Times New Roman" w:hAnsi="Times New Roman"/>
                <w:sz w:val="16"/>
              </w:rPr>
              <w:t xml:space="preserve">Наименование ВЛ, КЛ, КВЛ и т.д. «_______», в том числе:</w:t>
            </w:r>
            <w:r>
              <w:rPr>
                <w:rFonts w:ascii="Times New Roman" w:hAnsi="Times New Roman"/>
                <w:sz w:val="18"/>
                <w:highlight w:val="yellow"/>
              </w:rPr>
            </w:r>
            <w:r>
              <w:rPr>
                <w:rFonts w:ascii="Times New Roman" w:hAnsi="Times New Roman"/>
                <w:sz w:val="18"/>
                <w:highlight w:val="yellow"/>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sz w:val="18"/>
              </w:rPr>
            </w:pPr>
            <w:r>
              <w:rPr>
                <w:rFonts w:ascii="Times New Roman" w:hAnsi="Times New Roman"/>
                <w:sz w:val="18"/>
              </w:rPr>
              <w:t xml:space="preserve">Провод</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1.2</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sz w:val="18"/>
              </w:rPr>
            </w:pPr>
            <w:r>
              <w:rPr>
                <w:rFonts w:ascii="Times New Roman" w:hAnsi="Times New Roman"/>
                <w:sz w:val="18"/>
              </w:rPr>
              <w:t xml:space="preserve">Грозотрос</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1.3</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sz w:val="18"/>
              </w:rPr>
            </w:pPr>
            <w:r>
              <w:rPr>
                <w:rFonts w:ascii="Times New Roman" w:hAnsi="Times New Roman"/>
                <w:sz w:val="18"/>
              </w:rPr>
              <w:t xml:space="preserve">Опоры</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1.4</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sz w:val="18"/>
              </w:rPr>
            </w:pPr>
            <w:r>
              <w:rPr>
                <w:rFonts w:ascii="Times New Roman" w:hAnsi="Times New Roman"/>
                <w:sz w:val="18"/>
              </w:rPr>
              <w:t xml:space="preserve">Кабель</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32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t xml:space="preserve">1.5</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sz w:val="18"/>
              </w:rPr>
            </w:pPr>
            <w:r>
              <w:rPr>
                <w:rFonts w:ascii="Times New Roman" w:hAnsi="Times New Roman"/>
                <w:sz w:val="18"/>
              </w:rPr>
              <w:t xml:space="preserve">«_____» иные наименования при наличии</w:t>
            </w:r>
            <w:r>
              <w:rPr>
                <w:rFonts w:ascii="Times New Roman" w:hAnsi="Times New Roman"/>
                <w:sz w:val="18"/>
              </w:rPr>
            </w:r>
            <w:r>
              <w:rPr>
                <w:rFonts w:ascii="Times New Roman" w:hAnsi="Times New Roman"/>
                <w:sz w:val="18"/>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rPr>
                <w:rFonts w:ascii="Times New Roman" w:hAnsi="Times New Roman"/>
              </w:rPr>
            </w:pPr>
            <w:r>
              <w:rPr>
                <w:rFonts w:ascii="Times New Roman" w:hAnsi="Times New Roman"/>
              </w:rPr>
              <w:t xml:space="preserve">Итого по п. 1</w:t>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r>
        <w:tblPrEx/>
        <w:trPr>
          <w:cantSplit/>
          <w:jc w:val="center"/>
          <w:trHeight w:val="58"/>
        </w:trPr>
        <w:tc>
          <w:tcPr>
            <w:tcBorders>
              <w:top w:val="single" w:color="auto" w:sz="4" w:space="0"/>
              <w:bottom w:val="single" w:color="auto" w:sz="4" w:space="0"/>
              <w:right w:val="single" w:color="auto" w:sz="4" w:space="0"/>
            </w:tcBorders>
            <w:tcW w:w="58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419" w:type="dxa"/>
            <w:vAlign w:val="center"/>
            <w:textDirection w:val="lrTb"/>
            <w:noWrap w:val="false"/>
          </w:tcPr>
          <w:p>
            <w:pPr>
              <w:jc w:val="both"/>
              <w:rPr>
                <w:rFonts w:ascii="Times New Roman" w:hAnsi="Times New Roman"/>
                <w:b/>
              </w:rPr>
            </w:pPr>
            <w:r>
              <w:rPr>
                <w:rFonts w:ascii="Times New Roman" w:hAnsi="Times New Roman"/>
                <w:b/>
              </w:rPr>
              <w:t xml:space="preserve">ИТОГО:</w:t>
            </w:r>
            <w:r>
              <w:rPr>
                <w:rFonts w:ascii="Times New Roman" w:hAnsi="Times New Roman"/>
                <w:b/>
              </w:rPr>
            </w:r>
            <w:r>
              <w:rPr>
                <w:rFonts w:ascii="Times New Roman" w:hAnsi="Times New Roman"/>
                <w:b/>
              </w:rPr>
            </w:r>
          </w:p>
        </w:tc>
        <w:tc>
          <w:tcPr>
            <w:tcBorders>
              <w:top w:val="single" w:color="auto" w:sz="4" w:space="0"/>
              <w:left w:val="single" w:color="auto" w:sz="4" w:space="0"/>
              <w:bottom w:val="single" w:color="auto" w:sz="4" w:space="0"/>
              <w:right w:val="single" w:color="auto" w:sz="4" w:space="0"/>
            </w:tcBorders>
            <w:tcW w:w="560" w:type="dxa"/>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8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303"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1707" w:type="dxa"/>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c>
          <w:tcPr>
            <w:tcBorders>
              <w:top w:val="single" w:color="auto" w:sz="4" w:space="0"/>
              <w:left w:val="single" w:color="auto" w:sz="4" w:space="0"/>
              <w:bottom w:val="single" w:color="auto" w:sz="4" w:space="0"/>
            </w:tcBorders>
            <w:tcW w:w="1151" w:type="dxa"/>
            <w:vAlign w:val="center"/>
            <w:textDirection w:val="lrTb"/>
            <w:noWrap w:val="false"/>
          </w:tcPr>
          <w:p>
            <w:pPr>
              <w:rPr>
                <w:rFonts w:ascii="Times New Roman" w:hAnsi="Times New Roman"/>
                <w:color w:val="000000"/>
              </w:rPr>
            </w:pPr>
            <w:r>
              <w:rPr>
                <w:rFonts w:ascii="Times New Roman" w:hAnsi="Times New Roman"/>
                <w:color w:val="000000"/>
              </w:rPr>
            </w:r>
            <w:r>
              <w:rPr>
                <w:rFonts w:ascii="Times New Roman" w:hAnsi="Times New Roman"/>
                <w:color w:val="000000"/>
              </w:rPr>
            </w:r>
            <w:r>
              <w:rPr>
                <w:rFonts w:ascii="Times New Roman" w:hAnsi="Times New Roman"/>
                <w:color w:val="000000"/>
              </w:rPr>
            </w:r>
          </w:p>
        </w:tc>
      </w:tr>
    </w:tbl>
    <w:p>
      <w:pPr>
        <w:pStyle w:val="1467"/>
        <w:numPr>
          <w:ilvl w:val="0"/>
          <w:numId w:val="94"/>
        </w:numPr>
        <w:contextualSpacing/>
        <w:ind w:left="0" w:firstLine="0"/>
        <w:jc w:val="both"/>
        <w:tabs>
          <w:tab w:val="left" w:pos="284" w:leader="none"/>
        </w:tabs>
      </w:pPr>
      <w:r>
        <w:t xml:space="preserve">Адрес (место нахождения) оборудования (имущества):________________________________________________________</w:t>
      </w:r>
      <w:r/>
    </w:p>
    <w:p>
      <w:pPr>
        <w:pStyle w:val="1467"/>
        <w:numPr>
          <w:ilvl w:val="0"/>
          <w:numId w:val="94"/>
        </w:numPr>
        <w:contextualSpacing/>
        <w:ind w:left="0" w:firstLine="0"/>
        <w:jc w:val="both"/>
        <w:tabs>
          <w:tab w:val="left" w:pos="284" w:leader="none"/>
        </w:tabs>
      </w:pPr>
      <w:r>
        <w:t xml:space="preserve">Количество и характеристики переданного оборудования (имущества) </w:t>
      </w:r>
      <w:r>
        <w:rPr>
          <w:i/>
          <w:u w:val="single"/>
        </w:rPr>
        <w:t xml:space="preserve">соответствуют / не соответствуют </w:t>
      </w:r>
      <w:r>
        <w:t xml:space="preserve">количеству и характеристикам оборудования, ранее принятого для (ремонта) демонтажа по акту от «___»_______ 20__г.</w:t>
      </w:r>
      <w:r/>
    </w:p>
    <w:p>
      <w:pPr>
        <w:ind w:firstLine="709"/>
        <w:jc w:val="both"/>
        <w:tabs>
          <w:tab w:val="left" w:pos="1134" w:leader="none"/>
        </w:tabs>
        <w:rPr>
          <w:rFonts w:ascii="Times New Roman" w:hAnsi="Times New Roman"/>
          <w:b/>
        </w:rPr>
      </w:pPr>
      <w:r>
        <w:rPr>
          <w:rFonts w:ascii="Times New Roman" w:hAnsi="Times New Roman"/>
          <w:b/>
        </w:rPr>
        <w:t xml:space="preserve">От Принимающей стороны                      </w:t>
      </w:r>
      <w:r>
        <w:rPr>
          <w:rFonts w:ascii="Times New Roman" w:hAnsi="Times New Roman"/>
          <w:b/>
        </w:rPr>
        <w:t xml:space="preserve">                                                                     От Передающей стороны </w:t>
      </w:r>
      <w:r>
        <w:rPr>
          <w:rFonts w:ascii="Times New Roman" w:hAnsi="Times New Roman"/>
          <w:b/>
        </w:rPr>
      </w:r>
      <w:r>
        <w:rPr>
          <w:rFonts w:ascii="Times New Roman" w:hAnsi="Times New Roman"/>
          <w:b/>
        </w:rPr>
      </w:r>
    </w:p>
    <w:p>
      <w:pPr>
        <w:jc w:val="both"/>
        <w:tabs>
          <w:tab w:val="left" w:pos="1134" w:leader="none"/>
        </w:tabs>
        <w:rPr>
          <w:rFonts w:ascii="Times New Roman" w:hAnsi="Times New Roman"/>
          <w:i/>
        </w:rPr>
      </w:pPr>
      <w:r>
        <w:rPr>
          <w:rFonts w:ascii="Times New Roman" w:hAnsi="Times New Roman"/>
          <w:i/>
        </w:rPr>
        <w:t xml:space="preserve">Должность </w:t>
      </w:r>
      <w:r>
        <w:rPr>
          <w:rFonts w:ascii="Times New Roman" w:hAnsi="Times New Roman"/>
          <w:i/>
        </w:rPr>
        <w:tab/>
      </w:r>
      <w:r>
        <w:rPr>
          <w:rFonts w:ascii="Times New Roman" w:hAnsi="Times New Roman"/>
          <w:i/>
        </w:rPr>
        <w:tab/>
        <w:t xml:space="preserve">__________</w:t>
      </w:r>
      <w:r>
        <w:rPr>
          <w:rFonts w:ascii="Times New Roman" w:hAnsi="Times New Roman"/>
          <w:i/>
          <w:u w:val="single"/>
        </w:rPr>
        <w:t xml:space="preserve">подпись</w:t>
      </w:r>
      <w:r>
        <w:rPr>
          <w:rFonts w:ascii="Times New Roman" w:hAnsi="Times New Roman"/>
          <w:i/>
        </w:rPr>
        <w:t xml:space="preserve">_________________ Ф.И.О.                                              Должность </w:t>
      </w:r>
      <w:r>
        <w:rPr>
          <w:rFonts w:ascii="Times New Roman" w:hAnsi="Times New Roman"/>
          <w:i/>
        </w:rPr>
        <w:tab/>
        <w:t xml:space="preserve">____________</w:t>
      </w:r>
      <w:r>
        <w:rPr>
          <w:rFonts w:ascii="Times New Roman" w:hAnsi="Times New Roman"/>
          <w:i/>
          <w:u w:val="single"/>
        </w:rPr>
        <w:t xml:space="preserve">подпись</w:t>
      </w:r>
      <w:r>
        <w:rPr>
          <w:rFonts w:ascii="Times New Roman" w:hAnsi="Times New Roman"/>
          <w:i/>
        </w:rPr>
        <w:t xml:space="preserve">______________ Ф.И.О.</w:t>
      </w:r>
      <w:r>
        <w:rPr>
          <w:rFonts w:ascii="Times New Roman" w:hAnsi="Times New Roman"/>
          <w:i/>
        </w:rPr>
      </w:r>
      <w:r>
        <w:rPr>
          <w:rFonts w:ascii="Times New Roman" w:hAnsi="Times New Roman"/>
          <w:i/>
        </w:rPr>
      </w:r>
    </w:p>
    <w:p>
      <w:pPr>
        <w:ind w:left="13041" w:hanging="141"/>
        <w:jc w:val="both"/>
        <w:rPr>
          <w:rFonts w:ascii="Times New Roman" w:hAnsi="Times New Roman"/>
          <w:sz w:val="24"/>
        </w:rPr>
      </w:pPr>
      <w:r>
        <w:rPr>
          <w:rFonts w:ascii="Times New Roman" w:hAnsi="Times New Roman"/>
          <w:sz w:val="24"/>
        </w:rPr>
      </w:r>
      <w:r>
        <w:rPr>
          <w:rFonts w:ascii="Times New Roman" w:hAnsi="Times New Roman"/>
          <w:sz w:val="24"/>
        </w:rPr>
      </w:r>
      <w:r>
        <w:rPr>
          <w:rFonts w:ascii="Times New Roman" w:hAnsi="Times New Roman"/>
          <w:sz w:val="24"/>
        </w:rPr>
      </w:r>
    </w:p>
    <w:p>
      <w:pPr>
        <w:ind w:left="13041" w:hanging="141"/>
        <w:jc w:val="both"/>
        <w:rPr>
          <w:rFonts w:ascii="Times New Roman" w:hAnsi="Times New Roman"/>
          <w:sz w:val="24"/>
        </w:rPr>
        <w:sectPr>
          <w:headerReference w:type="default" r:id="rId18"/>
          <w:headerReference w:type="first" r:id="rId19"/>
          <w:footerReference w:type="default" r:id="rId22"/>
          <w:footerReference w:type="first" r:id="rId23"/>
          <w:footnotePr/>
          <w:endnotePr/>
          <w:type w:val="nextPage"/>
          <w:pgSz w:w="16840" w:h="11907" w:orient="landscape"/>
          <w:pgMar w:top="851" w:right="1134" w:bottom="709" w:left="851" w:header="709" w:footer="709" w:gutter="0"/>
          <w:pgNumType w:start="114"/>
          <w:cols w:num="1" w:sep="0" w:space="708" w:equalWidth="1"/>
          <w:docGrid w:linePitch="360"/>
        </w:sectPr>
      </w:pPr>
      <w:r>
        <w:rPr>
          <w:rFonts w:ascii="Times New Roman" w:hAnsi="Times New Roman"/>
          <w:sz w:val="24"/>
        </w:rPr>
      </w:r>
      <w:r>
        <w:rPr>
          <w:rFonts w:ascii="Times New Roman" w:hAnsi="Times New Roman"/>
          <w:sz w:val="24"/>
        </w:rPr>
      </w:r>
      <w:r>
        <w:rPr>
          <w:rFonts w:ascii="Times New Roman" w:hAnsi="Times New Roman"/>
          <w:sz w:val="24"/>
        </w:rPr>
      </w:r>
    </w:p>
    <w:p>
      <w:pPr>
        <w:ind w:left="13041" w:hanging="141"/>
        <w:jc w:val="both"/>
        <w:rPr>
          <w:rFonts w:ascii="Times New Roman" w:hAnsi="Times New Roman"/>
          <w:sz w:val="24"/>
        </w:rPr>
      </w:pPr>
      <w:r>
        <w:rPr>
          <w:rFonts w:ascii="Times New Roman" w:hAnsi="Times New Roman"/>
          <w:sz w:val="24"/>
        </w:rPr>
      </w:r>
      <w:r>
        <w:rPr>
          <w:rFonts w:ascii="Times New Roman" w:hAnsi="Times New Roman"/>
          <w:sz w:val="24"/>
        </w:rPr>
      </w:r>
      <w:r>
        <w:rPr>
          <w:rFonts w:ascii="Times New Roman" w:hAnsi="Times New Roman"/>
          <w:sz w:val="24"/>
        </w:rPr>
      </w:r>
    </w:p>
    <w:p>
      <w:pPr>
        <w:ind w:left="10915"/>
        <w:rPr>
          <w:rFonts w:ascii="Times New Roman" w:hAnsi="Times New Roman"/>
          <w:sz w:val="24"/>
          <w:szCs w:val="24"/>
        </w:rPr>
      </w:pPr>
      <w:r>
        <w:rPr>
          <w:rFonts w:ascii="Times New Roman" w:hAnsi="Times New Roman"/>
          <w:sz w:val="24"/>
          <w:szCs w:val="24"/>
        </w:rPr>
        <w:t xml:space="preserve">Приложение 45 к Договору № ____ </w:t>
      </w:r>
      <w:r>
        <w:rPr>
          <w:rFonts w:ascii="Times New Roman" w:hAnsi="Times New Roman"/>
          <w:sz w:val="24"/>
          <w:szCs w:val="24"/>
        </w:rPr>
      </w:r>
      <w:r>
        <w:rPr>
          <w:rFonts w:ascii="Times New Roman" w:hAnsi="Times New Roman"/>
          <w:sz w:val="24"/>
          <w:szCs w:val="24"/>
        </w:rPr>
      </w:r>
    </w:p>
    <w:p>
      <w:pPr>
        <w:ind w:left="10915"/>
        <w:rPr>
          <w:rFonts w:ascii="Times New Roman" w:hAnsi="Times New Roman"/>
          <w:sz w:val="24"/>
          <w:szCs w:val="24"/>
        </w:rPr>
      </w:pPr>
      <w:r>
        <w:rPr>
          <w:rFonts w:ascii="Times New Roman" w:hAnsi="Times New Roman"/>
          <w:sz w:val="24"/>
          <w:szCs w:val="24"/>
        </w:rPr>
        <w:t xml:space="preserve">от _______________2024 г.</w:t>
      </w:r>
      <w:r>
        <w:rPr>
          <w:rFonts w:ascii="Times New Roman" w:hAnsi="Times New Roman"/>
          <w:sz w:val="24"/>
          <w:szCs w:val="24"/>
        </w:rPr>
      </w:r>
      <w:r>
        <w:rPr>
          <w:rFonts w:ascii="Times New Roman" w:hAnsi="Times New Roman"/>
          <w:sz w:val="24"/>
          <w:szCs w:val="24"/>
        </w:rPr>
      </w:r>
    </w:p>
    <w:p>
      <w:pPr>
        <w:jc w:val="right"/>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right"/>
        <w:rPr>
          <w:rFonts w:ascii="Times New Roman" w:hAnsi="Times New Roman"/>
          <w:sz w:val="24"/>
          <w:szCs w:val="24"/>
        </w:rPr>
      </w:pPr>
      <w:r>
        <w:rPr>
          <w:rFonts w:ascii="Times New Roman" w:hAnsi="Times New Roman"/>
          <w:sz w:val="24"/>
          <w:szCs w:val="24"/>
        </w:rPr>
        <w:t xml:space="preserve">УТВЕРЖДАЮ</w:t>
      </w:r>
      <w:r>
        <w:rPr>
          <w:rFonts w:ascii="Times New Roman" w:hAnsi="Times New Roman"/>
          <w:sz w:val="24"/>
          <w:szCs w:val="24"/>
        </w:rPr>
      </w:r>
      <w:r>
        <w:rPr>
          <w:rFonts w:ascii="Times New Roman" w:hAnsi="Times New Roman"/>
          <w:sz w:val="24"/>
          <w:szCs w:val="24"/>
        </w:rPr>
      </w:r>
    </w:p>
    <w:p>
      <w:pPr>
        <w:jc w:val="right"/>
        <w:rPr>
          <w:rFonts w:ascii="Times New Roman" w:hAnsi="Times New Roman"/>
          <w:sz w:val="24"/>
          <w:szCs w:val="24"/>
        </w:rPr>
      </w:pPr>
      <w:r>
        <w:rPr>
          <w:rFonts w:ascii="Times New Roman" w:hAnsi="Times New Roman"/>
          <w:sz w:val="24"/>
          <w:szCs w:val="24"/>
        </w:rPr>
        <w:t xml:space="preserve">_________________________</w:t>
      </w:r>
      <w:r>
        <w:rPr>
          <w:rFonts w:ascii="Times New Roman" w:hAnsi="Times New Roman"/>
          <w:sz w:val="24"/>
          <w:szCs w:val="24"/>
        </w:rPr>
      </w:r>
      <w:r>
        <w:rPr>
          <w:rFonts w:ascii="Times New Roman" w:hAnsi="Times New Roman"/>
          <w:sz w:val="24"/>
          <w:szCs w:val="24"/>
        </w:rPr>
      </w:r>
    </w:p>
    <w:p>
      <w:pPr>
        <w:jc w:val="right"/>
        <w:rPr>
          <w:rFonts w:ascii="Times New Roman" w:hAnsi="Times New Roman"/>
          <w:b/>
          <w:i/>
          <w:sz w:val="24"/>
          <w:szCs w:val="24"/>
        </w:rPr>
      </w:pPr>
      <w:r>
        <w:rPr>
          <w:rFonts w:ascii="Times New Roman" w:hAnsi="Times New Roman"/>
          <w:i/>
          <w:sz w:val="24"/>
          <w:szCs w:val="24"/>
        </w:rPr>
        <w:t xml:space="preserve">Генеральный директор МЭС</w:t>
      </w:r>
      <w:r>
        <w:rPr>
          <w:rFonts w:ascii="Times New Roman" w:hAnsi="Times New Roman"/>
          <w:b/>
          <w:i/>
          <w:sz w:val="24"/>
          <w:szCs w:val="24"/>
        </w:rPr>
      </w:r>
      <w:r>
        <w:rPr>
          <w:rFonts w:ascii="Times New Roman" w:hAnsi="Times New Roman"/>
          <w:b/>
          <w:i/>
          <w:sz w:val="24"/>
          <w:szCs w:val="24"/>
        </w:rPr>
      </w:r>
    </w:p>
    <w:p>
      <w:pPr>
        <w:jc w:val="center"/>
        <w:rPr>
          <w:rFonts w:ascii="Times New Roman" w:hAnsi="Times New Roman"/>
          <w:b/>
          <w:sz w:val="24"/>
          <w:szCs w:val="24"/>
        </w:rPr>
      </w:pPr>
      <w:r>
        <w:rPr>
          <w:rFonts w:ascii="Times New Roman" w:hAnsi="Times New Roman"/>
          <w:b/>
          <w:sz w:val="24"/>
          <w:szCs w:val="24"/>
        </w:rPr>
        <w:t xml:space="preserve">АКТ</w:t>
      </w:r>
      <w:r>
        <w:rPr>
          <w:rFonts w:ascii="Times New Roman" w:hAnsi="Times New Roman"/>
          <w:b/>
          <w:sz w:val="24"/>
          <w:szCs w:val="24"/>
        </w:rPr>
      </w:r>
      <w:r>
        <w:rPr>
          <w:rFonts w:ascii="Times New Roman" w:hAnsi="Times New Roman"/>
          <w:b/>
          <w:sz w:val="24"/>
          <w:szCs w:val="24"/>
        </w:rPr>
      </w:r>
    </w:p>
    <w:p>
      <w:pPr>
        <w:jc w:val="center"/>
        <w:keepNext/>
        <w:rPr>
          <w:rFonts w:ascii="Times New Roman" w:hAnsi="Times New Roman"/>
          <w:b/>
          <w:sz w:val="24"/>
          <w:szCs w:val="24"/>
        </w:rPr>
      </w:pPr>
      <w:r>
        <w:rPr>
          <w:rFonts w:ascii="Times New Roman" w:hAnsi="Times New Roman"/>
          <w:b/>
          <w:sz w:val="24"/>
          <w:szCs w:val="24"/>
        </w:rPr>
        <w:t xml:space="preserve">о невозможности ремонта (демонтажа) оборудования (имущества)</w:t>
      </w:r>
      <w:r>
        <w:rPr>
          <w:rFonts w:ascii="Times New Roman" w:hAnsi="Times New Roman"/>
          <w:b/>
          <w:sz w:val="24"/>
          <w:szCs w:val="24"/>
        </w:rPr>
      </w:r>
      <w:r>
        <w:rPr>
          <w:rFonts w:ascii="Times New Roman" w:hAnsi="Times New Roman"/>
          <w:b/>
          <w:sz w:val="24"/>
          <w:szCs w:val="24"/>
        </w:rPr>
      </w:r>
    </w:p>
    <w:p>
      <w:pPr>
        <w:jc w:val="center"/>
        <w:rPr>
          <w:rFonts w:ascii="Times New Roman" w:hAnsi="Times New Roman"/>
          <w:sz w:val="24"/>
          <w:szCs w:val="24"/>
        </w:rPr>
      </w:pPr>
      <w:r>
        <w:rPr>
          <w:rFonts w:ascii="Times New Roman" w:hAnsi="Times New Roman"/>
          <w:sz w:val="24"/>
          <w:szCs w:val="24"/>
        </w:rPr>
        <w:t xml:space="preserve">МЭС ______________________________________                                                                            «____»_____________20__ г.</w:t>
      </w:r>
      <w:r>
        <w:rPr>
          <w:rFonts w:ascii="Times New Roman" w:hAnsi="Times New Roman"/>
          <w:sz w:val="24"/>
          <w:szCs w:val="24"/>
        </w:rPr>
      </w:r>
      <w:r>
        <w:rPr>
          <w:rFonts w:ascii="Times New Roman" w:hAnsi="Times New Roman"/>
          <w:sz w:val="24"/>
          <w:szCs w:val="24"/>
        </w:rPr>
      </w:r>
    </w:p>
    <w:p>
      <w:pPr>
        <w:jc w:val="center"/>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p>
      <w:pPr>
        <w:jc w:val="both"/>
        <w:keepNext/>
        <w:rPr>
          <w:rFonts w:ascii="Times New Roman" w:hAnsi="Times New Roman"/>
          <w:sz w:val="24"/>
          <w:szCs w:val="24"/>
        </w:rPr>
      </w:pPr>
      <w:r>
        <w:rPr>
          <w:rFonts w:ascii="Times New Roman" w:hAnsi="Times New Roman"/>
          <w:sz w:val="24"/>
          <w:szCs w:val="24"/>
        </w:rPr>
        <w:t xml:space="preserve">Мы, нижеподписавшиеся, члены Рабочей комиссии, назначенной приказом Генерального директора филиала ПАО «</w:t>
      </w:r>
      <w:r>
        <w:rPr>
          <w:rFonts w:ascii="Times New Roman" w:hAnsi="Times New Roman"/>
          <w:sz w:val="24"/>
          <w:szCs w:val="24"/>
        </w:rPr>
        <w:t xml:space="preserve">Россет</w:t>
      </w:r>
      <w:r>
        <w:rPr>
          <w:rFonts w:ascii="Times New Roman" w:hAnsi="Times New Roman"/>
          <w:sz w:val="24"/>
          <w:szCs w:val="24"/>
        </w:rPr>
        <w:t xml:space="preserve">и</w:t>
      </w:r>
      <w:r>
        <w:rPr>
          <w:rFonts w:ascii="Times New Roman" w:hAnsi="Times New Roman"/>
          <w:sz w:val="24"/>
          <w:szCs w:val="24"/>
        </w:rPr>
        <w:t xml:space="preserve">» - МЭС __________ от «__» _______ г. №_____, составили настоящий акт о нижеследующем:</w:t>
      </w:r>
      <w:r>
        <w:rPr>
          <w:rFonts w:ascii="Times New Roman" w:hAnsi="Times New Roman"/>
          <w:sz w:val="24"/>
          <w:szCs w:val="24"/>
        </w:rPr>
      </w:r>
      <w:r>
        <w:rPr>
          <w:rFonts w:ascii="Times New Roman" w:hAnsi="Times New Roman"/>
          <w:sz w:val="24"/>
          <w:szCs w:val="24"/>
        </w:rPr>
      </w:r>
    </w:p>
    <w:p>
      <w:pPr>
        <w:jc w:val="both"/>
        <w:rPr>
          <w:rFonts w:ascii="Times New Roman" w:hAnsi="Times New Roman"/>
          <w:sz w:val="24"/>
          <w:szCs w:val="24"/>
        </w:rPr>
      </w:pPr>
      <w:r>
        <w:rPr>
          <w:rFonts w:ascii="Times New Roman" w:hAnsi="Times New Roman"/>
          <w:sz w:val="24"/>
          <w:szCs w:val="24"/>
        </w:rPr>
        <w:t xml:space="preserve">Не подлежащее ремонту (демонтажу) в ходе выполнения работ в соответствии с </w:t>
      </w:r>
      <w:r>
        <w:rPr>
          <w:rFonts w:ascii="Times New Roman" w:hAnsi="Times New Roman"/>
          <w:i/>
          <w:sz w:val="24"/>
          <w:szCs w:val="24"/>
          <w:u w:val="single"/>
        </w:rPr>
        <w:t xml:space="preserve">(договор, приказ, распоряжение и т.п.)</w:t>
      </w:r>
      <w:r>
        <w:rPr>
          <w:rFonts w:ascii="Times New Roman" w:hAnsi="Times New Roman"/>
          <w:sz w:val="24"/>
          <w:szCs w:val="24"/>
        </w:rPr>
        <w:t xml:space="preserve"> оборудование (имущество):</w:t>
      </w:r>
      <w:r>
        <w:rPr>
          <w:rFonts w:ascii="Times New Roman" w:hAnsi="Times New Roman"/>
          <w:sz w:val="24"/>
          <w:szCs w:val="24"/>
        </w:rPr>
      </w:r>
      <w:r>
        <w:rPr>
          <w:rFonts w:ascii="Times New Roman" w:hAnsi="Times New Roman"/>
          <w:sz w:val="24"/>
          <w:szCs w:val="24"/>
        </w:rPr>
      </w:r>
    </w:p>
    <w:tbl>
      <w:tblPr>
        <w:tblW w:w="16325" w:type="dxa"/>
        <w:jc w:val="center"/>
        <w:tblBorders>
          <w:top w:val="single" w:color="auto" w:sz="4" w:space="0"/>
          <w:left w:val="single" w:color="auto" w:sz="4" w:space="0"/>
          <w:bottom w:val="single" w:color="auto" w:sz="4" w:space="0"/>
          <w:right w:val="single" w:color="auto" w:sz="4" w:space="0"/>
        </w:tblBorders>
        <w:tblLayout w:type="fixed"/>
        <w:tblLook w:val="0000" w:firstRow="0" w:lastRow="0" w:firstColumn="0" w:lastColumn="0" w:noHBand="0" w:noVBand="0"/>
      </w:tblPr>
      <w:tblGrid>
        <w:gridCol w:w="453"/>
        <w:gridCol w:w="1276"/>
        <w:gridCol w:w="611"/>
        <w:gridCol w:w="782"/>
        <w:gridCol w:w="645"/>
        <w:gridCol w:w="652"/>
        <w:gridCol w:w="850"/>
        <w:gridCol w:w="922"/>
        <w:gridCol w:w="1843"/>
        <w:gridCol w:w="567"/>
        <w:gridCol w:w="629"/>
        <w:gridCol w:w="1417"/>
        <w:gridCol w:w="709"/>
        <w:gridCol w:w="851"/>
        <w:gridCol w:w="850"/>
        <w:gridCol w:w="737"/>
        <w:gridCol w:w="1389"/>
        <w:gridCol w:w="1142"/>
      </w:tblGrid>
      <w:tr>
        <w:tblPrEx/>
        <w:trPr>
          <w:cantSplit/>
          <w:jc w:val="center"/>
          <w:trHeight w:val="58"/>
        </w:trPr>
        <w:tc>
          <w:tcPr>
            <w:tcBorders>
              <w:top w:val="single" w:color="auto" w:sz="4" w:space="0"/>
              <w:bottom w:val="none" w:color="000000" w:sz="4" w:space="0"/>
              <w:right w:val="single" w:color="auto" w:sz="4" w:space="0"/>
            </w:tcBorders>
            <w:tcW w:w="453"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 п/п</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1276" w:type="dxa"/>
            <w:vMerge w:val="restart"/>
            <w:textDirection w:val="lrTb"/>
            <w:noWrap w:val="false"/>
          </w:tcPr>
          <w:p>
            <w:pPr>
              <w:ind w:left="17"/>
              <w:jc w:val="center"/>
              <w:rPr>
                <w:rFonts w:ascii="Times New Roman" w:hAnsi="Times New Roman"/>
                <w:sz w:val="16"/>
                <w:szCs w:val="24"/>
              </w:rPr>
            </w:pPr>
            <w:r>
              <w:rPr>
                <w:rFonts w:ascii="Times New Roman" w:hAnsi="Times New Roman"/>
                <w:sz w:val="16"/>
                <w:szCs w:val="24"/>
              </w:rPr>
              <w:t xml:space="preserve">Наименование оборудова</w:t>
            </w:r>
            <w:r>
              <w:rPr>
                <w:rFonts w:ascii="Times New Roman" w:hAnsi="Times New Roman"/>
                <w:sz w:val="16"/>
                <w:szCs w:val="24"/>
              </w:rPr>
              <w:t xml:space="preserve">ния (имущества) (из САП)</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611"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Код фонда</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782"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Тип, марка, модель</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645"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Про-</w:t>
            </w:r>
            <w:r>
              <w:rPr>
                <w:rFonts w:ascii="Times New Roman" w:hAnsi="Times New Roman"/>
                <w:sz w:val="16"/>
                <w:szCs w:val="24"/>
              </w:rPr>
              <w:t xml:space="preserve">изво</w:t>
            </w:r>
            <w:r>
              <w:rPr>
                <w:rFonts w:ascii="Times New Roman" w:hAnsi="Times New Roman"/>
                <w:sz w:val="16"/>
                <w:szCs w:val="24"/>
              </w:rPr>
              <w:t xml:space="preserve">-</w:t>
            </w:r>
            <w:r>
              <w:rPr>
                <w:rFonts w:ascii="Times New Roman" w:hAnsi="Times New Roman"/>
                <w:sz w:val="16"/>
                <w:szCs w:val="24"/>
              </w:rPr>
              <w:t xml:space="preserve">ди-тель</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652"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Год вы-пуска</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850"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Заводс</w:t>
            </w:r>
            <w:r>
              <w:rPr>
                <w:rFonts w:ascii="Times New Roman" w:hAnsi="Times New Roman"/>
                <w:sz w:val="16"/>
                <w:szCs w:val="24"/>
              </w:rPr>
              <w:t xml:space="preserve">-кой номер</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922"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Инвен</w:t>
            </w:r>
            <w:r>
              <w:rPr>
                <w:rFonts w:ascii="Times New Roman" w:hAnsi="Times New Roman"/>
                <w:sz w:val="16"/>
                <w:szCs w:val="24"/>
              </w:rPr>
              <w:t xml:space="preserve">-тарный номер (из САП)</w:t>
            </w:r>
            <w:r>
              <w:rPr>
                <w:rFonts w:ascii="Times New Roman" w:hAnsi="Times New Roman"/>
                <w:sz w:val="16"/>
                <w:szCs w:val="24"/>
              </w:rPr>
            </w:r>
            <w:r>
              <w:rPr>
                <w:rFonts w:ascii="Times New Roman" w:hAnsi="Times New Roman"/>
                <w:sz w:val="16"/>
                <w:szCs w:val="24"/>
              </w:rPr>
            </w:r>
          </w:p>
        </w:tc>
        <w:tc>
          <w:tcPr>
            <w:shd w:val="clear" w:color="auto" w:fill="ffffff"/>
            <w:tcBorders>
              <w:top w:val="single" w:color="auto" w:sz="4" w:space="0"/>
              <w:left w:val="single" w:color="auto" w:sz="4" w:space="0"/>
              <w:bottom w:val="none" w:color="000000" w:sz="4" w:space="0"/>
              <w:right w:val="single" w:color="auto" w:sz="4" w:space="0"/>
            </w:tcBorders>
            <w:tcW w:w="1843" w:type="dxa"/>
            <w:vMerge w:val="restart"/>
            <w:textDirection w:val="lrTb"/>
            <w:noWrap w:val="false"/>
          </w:tcPr>
          <w:p>
            <w:pPr>
              <w:jc w:val="center"/>
              <w:rPr>
                <w:rFonts w:ascii="Times New Roman" w:hAnsi="Times New Roman"/>
                <w:sz w:val="16"/>
                <w:szCs w:val="24"/>
                <w:highlight w:val="green"/>
              </w:rPr>
            </w:pPr>
            <w:r>
              <w:rPr>
                <w:rFonts w:ascii="Times New Roman" w:hAnsi="Times New Roman"/>
                <w:sz w:val="14"/>
                <w:szCs w:val="24"/>
              </w:rPr>
              <w:t xml:space="preserve">Номер единицы оборудования (имущество) (ЕО) в АСУ </w:t>
            </w:r>
            <w:r>
              <w:rPr>
                <w:rFonts w:ascii="Times New Roman" w:hAnsi="Times New Roman"/>
                <w:sz w:val="14"/>
                <w:szCs w:val="24"/>
              </w:rPr>
              <w:t xml:space="preserve">ТОиР</w:t>
            </w:r>
            <w:r>
              <w:rPr>
                <w:rFonts w:ascii="Times New Roman" w:hAnsi="Times New Roman"/>
                <w:sz w:val="14"/>
                <w:szCs w:val="24"/>
              </w:rPr>
              <w:t xml:space="preserve">/Арх. объекта в АСУ Имущество</w:t>
            </w:r>
            <w:r>
              <w:rPr>
                <w:rFonts w:ascii="Times New Roman" w:hAnsi="Times New Roman"/>
                <w:sz w:val="16"/>
                <w:szCs w:val="24"/>
                <w:highlight w:val="green"/>
              </w:rPr>
            </w:r>
            <w:r>
              <w:rPr>
                <w:rFonts w:ascii="Times New Roman" w:hAnsi="Times New Roman"/>
                <w:sz w:val="16"/>
                <w:szCs w:val="24"/>
                <w:highlight w:val="green"/>
              </w:rPr>
            </w:r>
          </w:p>
        </w:tc>
        <w:tc>
          <w:tcPr>
            <w:tcBorders>
              <w:top w:val="single" w:color="auto" w:sz="4" w:space="0"/>
              <w:left w:val="single" w:color="auto" w:sz="4" w:space="0"/>
              <w:bottom w:val="none" w:color="000000" w:sz="4" w:space="0"/>
              <w:right w:val="single" w:color="auto" w:sz="4" w:space="0"/>
            </w:tcBorders>
            <w:tcW w:w="567"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Ед. изм.</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629"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Кол-во</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1417"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Остаточная стоимость, </w:t>
            </w:r>
            <w:r>
              <w:rPr>
                <w:rFonts w:ascii="Times New Roman" w:hAnsi="Times New Roman"/>
                <w:sz w:val="16"/>
                <w:szCs w:val="24"/>
              </w:rPr>
              <w:t xml:space="preserve">на___</w:t>
            </w:r>
            <w:r>
              <w:rPr>
                <w:rFonts w:ascii="Times New Roman" w:hAnsi="Times New Roman"/>
                <w:sz w:val="16"/>
                <w:szCs w:val="24"/>
              </w:rPr>
              <w:t xml:space="preserve">__г</w:t>
            </w:r>
            <w:r>
              <w:rPr>
                <w:rFonts w:ascii="Times New Roman" w:hAnsi="Times New Roman"/>
                <w:sz w:val="16"/>
                <w:szCs w:val="24"/>
              </w:rPr>
              <w:t xml:space="preserve">.,</w:t>
            </w:r>
            <w:r>
              <w:rPr>
                <w:rFonts w:ascii="Times New Roman" w:hAnsi="Times New Roman"/>
                <w:sz w:val="16"/>
                <w:szCs w:val="24"/>
              </w:rPr>
              <w:br/>
              <w:t xml:space="preserve">руб.</w:t>
            </w:r>
            <w:r>
              <w:rPr>
                <w:rFonts w:ascii="Times New Roman" w:hAnsi="Times New Roman"/>
                <w:sz w:val="16"/>
                <w:szCs w:val="24"/>
              </w:rPr>
            </w:r>
            <w:r>
              <w:rPr>
                <w:rFonts w:ascii="Times New Roman" w:hAnsi="Times New Roman"/>
                <w:sz w:val="16"/>
                <w:szCs w:val="24"/>
              </w:rPr>
            </w:r>
          </w:p>
        </w:tc>
        <w:tc>
          <w:tcPr>
            <w:gridSpan w:val="3"/>
            <w:tcBorders>
              <w:top w:val="single" w:color="auto" w:sz="4" w:space="0"/>
              <w:left w:val="single" w:color="auto" w:sz="4" w:space="0"/>
              <w:bottom w:val="single" w:color="auto" w:sz="4" w:space="0"/>
              <w:right w:val="single" w:color="auto" w:sz="4" w:space="0"/>
            </w:tcBorders>
            <w:tcW w:w="2410" w:type="dxa"/>
            <w:textDirection w:val="lrTb"/>
            <w:noWrap w:val="false"/>
          </w:tcPr>
          <w:p>
            <w:pPr>
              <w:jc w:val="center"/>
              <w:rPr>
                <w:rFonts w:ascii="Times New Roman" w:hAnsi="Times New Roman"/>
                <w:sz w:val="16"/>
                <w:szCs w:val="24"/>
              </w:rPr>
            </w:pPr>
            <w:r>
              <w:rPr>
                <w:rFonts w:ascii="Times New Roman" w:hAnsi="Times New Roman"/>
                <w:sz w:val="16"/>
                <w:szCs w:val="24"/>
              </w:rPr>
              <w:t xml:space="preserve">Технические характеристики</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737" w:type="dxa"/>
            <w:vMerge w:val="restart"/>
            <w:textDirection w:val="lrTb"/>
            <w:noWrap w:val="false"/>
          </w:tcPr>
          <w:p>
            <w:pPr>
              <w:jc w:val="center"/>
              <w:rPr>
                <w:rFonts w:ascii="Times New Roman" w:hAnsi="Times New Roman"/>
                <w:sz w:val="16"/>
                <w:szCs w:val="24"/>
              </w:rPr>
            </w:pPr>
            <w:r>
              <w:rPr>
                <w:rFonts w:ascii="Times New Roman" w:hAnsi="Times New Roman"/>
                <w:sz w:val="16"/>
                <w:szCs w:val="24"/>
              </w:rPr>
              <w:t xml:space="preserve">Масса (кг)</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none" w:color="000000" w:sz="4" w:space="0"/>
              <w:right w:val="single" w:color="auto" w:sz="4" w:space="0"/>
            </w:tcBorders>
            <w:tcW w:w="1389" w:type="dxa"/>
            <w:vMerge w:val="restart"/>
            <w:textDirection w:val="lrTb"/>
            <w:noWrap w:val="false"/>
          </w:tcPr>
          <w:p>
            <w:pPr>
              <w:jc w:val="center"/>
              <w:rPr>
                <w:rFonts w:ascii="Times New Roman" w:hAnsi="Times New Roman"/>
                <w:color w:val="000000"/>
                <w:sz w:val="16"/>
                <w:szCs w:val="24"/>
              </w:rPr>
            </w:pPr>
            <w:r>
              <w:rPr>
                <w:rFonts w:ascii="Times New Roman" w:hAnsi="Times New Roman"/>
                <w:color w:val="000000"/>
                <w:sz w:val="14"/>
                <w:szCs w:val="24"/>
              </w:rPr>
              <w:t xml:space="preserve">Технические причины невозможности ремонта (демонтажа)</w:t>
            </w:r>
            <w:r>
              <w:rPr>
                <w:rFonts w:ascii="Times New Roman" w:hAnsi="Times New Roman"/>
                <w:color w:val="000000"/>
                <w:sz w:val="16"/>
                <w:szCs w:val="24"/>
              </w:rPr>
            </w:r>
            <w:r>
              <w:rPr>
                <w:rFonts w:ascii="Times New Roman" w:hAnsi="Times New Roman"/>
                <w:color w:val="000000"/>
                <w:sz w:val="16"/>
                <w:szCs w:val="24"/>
              </w:rPr>
            </w:r>
          </w:p>
        </w:tc>
        <w:tc>
          <w:tcPr>
            <w:tcBorders>
              <w:top w:val="single" w:color="auto" w:sz="4" w:space="0"/>
              <w:left w:val="single" w:color="auto" w:sz="4" w:space="0"/>
              <w:bottom w:val="none" w:color="000000" w:sz="4" w:space="0"/>
            </w:tcBorders>
            <w:tcW w:w="1142" w:type="dxa"/>
            <w:vMerge w:val="restart"/>
            <w:textDirection w:val="lrTb"/>
            <w:noWrap w:val="false"/>
          </w:tcPr>
          <w:p>
            <w:pPr>
              <w:jc w:val="center"/>
              <w:rPr>
                <w:rFonts w:ascii="Times New Roman" w:hAnsi="Times New Roman"/>
                <w:color w:val="000000"/>
                <w:sz w:val="16"/>
                <w:szCs w:val="24"/>
              </w:rPr>
            </w:pPr>
            <w:r>
              <w:rPr>
                <w:rFonts w:ascii="Times New Roman" w:hAnsi="Times New Roman"/>
                <w:color w:val="000000"/>
                <w:sz w:val="12"/>
                <w:szCs w:val="24"/>
              </w:rPr>
              <w:t xml:space="preserve">Сметная стоимость невыполненных работ по ремонту (демонтажу) (руб.)</w:t>
            </w:r>
            <w:r>
              <w:rPr>
                <w:rFonts w:ascii="Times New Roman" w:hAnsi="Times New Roman"/>
                <w:color w:val="000000"/>
                <w:sz w:val="16"/>
                <w:szCs w:val="24"/>
              </w:rPr>
            </w:r>
            <w:r>
              <w:rPr>
                <w:rFonts w:ascii="Times New Roman" w:hAnsi="Times New Roman"/>
                <w:color w:val="000000"/>
                <w:sz w:val="16"/>
                <w:szCs w:val="24"/>
              </w:rPr>
            </w:r>
          </w:p>
        </w:tc>
      </w:tr>
      <w:tr>
        <w:tblPrEx/>
        <w:trPr>
          <w:cantSplit/>
          <w:jc w:val="center"/>
          <w:trHeight w:val="58"/>
        </w:trPr>
        <w:tc>
          <w:tcPr>
            <w:tcBorders>
              <w:top w:val="none" w:color="000000" w:sz="4" w:space="0"/>
              <w:bottom w:val="single" w:color="auto" w:sz="4" w:space="0"/>
              <w:right w:val="single" w:color="auto" w:sz="4" w:space="0"/>
            </w:tcBorders>
            <w:tcW w:w="453" w:type="dxa"/>
            <w:vAlign w:val="center"/>
            <w:vMerge w:val="continue"/>
            <w:textDirection w:val="lrTb"/>
            <w:noWrap w:val="false"/>
          </w:tcPr>
          <w:p>
            <w:pPr>
              <w:ind w:left="57" w:right="57"/>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1276"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left w:val="single" w:color="auto" w:sz="4" w:space="0"/>
              <w:bottom w:val="single" w:color="auto" w:sz="4" w:space="0"/>
              <w:right w:val="single" w:color="auto" w:sz="4" w:space="0"/>
            </w:tcBorders>
            <w:tcW w:w="611" w:type="dxa"/>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782"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645"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652"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850"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922"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left w:val="single" w:color="auto" w:sz="4" w:space="0"/>
              <w:bottom w:val="single" w:color="auto" w:sz="4" w:space="0"/>
              <w:right w:val="single" w:color="auto" w:sz="4" w:space="0"/>
            </w:tcBorders>
            <w:tcW w:w="1843" w:type="dxa"/>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567"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629"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rFonts w:ascii="Times New Roman" w:hAnsi="Times New Roman"/>
                <w:sz w:val="16"/>
                <w:szCs w:val="24"/>
              </w:rPr>
            </w:pPr>
            <w:r>
              <w:rPr>
                <w:rFonts w:ascii="Times New Roman" w:hAnsi="Times New Roman"/>
                <w:sz w:val="16"/>
                <w:szCs w:val="24"/>
              </w:rPr>
              <w:t xml:space="preserve">сече-</w:t>
            </w:r>
            <w:r>
              <w:rPr>
                <w:rFonts w:ascii="Times New Roman" w:hAnsi="Times New Roman"/>
                <w:sz w:val="16"/>
                <w:szCs w:val="24"/>
              </w:rPr>
              <w:t xml:space="preserve">ние</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rFonts w:ascii="Times New Roman" w:hAnsi="Times New Roman"/>
                <w:sz w:val="16"/>
                <w:szCs w:val="24"/>
              </w:rPr>
            </w:pPr>
            <w:r>
              <w:rPr>
                <w:rFonts w:ascii="Times New Roman" w:hAnsi="Times New Roman"/>
                <w:sz w:val="16"/>
                <w:szCs w:val="24"/>
              </w:rPr>
              <w:t xml:space="preserve">напряже-ние</w:t>
            </w:r>
            <w:r>
              <w:rPr>
                <w:rFonts w:ascii="Times New Roman" w:hAnsi="Times New Roman"/>
                <w:sz w:val="16"/>
                <w:szCs w:val="24"/>
              </w:rPr>
            </w:r>
            <w:r>
              <w:rPr>
                <w:rFonts w:ascii="Times New Roman" w:hAnsi="Times New Roman"/>
                <w:sz w:val="16"/>
                <w:szCs w:val="24"/>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rFonts w:ascii="Times New Roman" w:hAnsi="Times New Roman"/>
                <w:sz w:val="16"/>
                <w:szCs w:val="24"/>
              </w:rPr>
            </w:pPr>
            <w:r>
              <w:rPr>
                <w:rFonts w:ascii="Times New Roman" w:hAnsi="Times New Roman"/>
                <w:sz w:val="16"/>
                <w:szCs w:val="24"/>
              </w:rPr>
              <w:t xml:space="preserve">материал</w:t>
            </w:r>
            <w:r>
              <w:rPr>
                <w:rFonts w:ascii="Times New Roman" w:hAnsi="Times New Roman"/>
                <w:sz w:val="16"/>
                <w:szCs w:val="24"/>
              </w:rPr>
            </w:r>
            <w:r>
              <w:rPr>
                <w:rFonts w:ascii="Times New Roman" w:hAnsi="Times New Roman"/>
                <w:sz w:val="16"/>
                <w:szCs w:val="24"/>
              </w:rPr>
            </w:r>
          </w:p>
        </w:tc>
        <w:tc>
          <w:tcPr>
            <w:tcBorders>
              <w:left w:val="single" w:color="auto" w:sz="4" w:space="0"/>
              <w:bottom w:val="single" w:color="auto" w:sz="4" w:space="0"/>
              <w:right w:val="single" w:color="auto" w:sz="4" w:space="0"/>
            </w:tcBorders>
            <w:tcW w:w="737" w:type="dxa"/>
            <w:vMerge w:val="continue"/>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left w:val="single" w:color="auto" w:sz="4" w:space="0"/>
              <w:bottom w:val="single" w:color="auto" w:sz="4" w:space="0"/>
              <w:right w:val="single" w:color="auto" w:sz="4" w:space="0"/>
            </w:tcBorders>
            <w:tcW w:w="1389" w:type="dxa"/>
            <w:vMerge w:val="continue"/>
            <w:textDirection w:val="lrTb"/>
            <w:noWrap w:val="false"/>
          </w:tcPr>
          <w:p>
            <w:pPr>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tc>
        <w:tc>
          <w:tcPr>
            <w:tcBorders>
              <w:left w:val="single" w:color="auto" w:sz="4" w:space="0"/>
              <w:bottom w:val="single" w:color="auto" w:sz="4" w:space="0"/>
            </w:tcBorders>
            <w:tcW w:w="1142" w:type="dxa"/>
            <w:vAlign w:val="center"/>
            <w:vMerge w:val="continue"/>
            <w:textDirection w:val="lrTb"/>
            <w:noWrap w:val="false"/>
          </w:tcPr>
          <w:p>
            <w:pPr>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tc>
      </w:tr>
      <w:tr>
        <w:tblPrEx/>
        <w:trPr>
          <w:cantSplit/>
          <w:jc w:val="center"/>
          <w:trHeight w:val="70"/>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2</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t xml:space="preserve">3</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4</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5</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6</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7</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8</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9</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10</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11</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12</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13</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14</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15</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16</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t xml:space="preserve">17</w:t>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t xml:space="preserve">18</w:t>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32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highlight w:val="yellow"/>
              </w:rPr>
            </w:pPr>
            <w:r>
              <w:rPr>
                <w:rFonts w:ascii="Times New Roman" w:hAnsi="Times New Roman"/>
                <w:sz w:val="16"/>
                <w:szCs w:val="16"/>
              </w:rPr>
              <w:t xml:space="preserve">Наименование ВЛ, КЛ, КВЛ и т.д. «_______», в том числе:</w:t>
            </w:r>
            <w:r>
              <w:rPr>
                <w:rFonts w:ascii="Times New Roman" w:hAnsi="Times New Roman"/>
                <w:sz w:val="16"/>
                <w:szCs w:val="16"/>
                <w:highlight w:val="yellow"/>
              </w:rPr>
            </w:r>
            <w:r>
              <w:rPr>
                <w:rFonts w:ascii="Times New Roman" w:hAnsi="Times New Roman"/>
                <w:sz w:val="16"/>
                <w:szCs w:val="16"/>
                <w:highlight w:val="yellow"/>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1.1</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Провод</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1.2</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Грозотрос</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1.3</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Опоры</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1.4</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Кабель</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32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1.5</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«_____» иные наименования при наличии</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Итого по п. 1</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2</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t xml:space="preserve">3</w:t>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r>
        <w:tblPrEx/>
        <w:trPr>
          <w:cantSplit/>
          <w:jc w:val="center"/>
          <w:trHeight w:val="58"/>
        </w:trPr>
        <w:tc>
          <w:tcPr>
            <w:tcBorders>
              <w:top w:val="single" w:color="auto" w:sz="4" w:space="0"/>
              <w:bottom w:val="single" w:color="auto" w:sz="4" w:space="0"/>
              <w:right w:val="single" w:color="auto" w:sz="4" w:space="0"/>
            </w:tcBorders>
            <w:tcW w:w="45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276" w:type="dxa"/>
            <w:vAlign w:val="center"/>
            <w:textDirection w:val="lrTb"/>
            <w:noWrap w:val="false"/>
          </w:tcPr>
          <w:p>
            <w:pPr>
              <w:jc w:val="both"/>
              <w:rPr>
                <w:rFonts w:ascii="Times New Roman" w:hAnsi="Times New Roman"/>
                <w:b/>
                <w:sz w:val="16"/>
                <w:szCs w:val="16"/>
              </w:rPr>
            </w:pPr>
            <w:r>
              <w:rPr>
                <w:rFonts w:ascii="Times New Roman" w:hAnsi="Times New Roman"/>
                <w:b/>
                <w:sz w:val="16"/>
                <w:szCs w:val="16"/>
              </w:rPr>
              <w:t xml:space="preserve">ИТОГО:</w:t>
            </w:r>
            <w:r>
              <w:rPr>
                <w:rFonts w:ascii="Times New Roman" w:hAnsi="Times New Roman"/>
                <w:b/>
                <w:sz w:val="16"/>
                <w:szCs w:val="16"/>
              </w:rPr>
            </w:r>
            <w:r>
              <w:rPr>
                <w:rFonts w:ascii="Times New Roman" w:hAnsi="Times New Roman"/>
                <w:b/>
                <w:sz w:val="16"/>
                <w:szCs w:val="16"/>
              </w:rPr>
            </w:r>
          </w:p>
        </w:tc>
        <w:tc>
          <w:tcPr>
            <w:tcBorders>
              <w:top w:val="single" w:color="auto" w:sz="4" w:space="0"/>
              <w:left w:val="single" w:color="auto" w:sz="4" w:space="0"/>
              <w:bottom w:val="single" w:color="auto" w:sz="4" w:space="0"/>
              <w:right w:val="single" w:color="auto" w:sz="4" w:space="0"/>
            </w:tcBorders>
            <w:tcW w:w="611" w:type="dxa"/>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8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45"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5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922"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62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41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737" w:type="dxa"/>
            <w:vAlign w:val="center"/>
            <w:textDirection w:val="lrTb"/>
            <w:noWrap w:val="false"/>
          </w:tcPr>
          <w:p>
            <w:pPr>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Borders>
              <w:top w:val="single" w:color="auto" w:sz="4" w:space="0"/>
              <w:left w:val="single" w:color="auto" w:sz="4" w:space="0"/>
              <w:bottom w:val="single" w:color="auto" w:sz="4" w:space="0"/>
              <w:right w:val="single" w:color="auto" w:sz="4" w:space="0"/>
            </w:tcBorders>
            <w:tcW w:w="1389" w:type="dxa"/>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c>
          <w:tcPr>
            <w:tcBorders>
              <w:top w:val="single" w:color="auto" w:sz="4" w:space="0"/>
              <w:left w:val="single" w:color="auto" w:sz="4" w:space="0"/>
              <w:bottom w:val="single" w:color="auto" w:sz="4" w:space="0"/>
            </w:tcBorders>
            <w:tcW w:w="1142" w:type="dxa"/>
            <w:vAlign w:val="center"/>
            <w:textDirection w:val="lrTb"/>
            <w:noWrap w:val="false"/>
          </w:tcPr>
          <w:p>
            <w:pPr>
              <w:rPr>
                <w:rFonts w:ascii="Times New Roman" w:hAnsi="Times New Roman"/>
                <w:color w:val="000000"/>
                <w:sz w:val="16"/>
                <w:szCs w:val="16"/>
              </w:rPr>
            </w:pPr>
            <w:r>
              <w:rPr>
                <w:rFonts w:ascii="Times New Roman" w:hAnsi="Times New Roman"/>
                <w:color w:val="000000"/>
                <w:sz w:val="16"/>
                <w:szCs w:val="16"/>
              </w:rPr>
            </w:r>
            <w:r>
              <w:rPr>
                <w:rFonts w:ascii="Times New Roman" w:hAnsi="Times New Roman"/>
                <w:color w:val="000000"/>
                <w:sz w:val="16"/>
                <w:szCs w:val="16"/>
              </w:rPr>
            </w:r>
            <w:r>
              <w:rPr>
                <w:rFonts w:ascii="Times New Roman" w:hAnsi="Times New Roman"/>
                <w:color w:val="000000"/>
                <w:sz w:val="16"/>
                <w:szCs w:val="16"/>
              </w:rPr>
            </w:r>
          </w:p>
        </w:tc>
      </w:tr>
    </w:tbl>
    <w:p>
      <w:pPr>
        <w:ind w:left="709"/>
        <w:jc w:val="both"/>
        <w:rPr>
          <w:rFonts w:ascii="Times New Roman" w:hAnsi="Times New Roman"/>
          <w:sz w:val="18"/>
          <w:szCs w:val="24"/>
        </w:rPr>
      </w:pPr>
      <w:r>
        <w:rPr>
          <w:rFonts w:ascii="Times New Roman" w:hAnsi="Times New Roman"/>
          <w:sz w:val="18"/>
          <w:szCs w:val="24"/>
        </w:rPr>
      </w:r>
      <w:r>
        <w:rPr>
          <w:rFonts w:ascii="Times New Roman" w:hAnsi="Times New Roman"/>
          <w:sz w:val="18"/>
          <w:szCs w:val="24"/>
        </w:rPr>
      </w:r>
      <w:r>
        <w:rPr>
          <w:rFonts w:ascii="Times New Roman" w:hAnsi="Times New Roman"/>
          <w:sz w:val="18"/>
          <w:szCs w:val="24"/>
        </w:rPr>
      </w:r>
    </w:p>
    <w:p>
      <w:pPr>
        <w:ind w:left="709"/>
        <w:jc w:val="both"/>
        <w:rPr>
          <w:rFonts w:ascii="Times New Roman" w:hAnsi="Times New Roman"/>
          <w:sz w:val="24"/>
          <w:szCs w:val="24"/>
        </w:rPr>
      </w:pPr>
      <w:r>
        <w:rPr>
          <w:rFonts w:ascii="Times New Roman" w:hAnsi="Times New Roman"/>
          <w:sz w:val="24"/>
          <w:szCs w:val="24"/>
        </w:rPr>
        <w:t xml:space="preserve">Члены рабочей комиссии:</w:t>
      </w:r>
      <w:r>
        <w:rPr>
          <w:rFonts w:ascii="Times New Roman" w:hAnsi="Times New Roman"/>
          <w:sz w:val="24"/>
          <w:szCs w:val="24"/>
        </w:rPr>
      </w:r>
      <w:r>
        <w:rPr>
          <w:rFonts w:ascii="Times New Roman" w:hAnsi="Times New Roman"/>
          <w:sz w:val="24"/>
          <w:szCs w:val="24"/>
        </w:rPr>
      </w:r>
    </w:p>
    <w:p>
      <w:pPr>
        <w:ind w:left="709"/>
        <w:jc w:val="both"/>
        <w:rPr>
          <w:rFonts w:ascii="Times New Roman" w:hAnsi="Times New Roman"/>
          <w:sz w:val="24"/>
          <w:szCs w:val="24"/>
        </w:rPr>
      </w:pPr>
      <w:r>
        <w:rPr>
          <w:rFonts w:ascii="Times New Roman" w:hAnsi="Times New Roman"/>
          <w:sz w:val="24"/>
          <w:szCs w:val="24"/>
        </w:rPr>
        <w:t xml:space="preserve">Председатель Рабочей комиссии: </w:t>
      </w:r>
      <w:r>
        <w:rPr>
          <w:rFonts w:ascii="Times New Roman" w:hAnsi="Times New Roman"/>
          <w:sz w:val="24"/>
          <w:szCs w:val="24"/>
        </w:rPr>
      </w:r>
      <w:r>
        <w:rPr>
          <w:rFonts w:ascii="Times New Roman" w:hAnsi="Times New Roman"/>
          <w:sz w:val="24"/>
          <w:szCs w:val="24"/>
        </w:rPr>
      </w:r>
    </w:p>
    <w:p>
      <w:pPr>
        <w:ind w:left="709"/>
        <w:jc w:val="both"/>
        <w:rPr>
          <w:rFonts w:ascii="Times New Roman" w:hAnsi="Times New Roman"/>
          <w:i/>
          <w:sz w:val="24"/>
          <w:szCs w:val="24"/>
        </w:rPr>
      </w:pPr>
      <w:r>
        <w:rPr>
          <w:rFonts w:ascii="Times New Roman" w:hAnsi="Times New Roman"/>
          <w:i/>
          <w:sz w:val="24"/>
          <w:szCs w:val="24"/>
        </w:rPr>
        <w:t xml:space="preserve">Должность </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__________</w:t>
      </w:r>
      <w:r>
        <w:rPr>
          <w:rFonts w:ascii="Times New Roman" w:hAnsi="Times New Roman"/>
          <w:i/>
          <w:sz w:val="24"/>
          <w:szCs w:val="24"/>
          <w:u w:val="single"/>
        </w:rPr>
        <w:t xml:space="preserve">подпись</w:t>
      </w:r>
      <w:r>
        <w:rPr>
          <w:rFonts w:ascii="Times New Roman" w:hAnsi="Times New Roman"/>
          <w:i/>
          <w:sz w:val="24"/>
          <w:szCs w:val="24"/>
        </w:rPr>
        <w:t xml:space="preserve">_________________ Ф.И.О.</w:t>
      </w:r>
      <w:r>
        <w:rPr>
          <w:rFonts w:ascii="Times New Roman" w:hAnsi="Times New Roman"/>
          <w:i/>
          <w:sz w:val="24"/>
          <w:szCs w:val="24"/>
        </w:rPr>
      </w:r>
      <w:r>
        <w:rPr>
          <w:rFonts w:ascii="Times New Roman" w:hAnsi="Times New Roman"/>
          <w:i/>
          <w:sz w:val="24"/>
          <w:szCs w:val="24"/>
        </w:rPr>
      </w:r>
    </w:p>
    <w:p>
      <w:pPr>
        <w:ind w:left="709"/>
        <w:jc w:val="both"/>
        <w:rPr>
          <w:rFonts w:ascii="Times New Roman" w:hAnsi="Times New Roman"/>
          <w:i/>
          <w:sz w:val="24"/>
          <w:szCs w:val="24"/>
        </w:rPr>
      </w:pPr>
      <w:r>
        <w:rPr>
          <w:rFonts w:ascii="Times New Roman" w:hAnsi="Times New Roman"/>
          <w:i/>
          <w:sz w:val="24"/>
          <w:szCs w:val="24"/>
        </w:rPr>
        <w:t xml:space="preserve">Должность </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__________</w:t>
      </w:r>
      <w:r>
        <w:rPr>
          <w:rFonts w:ascii="Times New Roman" w:hAnsi="Times New Roman"/>
          <w:i/>
          <w:sz w:val="24"/>
          <w:szCs w:val="24"/>
          <w:u w:val="single"/>
        </w:rPr>
        <w:t xml:space="preserve">подпись</w:t>
      </w:r>
      <w:r>
        <w:rPr>
          <w:rFonts w:ascii="Times New Roman" w:hAnsi="Times New Roman"/>
          <w:i/>
          <w:sz w:val="24"/>
          <w:szCs w:val="24"/>
        </w:rPr>
        <w:t xml:space="preserve">_________________ Ф.И.О.</w:t>
      </w:r>
      <w:r>
        <w:rPr>
          <w:rFonts w:ascii="Times New Roman" w:hAnsi="Times New Roman"/>
          <w:i/>
          <w:sz w:val="24"/>
          <w:szCs w:val="24"/>
        </w:rPr>
      </w:r>
      <w:r>
        <w:rPr>
          <w:rFonts w:ascii="Times New Roman" w:hAnsi="Times New Roman"/>
          <w:i/>
          <w:sz w:val="24"/>
          <w:szCs w:val="24"/>
        </w:rPr>
      </w:r>
    </w:p>
    <w:p>
      <w:pPr>
        <w:ind w:left="709"/>
        <w:jc w:val="both"/>
        <w:rPr>
          <w:rFonts w:ascii="Times New Roman" w:hAnsi="Times New Roman"/>
        </w:rPr>
        <w:sectPr>
          <w:footnotePr/>
          <w:endnotePr/>
          <w:type w:val="nextPage"/>
          <w:pgSz w:w="16840" w:h="11907" w:orient="landscape"/>
          <w:pgMar w:top="851" w:right="1134" w:bottom="709" w:left="851" w:header="709" w:footer="709" w:gutter="0"/>
          <w:pgNumType w:start="114"/>
          <w:cols w:num="1" w:sep="0" w:space="708" w:equalWidth="1"/>
          <w:docGrid w:linePitch="360"/>
        </w:sectPr>
      </w:pPr>
      <w:r>
        <w:rPr>
          <w:rFonts w:ascii="Times New Roman" w:hAnsi="Times New Roman"/>
          <w:i/>
          <w:sz w:val="24"/>
          <w:szCs w:val="24"/>
        </w:rPr>
        <w:t xml:space="preserve">Должность </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__________</w:t>
      </w:r>
      <w:r>
        <w:rPr>
          <w:rFonts w:ascii="Times New Roman" w:hAnsi="Times New Roman"/>
          <w:i/>
          <w:sz w:val="24"/>
          <w:szCs w:val="24"/>
          <w:u w:val="single"/>
        </w:rPr>
        <w:t xml:space="preserve">подпись</w:t>
      </w:r>
      <w:r>
        <w:rPr>
          <w:rFonts w:ascii="Times New Roman" w:hAnsi="Times New Roman"/>
          <w:i/>
          <w:sz w:val="24"/>
          <w:szCs w:val="24"/>
        </w:rPr>
        <w:t xml:space="preserve">_________________ Ф.И.О.</w:t>
      </w:r>
      <w:r>
        <w:rPr>
          <w:rFonts w:ascii="Times New Roman" w:hAnsi="Times New Roman"/>
        </w:rPr>
      </w:r>
      <w:r>
        <w:rPr>
          <w:rFonts w:ascii="Times New Roman" w:hAnsi="Times New Roman"/>
        </w:rPr>
      </w:r>
    </w:p>
    <w:p>
      <w:pPr>
        <w:ind w:left="10915"/>
        <w:rPr>
          <w:rFonts w:ascii="Times New Roman" w:hAnsi="Times New Roman"/>
          <w:sz w:val="24"/>
          <w:szCs w:val="24"/>
        </w:rPr>
      </w:pPr>
      <w:r>
        <w:rPr>
          <w:rFonts w:ascii="Times New Roman" w:hAnsi="Times New Roman"/>
          <w:sz w:val="24"/>
          <w:szCs w:val="24"/>
        </w:rPr>
        <w:t xml:space="preserve">Приложение 46</w:t>
      </w:r>
      <w:r>
        <w:rPr>
          <w:rFonts w:ascii="Times New Roman" w:hAnsi="Times New Roman"/>
          <w:sz w:val="24"/>
          <w:szCs w:val="24"/>
        </w:rPr>
        <w:t xml:space="preserve"> к Договору № ____ </w:t>
      </w:r>
      <w:r>
        <w:rPr>
          <w:rFonts w:ascii="Times New Roman" w:hAnsi="Times New Roman"/>
          <w:sz w:val="24"/>
          <w:szCs w:val="24"/>
        </w:rPr>
      </w:r>
      <w:r>
        <w:rPr>
          <w:rFonts w:ascii="Times New Roman" w:hAnsi="Times New Roman"/>
          <w:sz w:val="24"/>
          <w:szCs w:val="24"/>
        </w:rPr>
      </w:r>
    </w:p>
    <w:p>
      <w:pPr>
        <w:ind w:left="10915"/>
        <w:rPr>
          <w:rFonts w:ascii="Times New Roman" w:hAnsi="Times New Roman"/>
          <w:sz w:val="24"/>
          <w:szCs w:val="24"/>
        </w:rPr>
      </w:pPr>
      <w:r>
        <w:rPr>
          <w:rFonts w:ascii="Times New Roman" w:hAnsi="Times New Roman"/>
          <w:sz w:val="24"/>
          <w:szCs w:val="24"/>
        </w:rPr>
        <w:t xml:space="preserve">от _______________2024 г.</w:t>
      </w:r>
      <w:r>
        <w:rPr>
          <w:rFonts w:ascii="Times New Roman" w:hAnsi="Times New Roman"/>
          <w:sz w:val="24"/>
          <w:szCs w:val="24"/>
        </w:rPr>
      </w:r>
      <w:r>
        <w:rPr>
          <w:rFonts w:ascii="Times New Roman" w:hAnsi="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ind w:hanging="142"/>
        <w:jc w:val="center"/>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ind w:hanging="142"/>
        <w:jc w:val="center"/>
        <w:rPr>
          <w:rFonts w:ascii="Times New Roman" w:hAnsi="Times New Roman"/>
          <w:b/>
          <w:sz w:val="24"/>
          <w:szCs w:val="24"/>
        </w:rPr>
      </w:pPr>
      <w:r>
        <w:rPr>
          <w:rFonts w:ascii="Times New Roman" w:hAnsi="Times New Roman"/>
          <w:b/>
          <w:sz w:val="24"/>
          <w:szCs w:val="24"/>
        </w:rPr>
        <w:t xml:space="preserve">ФОРМА</w:t>
      </w:r>
      <w:r>
        <w:rPr>
          <w:rFonts w:ascii="Times New Roman" w:hAnsi="Times New Roman"/>
          <w:b/>
          <w:sz w:val="24"/>
          <w:szCs w:val="24"/>
        </w:rPr>
      </w:r>
      <w:r>
        <w:rPr>
          <w:rFonts w:ascii="Times New Roman" w:hAnsi="Times New Roman"/>
          <w:b/>
          <w:sz w:val="24"/>
          <w:szCs w:val="24"/>
        </w:rPr>
      </w:r>
    </w:p>
    <w:p>
      <w:pPr>
        <w:ind w:hanging="142"/>
        <w:jc w:val="center"/>
        <w:rPr>
          <w:rFonts w:ascii="Times New Roman" w:hAnsi="Times New Roman"/>
          <w:b/>
          <w:sz w:val="24"/>
          <w:szCs w:val="24"/>
        </w:rPr>
      </w:pPr>
      <w:r>
        <w:rPr>
          <w:rFonts w:ascii="Times New Roman" w:hAnsi="Times New Roman"/>
          <w:b/>
          <w:sz w:val="24"/>
          <w:szCs w:val="24"/>
        </w:rPr>
        <w:t xml:space="preserve">ГРАФИК ОБУЧЕНИЯ ПЕРСОНАЛА</w:t>
      </w:r>
      <w:r>
        <w:rPr>
          <w:rFonts w:ascii="Times New Roman" w:hAnsi="Times New Roman"/>
          <w:b/>
          <w:sz w:val="24"/>
          <w:szCs w:val="24"/>
        </w:rPr>
      </w:r>
      <w:r>
        <w:rPr>
          <w:rFonts w:ascii="Times New Roman" w:hAnsi="Times New Roman"/>
          <w:b/>
          <w:sz w:val="24"/>
          <w:szCs w:val="24"/>
        </w:rPr>
      </w:r>
    </w:p>
    <w:p>
      <w:pPr>
        <w:ind w:hanging="142"/>
        <w:jc w:val="center"/>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tbl>
      <w:tblPr>
        <w:tblStyle w:val="1708"/>
        <w:tblW w:w="14631" w:type="dxa"/>
        <w:tblLook w:val="04A0" w:firstRow="1" w:lastRow="0" w:firstColumn="1" w:lastColumn="0" w:noHBand="0" w:noVBand="1"/>
      </w:tblPr>
      <w:tblGrid>
        <w:gridCol w:w="1509"/>
        <w:gridCol w:w="4368"/>
        <w:gridCol w:w="666"/>
        <w:gridCol w:w="920"/>
        <w:gridCol w:w="920"/>
        <w:gridCol w:w="920"/>
        <w:gridCol w:w="666"/>
        <w:gridCol w:w="666"/>
        <w:gridCol w:w="666"/>
        <w:gridCol w:w="666"/>
        <w:gridCol w:w="666"/>
        <w:gridCol w:w="666"/>
        <w:gridCol w:w="666"/>
        <w:gridCol w:w="666"/>
      </w:tblGrid>
      <w:tr>
        <w:tblPrEx/>
        <w:trPr>
          <w:trHeight w:val="284"/>
        </w:trPr>
        <w:tc>
          <w:tcPr>
            <w:tcW w:w="0" w:type="auto"/>
            <w:vMerge w:val="restart"/>
            <w:textDirection w:val="lrTb"/>
            <w:noWrap w:val="false"/>
          </w:tcPr>
          <w:p>
            <w:pPr>
              <w:jc w:val="center"/>
              <w:rPr>
                <w:b/>
                <w:szCs w:val="24"/>
              </w:rPr>
            </w:pPr>
            <w:r>
              <w:rPr>
                <w:b/>
                <w:szCs w:val="24"/>
              </w:rPr>
              <w:t xml:space="preserve">№ п/п</w:t>
            </w:r>
            <w:r>
              <w:rPr>
                <w:b/>
                <w:szCs w:val="24"/>
              </w:rPr>
            </w:r>
            <w:r>
              <w:rPr>
                <w:b/>
                <w:szCs w:val="24"/>
              </w:rPr>
            </w:r>
          </w:p>
        </w:tc>
        <w:tc>
          <w:tcPr>
            <w:tcW w:w="0" w:type="auto"/>
            <w:vMerge w:val="restart"/>
            <w:textDirection w:val="lrTb"/>
            <w:noWrap w:val="false"/>
          </w:tcPr>
          <w:p>
            <w:pPr>
              <w:jc w:val="center"/>
              <w:rPr>
                <w:b/>
                <w:szCs w:val="24"/>
              </w:rPr>
            </w:pPr>
            <w:r>
              <w:rPr>
                <w:b/>
                <w:szCs w:val="24"/>
              </w:rPr>
              <w:t xml:space="preserve">Наименование этапа</w:t>
            </w:r>
            <w:r>
              <w:rPr>
                <w:b/>
                <w:szCs w:val="24"/>
              </w:rPr>
            </w:r>
            <w:r>
              <w:rPr>
                <w:b/>
                <w:szCs w:val="24"/>
              </w:rPr>
            </w:r>
          </w:p>
        </w:tc>
        <w:tc>
          <w:tcPr>
            <w:gridSpan w:val="12"/>
            <w:tcW w:w="0" w:type="auto"/>
            <w:textDirection w:val="lrTb"/>
            <w:noWrap w:val="false"/>
          </w:tcPr>
          <w:p>
            <w:pPr>
              <w:jc w:val="center"/>
              <w:rPr>
                <w:b/>
                <w:szCs w:val="24"/>
              </w:rPr>
            </w:pPr>
            <w:r>
              <w:rPr>
                <w:b/>
                <w:szCs w:val="24"/>
              </w:rPr>
              <w:t xml:space="preserve">В месяцах с момента подписания договора</w:t>
            </w:r>
            <w:r>
              <w:rPr>
                <w:b/>
                <w:szCs w:val="24"/>
              </w:rPr>
            </w:r>
            <w:r>
              <w:rPr>
                <w:b/>
                <w:szCs w:val="24"/>
              </w:rPr>
            </w:r>
          </w:p>
        </w:tc>
      </w:tr>
      <w:tr>
        <w:tblPrEx/>
        <w:trPr>
          <w:trHeight w:val="152"/>
        </w:trPr>
        <w:tc>
          <w:tcPr>
            <w:tcW w:w="0" w:type="auto"/>
            <w:vAlign w:val="center"/>
            <w:vMerge w:val="continue"/>
            <w:textDirection w:val="lrTb"/>
            <w:noWrap w:val="false"/>
          </w:tcPr>
          <w:p>
            <w:pPr>
              <w:jc w:val="center"/>
              <w:rPr>
                <w:b/>
                <w:szCs w:val="24"/>
              </w:rPr>
            </w:pPr>
            <w:r>
              <w:rPr>
                <w:b/>
                <w:szCs w:val="24"/>
              </w:rPr>
            </w:r>
            <w:r>
              <w:rPr>
                <w:b/>
                <w:szCs w:val="24"/>
              </w:rPr>
            </w:r>
            <w:r>
              <w:rPr>
                <w:b/>
                <w:szCs w:val="24"/>
              </w:rPr>
            </w:r>
          </w:p>
        </w:tc>
        <w:tc>
          <w:tcPr>
            <w:tcW w:w="0" w:type="auto"/>
            <w:vAlign w:val="center"/>
            <w:vMerge w:val="continue"/>
            <w:textDirection w:val="lrTb"/>
            <w:noWrap w:val="false"/>
          </w:tcPr>
          <w:p>
            <w:pPr>
              <w:jc w:val="center"/>
              <w:rPr>
                <w:b/>
                <w:szCs w:val="24"/>
              </w:rPr>
            </w:pPr>
            <w:r>
              <w:rPr>
                <w:b/>
                <w:szCs w:val="24"/>
              </w:rPr>
            </w:r>
            <w:r>
              <w:rPr>
                <w:b/>
                <w:szCs w:val="24"/>
              </w:rPr>
            </w:r>
            <w:r>
              <w:rPr>
                <w:b/>
                <w:szCs w:val="24"/>
              </w:rPr>
            </w:r>
          </w:p>
        </w:tc>
        <w:tc>
          <w:tcPr>
            <w:gridSpan w:val="4"/>
            <w:tcW w:w="0" w:type="auto"/>
            <w:textDirection w:val="lrTb"/>
            <w:noWrap w:val="false"/>
          </w:tcPr>
          <w:p>
            <w:pPr>
              <w:jc w:val="center"/>
              <w:rPr>
                <w:b/>
                <w:szCs w:val="24"/>
              </w:rPr>
            </w:pPr>
            <w:r>
              <w:rPr>
                <w:b/>
                <w:szCs w:val="24"/>
              </w:rPr>
              <w:t xml:space="preserve">20___ год</w:t>
            </w:r>
            <w:r>
              <w:rPr>
                <w:b/>
                <w:szCs w:val="24"/>
              </w:rPr>
            </w:r>
            <w:r>
              <w:rPr>
                <w:b/>
                <w:szCs w:val="24"/>
              </w:rPr>
            </w:r>
          </w:p>
        </w:tc>
        <w:tc>
          <w:tcPr>
            <w:gridSpan w:val="8"/>
            <w:tcW w:w="0" w:type="auto"/>
            <w:textDirection w:val="lrTb"/>
            <w:noWrap w:val="false"/>
          </w:tcPr>
          <w:p>
            <w:pPr>
              <w:jc w:val="center"/>
              <w:rPr>
                <w:b/>
                <w:szCs w:val="24"/>
              </w:rPr>
            </w:pPr>
            <w:r>
              <w:rPr>
                <w:b/>
                <w:szCs w:val="24"/>
              </w:rPr>
              <w:t xml:space="preserve">20___ год</w:t>
            </w:r>
            <w:r>
              <w:rPr>
                <w:b/>
                <w:szCs w:val="24"/>
              </w:rPr>
            </w:r>
            <w:r>
              <w:rPr>
                <w:b/>
                <w:szCs w:val="24"/>
              </w:rPr>
            </w:r>
          </w:p>
        </w:tc>
      </w:tr>
      <w:tr>
        <w:tblPrEx/>
        <w:trPr>
          <w:trHeight w:val="152"/>
        </w:trPr>
        <w:tc>
          <w:tcPr>
            <w:tcW w:w="0" w:type="auto"/>
            <w:vAlign w:val="center"/>
            <w:vMerge w:val="continue"/>
            <w:textDirection w:val="lrTb"/>
            <w:noWrap w:val="false"/>
          </w:tcPr>
          <w:p>
            <w:pPr>
              <w:rPr>
                <w:sz w:val="24"/>
                <w:szCs w:val="24"/>
              </w:rPr>
            </w:pPr>
            <w:r>
              <w:rPr>
                <w:sz w:val="24"/>
                <w:szCs w:val="24"/>
              </w:rPr>
            </w:r>
            <w:r>
              <w:rPr>
                <w:sz w:val="24"/>
                <w:szCs w:val="24"/>
              </w:rPr>
            </w:r>
            <w:r>
              <w:rPr>
                <w:sz w:val="24"/>
                <w:szCs w:val="24"/>
              </w:rPr>
            </w:r>
          </w:p>
        </w:tc>
        <w:tc>
          <w:tcPr>
            <w:tcW w:w="0" w:type="auto"/>
            <w:vAlign w:val="center"/>
            <w:vMerge w:val="continue"/>
            <w:textDirection w:val="lrTb"/>
            <w:noWrap w:val="false"/>
          </w:tcPr>
          <w:p>
            <w:pPr>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9</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10</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11</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12</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1</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2</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3</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4</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5</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6</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7</w:t>
            </w:r>
            <w:r>
              <w:rPr>
                <w:sz w:val="24"/>
                <w:szCs w:val="24"/>
              </w:rPr>
            </w:r>
            <w:r>
              <w:rPr>
                <w:sz w:val="24"/>
                <w:szCs w:val="24"/>
              </w:rPr>
            </w:r>
          </w:p>
        </w:tc>
        <w:tc>
          <w:tcPr>
            <w:tcW w:w="0" w:type="auto"/>
            <w:textDirection w:val="lrTb"/>
            <w:noWrap w:val="false"/>
          </w:tcPr>
          <w:p>
            <w:pPr>
              <w:jc w:val="both"/>
              <w:rPr>
                <w:sz w:val="24"/>
                <w:szCs w:val="24"/>
              </w:rPr>
            </w:pPr>
            <w:r>
              <w:rPr>
                <w:sz w:val="24"/>
                <w:szCs w:val="24"/>
              </w:rPr>
              <w:t xml:space="preserve">8</w:t>
            </w:r>
            <w:r>
              <w:rPr>
                <w:sz w:val="24"/>
                <w:szCs w:val="24"/>
              </w:rPr>
            </w:r>
            <w:r>
              <w:rPr>
                <w:sz w:val="24"/>
                <w:szCs w:val="24"/>
              </w:rPr>
            </w:r>
          </w:p>
        </w:tc>
      </w:tr>
      <w:tr>
        <w:tblPrEx/>
        <w:trPr>
          <w:trHeight w:val="284"/>
        </w:trPr>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r>
      <w:tr>
        <w:tblPrEx/>
        <w:trPr>
          <w:trHeight w:val="284"/>
        </w:trPr>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r>
      <w:tr>
        <w:tblPrEx/>
        <w:trPr>
          <w:trHeight w:val="300"/>
        </w:trPr>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c>
          <w:tcPr>
            <w:tcW w:w="0" w:type="auto"/>
            <w:textDirection w:val="lrTb"/>
            <w:noWrap w:val="false"/>
          </w:tcPr>
          <w:p>
            <w:pPr>
              <w:jc w:val="both"/>
              <w:rPr>
                <w:sz w:val="24"/>
                <w:szCs w:val="24"/>
              </w:rPr>
            </w:pPr>
            <w:r>
              <w:rPr>
                <w:sz w:val="24"/>
                <w:szCs w:val="24"/>
              </w:rPr>
            </w:r>
            <w:r>
              <w:rPr>
                <w:sz w:val="24"/>
                <w:szCs w:val="24"/>
              </w:rPr>
            </w:r>
            <w:r>
              <w:rPr>
                <w:sz w:val="24"/>
                <w:szCs w:val="24"/>
              </w:rPr>
            </w:r>
          </w:p>
        </w:tc>
      </w:tr>
    </w:tbl>
    <w:p>
      <w:pPr>
        <w:ind w:left="851" w:right="424"/>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Подписи уполномоченных лиц</w:t>
      </w:r>
      <w:r>
        <w:rPr>
          <w:rFonts w:ascii="Times New Roman" w:hAnsi="Times New Roman" w:cs="Times New Roman"/>
          <w:sz w:val="24"/>
          <w:szCs w:val="24"/>
          <w:lang w:eastAsia="en-US"/>
        </w:rPr>
      </w:r>
      <w:r>
        <w:rPr>
          <w:rFonts w:ascii="Times New Roman" w:hAnsi="Times New Roman" w:cs="Times New Roman"/>
          <w:sz w:val="24"/>
          <w:szCs w:val="24"/>
          <w:lang w:eastAsia="en-US"/>
        </w:rPr>
      </w:r>
    </w:p>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ind w:right="26"/>
        <w:jc w:val="both"/>
        <w:tabs>
          <w:tab w:val="left" w:pos="840" w:leader="none"/>
          <w:tab w:val="left" w:pos="1183" w:leader="none"/>
        </w:tabs>
        <w:rPr>
          <w:rFonts w:ascii="Times New Roman" w:hAnsi="Times New Roman" w:cs="Times New Roman"/>
          <w:bCs/>
          <w:sz w:val="24"/>
          <w:szCs w:val="24"/>
        </w:rPr>
      </w:pPr>
      <w:r>
        <w:rPr>
          <w:rFonts w:ascii="Times New Roman" w:hAnsi="Times New Roman" w:cs="Times New Roman"/>
          <w:bCs/>
          <w:sz w:val="24"/>
          <w:szCs w:val="24"/>
          <w:lang w:eastAsia="en-US"/>
        </w:rPr>
        <w:t xml:space="preserve">ЗАКАЗЧИК                                                                                               ПОДРЯДЧИК</w:t>
      </w:r>
      <w:r>
        <w:rPr>
          <w:rFonts w:ascii="Times New Roman" w:hAnsi="Times New Roman" w:cs="Times New Roman"/>
          <w:bCs/>
          <w:sz w:val="24"/>
          <w:szCs w:val="24"/>
        </w:rPr>
      </w:r>
      <w:r>
        <w:rPr>
          <w:rFonts w:ascii="Times New Roman" w:hAnsi="Times New Roman" w:cs="Times New Roman"/>
          <w:bCs/>
          <w:sz w:val="24"/>
          <w:szCs w:val="24"/>
        </w:rPr>
      </w:r>
    </w:p>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jc w:val="center"/>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rPr>
          <w:rFonts w:ascii="Times New Roman" w:hAnsi="Times New Roman"/>
          <w:sz w:val="24"/>
          <w:szCs w:val="24"/>
        </w:rPr>
        <w:pBdr>
          <w:bottom w:val="single" w:color="000000" w:sz="12" w:space="1"/>
        </w:pBdr>
      </w:pPr>
      <w:r>
        <w:rPr>
          <w:rFonts w:ascii="Times New Roman" w:hAnsi="Times New Roman"/>
          <w:sz w:val="24"/>
          <w:szCs w:val="24"/>
        </w:rPr>
        <w:t xml:space="preserve">ФОРМУ СОГЛАСОВАЛИ:</w:t>
      </w:r>
      <w:r>
        <w:rPr>
          <w:rFonts w:ascii="Times New Roman" w:hAnsi="Times New Roman"/>
          <w:sz w:val="24"/>
          <w:szCs w:val="24"/>
        </w:rPr>
      </w:r>
      <w:r>
        <w:rPr>
          <w:rFonts w:ascii="Times New Roman" w:hAnsi="Times New Roman"/>
          <w:sz w:val="24"/>
          <w:szCs w:val="24"/>
        </w:rPr>
      </w:r>
    </w:p>
    <w:tbl>
      <w:tblPr>
        <w:tblW w:w="0" w:type="auto"/>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W w:w="4786" w:type="dxa"/>
            <w:textDirection w:val="lrTb"/>
            <w:noWrap w:val="false"/>
          </w:tcPr>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tc>
          <w:tcPr>
            <w:tcW w:w="4785"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ЗАКАЗЧИК:</w:t>
            </w:r>
            <w:r>
              <w:rPr>
                <w:rFonts w:ascii="Times New Roman" w:hAnsi="Times New Roman" w:cs="Times New Roman"/>
                <w:b/>
                <w:sz w:val="24"/>
                <w:szCs w:val="24"/>
              </w:rPr>
            </w:r>
            <w:r>
              <w:rPr>
                <w:rFonts w:ascii="Times New Roman" w:hAnsi="Times New Roman" w:cs="Times New Roman"/>
                <w:b/>
                <w:sz w:val="24"/>
                <w:szCs w:val="24"/>
              </w:rPr>
            </w:r>
          </w:p>
        </w:tc>
        <w:tc>
          <w:tcPr>
            <w:tcW w:w="4786" w:type="dxa"/>
            <w:textDirection w:val="lrTb"/>
            <w:noWrap w:val="false"/>
          </w:tcPr>
          <w:p>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ПОДРЯДЧИК:</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both"/>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line="276" w:lineRule="auto"/>
              <w:rPr>
                <w:rFonts w:ascii="Times New Roman" w:hAnsi="Times New Roman" w:cs="Times New Roman"/>
                <w:sz w:val="24"/>
                <w:szCs w:val="24"/>
              </w:rPr>
            </w:pPr>
            <w:r>
              <w:rPr>
                <w:rFonts w:ascii="Times New Roman" w:hAnsi="Times New Roman" w:cs="Times New Roman"/>
                <w:sz w:val="24"/>
                <w:szCs w:val="24"/>
              </w:rPr>
              <w:t xml:space="preserve">______________/_____________/</w:t>
            </w:r>
            <w:r>
              <w:rPr>
                <w:rFonts w:ascii="Times New Roman" w:hAnsi="Times New Roman" w:cs="Times New Roman"/>
                <w:sz w:val="24"/>
                <w:szCs w:val="24"/>
              </w:rPr>
            </w:r>
            <w:r>
              <w:rPr>
                <w:rFonts w:ascii="Times New Roman" w:hAnsi="Times New Roman" w:cs="Times New Roman"/>
                <w:sz w:val="24"/>
                <w:szCs w:val="24"/>
              </w:rPr>
            </w:r>
          </w:p>
        </w:tc>
      </w:tr>
    </w:tbl>
    <w:p>
      <w:pPr>
        <w:ind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right="-7"/>
        <w:jc w:val="both"/>
        <w:widowControl/>
        <w:sectPr>
          <w:footnotePr/>
          <w:endnotePr/>
          <w:type w:val="nextPage"/>
          <w:pgSz w:w="16838" w:h="11906" w:orient="landscape"/>
          <w:pgMar w:top="1701" w:right="992" w:bottom="709" w:left="851" w:header="709" w:footer="709" w:gutter="0"/>
          <w:pgNumType w:start="82"/>
          <w:cols w:num="1" w:sep="0" w:space="708" w:equalWidth="1"/>
          <w:docGrid w:linePitch="360"/>
          <w:titlePg/>
        </w:sectPr>
      </w:pPr>
      <w:r/>
      <w:r/>
    </w:p>
    <w:p>
      <w:pPr>
        <w:ind w:right="-7"/>
        <w:jc w:val="both"/>
        <w:widowControl/>
      </w:pPr>
      <w:r/>
      <w:r/>
    </w:p>
    <w:p>
      <w:pPr>
        <w:ind w:left="11482" w:right="111"/>
        <w:tabs>
          <w:tab w:val="left" w:pos="1176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47</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11482" w:right="111"/>
        <w:tabs>
          <w:tab w:val="left" w:pos="11766" w:leader="none"/>
        </w:tabs>
        <w:rPr>
          <w:rFonts w:ascii="Times New Roman" w:hAnsi="Times New Roman" w:cs="Times New Roman"/>
          <w:sz w:val="24"/>
          <w:szCs w:val="24"/>
        </w:rPr>
      </w:pPr>
      <w:r>
        <w:rPr>
          <w:rFonts w:ascii="Times New Roman" w:hAnsi="Times New Roman" w:cs="Times New Roman"/>
          <w:sz w:val="24"/>
          <w:szCs w:val="24"/>
        </w:rPr>
        <w:t xml:space="preserve">к Договору № </w:t>
      </w:r>
      <w:r>
        <w:rPr>
          <w:rFonts w:ascii="Times New Roman" w:hAnsi="Times New Roman" w:cs="Times New Roman"/>
          <w:sz w:val="24"/>
          <w:szCs w:val="24"/>
        </w:rPr>
      </w:r>
      <w:r>
        <w:rPr>
          <w:rFonts w:ascii="Times New Roman" w:hAnsi="Times New Roman" w:cs="Times New Roman"/>
          <w:sz w:val="24"/>
          <w:szCs w:val="24"/>
        </w:rPr>
      </w:r>
    </w:p>
    <w:p>
      <w:pPr>
        <w:ind w:left="11482" w:right="111"/>
        <w:tabs>
          <w:tab w:val="left" w:pos="11766" w:leader="none"/>
        </w:tabs>
        <w:rPr>
          <w:rFonts w:ascii="Times New Roman" w:hAnsi="Times New Roman" w:cs="Times New Roman"/>
          <w:sz w:val="26"/>
          <w:szCs w:val="26"/>
        </w:rPr>
      </w:pPr>
      <w:r>
        <w:rPr>
          <w:rFonts w:ascii="Times New Roman" w:hAnsi="Times New Roman" w:cs="Times New Roman"/>
          <w:sz w:val="24"/>
          <w:szCs w:val="24"/>
        </w:rPr>
        <w:t xml:space="preserve">от "__"______2024г.</w:t>
      </w:r>
      <w:r>
        <w:rPr>
          <w:rFonts w:ascii="Times New Roman" w:hAnsi="Times New Roman" w:cs="Times New Roman"/>
          <w:sz w:val="26"/>
          <w:szCs w:val="26"/>
        </w:rPr>
      </w:r>
      <w:r>
        <w:rPr>
          <w:rFonts w:ascii="Times New Roman" w:hAnsi="Times New Roman" w:cs="Times New Roman"/>
          <w:sz w:val="26"/>
          <w:szCs w:val="26"/>
        </w:rPr>
      </w:r>
    </w:p>
    <w:tbl>
      <w:tblPr>
        <w:tblW w:w="21130" w:type="dxa"/>
        <w:tblInd w:w="-601" w:type="dxa"/>
        <w:tblLayout w:type="fixed"/>
        <w:tblLook w:val="00A0" w:firstRow="1" w:lastRow="0" w:firstColumn="1" w:lastColumn="0" w:noHBand="0" w:noVBand="0"/>
      </w:tblPr>
      <w:tblGrid>
        <w:gridCol w:w="283"/>
        <w:gridCol w:w="1277"/>
        <w:gridCol w:w="1595"/>
        <w:gridCol w:w="127"/>
        <w:gridCol w:w="865"/>
        <w:gridCol w:w="136"/>
        <w:gridCol w:w="679"/>
        <w:gridCol w:w="36"/>
        <w:gridCol w:w="105"/>
        <w:gridCol w:w="1154"/>
        <w:gridCol w:w="16"/>
        <w:gridCol w:w="1240"/>
        <w:gridCol w:w="36"/>
        <w:gridCol w:w="105"/>
        <w:gridCol w:w="691"/>
        <w:gridCol w:w="9"/>
        <w:gridCol w:w="132"/>
        <w:gridCol w:w="339"/>
        <w:gridCol w:w="589"/>
        <w:gridCol w:w="9"/>
        <w:gridCol w:w="132"/>
        <w:gridCol w:w="262"/>
        <w:gridCol w:w="780"/>
        <w:gridCol w:w="9"/>
        <w:gridCol w:w="132"/>
        <w:gridCol w:w="355"/>
        <w:gridCol w:w="905"/>
        <w:gridCol w:w="141"/>
        <w:gridCol w:w="371"/>
        <w:gridCol w:w="655"/>
        <w:gridCol w:w="141"/>
        <w:gridCol w:w="197"/>
        <w:gridCol w:w="512"/>
        <w:gridCol w:w="851"/>
        <w:gridCol w:w="9"/>
        <w:gridCol w:w="747"/>
        <w:gridCol w:w="6"/>
        <w:gridCol w:w="665"/>
        <w:gridCol w:w="4828"/>
        <w:gridCol w:w="9"/>
      </w:tblGrid>
      <w:tr>
        <w:tblPrEx/>
        <w:trPr>
          <w:trHeight w:val="269"/>
        </w:trPr>
        <w:tc>
          <w:tcPr>
            <w:tcBorders>
              <w:top w:val="none" w:color="000000" w:sz="4" w:space="0"/>
              <w:left w:val="none" w:color="000000" w:sz="4" w:space="0"/>
              <w:bottom w:val="none" w:color="000000" w:sz="4" w:space="0"/>
              <w:right w:val="none" w:color="000000" w:sz="4" w:space="0"/>
            </w:tcBorders>
            <w:tcW w:w="2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5"/>
            <w:tcBorders>
              <w:top w:val="none" w:color="000000" w:sz="4" w:space="0"/>
              <w:left w:val="none" w:color="000000" w:sz="4" w:space="0"/>
              <w:bottom w:val="none" w:color="000000" w:sz="4" w:space="0"/>
              <w:right w:val="none" w:color="000000" w:sz="4" w:space="0"/>
            </w:tcBorders>
            <w:tcW w:w="8071" w:type="dxa"/>
            <w:vAlign w:val="bottom"/>
            <w:textDirection w:val="lrTb"/>
            <w:noWrap/>
          </w:tcPr>
          <w:p>
            <w:pPr>
              <w:ind w:right="-1996"/>
              <w:rPr>
                <w:rFonts w:ascii="Times New Roman" w:hAnsi="Times New Roman" w:cs="Times New Roman"/>
                <w:b/>
                <w:bCs/>
                <w:sz w:val="24"/>
                <w:szCs w:val="24"/>
              </w:rPr>
            </w:pPr>
            <w:r/>
            <w:bookmarkStart w:id="37" w:name="RANGE!B2:O34"/>
            <w:r/>
            <w:bookmarkEnd w:id="37"/>
            <w:r>
              <w:rPr>
                <w:rFonts w:ascii="Times New Roman" w:hAnsi="Times New Roman" w:cs="Times New Roman"/>
                <w:b/>
                <w:bCs/>
                <w:sz w:val="24"/>
                <w:szCs w:val="24"/>
              </w:rPr>
              <w:t xml:space="preserve">ФОРМА Отчета об использовании авансовых платежей  на ______________ 20____г.</w:t>
            </w:r>
            <w:r>
              <w:rPr>
                <w:rFonts w:ascii="Times New Roman" w:hAnsi="Times New Roman" w:cs="Times New Roman"/>
                <w:b/>
                <w:bCs/>
                <w:sz w:val="24"/>
                <w:szCs w:val="24"/>
              </w:rPr>
            </w:r>
            <w:r>
              <w:rPr>
                <w:rFonts w:ascii="Times New Roman" w:hAnsi="Times New Roman" w:cs="Times New Roman"/>
                <w:b/>
                <w:bCs/>
                <w:sz w:val="24"/>
                <w:szCs w:val="24"/>
              </w:rPr>
            </w:r>
          </w:p>
        </w:tc>
        <w:tc>
          <w:tcPr>
            <w:gridSpan w:val="4"/>
            <w:tcBorders>
              <w:top w:val="none" w:color="000000" w:sz="4" w:space="0"/>
              <w:left w:val="none" w:color="000000" w:sz="4" w:space="0"/>
              <w:bottom w:val="none" w:color="000000" w:sz="4" w:space="0"/>
              <w:right w:val="none" w:color="000000" w:sz="4" w:space="0"/>
            </w:tcBorders>
            <w:tcW w:w="1069"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1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1"/>
            <w:tcBorders>
              <w:top w:val="none" w:color="000000" w:sz="4" w:space="0"/>
              <w:left w:val="none" w:color="000000" w:sz="4" w:space="0"/>
              <w:bottom w:val="none" w:color="000000" w:sz="4" w:space="0"/>
              <w:right w:val="none" w:color="000000" w:sz="4" w:space="0"/>
            </w:tcBorders>
            <w:tcW w:w="4269" w:type="dxa"/>
            <w:vAlign w:val="center"/>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gridSpan w:val="5"/>
            <w:tcBorders>
              <w:top w:val="none" w:color="000000" w:sz="4" w:space="0"/>
              <w:left w:val="none" w:color="000000" w:sz="4" w:space="0"/>
              <w:bottom w:val="none" w:color="000000" w:sz="4" w:space="0"/>
              <w:right w:val="none" w:color="000000" w:sz="4" w:space="0"/>
            </w:tcBorders>
            <w:tcW w:w="6255" w:type="dxa"/>
            <w:vAlign w:val="center"/>
            <w:textDirection w:val="lrTb"/>
            <w:noWrap/>
          </w:tcPr>
          <w:p>
            <w:pPr>
              <w:ind w:left="2745"/>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gridAfter w:val="1"/>
          <w:trHeight w:val="270"/>
        </w:trPr>
        <w:tc>
          <w:tcPr>
            <w:tcBorders>
              <w:top w:val="none" w:color="000000" w:sz="4" w:space="0"/>
              <w:left w:val="none" w:color="000000" w:sz="4" w:space="0"/>
              <w:bottom w:val="none" w:color="000000" w:sz="4" w:space="0"/>
              <w:right w:val="none" w:color="000000" w:sz="4" w:space="0"/>
            </w:tcBorders>
            <w:tcW w:w="2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27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172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100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679"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29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125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83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069"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1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40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16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850"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none" w:color="000000" w:sz="4" w:space="0"/>
              <w:right w:val="none" w:color="000000" w:sz="4" w:space="0"/>
            </w:tcBorders>
            <w:tcW w:w="625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2"/>
          <w:trHeight w:val="31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8" w:space="0"/>
              <w:left w:val="single" w:color="auto" w:sz="8" w:space="0"/>
              <w:bottom w:val="single" w:color="auto"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Объект строительства, предмет договора</w:t>
            </w:r>
            <w:r>
              <w:rPr>
                <w:rFonts w:ascii="Times New Roman" w:hAnsi="Times New Roman" w:cs="Times New Roman"/>
              </w:rPr>
            </w:r>
            <w:r>
              <w:rPr>
                <w:rFonts w:ascii="Times New Roman" w:hAnsi="Times New Roman" w:cs="Times New Roman"/>
              </w:rPr>
            </w:r>
          </w:p>
        </w:tc>
        <w:tc>
          <w:tcPr>
            <w:gridSpan w:val="29"/>
            <w:tcBorders>
              <w:top w:val="single" w:color="auto" w:sz="8" w:space="0"/>
              <w:left w:val="none" w:color="000000" w:sz="4" w:space="0"/>
              <w:bottom w:val="single" w:color="auto" w:sz="4" w:space="0"/>
              <w:right w:val="single" w:color="000000" w:sz="8" w:space="0"/>
            </w:tcBorders>
            <w:tcW w:w="11093"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4" w:space="0"/>
              <w:left w:val="single" w:color="auto" w:sz="8" w:space="0"/>
              <w:bottom w:val="single" w:color="auto"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Генподрядная организация</w:t>
            </w:r>
            <w:r>
              <w:rPr>
                <w:rFonts w:ascii="Times New Roman" w:hAnsi="Times New Roman" w:cs="Times New Roman"/>
              </w:rPr>
            </w:r>
            <w:r>
              <w:rPr>
                <w:rFonts w:ascii="Times New Roman" w:hAnsi="Times New Roman" w:cs="Times New Roman"/>
              </w:rPr>
            </w:r>
          </w:p>
        </w:tc>
        <w:tc>
          <w:tcPr>
            <w:gridSpan w:val="29"/>
            <w:tcBorders>
              <w:top w:val="single" w:color="auto" w:sz="4" w:space="0"/>
              <w:left w:val="none" w:color="000000" w:sz="4" w:space="0"/>
              <w:bottom w:val="single" w:color="auto" w:sz="4"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4" w:space="0"/>
              <w:left w:val="single" w:color="auto" w:sz="8" w:space="0"/>
              <w:bottom w:val="single" w:color="auto"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Дата и № договора генерального подряда</w:t>
            </w:r>
            <w:r>
              <w:rPr>
                <w:rFonts w:ascii="Times New Roman" w:hAnsi="Times New Roman" w:cs="Times New Roman"/>
              </w:rPr>
            </w:r>
            <w:r>
              <w:rPr>
                <w:rFonts w:ascii="Times New Roman" w:hAnsi="Times New Roman" w:cs="Times New Roman"/>
              </w:rPr>
            </w:r>
          </w:p>
        </w:tc>
        <w:tc>
          <w:tcPr>
            <w:gridSpan w:val="29"/>
            <w:tcBorders>
              <w:top w:val="single" w:color="auto" w:sz="4" w:space="0"/>
              <w:left w:val="none" w:color="000000" w:sz="4" w:space="0"/>
              <w:bottom w:val="single" w:color="auto" w:sz="4"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4" w:space="0"/>
              <w:left w:val="single" w:color="auto" w:sz="8" w:space="0"/>
              <w:bottom w:val="single" w:color="auto"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Дата начала и окончания работ</w:t>
            </w:r>
            <w:r>
              <w:rPr>
                <w:rFonts w:ascii="Times New Roman" w:hAnsi="Times New Roman" w:cs="Times New Roman"/>
              </w:rPr>
            </w:r>
            <w:r>
              <w:rPr>
                <w:rFonts w:ascii="Times New Roman" w:hAnsi="Times New Roman" w:cs="Times New Roman"/>
              </w:rPr>
            </w:r>
          </w:p>
        </w:tc>
        <w:tc>
          <w:tcPr>
            <w:gridSpan w:val="29"/>
            <w:tcBorders>
              <w:top w:val="single" w:color="auto" w:sz="4" w:space="0"/>
              <w:left w:val="none" w:color="000000" w:sz="4" w:space="0"/>
              <w:bottom w:val="single" w:color="auto" w:sz="4"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4" w:space="0"/>
              <w:left w:val="single" w:color="auto" w:sz="8" w:space="0"/>
              <w:bottom w:val="single" w:color="auto"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Стоимость договора (с учетом всех доп. соглашений), руб.</w:t>
            </w:r>
            <w:r>
              <w:rPr>
                <w:rFonts w:ascii="Times New Roman" w:hAnsi="Times New Roman" w:cs="Times New Roman"/>
              </w:rPr>
            </w:r>
            <w:r>
              <w:rPr>
                <w:rFonts w:ascii="Times New Roman" w:hAnsi="Times New Roman" w:cs="Times New Roman"/>
              </w:rPr>
            </w:r>
          </w:p>
        </w:tc>
        <w:tc>
          <w:tcPr>
            <w:gridSpan w:val="29"/>
            <w:tcBorders>
              <w:top w:val="single" w:color="auto" w:sz="4" w:space="0"/>
              <w:left w:val="none" w:color="000000" w:sz="4" w:space="0"/>
              <w:bottom w:val="single" w:color="auto" w:sz="4"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70"/>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4" w:space="0"/>
              <w:left w:val="single" w:color="auto" w:sz="8" w:space="0"/>
              <w:bottom w:val="none" w:color="000000"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Сумма полученных средств по договорам, руб.</w:t>
            </w:r>
            <w:r>
              <w:rPr>
                <w:rFonts w:ascii="Times New Roman" w:hAnsi="Times New Roman" w:cs="Times New Roman"/>
              </w:rPr>
            </w:r>
            <w:r>
              <w:rPr>
                <w:rFonts w:ascii="Times New Roman" w:hAnsi="Times New Roman" w:cs="Times New Roman"/>
              </w:rPr>
            </w:r>
          </w:p>
        </w:tc>
        <w:tc>
          <w:tcPr>
            <w:gridSpan w:val="29"/>
            <w:tcBorders>
              <w:top w:val="single" w:color="auto" w:sz="4" w:space="0"/>
              <w:left w:val="none" w:color="000000" w:sz="4" w:space="0"/>
              <w:bottom w:val="none" w:color="000000" w:sz="4"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8" w:space="0"/>
              <w:left w:val="single" w:color="auto" w:sz="8" w:space="0"/>
              <w:bottom w:val="single" w:color="auto" w:sz="4" w:space="0"/>
              <w:right w:val="single" w:color="auto" w:sz="4" w:space="0"/>
            </w:tcBorders>
            <w:tcW w:w="4819" w:type="dxa"/>
            <w:vAlign w:val="center"/>
            <w:textDirection w:val="lrTb"/>
            <w:noWrap/>
          </w:tcPr>
          <w:p>
            <w:pPr>
              <w:rPr>
                <w:rFonts w:ascii="Times New Roman" w:hAnsi="Times New Roman" w:cs="Times New Roman"/>
              </w:rPr>
            </w:pPr>
            <w:r>
              <w:rPr>
                <w:rFonts w:ascii="Times New Roman" w:hAnsi="Times New Roman" w:cs="Times New Roman"/>
              </w:rPr>
              <w:t xml:space="preserve">Авансовые платежи, перечисленные Заказчиком, руб.</w:t>
            </w:r>
            <w:r>
              <w:rPr>
                <w:rFonts w:ascii="Times New Roman" w:hAnsi="Times New Roman" w:cs="Times New Roman"/>
              </w:rPr>
            </w:r>
            <w:r>
              <w:rPr>
                <w:rFonts w:ascii="Times New Roman" w:hAnsi="Times New Roman" w:cs="Times New Roman"/>
              </w:rPr>
            </w:r>
          </w:p>
        </w:tc>
        <w:tc>
          <w:tcPr>
            <w:gridSpan w:val="29"/>
            <w:tcBorders>
              <w:top w:val="single" w:color="auto" w:sz="8" w:space="0"/>
              <w:left w:val="none" w:color="000000" w:sz="4" w:space="0"/>
              <w:bottom w:val="single" w:color="auto" w:sz="4"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70"/>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auto" w:sz="4" w:space="0"/>
              <w:left w:val="single" w:color="auto" w:sz="8" w:space="0"/>
              <w:bottom w:val="single" w:color="auto" w:sz="8" w:space="0"/>
              <w:right w:val="single" w:color="auto" w:sz="4" w:space="0"/>
            </w:tcBorders>
            <w:tcW w:w="4819" w:type="dxa"/>
            <w:vAlign w:val="center"/>
            <w:textDirection w:val="lrTb"/>
            <w:noWrap/>
          </w:tcPr>
          <w:p>
            <w:pPr>
              <w:jc w:val="center"/>
              <w:rPr>
                <w:rFonts w:ascii="Times New Roman" w:hAnsi="Times New Roman" w:cs="Times New Roman"/>
              </w:rPr>
            </w:pPr>
            <w:r>
              <w:rPr>
                <w:rFonts w:ascii="Times New Roman" w:hAnsi="Times New Roman" w:cs="Times New Roman"/>
              </w:rPr>
              <w:t xml:space="preserve">в том числе:</w:t>
            </w:r>
            <w:r>
              <w:rPr>
                <w:rFonts w:ascii="Times New Roman" w:hAnsi="Times New Roman" w:cs="Times New Roman"/>
              </w:rPr>
            </w:r>
            <w:r>
              <w:rPr>
                <w:rFonts w:ascii="Times New Roman" w:hAnsi="Times New Roman" w:cs="Times New Roman"/>
              </w:rPr>
            </w:r>
          </w:p>
        </w:tc>
        <w:tc>
          <w:tcPr>
            <w:gridSpan w:val="29"/>
            <w:tcBorders>
              <w:top w:val="single" w:color="auto" w:sz="4" w:space="0"/>
              <w:left w:val="none" w:color="000000" w:sz="4" w:space="0"/>
              <w:bottom w:val="single" w:color="auto" w:sz="8" w:space="0"/>
              <w:right w:val="single" w:color="000000" w:sz="8" w:space="0"/>
            </w:tcBorders>
            <w:tcW w:w="11093" w:type="dxa"/>
            <w:vAlign w:val="bottom"/>
            <w:textDirection w:val="lrTb"/>
            <w:noWrap/>
          </w:tcPr>
          <w:p>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5"/>
            <w:tcBorders>
              <w:top w:val="none" w:color="000000" w:sz="4" w:space="0"/>
              <w:left w:val="single" w:color="auto" w:sz="8" w:space="0"/>
              <w:bottom w:val="single" w:color="auto" w:sz="4" w:space="0"/>
              <w:right w:val="single" w:color="000000" w:sz="8" w:space="0"/>
            </w:tcBorders>
            <w:tcW w:w="3922"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ПОЛУЧЕНО АВАНСОВ ПОДРЯДЧИКОМ</w:t>
            </w:r>
            <w:r>
              <w:rPr>
                <w:rFonts w:ascii="Times New Roman" w:hAnsi="Times New Roman" w:cs="Times New Roman"/>
              </w:rPr>
            </w:r>
            <w:r>
              <w:rPr>
                <w:rFonts w:ascii="Times New Roman" w:hAnsi="Times New Roman" w:cs="Times New Roman"/>
              </w:rPr>
            </w:r>
          </w:p>
        </w:tc>
        <w:tc>
          <w:tcPr>
            <w:gridSpan w:val="32"/>
            <w:tcBorders>
              <w:top w:val="none" w:color="000000" w:sz="4" w:space="0"/>
              <w:left w:val="none" w:color="000000" w:sz="4" w:space="0"/>
              <w:bottom w:val="single" w:color="auto" w:sz="4" w:space="0"/>
              <w:right w:val="single" w:color="000000" w:sz="8" w:space="0"/>
            </w:tcBorders>
            <w:tcW w:w="11990" w:type="dxa"/>
            <w:vAlign w:val="bottom"/>
            <w:textDirection w:val="lrTb"/>
            <w:noWrap/>
          </w:tcPr>
          <w:p>
            <w:pPr>
              <w:jc w:val="center"/>
              <w:tabs>
                <w:tab w:val="left" w:pos="10240" w:leader="none"/>
              </w:tabs>
              <w:rPr>
                <w:rFonts w:ascii="Times New Roman" w:hAnsi="Times New Roman" w:cs="Times New Roman"/>
              </w:rPr>
            </w:pPr>
            <w:r>
              <w:rPr>
                <w:rFonts w:ascii="Times New Roman" w:hAnsi="Times New Roman" w:cs="Times New Roman"/>
              </w:rPr>
              <w:t xml:space="preserve">ИСПОЛЬЗОВАНИЕ ПОЛУЧЕННЫХ АВАНСОВ ПОДРЯДЧИКОМ</w:t>
            </w:r>
            <w:r>
              <w:rPr>
                <w:rFonts w:ascii="Times New Roman" w:hAnsi="Times New Roman" w:cs="Times New Roman"/>
              </w:rPr>
            </w:r>
            <w:r>
              <w:rPr>
                <w:rFonts w:ascii="Times New Roman" w:hAnsi="Times New Roman" w:cs="Times New Roman"/>
              </w:rPr>
            </w:r>
          </w:p>
        </w:tc>
      </w:tr>
      <w:tr>
        <w:tblPrEx/>
        <w:trPr>
          <w:gridAfter w:val="2"/>
          <w:trHeight w:val="70"/>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none" w:color="000000" w:sz="4" w:space="0"/>
              <w:right w:val="single" w:color="auto" w:sz="4" w:space="0"/>
            </w:tcBorders>
            <w:tcW w:w="1276"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Предмет авансового платежа</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single" w:color="auto" w:sz="4" w:space="0"/>
            </w:tcBorders>
            <w:tcW w:w="1595"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Назначение авансового платежа (уточняется при необходимости)</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single" w:color="auto" w:sz="4" w:space="0"/>
            </w:tcBorders>
            <w:tcW w:w="992"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Сумма платежа</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single" w:color="auto" w:sz="4" w:space="0"/>
            </w:tcBorders>
            <w:tcW w:w="851"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Дата и № счета</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single" w:color="auto" w:sz="8" w:space="0"/>
            </w:tcBorders>
            <w:tcW w:w="1275"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Дата и № платежного поручения</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single" w:color="auto" w:sz="4" w:space="0"/>
            </w:tcBorders>
            <w:tcW w:w="1276"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Наименование субподрядных организаций</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none" w:color="000000" w:sz="4" w:space="0"/>
              <w:right w:val="single" w:color="auto" w:sz="4" w:space="0"/>
            </w:tcBorders>
            <w:tcW w:w="1276"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Предмет договора</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single" w:color="auto" w:sz="4" w:space="0"/>
            </w:tcBorders>
            <w:tcW w:w="992"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Дата и № договора</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single" w:color="auto" w:sz="4" w:space="0"/>
            </w:tcBorders>
            <w:tcW w:w="1276"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Дата начала и окончания работ</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single" w:color="auto" w:sz="4" w:space="0"/>
            </w:tcBorders>
            <w:tcW w:w="1417"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Стоимо</w:t>
            </w:r>
            <w:r>
              <w:rPr>
                <w:rFonts w:ascii="Times New Roman" w:hAnsi="Times New Roman" w:cs="Times New Roman"/>
              </w:rPr>
              <w:t xml:space="preserve">сть договора (с учетом всех доп. соглашений)</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single" w:color="auto" w:sz="4" w:space="0"/>
            </w:tcBorders>
            <w:tcW w:w="993"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Сумма аванса по договору</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single" w:color="auto" w:sz="4" w:space="0"/>
            </w:tcBorders>
            <w:tcW w:w="1275"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Сумма аванса, перечисленного генподряд-ной организации-ей</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single" w:color="auto" w:sz="4" w:space="0"/>
            </w:tcBorders>
            <w:tcW w:w="747"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Дата и № счета</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single" w:color="auto" w:sz="8" w:space="0"/>
            </w:tcBorders>
            <w:tcW w:w="671" w:type="dxa"/>
            <w:vAlign w:val="center"/>
            <w:textDirection w:val="lrTb"/>
            <w:noWrap w:val="false"/>
          </w:tcPr>
          <w:p>
            <w:pPr>
              <w:jc w:val="center"/>
              <w:rPr>
                <w:rFonts w:ascii="Times New Roman" w:hAnsi="Times New Roman" w:cs="Times New Roman"/>
              </w:rPr>
            </w:pPr>
            <w:r>
              <w:rPr>
                <w:rFonts w:ascii="Times New Roman" w:hAnsi="Times New Roman" w:cs="Times New Roman"/>
              </w:rPr>
              <w:t xml:space="preserve">Дата и № платежного </w:t>
            </w:r>
            <w:r>
              <w:rPr>
                <w:rFonts w:ascii="Times New Roman" w:hAnsi="Times New Roman" w:cs="Times New Roman"/>
              </w:rPr>
              <w:t xml:space="preserve">по-ручения</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single" w:color="auto" w:sz="8" w:space="0"/>
              <w:left w:val="single" w:color="auto" w:sz="8" w:space="0"/>
              <w:bottom w:val="single" w:color="auto" w:sz="8" w:space="0"/>
              <w:right w:val="single" w:color="auto" w:sz="4" w:space="0"/>
            </w:tcBorders>
            <w:tcW w:w="1276" w:type="dxa"/>
            <w:textDirection w:val="lrTb"/>
            <w:noWrap w:val="false"/>
          </w:tcPr>
          <w:p>
            <w:pPr>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auto" w:sz="8" w:space="0"/>
              <w:left w:val="none" w:color="000000" w:sz="4" w:space="0"/>
              <w:bottom w:val="single" w:color="auto" w:sz="8" w:space="0"/>
              <w:right w:val="single" w:color="auto" w:sz="4" w:space="0"/>
            </w:tcBorders>
            <w:tcW w:w="1595" w:type="dxa"/>
            <w:textDirection w:val="lrTb"/>
            <w:noWrap w:val="false"/>
          </w:tcPr>
          <w:p>
            <w:pPr>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gridSpan w:val="2"/>
            <w:tcBorders>
              <w:top w:val="single" w:color="auto" w:sz="8" w:space="0"/>
              <w:left w:val="none" w:color="000000" w:sz="4" w:space="0"/>
              <w:bottom w:val="single" w:color="auto" w:sz="8" w:space="0"/>
              <w:right w:val="single" w:color="auto" w:sz="4" w:space="0"/>
            </w:tcBorders>
            <w:tcW w:w="992" w:type="dxa"/>
            <w:textDirection w:val="lrTb"/>
            <w:noWrap w:val="false"/>
          </w:tcPr>
          <w:p>
            <w:pPr>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gridSpan w:val="3"/>
            <w:tcBorders>
              <w:top w:val="single" w:color="auto" w:sz="8" w:space="0"/>
              <w:left w:val="none" w:color="000000" w:sz="4" w:space="0"/>
              <w:bottom w:val="single" w:color="auto" w:sz="8" w:space="0"/>
              <w:right w:val="single" w:color="auto" w:sz="4" w:space="0"/>
            </w:tcBorders>
            <w:tcW w:w="851" w:type="dxa"/>
            <w:textDirection w:val="lrTb"/>
            <w:noWrap w:val="false"/>
          </w:tcPr>
          <w:p>
            <w:pPr>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gridSpan w:val="3"/>
            <w:tcBorders>
              <w:top w:val="single" w:color="auto" w:sz="8" w:space="0"/>
              <w:left w:val="none" w:color="000000" w:sz="4" w:space="0"/>
              <w:bottom w:val="single" w:color="auto" w:sz="8" w:space="0"/>
              <w:right w:val="single" w:color="auto" w:sz="8" w:space="0"/>
            </w:tcBorders>
            <w:tcW w:w="1275" w:type="dxa"/>
            <w:textDirection w:val="lrTb"/>
            <w:noWrap w:val="false"/>
          </w:tcPr>
          <w:p>
            <w:pPr>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gridSpan w:val="2"/>
            <w:tcBorders>
              <w:top w:val="single" w:color="auto" w:sz="8" w:space="0"/>
              <w:left w:val="none" w:color="000000" w:sz="4" w:space="0"/>
              <w:bottom w:val="single" w:color="auto" w:sz="8" w:space="0"/>
              <w:right w:val="single" w:color="auto" w:sz="4" w:space="0"/>
            </w:tcBorders>
            <w:tcW w:w="1276" w:type="dxa"/>
            <w:textDirection w:val="lrTb"/>
            <w:noWrap w:val="false"/>
          </w:tcPr>
          <w:p>
            <w:pPr>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gridSpan w:val="5"/>
            <w:tcBorders>
              <w:top w:val="single" w:color="auto" w:sz="8" w:space="0"/>
              <w:left w:val="none" w:color="000000" w:sz="4" w:space="0"/>
              <w:bottom w:val="single" w:color="auto" w:sz="8" w:space="0"/>
              <w:right w:val="single" w:color="auto" w:sz="4" w:space="0"/>
            </w:tcBorders>
            <w:tcW w:w="1276" w:type="dxa"/>
            <w:textDirection w:val="lrTb"/>
            <w:noWrap w:val="false"/>
          </w:tcPr>
          <w:p>
            <w:pPr>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gridSpan w:val="4"/>
            <w:tcBorders>
              <w:top w:val="single" w:color="auto" w:sz="8" w:space="0"/>
              <w:left w:val="none" w:color="000000" w:sz="4" w:space="0"/>
              <w:bottom w:val="single" w:color="auto" w:sz="8" w:space="0"/>
              <w:right w:val="single" w:color="auto" w:sz="4" w:space="0"/>
            </w:tcBorders>
            <w:tcW w:w="992" w:type="dxa"/>
            <w:textDirection w:val="lrTb"/>
            <w:noWrap w:val="false"/>
          </w:tcPr>
          <w:p>
            <w:pPr>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gridSpan w:val="4"/>
            <w:tcBorders>
              <w:top w:val="single" w:color="auto" w:sz="8" w:space="0"/>
              <w:left w:val="none" w:color="000000" w:sz="4" w:space="0"/>
              <w:bottom w:val="single" w:color="auto" w:sz="8" w:space="0"/>
              <w:right w:val="single" w:color="auto" w:sz="4" w:space="0"/>
            </w:tcBorders>
            <w:tcW w:w="1276" w:type="dxa"/>
            <w:textDirection w:val="lrTb"/>
            <w:noWrap w:val="false"/>
          </w:tcPr>
          <w:p>
            <w:pPr>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gridSpan w:val="3"/>
            <w:tcBorders>
              <w:top w:val="single" w:color="auto" w:sz="8" w:space="0"/>
              <w:left w:val="none" w:color="000000" w:sz="4" w:space="0"/>
              <w:bottom w:val="single" w:color="auto" w:sz="8" w:space="0"/>
              <w:right w:val="single" w:color="auto" w:sz="4" w:space="0"/>
            </w:tcBorders>
            <w:tcW w:w="1417" w:type="dxa"/>
            <w:textDirection w:val="lrTb"/>
            <w:noWrap w:val="false"/>
          </w:tcPr>
          <w:p>
            <w:pPr>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gridSpan w:val="3"/>
            <w:tcBorders>
              <w:top w:val="single" w:color="auto" w:sz="8" w:space="0"/>
              <w:left w:val="none" w:color="000000" w:sz="4" w:space="0"/>
              <w:bottom w:val="single" w:color="auto" w:sz="8" w:space="0"/>
              <w:right w:val="single" w:color="auto" w:sz="4" w:space="0"/>
            </w:tcBorders>
            <w:tcW w:w="993" w:type="dxa"/>
            <w:textDirection w:val="lrTb"/>
            <w:noWrap w:val="false"/>
          </w:tcPr>
          <w:p>
            <w:pPr>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gridSpan w:val="3"/>
            <w:tcBorders>
              <w:top w:val="single" w:color="auto" w:sz="8" w:space="0"/>
              <w:left w:val="none" w:color="000000" w:sz="4" w:space="0"/>
              <w:bottom w:val="single" w:color="auto" w:sz="8" w:space="0"/>
              <w:right w:val="single" w:color="auto" w:sz="4" w:space="0"/>
            </w:tcBorders>
            <w:tcW w:w="1275" w:type="dxa"/>
            <w:textDirection w:val="lrTb"/>
            <w:noWrap w:val="false"/>
          </w:tcPr>
          <w:p>
            <w:pPr>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Borders>
              <w:top w:val="single" w:color="auto" w:sz="8" w:space="0"/>
              <w:left w:val="none" w:color="000000" w:sz="4" w:space="0"/>
              <w:bottom w:val="single" w:color="auto" w:sz="8" w:space="0"/>
              <w:right w:val="single" w:color="auto" w:sz="4" w:space="0"/>
            </w:tcBorders>
            <w:tcW w:w="747" w:type="dxa"/>
            <w:textDirection w:val="lrTb"/>
            <w:noWrap w:val="false"/>
          </w:tcPr>
          <w:p>
            <w:pPr>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gridSpan w:val="2"/>
            <w:tcBorders>
              <w:top w:val="single" w:color="auto" w:sz="8" w:space="0"/>
              <w:left w:val="none" w:color="000000" w:sz="4" w:space="0"/>
              <w:bottom w:val="single" w:color="auto" w:sz="8" w:space="0"/>
              <w:right w:val="single" w:color="auto" w:sz="8" w:space="0"/>
            </w:tcBorders>
            <w:tcW w:w="671" w:type="dxa"/>
            <w:textDirection w:val="lrTb"/>
            <w:noWrap w:val="false"/>
          </w:tcPr>
          <w:p>
            <w:pPr>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single" w:color="000000" w:sz="8" w:space="0"/>
              <w:right w:val="single" w:color="auto" w:sz="4" w:space="0"/>
            </w:tcBorders>
            <w:tcW w:w="1276" w:type="dxa"/>
            <w:vAlign w:val="center"/>
            <w:vMerge w:val="restart"/>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rPr>
              <w:t xml:space="preserve">Разработка рабочей документации, Строительно-монтажные работы, ПНР</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8"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8" w:space="0"/>
            </w:tcBorders>
            <w:tcW w:w="67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single" w:color="000000" w:sz="8" w:space="0"/>
              <w:right w:val="single" w:color="auto" w:sz="4" w:space="0"/>
            </w:tcBorders>
            <w:tcW w:w="1276" w:type="dxa"/>
            <w:vAlign w:val="center"/>
            <w:vMerge w:val="continue"/>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8"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8" w:space="0"/>
            </w:tcBorders>
            <w:tcW w:w="67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single" w:color="000000" w:sz="8" w:space="0"/>
              <w:right w:val="single" w:color="auto" w:sz="4" w:space="0"/>
            </w:tcBorders>
            <w:tcW w:w="1276" w:type="dxa"/>
            <w:vAlign w:val="center"/>
            <w:vMerge w:val="continue"/>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8"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8" w:space="0"/>
            </w:tcBorders>
            <w:tcW w:w="67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single" w:color="000000" w:sz="8" w:space="0"/>
              <w:right w:val="single" w:color="auto" w:sz="4" w:space="0"/>
            </w:tcBorders>
            <w:tcW w:w="1276" w:type="dxa"/>
            <w:vMerge w:val="restart"/>
            <w:textDirection w:val="lrTb"/>
            <w:noWrap w:val="false"/>
          </w:tcPr>
          <w:p>
            <w:pPr>
              <w:jc w:val="center"/>
              <w:rPr>
                <w:rFonts w:ascii="Times New Roman" w:hAnsi="Times New Roman" w:cs="Times New Roman"/>
              </w:rPr>
            </w:pPr>
            <w:r>
              <w:rPr>
                <w:rFonts w:ascii="Times New Roman" w:hAnsi="Times New Roman" w:cs="Times New Roman"/>
              </w:rPr>
              <w:t xml:space="preserve">Закупка </w:t>
            </w:r>
            <w:r>
              <w:rPr>
                <w:rFonts w:ascii="Times New Roman" w:hAnsi="Times New Roman" w:cs="Times New Roman"/>
              </w:rPr>
              <w:t xml:space="preserve">оборудования</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8"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8" w:space="0"/>
            </w:tcBorders>
            <w:tcW w:w="67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single" w:color="000000" w:sz="8" w:space="0"/>
              <w:right w:val="single" w:color="auto" w:sz="4" w:space="0"/>
            </w:tcBorders>
            <w:tcW w:w="1276" w:type="dxa"/>
            <w:vAlign w:val="center"/>
            <w:vMerge w:val="continue"/>
            <w:textDirection w:val="lrTb"/>
            <w:noWrap w:val="false"/>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8"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4"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4" w:space="0"/>
              <w:right w:val="single" w:color="auto"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4" w:space="0"/>
              <w:right w:val="single" w:color="auto"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4" w:space="0"/>
              <w:right w:val="single" w:color="auto" w:sz="8" w:space="0"/>
            </w:tcBorders>
            <w:tcW w:w="67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70"/>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auto" w:sz="8" w:space="0"/>
              <w:bottom w:val="single" w:color="auto" w:sz="8"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ВСЕГО</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8" w:space="0"/>
              <w:right w:val="single" w:color="auto"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8"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8" w:space="0"/>
              <w:right w:val="single" w:color="auto"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8" w:space="0"/>
              <w:right w:val="single" w:color="auto" w:sz="8"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8"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single" w:color="auto" w:sz="8"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8" w:space="0"/>
              <w:right w:val="single" w:color="auto"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single" w:color="auto" w:sz="8" w:space="0"/>
              <w:right w:val="single" w:color="auto"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8" w:space="0"/>
              <w:right w:val="single" w:color="auto"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8" w:space="0"/>
              <w:right w:val="single" w:color="auto"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single" w:color="auto" w:sz="8" w:space="0"/>
              <w:right w:val="single" w:color="auto"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single" w:color="auto" w:sz="8" w:space="0"/>
              <w:right w:val="single" w:color="auto"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single" w:color="auto" w:sz="8" w:space="0"/>
              <w:right w:val="single" w:color="auto" w:sz="8" w:space="0"/>
            </w:tcBorders>
            <w:tcW w:w="671" w:type="dxa"/>
            <w:vAlign w:val="bottom"/>
            <w:textDirection w:val="lrTb"/>
            <w:noWrap/>
          </w:tcPr>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85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5"/>
            <w:tcBorders>
              <w:top w:val="none" w:color="000000" w:sz="4" w:space="0"/>
              <w:left w:val="none" w:color="000000" w:sz="4" w:space="0"/>
              <w:bottom w:val="none" w:color="000000" w:sz="4" w:space="0"/>
              <w:right w:val="none" w:color="000000"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41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99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27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74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67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2"/>
          <w:trHeight w:val="300"/>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4"/>
            <w:tcBorders>
              <w:top w:val="none" w:color="000000" w:sz="4" w:space="0"/>
              <w:left w:val="none" w:color="000000" w:sz="4" w:space="0"/>
              <w:bottom w:val="none" w:color="000000" w:sz="4" w:space="0"/>
              <w:right w:val="none" w:color="000000" w:sz="4" w:space="0"/>
            </w:tcBorders>
            <w:tcW w:w="14494" w:type="dxa"/>
            <w:vAlign w:val="bottom"/>
            <w:textDirection w:val="lrTb"/>
            <w:noWrap/>
          </w:tcPr>
          <w:p>
            <w:pPr>
              <w:rPr>
                <w:rFonts w:ascii="Times New Roman" w:hAnsi="Times New Roman" w:cs="Times New Roman"/>
                <w:b/>
                <w:bCs/>
              </w:rPr>
            </w:pPr>
            <w:r>
              <w:rPr>
                <w:rFonts w:ascii="Times New Roman" w:hAnsi="Times New Roman" w:cs="Times New Roman"/>
                <w:b/>
                <w:bCs/>
              </w:rPr>
              <w:t xml:space="preserve">В соответствии с Договором подряда,  счета, договора и платежные поручения по </w:t>
            </w:r>
            <w:r>
              <w:rPr>
                <w:rFonts w:ascii="Times New Roman" w:hAnsi="Times New Roman" w:cs="Times New Roman"/>
                <w:b/>
                <w:bCs/>
              </w:rPr>
              <w:t xml:space="preserve">пп</w:t>
            </w:r>
            <w:r>
              <w:rPr>
                <w:rFonts w:ascii="Times New Roman" w:hAnsi="Times New Roman" w:cs="Times New Roman"/>
                <w:b/>
                <w:bCs/>
              </w:rPr>
              <w:t xml:space="preserve">. 4, 5, 8, 13, 14 настоящей таблицы</w:t>
            </w:r>
            <w:r>
              <w:rPr>
                <w:rFonts w:ascii="Times New Roman" w:hAnsi="Times New Roman" w:cs="Times New Roman"/>
                <w:b/>
                <w:bCs/>
              </w:rPr>
            </w:r>
            <w:r>
              <w:rPr>
                <w:rFonts w:ascii="Times New Roman" w:hAnsi="Times New Roman" w:cs="Times New Roman"/>
                <w:b/>
                <w:bCs/>
              </w:rPr>
            </w:r>
          </w:p>
        </w:tc>
        <w:tc>
          <w:tcPr>
            <w:gridSpan w:val="2"/>
            <w:tcBorders>
              <w:top w:val="none" w:color="000000" w:sz="4" w:space="0"/>
              <w:left w:val="none" w:color="000000" w:sz="4" w:space="0"/>
              <w:bottom w:val="none" w:color="000000" w:sz="4" w:space="0"/>
              <w:right w:val="none" w:color="000000" w:sz="4" w:space="0"/>
            </w:tcBorders>
            <w:tcW w:w="75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66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2"/>
          <w:trHeight w:val="300"/>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6"/>
            <w:tcBorders>
              <w:top w:val="none" w:color="000000" w:sz="4" w:space="0"/>
              <w:left w:val="none" w:color="000000" w:sz="4" w:space="0"/>
              <w:bottom w:val="none" w:color="000000" w:sz="4" w:space="0"/>
              <w:right w:val="none" w:color="000000" w:sz="4" w:space="0"/>
            </w:tcBorders>
            <w:tcW w:w="8202" w:type="dxa"/>
            <w:vAlign w:val="bottom"/>
            <w:textDirection w:val="lrTb"/>
            <w:noWrap/>
          </w:tcPr>
          <w:p>
            <w:pPr>
              <w:rPr>
                <w:rFonts w:ascii="Times New Roman" w:hAnsi="Times New Roman" w:cs="Times New Roman"/>
                <w:b/>
                <w:bCs/>
              </w:rPr>
            </w:pPr>
            <w:r>
              <w:rPr>
                <w:rFonts w:ascii="Times New Roman" w:hAnsi="Times New Roman" w:cs="Times New Roman"/>
                <w:b/>
                <w:bCs/>
              </w:rPr>
              <w:t xml:space="preserve">прилагаются в подтверждение целевого использования авансовых платежей.</w:t>
            </w:r>
            <w:r>
              <w:rPr>
                <w:rFonts w:ascii="Times New Roman" w:hAnsi="Times New Roman" w:cs="Times New Roman"/>
                <w:b/>
                <w:bCs/>
              </w:rPr>
            </w:r>
            <w:r>
              <w:rPr>
                <w:rFonts w:ascii="Times New Roman" w:hAnsi="Times New Roman" w:cs="Times New Roman"/>
                <w:b/>
                <w:bCs/>
              </w:rPr>
            </w:r>
          </w:p>
        </w:tc>
        <w:tc>
          <w:tcPr>
            <w:gridSpan w:val="4"/>
            <w:tcBorders>
              <w:top w:val="none" w:color="000000" w:sz="4" w:space="0"/>
              <w:left w:val="none" w:color="000000" w:sz="4" w:space="0"/>
              <w:bottom w:val="none" w:color="000000" w:sz="4" w:space="0"/>
              <w:right w:val="none" w:color="000000" w:sz="4" w:space="0"/>
            </w:tcBorders>
            <w:tcW w:w="1069"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1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40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16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47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75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66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95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1170"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38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83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069"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1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40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16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47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75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66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gridAfter w:val="2"/>
          <w:trHeight w:val="255"/>
        </w:trPr>
        <w:tc>
          <w:tcPr>
            <w:tcBorders>
              <w:top w:val="none" w:color="000000" w:sz="4" w:space="0"/>
              <w:left w:val="none" w:color="000000" w:sz="4" w:space="0"/>
              <w:bottom w:val="none" w:color="000000" w:sz="4" w:space="0"/>
              <w:right w:val="none" w:color="000000" w:sz="4" w:space="0"/>
            </w:tcBorders>
            <w:tcW w:w="28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27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159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99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956"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1170"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38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83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069"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18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401"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Borders>
              <w:top w:val="none" w:color="000000" w:sz="4" w:space="0"/>
              <w:left w:val="none" w:color="000000" w:sz="4" w:space="0"/>
              <w:bottom w:val="none" w:color="000000" w:sz="4" w:space="0"/>
              <w:right w:val="none" w:color="000000" w:sz="4" w:space="0"/>
            </w:tcBorders>
            <w:tcW w:w="1167"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4"/>
            <w:tcBorders>
              <w:top w:val="none" w:color="000000" w:sz="4" w:space="0"/>
              <w:left w:val="none" w:color="000000" w:sz="4" w:space="0"/>
              <w:bottom w:val="none" w:color="000000" w:sz="4" w:space="0"/>
              <w:right w:val="none" w:color="000000" w:sz="4" w:space="0"/>
            </w:tcBorders>
            <w:tcW w:w="1472"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2"/>
            <w:tcBorders>
              <w:top w:val="none" w:color="000000" w:sz="4" w:space="0"/>
              <w:left w:val="none" w:color="000000" w:sz="4" w:space="0"/>
              <w:bottom w:val="none" w:color="000000" w:sz="4" w:space="0"/>
              <w:right w:val="none" w:color="000000" w:sz="4" w:space="0"/>
            </w:tcBorders>
            <w:tcW w:w="753"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W w:w="665" w:type="dxa"/>
            <w:vAlign w:val="bottom"/>
            <w:textDirection w:val="lrTb"/>
            <w:noWrap/>
          </w:tcPr>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tabs>
          <w:tab w:val="left" w:pos="12156" w:leader="none"/>
        </w:tabs>
      </w:pPr>
      <w:r/>
      <w:r/>
    </w:p>
    <w:p>
      <w:pPr>
        <w:rPr>
          <w:rFonts w:ascii="Times New Roman" w:hAnsi="Times New Roman" w:cs="Times New Roman"/>
          <w:sz w:val="24"/>
          <w:szCs w:val="24"/>
        </w:rPr>
        <w:pBdr>
          <w:bottom w:val="single" w:color="000000" w:sz="12" w:space="1"/>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785"/>
        <w:gridCol w:w="4786"/>
      </w:tblGrid>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4786"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c>
          <w:tcPr>
            <w:tcW w:w="4785" w:type="dxa"/>
            <w:textDirection w:val="lrTb"/>
            <w:noWrap w:val="false"/>
          </w:tcPr>
          <w:p>
            <w:pPr>
              <w:rPr>
                <w:rFonts w:ascii="Times New Roman" w:hAnsi="Times New Roman"/>
                <w:b/>
                <w:sz w:val="24"/>
                <w:szCs w:val="24"/>
              </w:rPr>
            </w:pPr>
            <w:r>
              <w:rPr>
                <w:rFonts w:ascii="Times New Roman" w:hAnsi="Times New Roman"/>
                <w:b/>
                <w:sz w:val="24"/>
                <w:szCs w:val="24"/>
              </w:rPr>
              <w:t xml:space="preserve">От ЗАКАЗЧИКА:</w:t>
            </w:r>
            <w:r>
              <w:rPr>
                <w:rFonts w:ascii="Times New Roman" w:hAnsi="Times New Roman"/>
                <w:b/>
                <w:sz w:val="24"/>
                <w:szCs w:val="24"/>
              </w:rPr>
            </w:r>
            <w:r>
              <w:rPr>
                <w:rFonts w:ascii="Times New Roman" w:hAnsi="Times New Roman"/>
                <w:b/>
                <w:sz w:val="24"/>
                <w:szCs w:val="24"/>
              </w:rPr>
            </w:r>
          </w:p>
        </w:tc>
        <w:tc>
          <w:tcPr>
            <w:tcW w:w="4786" w:type="dxa"/>
            <w:textDirection w:val="lrTb"/>
            <w:noWrap w:val="false"/>
          </w:tcPr>
          <w:p>
            <w:pPr>
              <w:rPr>
                <w:rFonts w:ascii="Times New Roman" w:hAnsi="Times New Roman"/>
                <w:b/>
                <w:sz w:val="24"/>
                <w:szCs w:val="24"/>
              </w:rPr>
            </w:pPr>
            <w:r>
              <w:rPr>
                <w:rFonts w:ascii="Times New Roman" w:hAnsi="Times New Roman"/>
                <w:b/>
                <w:sz w:val="24"/>
                <w:szCs w:val="24"/>
              </w:rPr>
              <w:t xml:space="preserve">От ПОДРЯДЧИКА:</w:t>
            </w:r>
            <w:r>
              <w:rPr>
                <w:rFonts w:ascii="Times New Roman" w:hAnsi="Times New Roman"/>
                <w:b/>
                <w:sz w:val="24"/>
                <w:szCs w:val="24"/>
              </w:rPr>
            </w:r>
            <w:r>
              <w:rPr>
                <w:rFonts w:ascii="Times New Roman" w:hAnsi="Times New Roman"/>
                <w:b/>
                <w:sz w:val="24"/>
                <w:szCs w:val="24"/>
              </w:rPr>
            </w:r>
          </w:p>
        </w:tc>
      </w:tr>
      <w:tr>
        <w:tblPrEx/>
        <w:trPr>
          <w:trHeight w:val="1282"/>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Волги___________________ / /</w:t>
            </w:r>
            <w:r>
              <w:rPr>
                <w:rFonts w:ascii="Times New Roman" w:hAnsi="Times New Roman" w:cs="Times New Roman"/>
              </w:rPr>
              <w:t xml:space="preserve"> </w:t>
            </w:r>
            <w:r>
              <w:rPr>
                <w:rFonts w:ascii="Times New Roman" w:hAnsi="Times New Roman"/>
                <w:sz w:val="24"/>
                <w:szCs w:val="24"/>
              </w:rPr>
            </w:r>
            <w:r>
              <w:rPr>
                <w:rFonts w:ascii="Times New Roman" w:hAnsi="Times New Roman"/>
                <w:sz w:val="24"/>
                <w:szCs w:val="24"/>
              </w:rPr>
            </w:r>
          </w:p>
        </w:tc>
        <w:tc>
          <w:tcPr>
            <w:tcW w:w="4786" w:type="dxa"/>
            <w:textDirection w:val="lrTb"/>
            <w:noWrap w:val="false"/>
          </w:tcPr>
          <w:p>
            <w:pPr>
              <w:rPr>
                <w:rFonts w:ascii="Times New Roman" w:hAnsi="Times New Roman"/>
                <w:sz w:val="24"/>
                <w:szCs w:val="24"/>
              </w:rPr>
            </w:pPr>
            <w:r>
              <w:rPr>
                <w:rFonts w:ascii="Times New Roman" w:hAnsi="Times New Roman" w:cs="Times New Roman"/>
                <w:bCs/>
                <w:sz w:val="24"/>
                <w:szCs w:val="24"/>
              </w:rPr>
              <w:t xml:space="preserve">___________ / /</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ind w:left="5387" w:right="-7"/>
        <w:jc w:val="both"/>
        <w:widowControl/>
      </w:pPr>
      <w:r/>
      <w:r/>
    </w:p>
    <w:p>
      <w:pPr>
        <w:ind w:right="-7"/>
        <w:jc w:val="both"/>
        <w:widowControl/>
        <w:sectPr>
          <w:footnotePr/>
          <w:endnotePr/>
          <w:type w:val="nextPage"/>
          <w:pgSz w:w="16838" w:h="11906" w:orient="landscape"/>
          <w:pgMar w:top="1701" w:right="992" w:bottom="709" w:left="851" w:header="709" w:footer="709" w:gutter="0"/>
          <w:pgNumType w:start="82"/>
          <w:cols w:num="1" w:sep="0" w:space="708" w:equalWidth="1"/>
          <w:docGrid w:linePitch="360"/>
          <w:titlePg/>
        </w:sectPr>
      </w:pPr>
      <w:r/>
      <w:r/>
    </w:p>
    <w:p>
      <w:pPr>
        <w:ind w:right="-7" w:firstLine="7371"/>
        <w:jc w:val="both"/>
        <w:widowControl/>
        <w:rPr>
          <w:rFonts w:ascii="Times New Roman" w:hAnsi="Times New Roman" w:cs="Times New Roman"/>
          <w:sz w:val="24"/>
        </w:rPr>
      </w:pPr>
      <w:r>
        <w:rPr>
          <w:rFonts w:ascii="Times New Roman" w:hAnsi="Times New Roman" w:cs="Times New Roman"/>
          <w:sz w:val="24"/>
        </w:rPr>
        <w:t xml:space="preserve">Приложение 48</w:t>
      </w:r>
      <w:r>
        <w:rPr>
          <w:rFonts w:ascii="Times New Roman" w:hAnsi="Times New Roman" w:cs="Times New Roman"/>
          <w:sz w:val="24"/>
        </w:rPr>
      </w:r>
      <w:r>
        <w:rPr>
          <w:rFonts w:ascii="Times New Roman" w:hAnsi="Times New Roman" w:cs="Times New Roman"/>
          <w:sz w:val="24"/>
        </w:rPr>
      </w:r>
    </w:p>
    <w:p>
      <w:pPr>
        <w:ind w:right="-7" w:firstLine="7371"/>
        <w:jc w:val="both"/>
        <w:widowControl/>
        <w:rPr>
          <w:rFonts w:ascii="Times New Roman" w:hAnsi="Times New Roman" w:cs="Times New Roman"/>
          <w:sz w:val="24"/>
        </w:rPr>
      </w:pPr>
      <w:r>
        <w:rPr>
          <w:rFonts w:ascii="Times New Roman" w:hAnsi="Times New Roman" w:cs="Times New Roman"/>
          <w:sz w:val="24"/>
        </w:rPr>
        <w:t xml:space="preserve">к Договору № </w:t>
      </w:r>
      <w:r>
        <w:rPr>
          <w:rFonts w:ascii="Times New Roman" w:hAnsi="Times New Roman" w:cs="Times New Roman"/>
          <w:sz w:val="24"/>
        </w:rPr>
      </w:r>
      <w:r>
        <w:rPr>
          <w:rFonts w:ascii="Times New Roman" w:hAnsi="Times New Roman" w:cs="Times New Roman"/>
          <w:sz w:val="24"/>
        </w:rPr>
      </w:r>
    </w:p>
    <w:p>
      <w:pPr>
        <w:ind w:right="-7" w:firstLine="7371"/>
        <w:jc w:val="both"/>
        <w:widowControl/>
        <w:rPr>
          <w:rFonts w:ascii="Times New Roman" w:hAnsi="Times New Roman" w:cs="Times New Roman"/>
          <w:sz w:val="24"/>
        </w:rPr>
      </w:pPr>
      <w:r>
        <w:rPr>
          <w:rFonts w:ascii="Times New Roman" w:hAnsi="Times New Roman" w:cs="Times New Roman"/>
          <w:sz w:val="24"/>
        </w:rPr>
        <w:t xml:space="preserve">от "__"______2024г.</w:t>
      </w:r>
      <w:r>
        <w:rPr>
          <w:rFonts w:ascii="Times New Roman" w:hAnsi="Times New Roman" w:cs="Times New Roman"/>
          <w:sz w:val="24"/>
        </w:rPr>
      </w:r>
      <w:r>
        <w:rPr>
          <w:rFonts w:ascii="Times New Roman" w:hAnsi="Times New Roman" w:cs="Times New Roman"/>
          <w:sz w:val="24"/>
        </w:rPr>
      </w:r>
    </w:p>
    <w:p>
      <w:pPr>
        <w:ind w:right="-7"/>
        <w:jc w:val="both"/>
        <w:widowControl/>
      </w:pPr>
      <w:r/>
      <w:r/>
    </w:p>
    <w:p>
      <w:pPr>
        <w:jc w:val="center"/>
        <w:widowControl/>
        <w:tabs>
          <w:tab w:val="num" w:pos="709" w:leader="none"/>
        </w:tabs>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Технические требования к видеонаблюдению на объектах ПАО «</w:t>
      </w:r>
      <w:r>
        <w:rPr>
          <w:rFonts w:ascii="Times New Roman" w:hAnsi="Times New Roman" w:cs="Times New Roman"/>
          <w:b/>
          <w:color w:val="000000"/>
          <w:sz w:val="24"/>
          <w:szCs w:val="24"/>
        </w:rPr>
        <w:t xml:space="preserve">Россети</w:t>
      </w:r>
      <w:r>
        <w:rPr>
          <w:rFonts w:ascii="Times New Roman" w:hAnsi="Times New Roman" w:cs="Times New Roman"/>
          <w:b/>
          <w:color w:val="000000"/>
          <w:sz w:val="24"/>
          <w:szCs w:val="24"/>
        </w:rPr>
        <w:t xml:space="preserve">»</w:t>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jc w:val="both"/>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1. Видеонаблюдение осуществляется круглосуточно, за исключением согласованного времени на проведение плановых ремонтно-настроечных работ.</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2. В срок не позднее 5 (пяти) рабочих дней с момента начала выполнения </w:t>
      </w:r>
      <w:r>
        <w:rPr>
          <w:rFonts w:ascii="Times New Roman" w:hAnsi="Times New Roman" w:cs="Times New Roman"/>
          <w:spacing w:val="-4"/>
          <w:sz w:val="24"/>
          <w:szCs w:val="24"/>
        </w:rPr>
        <w:t xml:space="preserve">Подрядчиком подготовительных, строительно-монтажных работ по Договору (в соответствии </w:t>
      </w:r>
      <w:r>
        <w:rPr>
          <w:rFonts w:ascii="Times New Roman" w:hAnsi="Times New Roman" w:cs="Times New Roman"/>
          <w:sz w:val="24"/>
          <w:szCs w:val="24"/>
        </w:rPr>
        <w:t xml:space="preserve">с Графиком выполнения работ, услуг и поставок) и/или подписания Акта приема-передачи строительной площадки на площадном объекте капитального строительства (далее - ПОКС) </w:t>
      </w:r>
      <w:r>
        <w:rPr>
          <w:rFonts w:ascii="Times New Roman" w:hAnsi="Times New Roman" w:cs="Times New Roman"/>
          <w:sz w:val="24"/>
          <w:szCs w:val="24"/>
        </w:rPr>
        <w:t xml:space="preserve">должны быть обеспечены:</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монтаж и настройка на строительной площадке оборудования видеонаблюдения (видеокамеры, видеорегистраторы, необходимое каналообразующее оборудование, оборудование питания и др.) для организации видеонаблюдения за ходом строительства </w:t>
      </w:r>
      <w:r>
        <w:rPr>
          <w:rFonts w:ascii="Times New Roman" w:hAnsi="Times New Roman" w:cs="Times New Roman"/>
          <w:sz w:val="24"/>
          <w:szCs w:val="24"/>
        </w:rPr>
        <w:t xml:space="preserve">на объекте; </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организация канала связи от строительной площадки до узла доступа к сети Интернет (передача данных может осуществляться посредством мобильной связи, спутниковой связи, широкополосного доступа, проводной связи);</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организация доступа к установлен</w:t>
      </w:r>
      <w:r>
        <w:rPr>
          <w:rFonts w:ascii="Times New Roman" w:hAnsi="Times New Roman" w:cs="Times New Roman"/>
          <w:sz w:val="24"/>
          <w:szCs w:val="24"/>
        </w:rPr>
        <w:t xml:space="preserve">ным видеокамерам через сеть Интернет по публичному IP-адресу (или связке IP-адрес: порт) для просмотра видеоизображений и управления камерами.</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3. Требования к установке</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pacing w:val="-4"/>
          <w:sz w:val="24"/>
          <w:szCs w:val="24"/>
        </w:rPr>
        <w:t xml:space="preserve">На строительной площадке размещается не менее трех видеокамер: на улице для обзора</w:t>
      </w:r>
      <w:r>
        <w:rPr>
          <w:rFonts w:ascii="Times New Roman" w:hAnsi="Times New Roman" w:cs="Times New Roman"/>
          <w:sz w:val="24"/>
          <w:szCs w:val="24"/>
        </w:rPr>
        <w:t xml:space="preserve"> </w:t>
      </w:r>
      <w:r>
        <w:rPr>
          <w:rFonts w:ascii="Times New Roman" w:hAnsi="Times New Roman" w:cs="Times New Roman"/>
          <w:spacing w:val="-4"/>
          <w:sz w:val="24"/>
          <w:szCs w:val="24"/>
        </w:rPr>
        <w:t xml:space="preserve">стро</w:t>
      </w:r>
      <w:r>
        <w:rPr>
          <w:rFonts w:ascii="Times New Roman" w:hAnsi="Times New Roman" w:cs="Times New Roman"/>
          <w:spacing w:val="-4"/>
          <w:sz w:val="24"/>
          <w:szCs w:val="24"/>
        </w:rPr>
        <w:t xml:space="preserve">йплощадки и в помещениях, где монтируется основное оборудование, а также выполняются</w:t>
      </w:r>
      <w:r>
        <w:rPr>
          <w:rFonts w:ascii="Times New Roman" w:hAnsi="Times New Roman" w:cs="Times New Roman"/>
          <w:sz w:val="24"/>
          <w:szCs w:val="24"/>
        </w:rPr>
        <w:t xml:space="preserve"> работы, предусмотренные актуальным ГПР/МСГ. Их количество, тип (цилиндрическая или купольная) и места размещения должны быть предварительно согласованы с ответственным </w:t>
      </w:r>
      <w:r>
        <w:rPr>
          <w:rFonts w:ascii="Times New Roman" w:hAnsi="Times New Roman" w:cs="Times New Roman"/>
          <w:spacing w:val="-4"/>
          <w:sz w:val="24"/>
          <w:szCs w:val="24"/>
        </w:rPr>
        <w:t xml:space="preserve">за </w:t>
      </w:r>
      <w:r>
        <w:rPr>
          <w:rFonts w:ascii="Times New Roman" w:hAnsi="Times New Roman" w:cs="Times New Roman"/>
          <w:spacing w:val="-4"/>
          <w:sz w:val="24"/>
          <w:szCs w:val="24"/>
        </w:rPr>
        <w:t xml:space="preserve">программное обеспечение, необходимое для функционирования системы видеонаблюдения</w:t>
      </w:r>
      <w:r>
        <w:rPr>
          <w:rFonts w:ascii="Times New Roman" w:hAnsi="Times New Roman" w:cs="Times New Roman"/>
          <w:sz w:val="24"/>
          <w:szCs w:val="24"/>
        </w:rPr>
        <w:t xml:space="preserve"> на ПОКС, позволяющее пользователю получать изображение с камер видеонаблюдения в рамках единого окна.</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4. Технические требования к устанавливаемым видеокамерам:</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прямой доступ </w:t>
      </w:r>
      <w:r>
        <w:rPr>
          <w:rFonts w:ascii="Times New Roman" w:hAnsi="Times New Roman" w:cs="Times New Roman"/>
          <w:sz w:val="24"/>
          <w:szCs w:val="24"/>
        </w:rPr>
        <w:t xml:space="preserve">к функциям (настройкам) IP-видеокамеры по протоколу HTTP (публичный статический IP-адрес);</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поддержка аутентификации;</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передача команд управления через статические URL;</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прямой доступ к текущему кадру (видеопотоку) IP-видеокамеры по публичному статическому IP</w:t>
      </w:r>
      <w:r>
        <w:rPr>
          <w:rFonts w:ascii="Times New Roman" w:hAnsi="Times New Roman" w:cs="Times New Roman"/>
          <w:sz w:val="24"/>
          <w:szCs w:val="24"/>
        </w:rPr>
        <w:t xml:space="preserve">-адресу, не требующий промежуточной авторизации на вспомогательном сервере;</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размещение видеокамер должно исключать возможность несанкционированного доступа к ним;</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поддержка протокола RTSP и/или поддержка протокола ONVIF;</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возможность формирования качественн</w:t>
      </w:r>
      <w:r>
        <w:rPr>
          <w:rFonts w:ascii="Times New Roman" w:hAnsi="Times New Roman" w:cs="Times New Roman"/>
          <w:sz w:val="24"/>
          <w:szCs w:val="24"/>
        </w:rPr>
        <w:t xml:space="preserve">ых изображений при освещенности не менее 0,05 люкс для плохо освещенных участков в секторах и при заданных расстояниях;</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разрешение камеры не менее 1280х720 </w:t>
      </w:r>
      <w:r>
        <w:rPr>
          <w:rFonts w:ascii="Times New Roman" w:hAnsi="Times New Roman" w:cs="Times New Roman"/>
          <w:sz w:val="24"/>
          <w:szCs w:val="24"/>
        </w:rPr>
        <w:t xml:space="preserve">пикс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кадровая частота от 0,2 до 25 к/с;</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компенсация задней засветки, настраиваемая по областям поля камеры;</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компенсация локальных засветок в поле зрения камеры;</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поддержка режимов день/ночь;</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температурный диапазон для внутренних камер от -10ºС до +50ºС, для наружных камер от -40 ºС до +50 ºС (с </w:t>
      </w:r>
      <w:r>
        <w:rPr>
          <w:rFonts w:ascii="Times New Roman" w:hAnsi="Times New Roman" w:cs="Times New Roman"/>
          <w:sz w:val="24"/>
          <w:szCs w:val="24"/>
        </w:rPr>
        <w:t xml:space="preserve">т</w:t>
      </w:r>
      <w:r>
        <w:rPr>
          <w:rFonts w:ascii="Times New Roman" w:hAnsi="Times New Roman" w:cs="Times New Roman"/>
          <w:sz w:val="24"/>
          <w:szCs w:val="24"/>
        </w:rPr>
        <w:t xml:space="preserve">ермокожухом</w:t>
      </w:r>
      <w:r>
        <w:rPr>
          <w:rFonts w:ascii="Times New Roman" w:hAnsi="Times New Roman" w:cs="Times New Roman"/>
          <w:sz w:val="24"/>
          <w:szCs w:val="24"/>
        </w:rPr>
        <w:t xml:space="preserve"> при необходимости);</w:t>
      </w:r>
      <w:r>
        <w:rPr>
          <w:rFonts w:ascii="Times New Roman" w:hAnsi="Times New Roman" w:cs="Times New Roman"/>
          <w:sz w:val="24"/>
          <w:szCs w:val="24"/>
        </w:rPr>
      </w:r>
      <w:r>
        <w:rPr>
          <w:rFonts w:ascii="Times New Roman" w:hAnsi="Times New Roman" w:cs="Times New Roman"/>
          <w:sz w:val="24"/>
          <w:szCs w:val="24"/>
        </w:rPr>
      </w:r>
    </w:p>
    <w:p>
      <w:pPr>
        <w:numPr>
          <w:ilvl w:val="0"/>
          <w:numId w:val="104"/>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поворот в вертикальной/горизонтальной плоскости не менее 180º.</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5. Технические требования к каналам связи</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Для обеспечения минимальных требований к качеству видеозаписи с разрешением 1280х720 (HD), при частоте кадров 10 кадров</w:t>
      </w:r>
      <w:r>
        <w:rPr>
          <w:rFonts w:ascii="Times New Roman" w:hAnsi="Times New Roman" w:cs="Times New Roman"/>
          <w:sz w:val="24"/>
          <w:szCs w:val="24"/>
        </w:rPr>
        <w:t xml:space="preserve">/сек, необходимо обеспечить пропускную способность линии связи не менее 0,3 Мб/с на каждую камеру.</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6. Требования к электропитанию</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Источники питания видеокамер должны обеспечивать индивидуальное электроснабжение каждой видеокамеры. При этом короткое замыкан</w:t>
      </w:r>
      <w:r>
        <w:rPr>
          <w:rFonts w:ascii="Times New Roman" w:hAnsi="Times New Roman" w:cs="Times New Roman"/>
          <w:sz w:val="24"/>
          <w:szCs w:val="24"/>
        </w:rPr>
        <w:t xml:space="preserve">ие в линии питания камеры не должно приводить к обесточиванию других камер. Выходы источников электропитания должны быть защищены от перегрузки.</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7. Требования к обеспечению информационной безопасности</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pacing w:val="-4"/>
          <w:sz w:val="24"/>
          <w:szCs w:val="24"/>
        </w:rPr>
        <w:t xml:space="preserve">Система управления камеры должна поддерживать аутентифи</w:t>
      </w:r>
      <w:r>
        <w:rPr>
          <w:rFonts w:ascii="Times New Roman" w:hAnsi="Times New Roman" w:cs="Times New Roman"/>
          <w:spacing w:val="-4"/>
          <w:sz w:val="24"/>
          <w:szCs w:val="24"/>
        </w:rPr>
        <w:t xml:space="preserve">кацию по логину/паролю.</w:t>
      </w:r>
      <w:r>
        <w:rPr>
          <w:rFonts w:ascii="Times New Roman" w:hAnsi="Times New Roman" w:cs="Times New Roman"/>
          <w:sz w:val="24"/>
          <w:szCs w:val="24"/>
        </w:rPr>
        <w:t xml:space="preserve"> В системе управления камеры или на внешнем устройстве сопряжения с сетью Интернет должны быть настроены списки доступа для IP-адресов, с которых возможен доступ к системе видеонаблюдения.</w:t>
      </w:r>
      <w:r>
        <w:rPr>
          <w:rFonts w:ascii="Times New Roman" w:hAnsi="Times New Roman" w:cs="Times New Roman"/>
          <w:sz w:val="24"/>
          <w:szCs w:val="24"/>
        </w:rPr>
      </w:r>
      <w:r>
        <w:rPr>
          <w:rFonts w:ascii="Times New Roman" w:hAnsi="Times New Roman" w:cs="Times New Roman"/>
          <w:sz w:val="24"/>
          <w:szCs w:val="24"/>
        </w:rPr>
      </w:r>
    </w:p>
    <w:p>
      <w:pPr>
        <w:ind w:firstLine="709"/>
        <w:jc w:val="both"/>
        <w:widowControl/>
        <w:rPr>
          <w:rFonts w:ascii="Times New Roman" w:hAnsi="Times New Roman" w:cs="Times New Roman"/>
          <w:sz w:val="24"/>
          <w:szCs w:val="24"/>
        </w:rPr>
      </w:pPr>
      <w:r>
        <w:rPr>
          <w:rFonts w:ascii="Times New Roman" w:hAnsi="Times New Roman" w:cs="Times New Roman"/>
          <w:sz w:val="24"/>
          <w:szCs w:val="24"/>
        </w:rPr>
        <w:t xml:space="preserve">8. По окончании строительства оборудование в</w:t>
      </w:r>
      <w:r>
        <w:rPr>
          <w:rFonts w:ascii="Times New Roman" w:hAnsi="Times New Roman" w:cs="Times New Roman"/>
          <w:sz w:val="24"/>
          <w:szCs w:val="24"/>
        </w:rPr>
        <w:t xml:space="preserve">идеонаблюдения демонтируется и вывозится со строительной площадки в разумный срок.</w:t>
      </w:r>
      <w:r>
        <w:rPr>
          <w:rFonts w:ascii="Times New Roman" w:hAnsi="Times New Roman" w:cs="Times New Roman"/>
          <w:sz w:val="24"/>
          <w:szCs w:val="24"/>
        </w:rPr>
      </w:r>
      <w:r>
        <w:rPr>
          <w:rFonts w:ascii="Times New Roman" w:hAnsi="Times New Roman" w:cs="Times New Roman"/>
          <w:sz w:val="24"/>
          <w:szCs w:val="24"/>
        </w:rPr>
      </w:r>
    </w:p>
    <w:p>
      <w:pPr>
        <w:jc w:val="both"/>
        <w:widowControl/>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widowControl/>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r>
        <w:rPr>
          <w:rFonts w:ascii="Times New Roman" w:hAnsi="Times New Roman" w:cs="Times New Roman"/>
          <w:color w:val="000000"/>
          <w:sz w:val="24"/>
          <w:szCs w:val="24"/>
        </w:rPr>
      </w:r>
    </w:p>
    <w:tbl>
      <w:tblPr>
        <w:tblW w:w="0" w:type="auto"/>
        <w:tblLook w:val="00A0" w:firstRow="1" w:lastRow="0" w:firstColumn="1" w:lastColumn="0" w:noHBand="0" w:noVBand="0"/>
      </w:tblPr>
      <w:tblGrid>
        <w:gridCol w:w="4913"/>
        <w:gridCol w:w="4583"/>
      </w:tblGrid>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От ЗАКАЗЧИКА:</w:t>
            </w:r>
            <w:r>
              <w:rPr>
                <w:rFonts w:ascii="Times New Roman" w:hAnsi="Times New Roman" w:cs="Times New Roman"/>
                <w:sz w:val="24"/>
                <w:szCs w:val="24"/>
              </w:rPr>
            </w:r>
            <w:r>
              <w:rPr>
                <w:rFonts w:ascii="Times New Roman" w:hAnsi="Times New Roman" w:cs="Times New Roman"/>
                <w:sz w:val="24"/>
                <w:szCs w:val="24"/>
              </w:rPr>
            </w:r>
          </w:p>
        </w:tc>
        <w:tc>
          <w:tcPr>
            <w:tcW w:w="489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От ПОДРЯДЧИКА:</w:t>
            </w:r>
            <w:r>
              <w:rPr>
                <w:rFonts w:ascii="Times New Roman" w:hAnsi="Times New Roman" w:cs="Times New Roman"/>
                <w:sz w:val="24"/>
                <w:szCs w:val="24"/>
              </w:rPr>
            </w:r>
            <w:r>
              <w:rPr>
                <w:rFonts w:ascii="Times New Roman" w:hAnsi="Times New Roman" w:cs="Times New Roman"/>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2"/>
                <w:szCs w:val="22"/>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2"/>
                <w:szCs w:val="22"/>
              </w:rPr>
              <w:t xml:space="preserve">_____________________________________</w:t>
            </w:r>
            <w:r>
              <w:rPr>
                <w:rFonts w:ascii="Times New Roman" w:hAnsi="Times New Roman" w:cs="Times New Roman"/>
                <w:sz w:val="22"/>
                <w:szCs w:val="22"/>
              </w:rPr>
            </w:r>
            <w:r>
              <w:rPr>
                <w:rFonts w:ascii="Times New Roman" w:hAnsi="Times New Roman" w:cs="Times New Roman"/>
                <w:sz w:val="22"/>
                <w:szCs w:val="22"/>
              </w:rPr>
            </w:r>
          </w:p>
        </w:tc>
        <w:tc>
          <w:tcPr>
            <w:tcW w:w="4896" w:type="dxa"/>
            <w:textDirection w:val="lrTb"/>
            <w:noWrap w:val="false"/>
          </w:tcPr>
          <w:p>
            <w:pPr>
              <w:rPr>
                <w:rFonts w:ascii="Times New Roman" w:hAnsi="Times New Roman" w:cs="Times New Roman"/>
                <w:sz w:val="22"/>
                <w:szCs w:val="22"/>
              </w:rPr>
            </w:pPr>
            <w:r>
              <w:rPr>
                <w:rFonts w:ascii="Times New Roman" w:hAnsi="Times New Roman" w:cs="Times New Roman"/>
                <w:sz w:val="22"/>
                <w:szCs w:val="22"/>
              </w:rPr>
              <w:t xml:space="preserve">_______________________________________</w:t>
            </w:r>
            <w:r>
              <w:rPr>
                <w:rFonts w:ascii="Times New Roman" w:hAnsi="Times New Roman" w:cs="Times New Roman"/>
                <w:sz w:val="22"/>
                <w:szCs w:val="22"/>
              </w:rPr>
            </w:r>
            <w:r>
              <w:rPr>
                <w:rFonts w:ascii="Times New Roman" w:hAnsi="Times New Roman" w:cs="Times New Roman"/>
                <w:sz w:val="22"/>
                <w:szCs w:val="22"/>
              </w:rPr>
            </w:r>
          </w:p>
        </w:tc>
      </w:tr>
    </w:tbl>
    <w:p>
      <w:pPr>
        <w:jc w:val="both"/>
        <w:widowControl/>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tabs>
          <w:tab w:val="left" w:pos="6804"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pStyle w:val="1717"/>
        <w:ind w:firstLine="6237"/>
        <w:jc w:val="both"/>
        <w:spacing w:after="0" w:line="240" w:lineRule="auto"/>
        <w:widowControl w:val="off"/>
        <w:rPr>
          <w:rFonts w:ascii="Times New Roman" w:hAnsi="Times New Roman" w:cs="Times New Roman"/>
          <w:sz w:val="24"/>
          <w:szCs w:val="24"/>
          <w:lang w:val="ru-RU"/>
        </w:rPr>
      </w:pPr>
      <w:r>
        <w:rPr>
          <w:rFonts w:ascii="Times New Roman" w:hAnsi="Times New Roman" w:cs="Times New Roman"/>
          <w:sz w:val="24"/>
          <w:szCs w:val="24"/>
          <w:lang w:val="ru-RU"/>
        </w:rPr>
        <w:t xml:space="preserve">Приложение 49</w:t>
      </w:r>
      <w:r>
        <w:rPr>
          <w:rFonts w:ascii="Times New Roman" w:hAnsi="Times New Roman" w:cs="Times New Roman"/>
          <w:sz w:val="24"/>
          <w:szCs w:val="24"/>
          <w:lang w:val="ru-RU"/>
        </w:rPr>
        <w:t xml:space="preserve"> к Договору </w:t>
      </w:r>
      <w:r>
        <w:rPr>
          <w:rFonts w:ascii="Times New Roman" w:hAnsi="Times New Roman" w:cs="Times New Roman"/>
          <w:sz w:val="24"/>
          <w:szCs w:val="24"/>
          <w:lang w:val="ru-RU"/>
        </w:rPr>
      </w:r>
      <w:r>
        <w:rPr>
          <w:rFonts w:ascii="Times New Roman" w:hAnsi="Times New Roman" w:cs="Times New Roman"/>
          <w:sz w:val="24"/>
          <w:szCs w:val="24"/>
          <w:lang w:val="ru-RU"/>
        </w:rPr>
      </w:r>
    </w:p>
    <w:p>
      <w:pPr>
        <w:pStyle w:val="1717"/>
        <w:ind w:firstLine="6237"/>
        <w:jc w:val="both"/>
        <w:spacing w:after="0" w:line="240" w:lineRule="auto"/>
        <w:widowControl w:val="off"/>
        <w:rPr>
          <w:rFonts w:ascii="Times New Roman" w:hAnsi="Times New Roman" w:cs="Times New Roman"/>
          <w:sz w:val="24"/>
          <w:szCs w:val="24"/>
          <w:lang w:val="ru-RU"/>
        </w:rPr>
      </w:pPr>
      <w:r>
        <w:rPr>
          <w:rFonts w:ascii="Times New Roman" w:hAnsi="Times New Roman" w:cs="Times New Roman"/>
          <w:sz w:val="24"/>
          <w:szCs w:val="24"/>
          <w:lang w:val="ru-RU"/>
        </w:rPr>
        <w:t xml:space="preserve">от __________ № ______</w:t>
      </w:r>
      <w:r>
        <w:rPr>
          <w:rFonts w:ascii="Times New Roman" w:hAnsi="Times New Roman" w:cs="Times New Roman"/>
          <w:sz w:val="24"/>
          <w:szCs w:val="24"/>
          <w:lang w:val="ru-RU"/>
        </w:rPr>
      </w:r>
      <w:r>
        <w:rPr>
          <w:rFonts w:ascii="Times New Roman" w:hAnsi="Times New Roman" w:cs="Times New Roman"/>
          <w:sz w:val="24"/>
          <w:szCs w:val="24"/>
          <w:lang w:val="ru-RU"/>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t xml:space="preserve">Условия предоставления обеспечения исполнения обязательств при аномально низкой цене</w:t>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rPr>
          <w:rFonts w:ascii="Times New Roman" w:hAnsi="Times New Roman" w:cs="Times New Roman"/>
        </w:rPr>
      </w:pPr>
      <w:r>
        <w:rPr>
          <w:rFonts w:ascii="Times New Roman" w:hAnsi="Times New Roman" w:cs="Times New Roman"/>
          <w:sz w:val="24"/>
          <w:szCs w:val="24"/>
        </w:rPr>
        <w:t xml:space="preserve">Условия предоставления обеспечения исполнения обязательств при аномально низкой цене: </w:t>
      </w:r>
      <w:r>
        <w:rPr>
          <w:rFonts w:ascii="Times New Roman" w:hAnsi="Times New Roman" w:cs="Times New Roman"/>
        </w:rPr>
      </w:r>
      <w:r>
        <w:rPr>
          <w:rFonts w:ascii="Times New Roman" w:hAnsi="Times New Roman" w:cs="Times New Roman"/>
        </w:rPr>
      </w:r>
    </w:p>
    <w:p>
      <w:pPr>
        <w:numPr>
          <w:ilvl w:val="0"/>
          <w:numId w:val="106"/>
        </w:numPr>
        <w:contextualSpacing/>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Если участник закупки (Подрядчик) предоставил аномально низкое ценовое предложение, выраженное в снижении цены относительно начальной (максимальной) цены Договора (цены </w:t>
      </w:r>
      <w:r>
        <w:rPr>
          <w:rFonts w:ascii="Times New Roman" w:hAnsi="Times New Roman" w:cs="Times New Roman"/>
          <w:sz w:val="24"/>
          <w:szCs w:val="24"/>
        </w:rPr>
        <w:t xml:space="preserve">лота), указанной в извещении и/или документации о закупке, на 25% (двадцать пять процентов) и более, таким участником (Подрядчиком) предоставляется обеспечение исполнения обязательств по Договору в следующем размере: </w:t>
      </w:r>
      <w:r>
        <w:rPr>
          <w:rFonts w:ascii="Times New Roman" w:hAnsi="Times New Roman" w:cs="Times New Roman"/>
          <w:sz w:val="24"/>
          <w:szCs w:val="24"/>
        </w:rPr>
      </w:r>
      <w:r>
        <w:rPr>
          <w:rFonts w:ascii="Times New Roman" w:hAnsi="Times New Roman" w:cs="Times New Roman"/>
          <w:sz w:val="24"/>
          <w:szCs w:val="24"/>
        </w:rPr>
      </w:r>
    </w:p>
    <w:p>
      <w:pPr>
        <w:numPr>
          <w:ilvl w:val="1"/>
          <w:numId w:val="108"/>
        </w:numPr>
        <w:contextualSpacing/>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согласно проекта Договор</w:t>
      </w:r>
      <w:r>
        <w:rPr>
          <w:rFonts w:ascii="Times New Roman" w:hAnsi="Times New Roman" w:cs="Times New Roman"/>
          <w:sz w:val="24"/>
          <w:szCs w:val="24"/>
        </w:rPr>
        <w:t xml:space="preserve">а, размещенного в составе закупочной документации, Подрядчик обязан был предоставить только обеспечение на исполнение обязательств по Договору, то при аномально низком ценовом предложении сумма такого обеспечения увеличивается в 1,5 (полтора) раза от перво</w:t>
      </w:r>
      <w:r>
        <w:rPr>
          <w:rFonts w:ascii="Times New Roman" w:hAnsi="Times New Roman" w:cs="Times New Roman"/>
          <w:sz w:val="24"/>
          <w:szCs w:val="24"/>
        </w:rPr>
        <w:t xml:space="preserve">начально установленной, но в любом случае должна быть не более 5% (пяти процентов) от начальной (максимальной) цены Договора (цены лота).</w:t>
      </w:r>
      <w:r>
        <w:rPr>
          <w:rFonts w:ascii="Times New Roman" w:hAnsi="Times New Roman" w:cs="Times New Roman"/>
          <w:sz w:val="24"/>
          <w:szCs w:val="24"/>
        </w:rPr>
      </w:r>
      <w:r>
        <w:rPr>
          <w:rFonts w:ascii="Times New Roman" w:hAnsi="Times New Roman" w:cs="Times New Roman"/>
          <w:sz w:val="24"/>
          <w:szCs w:val="24"/>
        </w:rPr>
      </w:r>
    </w:p>
    <w:p>
      <w:pPr>
        <w:numPr>
          <w:ilvl w:val="1"/>
          <w:numId w:val="108"/>
        </w:numPr>
        <w:contextualSpacing/>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согласно проекта Договора, размещенного в составе закупочной документации, Подрядчик обязан был предоста</w:t>
      </w:r>
      <w:r>
        <w:rPr>
          <w:rFonts w:ascii="Times New Roman" w:hAnsi="Times New Roman" w:cs="Times New Roman"/>
          <w:sz w:val="24"/>
          <w:szCs w:val="24"/>
        </w:rPr>
        <w:t xml:space="preserve">вить только обеспечение на возврат авансовых платежей, то при аномально низком ценовом предложении требуется предоставить обеспечение на исполнение обязательств по Договору в размере аванса. При этом отдельное обеспечение на возврат авансовых платежей не п</w:t>
      </w:r>
      <w:r>
        <w:rPr>
          <w:rFonts w:ascii="Times New Roman" w:hAnsi="Times New Roman" w:cs="Times New Roman"/>
          <w:sz w:val="24"/>
          <w:szCs w:val="24"/>
        </w:rPr>
        <w:t xml:space="preserve">редоставляется.</w:t>
      </w:r>
      <w:r>
        <w:rPr>
          <w:rFonts w:ascii="Times New Roman" w:hAnsi="Times New Roman" w:cs="Times New Roman"/>
          <w:sz w:val="24"/>
          <w:szCs w:val="24"/>
        </w:rPr>
      </w:r>
      <w:r>
        <w:rPr>
          <w:rFonts w:ascii="Times New Roman" w:hAnsi="Times New Roman" w:cs="Times New Roman"/>
          <w:sz w:val="24"/>
          <w:szCs w:val="24"/>
        </w:rPr>
      </w:r>
    </w:p>
    <w:p>
      <w:pPr>
        <w:numPr>
          <w:ilvl w:val="1"/>
          <w:numId w:val="108"/>
        </w:numPr>
        <w:contextualSpacing/>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проектом Договора, размещенного в составе закупочной документации, необходимость предоставления Подрядчиком обеспечения исполнения обязательств не была предусмотрена, и при этом Договором предусмотрены авансовые платежи, то пр</w:t>
      </w:r>
      <w:r>
        <w:rPr>
          <w:rFonts w:ascii="Times New Roman" w:hAnsi="Times New Roman" w:cs="Times New Roman"/>
          <w:sz w:val="24"/>
          <w:szCs w:val="24"/>
        </w:rPr>
        <w:t xml:space="preserve">и аномально низком ценовом предложении требуется предоставить обеспечение на исполнение обязательств по Договору в размере аванса.</w:t>
      </w:r>
      <w:r>
        <w:rPr>
          <w:rFonts w:ascii="Times New Roman" w:hAnsi="Times New Roman" w:cs="Times New Roman"/>
          <w:sz w:val="24"/>
          <w:szCs w:val="24"/>
        </w:rPr>
      </w:r>
      <w:r>
        <w:rPr>
          <w:rFonts w:ascii="Times New Roman" w:hAnsi="Times New Roman" w:cs="Times New Roman"/>
          <w:sz w:val="24"/>
          <w:szCs w:val="24"/>
        </w:rPr>
      </w:r>
    </w:p>
    <w:p>
      <w:pPr>
        <w:numPr>
          <w:ilvl w:val="1"/>
          <w:numId w:val="108"/>
        </w:numPr>
        <w:contextualSpacing/>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согласно проекта Договора, размещенного в составе закупочной документации, Подрядчик обязан был предоставить то</w:t>
      </w:r>
      <w:r>
        <w:rPr>
          <w:rFonts w:ascii="Times New Roman" w:hAnsi="Times New Roman" w:cs="Times New Roman"/>
          <w:sz w:val="24"/>
          <w:szCs w:val="24"/>
        </w:rPr>
        <w:t xml:space="preserve">лько обеспечение на исполнение обязательств по Договору, и при этом Договором предусмотрены авансовые платежи, то при аномально низком ценовом предложении требуется предоставить обеспечение </w:t>
      </w:r>
      <w:r>
        <w:rPr>
          <w:rFonts w:ascii="Times New Roman" w:hAnsi="Times New Roman" w:cs="Times New Roman"/>
          <w:sz w:val="24"/>
          <w:szCs w:val="24"/>
        </w:rPr>
        <w:br/>
        <w:t xml:space="preserve">на исполнение обязательств по Договору в размере аванса, но не ме</w:t>
      </w:r>
      <w:r>
        <w:rPr>
          <w:rFonts w:ascii="Times New Roman" w:hAnsi="Times New Roman" w:cs="Times New Roman"/>
          <w:sz w:val="24"/>
          <w:szCs w:val="24"/>
        </w:rPr>
        <w:t xml:space="preserve">нее 5% (пяти процентов) от начальной (максимальной) цены Договора (цены лота).</w:t>
      </w:r>
      <w:r>
        <w:rPr>
          <w:rFonts w:ascii="Times New Roman" w:hAnsi="Times New Roman" w:cs="Times New Roman"/>
          <w:sz w:val="24"/>
          <w:szCs w:val="24"/>
        </w:rPr>
      </w:r>
      <w:r>
        <w:rPr>
          <w:rFonts w:ascii="Times New Roman" w:hAnsi="Times New Roman" w:cs="Times New Roman"/>
          <w:sz w:val="24"/>
          <w:szCs w:val="24"/>
        </w:rPr>
      </w:r>
    </w:p>
    <w:p>
      <w:pPr>
        <w:numPr>
          <w:ilvl w:val="1"/>
          <w:numId w:val="108"/>
        </w:numPr>
        <w:contextualSpacing/>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согласно проекта Договора, размещенного в составе закупочной документации, Подрядчик обязан был предоставить обеспечение на исполнение обязательств по Договору, вк</w:t>
      </w:r>
      <w:r>
        <w:rPr>
          <w:rFonts w:ascii="Times New Roman" w:hAnsi="Times New Roman" w:cs="Times New Roman"/>
          <w:sz w:val="24"/>
          <w:szCs w:val="24"/>
        </w:rPr>
        <w:t xml:space="preserve">лючая обязательства по возврату авансовых платежей, то при аномально низком ценовом предложении требуется предоставить обеспечение </w:t>
      </w:r>
      <w:r>
        <w:rPr>
          <w:rFonts w:ascii="Times New Roman" w:hAnsi="Times New Roman" w:cs="Times New Roman"/>
          <w:sz w:val="24"/>
          <w:szCs w:val="24"/>
        </w:rPr>
        <w:br/>
        <w:t xml:space="preserve">на исполнение обязательств по Договору в размере аванса, но не менее 5% (пяти процентов) от начальной (максимальной) цены До</w:t>
      </w:r>
      <w:r>
        <w:rPr>
          <w:rFonts w:ascii="Times New Roman" w:hAnsi="Times New Roman" w:cs="Times New Roman"/>
          <w:sz w:val="24"/>
          <w:szCs w:val="24"/>
        </w:rPr>
        <w:t xml:space="preserve">говора (цены лота). При этом отдельное обеспечение на возврат авансовых платежей не предоставляется.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2. Обеспечение исполнения Договора может быть представлено в форме внесения денежных средств на счет Заказчика (перечисления обеспечительного платежа) или </w:t>
      </w:r>
      <w:r>
        <w:rPr>
          <w:rFonts w:ascii="Times New Roman" w:hAnsi="Times New Roman" w:cs="Times New Roman"/>
          <w:sz w:val="24"/>
          <w:szCs w:val="24"/>
        </w:rPr>
        <w:br/>
        <w:t xml:space="preserve">в форме независимой гарантии. Выбор способа обеспечения по Договору осуществляется участником закупки (Подрядчиком) самостоятельно. Предоставление обеспечения иным, не указанным в извещении и/или документации о закупке способом, не допускается.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3. Обеспеч</w:t>
      </w:r>
      <w:r>
        <w:rPr>
          <w:rFonts w:ascii="Times New Roman" w:hAnsi="Times New Roman" w:cs="Times New Roman"/>
          <w:sz w:val="24"/>
          <w:szCs w:val="24"/>
        </w:rPr>
        <w:t xml:space="preserve">ение исполнения Договора, предусмотренное в пункте 1 настоящих Условий, предоставляется на период исполнения обязательств по Договору до момента подписания сторонами итоговых документов, подтверждающих исполнение участником </w:t>
      </w:r>
      <w:r>
        <w:rPr>
          <w:rFonts w:ascii="Times New Roman" w:hAnsi="Times New Roman" w:cs="Times New Roman"/>
          <w:sz w:val="24"/>
          <w:szCs w:val="24"/>
        </w:rPr>
        <w:t xml:space="preserve">закупки (Подрядчиком) обязательс</w:t>
      </w:r>
      <w:r>
        <w:rPr>
          <w:rFonts w:ascii="Times New Roman" w:hAnsi="Times New Roman" w:cs="Times New Roman"/>
          <w:sz w:val="24"/>
          <w:szCs w:val="24"/>
        </w:rPr>
        <w:t xml:space="preserve">тв по выполнению работ/ оказанию услуг/поставке товаров в соответствии с условиями Договора в полном объеме.</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4. Срок действия независимой гарантии должен начинаться не позднее даты заключения Договора и заканчиваться не ранее, чем через 60 (шестьдесят) дне</w:t>
      </w:r>
      <w:r>
        <w:rPr>
          <w:rFonts w:ascii="Times New Roman" w:hAnsi="Times New Roman" w:cs="Times New Roman"/>
          <w:sz w:val="24"/>
          <w:szCs w:val="24"/>
        </w:rPr>
        <w:t xml:space="preserve">й после установленного Договором срока исполнения обязательств по Договору. </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5. Обеспечение исполнения Договора, предусмотренное в пункте 1 настоящих Условий, предоставляется до заключения Договора.</w:t>
      </w:r>
      <w:r>
        <w:rPr>
          <w:rFonts w:ascii="Times New Roman" w:hAnsi="Times New Roman" w:cs="Times New Roman"/>
          <w:sz w:val="24"/>
          <w:szCs w:val="24"/>
        </w:rPr>
      </w:r>
      <w:r>
        <w:rPr>
          <w:rFonts w:ascii="Times New Roman" w:hAnsi="Times New Roman" w:cs="Times New Roman"/>
          <w:sz w:val="24"/>
          <w:szCs w:val="24"/>
        </w:rPr>
      </w:r>
    </w:p>
    <w:p>
      <w:pPr>
        <w:ind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6. В случае принятия участником закупки (Подрядчиком) реш</w:t>
      </w:r>
      <w:r>
        <w:rPr>
          <w:rFonts w:ascii="Times New Roman" w:hAnsi="Times New Roman" w:cs="Times New Roman"/>
          <w:sz w:val="24"/>
          <w:szCs w:val="24"/>
        </w:rPr>
        <w:t xml:space="preserve">ения </w:t>
      </w:r>
      <w:r>
        <w:rPr>
          <w:rFonts w:ascii="Times New Roman" w:hAnsi="Times New Roman" w:cs="Times New Roman"/>
          <w:sz w:val="24"/>
          <w:szCs w:val="24"/>
        </w:rPr>
        <w:br/>
        <w:t xml:space="preserve">о предоставлении обеспечения исполнения обязательств по Договору, предусмотренного </w:t>
      </w:r>
      <w:r>
        <w:rPr>
          <w:rFonts w:ascii="Times New Roman" w:hAnsi="Times New Roman" w:cs="Times New Roman"/>
          <w:sz w:val="24"/>
          <w:szCs w:val="24"/>
        </w:rPr>
        <w:br/>
        <w:t xml:space="preserve">в пункте 1, в форме денежных средств (обеспечительного платежа), такие средства перечисляются на расчетный счет Заказчика, указанный в извещении и/или документации о </w:t>
      </w:r>
      <w:r>
        <w:rPr>
          <w:rFonts w:ascii="Times New Roman" w:hAnsi="Times New Roman" w:cs="Times New Roman"/>
          <w:sz w:val="24"/>
          <w:szCs w:val="24"/>
        </w:rPr>
        <w:t xml:space="preserve">закупке. В платежном поручении в графе «наименование платежа» необходимо указать «Обеспечение исполнения обязательств по договору (наименование), а также «НДС </w:t>
      </w:r>
      <w:r>
        <w:rPr>
          <w:rFonts w:ascii="Times New Roman" w:hAnsi="Times New Roman" w:cs="Times New Roman"/>
          <w:sz w:val="24"/>
          <w:szCs w:val="24"/>
        </w:rPr>
        <w:br/>
        <w:t xml:space="preserve">не облагается».</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7. В случае принятия решения о предоставлении обеспечения исполнения обязательст</w:t>
      </w:r>
      <w:r>
        <w:rPr>
          <w:rFonts w:ascii="Times New Roman" w:hAnsi="Times New Roman" w:cs="Times New Roman"/>
          <w:sz w:val="24"/>
          <w:szCs w:val="24"/>
        </w:rPr>
        <w:t xml:space="preserve">в по Договору, предусмотренного в пункте 1 настоящих Условий, в форме независимой гарантии, такая гарантия, а также гарант должны соответствовать требованиям к форме независимой гарантии, а также к гарантам, установленным в извещении и/или документации о з</w:t>
      </w:r>
      <w:r>
        <w:rPr>
          <w:rFonts w:ascii="Times New Roman" w:hAnsi="Times New Roman" w:cs="Times New Roman"/>
          <w:sz w:val="24"/>
          <w:szCs w:val="24"/>
        </w:rPr>
        <w:t xml:space="preserve">акупке.</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8. В случае продления срока выполнения обязательств по Договору обеспечение, предоставленное Подрядчиком, должно соответствовать требованиям, установленным настоящим Договором и организационно-распорядительными документами Заказчика, регламентирующ</w:t>
      </w:r>
      <w:r>
        <w:rPr>
          <w:rFonts w:ascii="Times New Roman" w:hAnsi="Times New Roman" w:cs="Times New Roman"/>
          <w:sz w:val="24"/>
          <w:szCs w:val="24"/>
        </w:rPr>
        <w:t xml:space="preserve">ими порядок работы с обеспечением.</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9. Все остальные установленные Договором условия предоставления обеспечения исполнения обязательств, не затронутые положениями настоящего Приложения, применяются без изменений.</w:t>
      </w:r>
      <w:r>
        <w:rPr>
          <w:rFonts w:ascii="Times New Roman" w:hAnsi="Times New Roman" w:cs="Times New Roman"/>
          <w:sz w:val="24"/>
          <w:szCs w:val="24"/>
        </w:rPr>
      </w:r>
      <w:r>
        <w:rPr>
          <w:rFonts w:ascii="Times New Roman" w:hAnsi="Times New Roman" w:cs="Times New Roman"/>
          <w:sz w:val="24"/>
          <w:szCs w:val="24"/>
        </w:rPr>
      </w:r>
    </w:p>
    <w:p>
      <w:pPr>
        <w:ind w:firstLine="709"/>
        <w:jc w:val="both"/>
        <w:rPr>
          <w:rFonts w:ascii="Times New Roman" w:hAnsi="Times New Roman" w:cs="Times New Roman"/>
          <w:sz w:val="24"/>
          <w:szCs w:val="24"/>
        </w:rPr>
      </w:pPr>
      <w:r>
        <w:rPr>
          <w:rFonts w:ascii="Times New Roman" w:hAnsi="Times New Roman" w:cs="Times New Roman"/>
          <w:sz w:val="24"/>
          <w:szCs w:val="24"/>
        </w:rPr>
        <w:t xml:space="preserve">10. Если в статьи 24 проекта Договора, разме</w:t>
      </w:r>
      <w:r>
        <w:rPr>
          <w:rFonts w:ascii="Times New Roman" w:hAnsi="Times New Roman" w:cs="Times New Roman"/>
          <w:sz w:val="24"/>
          <w:szCs w:val="24"/>
        </w:rPr>
        <w:t xml:space="preserve">щенного в составе закупочной документации, необходимость предоставления обеспечения исполнения обязательств </w:t>
      </w:r>
      <w:r>
        <w:rPr>
          <w:rFonts w:ascii="Times New Roman" w:hAnsi="Times New Roman" w:cs="Times New Roman"/>
          <w:sz w:val="24"/>
          <w:szCs w:val="24"/>
        </w:rPr>
        <w:br/>
        <w:t xml:space="preserve">не установлена, то при предоставлении победителем закупки (Подрядчиком) аномально низкого ценового предложения условия предоставления обеспечения и</w:t>
      </w:r>
      <w:r>
        <w:rPr>
          <w:rFonts w:ascii="Times New Roman" w:hAnsi="Times New Roman" w:cs="Times New Roman"/>
          <w:sz w:val="24"/>
          <w:szCs w:val="24"/>
        </w:rPr>
        <w:t xml:space="preserve">сполнения обязательств подлежат включению в Договор при заключении Договора в соответствии </w:t>
      </w:r>
      <w:r>
        <w:rPr>
          <w:rFonts w:ascii="Times New Roman" w:hAnsi="Times New Roman" w:cs="Times New Roman"/>
          <w:sz w:val="24"/>
          <w:szCs w:val="24"/>
        </w:rPr>
        <w:br/>
        <w:t xml:space="preserve">с требованиями, установленным в документации о закупке и типовыми условиями, установленными организационно-распорядительными документами Заказчика.</w:t>
      </w:r>
      <w:r>
        <w:rPr>
          <w:rFonts w:ascii="Times New Roman" w:hAnsi="Times New Roman" w:cs="Times New Roman"/>
          <w:sz w:val="24"/>
          <w:szCs w:val="24"/>
        </w:rPr>
      </w:r>
      <w:r>
        <w:rPr>
          <w:rFonts w:ascii="Times New Roman" w:hAnsi="Times New Roman" w:cs="Times New Roman"/>
          <w:sz w:val="24"/>
          <w:szCs w:val="24"/>
        </w:rPr>
      </w:r>
    </w:p>
    <w:p>
      <w:pPr>
        <w:ind w:left="5387" w:right="-7"/>
        <w:jc w:val="both"/>
        <w:widowControl/>
      </w:pPr>
      <w:r/>
      <w:r/>
    </w:p>
    <w:p>
      <w:pPr>
        <w:ind w:left="5387" w:right="-7"/>
        <w:jc w:val="both"/>
        <w:widowControl/>
      </w:pPr>
      <w:r/>
      <w:r/>
    </w:p>
    <w:tbl>
      <w:tblPr>
        <w:tblW w:w="0" w:type="auto"/>
        <w:tblLook w:val="00A0" w:firstRow="1" w:lastRow="0" w:firstColumn="1" w:lastColumn="0" w:noHBand="0" w:noVBand="0"/>
      </w:tblPr>
      <w:tblGrid>
        <w:gridCol w:w="4913"/>
        <w:gridCol w:w="4583"/>
      </w:tblGrid>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От ЗАКАЗЧИКА:</w:t>
            </w:r>
            <w:r>
              <w:rPr>
                <w:rFonts w:ascii="Times New Roman" w:hAnsi="Times New Roman" w:cs="Times New Roman"/>
                <w:sz w:val="24"/>
                <w:szCs w:val="24"/>
              </w:rPr>
            </w:r>
            <w:r>
              <w:rPr>
                <w:rFonts w:ascii="Times New Roman" w:hAnsi="Times New Roman" w:cs="Times New Roman"/>
                <w:sz w:val="24"/>
                <w:szCs w:val="24"/>
              </w:rPr>
            </w:r>
          </w:p>
        </w:tc>
        <w:tc>
          <w:tcPr>
            <w:tcW w:w="489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От ПОДРЯДЧИКА:</w:t>
            </w:r>
            <w:r>
              <w:rPr>
                <w:rFonts w:ascii="Times New Roman" w:hAnsi="Times New Roman" w:cs="Times New Roman"/>
                <w:sz w:val="24"/>
                <w:szCs w:val="24"/>
              </w:rPr>
            </w:r>
            <w:r>
              <w:rPr>
                <w:rFonts w:ascii="Times New Roman" w:hAnsi="Times New Roman" w:cs="Times New Roman"/>
                <w:sz w:val="24"/>
                <w:szCs w:val="24"/>
              </w:rPr>
            </w:r>
          </w:p>
        </w:tc>
      </w:tr>
      <w:tr>
        <w:tblPrEx/>
        <w:trPr/>
        <w:tc>
          <w:tcPr>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2"/>
                <w:szCs w:val="22"/>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2"/>
                <w:szCs w:val="22"/>
              </w:rPr>
              <w:t xml:space="preserve">_____________________________________</w:t>
            </w:r>
            <w:r>
              <w:rPr>
                <w:rFonts w:ascii="Times New Roman" w:hAnsi="Times New Roman" w:cs="Times New Roman"/>
                <w:sz w:val="22"/>
                <w:szCs w:val="22"/>
              </w:rPr>
            </w:r>
            <w:r>
              <w:rPr>
                <w:rFonts w:ascii="Times New Roman" w:hAnsi="Times New Roman" w:cs="Times New Roman"/>
                <w:sz w:val="22"/>
                <w:szCs w:val="22"/>
              </w:rPr>
            </w:r>
          </w:p>
        </w:tc>
        <w:tc>
          <w:tcPr>
            <w:tcW w:w="4896" w:type="dxa"/>
            <w:textDirection w:val="lrTb"/>
            <w:noWrap w:val="false"/>
          </w:tcPr>
          <w:p>
            <w:pPr>
              <w:rPr>
                <w:rFonts w:ascii="Times New Roman" w:hAnsi="Times New Roman" w:cs="Times New Roman"/>
                <w:sz w:val="22"/>
                <w:szCs w:val="22"/>
              </w:rPr>
            </w:pPr>
            <w:r>
              <w:rPr>
                <w:rFonts w:ascii="Times New Roman" w:hAnsi="Times New Roman" w:cs="Times New Roman"/>
                <w:sz w:val="22"/>
                <w:szCs w:val="22"/>
              </w:rPr>
              <w:t xml:space="preserve">_______________________________________</w:t>
            </w:r>
            <w:r>
              <w:rPr>
                <w:rFonts w:ascii="Times New Roman" w:hAnsi="Times New Roman" w:cs="Times New Roman"/>
                <w:sz w:val="22"/>
                <w:szCs w:val="22"/>
              </w:rPr>
            </w:r>
            <w:r>
              <w:rPr>
                <w:rFonts w:ascii="Times New Roman" w:hAnsi="Times New Roman" w:cs="Times New Roman"/>
                <w:sz w:val="22"/>
                <w:szCs w:val="22"/>
              </w:rPr>
            </w:r>
          </w:p>
        </w:tc>
      </w:tr>
    </w:tbl>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left="5387" w:right="-7"/>
        <w:jc w:val="both"/>
        <w:widowControl/>
      </w:pPr>
      <w:r/>
      <w:r/>
    </w:p>
    <w:p>
      <w:pPr>
        <w:ind w:firstLine="5954"/>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Приложение 50</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ind w:firstLine="5954"/>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к Договору №_____</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ind w:firstLine="5954"/>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от «____»_____________2025г.</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jc w:val="center"/>
        <w:tabs>
          <w:tab w:val="left" w:pos="840" w:leader="none"/>
        </w:tabs>
        <w:rPr>
          <w:rFonts w:ascii="Times New Roman" w:hAnsi="Times New Roman"/>
          <w:b/>
          <w:bCs/>
          <w:sz w:val="26"/>
          <w:szCs w:val="26"/>
          <w:highlight w:val="white"/>
        </w:rPr>
      </w:pPr>
      <w:r>
        <w:rPr>
          <w:rFonts w:ascii="Times New Roman" w:hAnsi="Times New Roman"/>
          <w:b/>
          <w:bCs/>
          <w:sz w:val="26"/>
          <w:szCs w:val="26"/>
          <w:highlight w:val="white"/>
        </w:rPr>
      </w:r>
      <w:r>
        <w:rPr>
          <w:rFonts w:ascii="Times New Roman" w:hAnsi="Times New Roman"/>
          <w:b/>
          <w:bCs/>
          <w:sz w:val="26"/>
          <w:szCs w:val="26"/>
          <w:highlight w:val="white"/>
        </w:rPr>
      </w:r>
      <w:r>
        <w:rPr>
          <w:rFonts w:ascii="Times New Roman" w:hAnsi="Times New Roman"/>
          <w:b/>
          <w:bCs/>
          <w:sz w:val="26"/>
          <w:szCs w:val="26"/>
          <w:highlight w:val="white"/>
        </w:rPr>
      </w:r>
    </w:p>
    <w:p>
      <w:pPr>
        <w:jc w:val="center"/>
        <w:tabs>
          <w:tab w:val="left" w:pos="840" w:leader="none"/>
        </w:tabs>
        <w:rPr>
          <w:rFonts w:ascii="Times New Roman" w:hAnsi="Times New Roman"/>
          <w:b/>
          <w:bCs/>
          <w:sz w:val="26"/>
          <w:szCs w:val="26"/>
          <w:highlight w:val="white"/>
        </w:rPr>
      </w:pPr>
      <w:r>
        <w:rPr>
          <w:rFonts w:ascii="Times New Roman" w:hAnsi="Times New Roman"/>
          <w:b/>
          <w:bCs/>
          <w:sz w:val="26"/>
          <w:szCs w:val="26"/>
          <w:highlight w:val="white"/>
        </w:rPr>
      </w:r>
      <w:r>
        <w:rPr>
          <w:rFonts w:ascii="Times New Roman" w:hAnsi="Times New Roman"/>
          <w:b/>
          <w:bCs/>
          <w:sz w:val="26"/>
          <w:szCs w:val="26"/>
          <w:highlight w:val="white"/>
        </w:rPr>
      </w:r>
      <w:r>
        <w:rPr>
          <w:rFonts w:ascii="Times New Roman" w:hAnsi="Times New Roman"/>
          <w:b/>
          <w:bCs/>
          <w:sz w:val="26"/>
          <w:szCs w:val="26"/>
          <w:highlight w:val="white"/>
        </w:rPr>
      </w:r>
    </w:p>
    <w:p>
      <w:pPr>
        <w:jc w:val="center"/>
        <w:tabs>
          <w:tab w:val="left" w:pos="840" w:leader="none"/>
        </w:tabs>
        <w:rPr>
          <w:rFonts w:ascii="Times New Roman" w:hAnsi="Times New Roman"/>
          <w:b/>
          <w:bCs/>
          <w:sz w:val="26"/>
          <w:szCs w:val="26"/>
          <w:highlight w:val="white"/>
        </w:rPr>
      </w:pPr>
      <w:r>
        <w:rPr>
          <w:rFonts w:ascii="Times New Roman" w:hAnsi="Times New Roman"/>
          <w:b/>
          <w:bCs/>
          <w:sz w:val="26"/>
          <w:szCs w:val="26"/>
          <w:highlight w:val="white"/>
        </w:rPr>
        <w:t xml:space="preserve">Форма </w:t>
      </w:r>
      <w:r>
        <w:rPr>
          <w:rFonts w:ascii="Times New Roman" w:hAnsi="Times New Roman"/>
          <w:b/>
          <w:bCs/>
          <w:sz w:val="26"/>
          <w:szCs w:val="26"/>
          <w:highlight w:val="white"/>
        </w:rPr>
      </w:r>
      <w:r>
        <w:rPr>
          <w:rFonts w:ascii="Times New Roman" w:hAnsi="Times New Roman"/>
          <w:b/>
          <w:bCs/>
          <w:sz w:val="26"/>
          <w:szCs w:val="26"/>
          <w:highlight w:val="white"/>
        </w:rPr>
      </w:r>
    </w:p>
    <w:p>
      <w:pPr>
        <w:jc w:val="center"/>
        <w:tabs>
          <w:tab w:val="left" w:pos="840" w:leader="none"/>
        </w:tabs>
        <w:rPr>
          <w:rFonts w:ascii="Times New Roman" w:hAnsi="Times New Roman" w:eastAsia="Arial Unicode MS"/>
          <w:b/>
          <w:bCs/>
          <w:color w:val="000000"/>
          <w:sz w:val="26"/>
          <w:szCs w:val="26"/>
          <w:highlight w:val="white"/>
        </w:rPr>
      </w:pPr>
      <w:r>
        <w:rPr>
          <w:rFonts w:ascii="Times New Roman" w:hAnsi="Times New Roman"/>
          <w:b/>
          <w:bCs/>
          <w:sz w:val="26"/>
          <w:szCs w:val="26"/>
          <w:highlight w:val="white"/>
        </w:rPr>
        <w:t xml:space="preserve">соглашения об обеспечительном платеже </w:t>
      </w:r>
      <w:r>
        <w:rPr>
          <w:rFonts w:ascii="Times New Roman" w:hAnsi="Times New Roman"/>
          <w:b/>
          <w:bCs/>
          <w:color w:val="000000"/>
          <w:sz w:val="26"/>
          <w:szCs w:val="26"/>
          <w:highlight w:val="white"/>
        </w:rPr>
        <w:t xml:space="preserve">обеспечения </w:t>
      </w:r>
      <w:r>
        <w:rPr>
          <w:rFonts w:ascii="Times New Roman" w:hAnsi="Times New Roman"/>
          <w:b/>
          <w:bCs/>
          <w:sz w:val="26"/>
          <w:szCs w:val="26"/>
          <w:highlight w:val="white"/>
        </w:rPr>
        <w:t xml:space="preserve">возврата аванса</w:t>
      </w:r>
      <w:r>
        <w:rPr>
          <w:rFonts w:ascii="Times New Roman" w:hAnsi="Times New Roman"/>
          <w:b/>
          <w:bCs/>
          <w:sz w:val="26"/>
          <w:szCs w:val="26"/>
          <w:highlight w:val="white"/>
        </w:rPr>
        <w:br/>
        <w:t xml:space="preserve">и </w:t>
      </w:r>
      <w:r>
        <w:rPr>
          <w:rFonts w:ascii="Times New Roman" w:hAnsi="Times New Roman"/>
          <w:b/>
          <w:bCs/>
          <w:color w:val="000000"/>
          <w:sz w:val="26"/>
          <w:szCs w:val="26"/>
          <w:highlight w:val="white"/>
        </w:rPr>
        <w:t xml:space="preserve">исполнения </w:t>
      </w:r>
      <w:r>
        <w:rPr>
          <w:rFonts w:ascii="Times New Roman" w:hAnsi="Times New Roman"/>
          <w:b/>
          <w:bCs/>
          <w:sz w:val="26"/>
          <w:szCs w:val="26"/>
          <w:highlight w:val="white"/>
        </w:rPr>
        <w:t xml:space="preserve">обязательств по договору</w:t>
      </w:r>
      <w:r>
        <w:rPr>
          <w:rFonts w:ascii="Times New Roman" w:hAnsi="Times New Roman"/>
          <w:b/>
          <w:bCs/>
          <w:color w:val="000000"/>
          <w:sz w:val="26"/>
          <w:szCs w:val="26"/>
          <w:highlight w:val="white"/>
        </w:rPr>
        <w:t xml:space="preserve">, заключаемому </w:t>
      </w:r>
      <w:r>
        <w:rPr>
          <w:rFonts w:ascii="Times New Roman" w:hAnsi="Times New Roman"/>
          <w:b/>
          <w:bCs/>
          <w:sz w:val="26"/>
          <w:szCs w:val="26"/>
          <w:highlight w:val="white"/>
        </w:rPr>
        <w:t xml:space="preserve">по итогам закупки, проводимой только среди субъектов малого и среднего предпринима</w:t>
      </w:r>
      <w:r>
        <w:rPr>
          <w:rFonts w:ascii="Times New Roman" w:hAnsi="Times New Roman"/>
          <w:b/>
          <w:bCs/>
          <w:sz w:val="26"/>
          <w:szCs w:val="26"/>
          <w:highlight w:val="white"/>
        </w:rPr>
        <w:t xml:space="preserve">тельства</w:t>
      </w:r>
      <w:r>
        <w:rPr>
          <w:rFonts w:ascii="Times New Roman" w:hAnsi="Times New Roman" w:eastAsia="Arial Unicode MS"/>
          <w:b/>
          <w:bCs/>
          <w:color w:val="000000"/>
          <w:sz w:val="26"/>
          <w:szCs w:val="26"/>
          <w:highlight w:val="white"/>
        </w:rPr>
      </w:r>
      <w:r>
        <w:rPr>
          <w:rFonts w:ascii="Times New Roman" w:hAnsi="Times New Roman" w:eastAsia="Arial Unicode MS"/>
          <w:b/>
          <w:bCs/>
          <w:color w:val="000000"/>
          <w:sz w:val="26"/>
          <w:szCs w:val="26"/>
          <w:highlight w:val="white"/>
        </w:rPr>
      </w:r>
    </w:p>
    <w:p>
      <w:pPr>
        <w:jc w:val="center"/>
        <w:tabs>
          <w:tab w:val="left" w:pos="840" w:leader="none"/>
        </w:tabs>
        <w:rPr>
          <w:rFonts w:ascii="Times New Roman" w:hAnsi="Times New Roman"/>
          <w:b/>
          <w:bCs/>
          <w:sz w:val="26"/>
          <w:szCs w:val="26"/>
          <w:highlight w:val="white"/>
        </w:rPr>
      </w:pPr>
      <w:r>
        <w:rPr>
          <w:rFonts w:ascii="Times New Roman" w:hAnsi="Times New Roman"/>
          <w:b/>
          <w:bCs/>
          <w:sz w:val="26"/>
          <w:szCs w:val="26"/>
          <w:highlight w:val="white"/>
        </w:rPr>
      </w:r>
      <w:r>
        <w:rPr>
          <w:rFonts w:ascii="Times New Roman" w:hAnsi="Times New Roman"/>
          <w:b/>
          <w:bCs/>
          <w:sz w:val="26"/>
          <w:szCs w:val="26"/>
          <w:highlight w:val="white"/>
        </w:rPr>
      </w:r>
      <w:r>
        <w:rPr>
          <w:rFonts w:ascii="Times New Roman" w:hAnsi="Times New Roman"/>
          <w:b/>
          <w:bCs/>
          <w:sz w:val="26"/>
          <w:szCs w:val="26"/>
          <w:highlight w:val="white"/>
        </w:rPr>
      </w:r>
    </w:p>
    <w:p>
      <w:pPr>
        <w:jc w:val="center"/>
        <w:rPr>
          <w:rFonts w:ascii="Times New Roman" w:hAnsi="Times New Roman"/>
          <w:b/>
          <w:bCs/>
          <w:sz w:val="26"/>
          <w:szCs w:val="26"/>
          <w:highlight w:val="white"/>
        </w:rPr>
      </w:pPr>
      <w:r>
        <w:rPr>
          <w:rFonts w:ascii="Times New Roman" w:hAnsi="Times New Roman"/>
          <w:b/>
          <w:bCs/>
          <w:sz w:val="26"/>
          <w:szCs w:val="26"/>
          <w:highlight w:val="white"/>
        </w:rPr>
        <w:t xml:space="preserve">Соглашение об обеспечительном платеже обеспечения исполнения обязательств по договору</w:t>
      </w:r>
      <w:r>
        <w:rPr>
          <w:rFonts w:ascii="Times New Roman" w:hAnsi="Times New Roman"/>
          <w:b/>
          <w:bCs/>
          <w:sz w:val="26"/>
          <w:szCs w:val="26"/>
          <w:highlight w:val="white"/>
        </w:rPr>
      </w:r>
      <w:r>
        <w:rPr>
          <w:rFonts w:ascii="Times New Roman" w:hAnsi="Times New Roman"/>
          <w:b/>
          <w:bCs/>
          <w:sz w:val="26"/>
          <w:szCs w:val="26"/>
          <w:highlight w:val="white"/>
        </w:rPr>
      </w:r>
    </w:p>
    <w:p>
      <w:pPr>
        <w:jc w:val="center"/>
        <w:rPr>
          <w:rFonts w:ascii="Times New Roman" w:hAnsi="Times New Roman"/>
          <w:i/>
          <w:iCs/>
          <w:highlight w:val="white"/>
        </w:rPr>
      </w:pPr>
      <w:r>
        <w:rPr>
          <w:rFonts w:ascii="Times New Roman" w:hAnsi="Times New Roman"/>
          <w:i/>
          <w:iCs/>
          <w:highlight w:val="white"/>
        </w:rPr>
      </w:r>
      <w:r>
        <w:rPr>
          <w:rFonts w:ascii="Times New Roman" w:hAnsi="Times New Roman"/>
          <w:i/>
          <w:iCs/>
          <w:highlight w:val="white"/>
        </w:rPr>
      </w:r>
      <w:r>
        <w:rPr>
          <w:rFonts w:ascii="Times New Roman" w:hAnsi="Times New Roman"/>
          <w:i/>
          <w:iCs/>
          <w:highlight w:val="white"/>
        </w:rPr>
      </w:r>
    </w:p>
    <w:p>
      <w:pPr>
        <w:jc w:val="both"/>
        <w:rPr>
          <w:rFonts w:ascii="Times New Roman" w:hAnsi="Times New Roman"/>
          <w:sz w:val="26"/>
          <w:szCs w:val="26"/>
          <w:highlight w:val="white"/>
        </w:rPr>
      </w:pPr>
      <w:r>
        <w:rPr>
          <w:rFonts w:ascii="Times New Roman" w:hAnsi="Times New Roman"/>
          <w:sz w:val="26"/>
          <w:szCs w:val="26"/>
          <w:highlight w:val="white"/>
        </w:rPr>
        <w:t xml:space="preserve">г. ________</w:t>
      </w:r>
      <w:r>
        <w:rPr>
          <w:rFonts w:ascii="Times New Roman" w:hAnsi="Times New Roman"/>
          <w:sz w:val="26"/>
          <w:szCs w:val="26"/>
          <w:highlight w:val="white"/>
        </w:rPr>
        <w:tab/>
      </w:r>
      <w:r>
        <w:rPr>
          <w:rFonts w:ascii="Times New Roman" w:hAnsi="Times New Roman"/>
          <w:sz w:val="26"/>
          <w:szCs w:val="26"/>
          <w:highlight w:val="white"/>
        </w:rPr>
        <w:tab/>
      </w:r>
      <w:r>
        <w:rPr>
          <w:rFonts w:ascii="Times New Roman" w:hAnsi="Times New Roman"/>
          <w:sz w:val="26"/>
          <w:szCs w:val="26"/>
          <w:highlight w:val="white"/>
        </w:rPr>
        <w:tab/>
      </w:r>
      <w:r>
        <w:rPr>
          <w:rFonts w:ascii="Times New Roman" w:hAnsi="Times New Roman"/>
          <w:sz w:val="26"/>
          <w:szCs w:val="26"/>
          <w:highlight w:val="white"/>
        </w:rPr>
        <w:tab/>
      </w:r>
      <w:r>
        <w:rPr>
          <w:rFonts w:ascii="Times New Roman" w:hAnsi="Times New Roman"/>
          <w:sz w:val="26"/>
          <w:szCs w:val="26"/>
          <w:highlight w:val="white"/>
        </w:rPr>
        <w:tab/>
      </w:r>
      <w:r>
        <w:rPr>
          <w:rFonts w:ascii="Times New Roman" w:hAnsi="Times New Roman"/>
          <w:sz w:val="26"/>
          <w:szCs w:val="26"/>
          <w:highlight w:val="white"/>
        </w:rPr>
        <w:tab/>
      </w:r>
      <w:r>
        <w:rPr>
          <w:rFonts w:ascii="Times New Roman" w:hAnsi="Times New Roman"/>
          <w:sz w:val="26"/>
          <w:szCs w:val="26"/>
          <w:highlight w:val="white"/>
        </w:rPr>
        <w:tab/>
      </w:r>
      <w:r>
        <w:rPr>
          <w:rFonts w:ascii="Times New Roman" w:hAnsi="Times New Roman"/>
          <w:sz w:val="26"/>
          <w:szCs w:val="26"/>
          <w:highlight w:val="white"/>
        </w:rPr>
        <w:tab/>
        <w:t xml:space="preserve">    «___»___________20__ г.</w:t>
      </w:r>
      <w:r>
        <w:rPr>
          <w:rFonts w:ascii="Times New Roman" w:hAnsi="Times New Roman"/>
          <w:sz w:val="26"/>
          <w:szCs w:val="26"/>
          <w:highlight w:val="white"/>
        </w:rPr>
      </w:r>
      <w:r>
        <w:rPr>
          <w:rFonts w:ascii="Times New Roman" w:hAnsi="Times New Roman"/>
          <w:sz w:val="26"/>
          <w:szCs w:val="26"/>
          <w:highlight w:val="white"/>
        </w:rPr>
      </w:r>
    </w:p>
    <w:p>
      <w:pPr>
        <w:jc w:val="center"/>
        <w:tabs>
          <w:tab w:val="left" w:pos="840" w:leader="none"/>
        </w:tabs>
        <w:rPr>
          <w:rFonts w:ascii="Times New Roman" w:hAnsi="Times New Roman"/>
          <w:b/>
          <w:bCs/>
          <w:highlight w:val="white"/>
        </w:rPr>
      </w:pPr>
      <w:r>
        <w:rPr>
          <w:rFonts w:ascii="Times New Roman" w:hAnsi="Times New Roman"/>
          <w:b/>
          <w:bCs/>
          <w:highlight w:val="white"/>
        </w:rPr>
      </w:r>
      <w:r>
        <w:rPr>
          <w:rFonts w:ascii="Times New Roman" w:hAnsi="Times New Roman"/>
          <w:b/>
          <w:bCs/>
          <w:highlight w:val="white"/>
        </w:rPr>
      </w:r>
      <w:r>
        <w:rPr>
          <w:rFonts w:ascii="Times New Roman" w:hAnsi="Times New Roman"/>
          <w:b/>
          <w:bCs/>
          <w:highlight w:val="white"/>
        </w:rPr>
      </w:r>
    </w:p>
    <w:p>
      <w:pPr>
        <w:ind w:firstLine="709"/>
        <w:jc w:val="both"/>
        <w:rPr>
          <w:rFonts w:ascii="Times New Roman" w:hAnsi="Times New Roman"/>
          <w:sz w:val="25"/>
          <w:szCs w:val="25"/>
          <w:highlight w:val="white"/>
        </w:rPr>
      </w:pPr>
      <w:r>
        <w:rPr>
          <w:rFonts w:ascii="Times New Roman" w:hAnsi="Times New Roman"/>
          <w:bCs/>
          <w:iCs/>
          <w:sz w:val="25"/>
          <w:szCs w:val="25"/>
          <w:highlight w:val="white"/>
        </w:rPr>
        <w:t xml:space="preserve">Публичное акционерное общество «Федеральная сетевая компания - </w:t>
      </w:r>
      <w:r>
        <w:rPr>
          <w:rFonts w:ascii="Times New Roman" w:hAnsi="Times New Roman"/>
          <w:bCs/>
          <w:iCs/>
          <w:sz w:val="25"/>
          <w:szCs w:val="25"/>
          <w:highlight w:val="white"/>
        </w:rPr>
        <w:t xml:space="preserve">Россети</w:t>
      </w:r>
      <w:r>
        <w:rPr>
          <w:rFonts w:ascii="Times New Roman" w:hAnsi="Times New Roman"/>
          <w:bCs/>
          <w:iCs/>
          <w:sz w:val="25"/>
          <w:szCs w:val="25"/>
          <w:highlight w:val="white"/>
        </w:rPr>
        <w:t xml:space="preserve">» </w:t>
      </w:r>
      <w:r>
        <w:rPr>
          <w:rFonts w:ascii="Times New Roman" w:hAnsi="Times New Roman"/>
          <w:bCs/>
          <w:i/>
          <w:iCs/>
          <w:sz w:val="25"/>
          <w:szCs w:val="25"/>
          <w:highlight w:val="white"/>
        </w:rPr>
        <w:t xml:space="preserve">(сокращенное наименование: ПАО «</w:t>
      </w:r>
      <w:r>
        <w:rPr>
          <w:rFonts w:ascii="Times New Roman" w:hAnsi="Times New Roman"/>
          <w:bCs/>
          <w:i/>
          <w:iCs/>
          <w:sz w:val="25"/>
          <w:szCs w:val="25"/>
          <w:highlight w:val="white"/>
        </w:rPr>
        <w:t xml:space="preserve">Россети</w:t>
      </w:r>
      <w:r>
        <w:rPr>
          <w:rFonts w:ascii="Times New Roman" w:hAnsi="Times New Roman"/>
          <w:bCs/>
          <w:i/>
          <w:iCs/>
          <w:sz w:val="25"/>
          <w:szCs w:val="25"/>
          <w:highlight w:val="white"/>
        </w:rPr>
        <w:t xml:space="preserve">», ИНН_______, ОГРН_______)</w:t>
      </w:r>
      <w:r>
        <w:rPr>
          <w:rFonts w:ascii="Times New Roman" w:hAnsi="Times New Roman"/>
          <w:sz w:val="25"/>
          <w:szCs w:val="25"/>
          <w:highlight w:val="white"/>
        </w:rPr>
        <w:t xml:space="preserve">, именуемое в дальнейшем «</w:t>
      </w:r>
      <w:r>
        <w:rPr>
          <w:rFonts w:ascii="Times New Roman" w:hAnsi="Times New Roman" w:cs="Times New Roman"/>
          <w:sz w:val="24"/>
          <w:szCs w:val="24"/>
          <w:highlight w:val="white"/>
          <w:lang w:eastAsia="en-US"/>
        </w:rPr>
        <w:t xml:space="preserve">Заказчик</w:t>
      </w:r>
      <w:r>
        <w:rPr>
          <w:rFonts w:ascii="Times New Roman" w:hAnsi="Times New Roman"/>
          <w:sz w:val="25"/>
          <w:szCs w:val="25"/>
          <w:highlight w:val="white"/>
        </w:rPr>
        <w:t xml:space="preserve">», в лице _______________________ </w:t>
      </w:r>
      <w:r>
        <w:rPr>
          <w:rFonts w:ascii="Times New Roman" w:hAnsi="Times New Roman"/>
          <w:i/>
          <w:iCs/>
          <w:sz w:val="25"/>
          <w:szCs w:val="25"/>
          <w:highlight w:val="white"/>
        </w:rPr>
        <w:t xml:space="preserve">(Ф. И. О., должность),</w:t>
      </w:r>
      <w:r>
        <w:rPr>
          <w:rFonts w:ascii="Times New Roman" w:hAnsi="Times New Roman"/>
          <w:sz w:val="25"/>
          <w:szCs w:val="25"/>
          <w:highlight w:val="white"/>
        </w:rPr>
        <w:t xml:space="preserve"> действующего на основании </w:t>
      </w:r>
      <w:r>
        <w:rPr>
          <w:rFonts w:ascii="Times New Roman" w:hAnsi="Times New Roman"/>
          <w:i/>
          <w:iCs/>
          <w:sz w:val="25"/>
          <w:szCs w:val="25"/>
          <w:highlight w:val="white"/>
        </w:rPr>
        <w:t xml:space="preserve">__________________(реквизиты доверенности),</w:t>
      </w:r>
      <w:r>
        <w:rPr>
          <w:rFonts w:ascii="Times New Roman" w:hAnsi="Times New Roman"/>
          <w:sz w:val="25"/>
          <w:szCs w:val="25"/>
          <w:highlight w:val="white"/>
        </w:rPr>
        <w:t xml:space="preserve"> с одной стороны, и ________________ </w:t>
      </w:r>
      <w:r>
        <w:rPr>
          <w:rFonts w:ascii="Times New Roman" w:hAnsi="Times New Roman"/>
          <w:i/>
          <w:iCs/>
          <w:sz w:val="25"/>
          <w:szCs w:val="25"/>
          <w:highlight w:val="white"/>
        </w:rPr>
        <w:t xml:space="preserve">(наименование, ОГРН, ИНН),</w:t>
      </w:r>
      <w:r>
        <w:rPr>
          <w:rFonts w:ascii="Times New Roman" w:hAnsi="Times New Roman"/>
          <w:sz w:val="25"/>
          <w:szCs w:val="25"/>
          <w:highlight w:val="white"/>
        </w:rPr>
        <w:t xml:space="preserve"> имену</w:t>
      </w:r>
      <w:r>
        <w:rPr>
          <w:rFonts w:ascii="Times New Roman" w:hAnsi="Times New Roman"/>
          <w:sz w:val="25"/>
          <w:szCs w:val="25"/>
          <w:highlight w:val="white"/>
        </w:rPr>
        <w:t xml:space="preserve">емое в дальнейшем «Подрядчик», в лице __________________________ </w:t>
      </w:r>
      <w:r>
        <w:rPr>
          <w:rFonts w:ascii="Times New Roman" w:hAnsi="Times New Roman"/>
          <w:i/>
          <w:iCs/>
          <w:sz w:val="25"/>
          <w:szCs w:val="25"/>
          <w:highlight w:val="white"/>
        </w:rPr>
        <w:t xml:space="preserve">(Ф. И. О., должность),</w:t>
      </w:r>
      <w:r>
        <w:rPr>
          <w:rFonts w:ascii="Times New Roman" w:hAnsi="Times New Roman"/>
          <w:sz w:val="25"/>
          <w:szCs w:val="25"/>
          <w:highlight w:val="white"/>
        </w:rPr>
        <w:t xml:space="preserve"> действующего на основании </w:t>
      </w:r>
      <w:r>
        <w:rPr>
          <w:rFonts w:ascii="Times New Roman" w:hAnsi="Times New Roman"/>
          <w:i/>
          <w:iCs/>
          <w:sz w:val="25"/>
          <w:szCs w:val="25"/>
          <w:highlight w:val="white"/>
        </w:rPr>
        <w:t xml:space="preserve">__________________(реквизиты доверенности),</w:t>
      </w:r>
      <w:r>
        <w:rPr>
          <w:rFonts w:ascii="Times New Roman" w:hAnsi="Times New Roman"/>
          <w:sz w:val="25"/>
          <w:szCs w:val="25"/>
          <w:highlight w:val="white"/>
        </w:rPr>
        <w:t xml:space="preserve"> с другой стороны, именуемые в дальнейшем совместно «Стороны», в порядке п. __________ д</w:t>
      </w:r>
      <w:r>
        <w:rPr>
          <w:rFonts w:ascii="Times New Roman" w:hAnsi="Times New Roman"/>
          <w:i/>
          <w:iCs/>
          <w:sz w:val="25"/>
          <w:szCs w:val="25"/>
          <w:highlight w:val="white"/>
        </w:rPr>
        <w:t xml:space="preserve">оговора, ко</w:t>
      </w:r>
      <w:r>
        <w:rPr>
          <w:rFonts w:ascii="Times New Roman" w:hAnsi="Times New Roman"/>
          <w:i/>
          <w:iCs/>
          <w:sz w:val="25"/>
          <w:szCs w:val="25"/>
          <w:highlight w:val="white"/>
        </w:rPr>
        <w:t xml:space="preserve">торый будет заключен по результатам закупочной процедуры (номер извещения в единой информационной системе в сфере закупок __________, лот № __, протокол подведения итогов закупки (иной итоговый протокол (указывается его наименование), подтверждающий резуль</w:t>
      </w:r>
      <w:r>
        <w:rPr>
          <w:rFonts w:ascii="Times New Roman" w:hAnsi="Times New Roman"/>
          <w:i/>
          <w:iCs/>
          <w:sz w:val="25"/>
          <w:szCs w:val="25"/>
          <w:highlight w:val="white"/>
        </w:rPr>
        <w:t xml:space="preserve">тат конкретной закупки) от ___ №___/выписка из протокола заседания ___ (указать наименование закупочного органа бенефициара) от __№ ____, вопрос № ________)</w:t>
      </w:r>
      <w:r>
        <w:rPr>
          <w:rFonts w:ascii="Times New Roman" w:hAnsi="Times New Roman"/>
          <w:sz w:val="25"/>
          <w:szCs w:val="25"/>
          <w:highlight w:val="white"/>
          <w:vertAlign w:val="superscript"/>
        </w:rPr>
        <w:footnoteReference w:id="20"/>
      </w:r>
      <w:r>
        <w:rPr>
          <w:rFonts w:ascii="Times New Roman" w:hAnsi="Times New Roman"/>
          <w:sz w:val="25"/>
          <w:szCs w:val="25"/>
          <w:highlight w:val="white"/>
          <w:vertAlign w:val="superscript"/>
        </w:rPr>
        <w:t xml:space="preserve">1</w:t>
      </w:r>
      <w:r>
        <w:rPr>
          <w:rFonts w:ascii="Times New Roman" w:hAnsi="Times New Roman"/>
          <w:sz w:val="25"/>
          <w:szCs w:val="25"/>
          <w:highlight w:val="white"/>
        </w:rPr>
        <w:t xml:space="preserve"> заключили настоящее Соглашение о нижеследующем:</w:t>
      </w:r>
      <w:r>
        <w:rPr>
          <w:rFonts w:ascii="Times New Roman" w:hAnsi="Times New Roman"/>
          <w:sz w:val="25"/>
          <w:szCs w:val="25"/>
          <w:highlight w:val="white"/>
        </w:rPr>
      </w:r>
      <w:r>
        <w:rPr>
          <w:rFonts w:ascii="Times New Roman" w:hAnsi="Times New Roman"/>
          <w:sz w:val="25"/>
          <w:szCs w:val="25"/>
          <w:highlight w:val="white"/>
        </w:rPr>
      </w:r>
    </w:p>
    <w:p>
      <w:pPr>
        <w:ind w:firstLine="709"/>
        <w:jc w:val="both"/>
        <w:rPr>
          <w:rFonts w:ascii="Times New Roman" w:hAnsi="Times New Roman"/>
          <w:sz w:val="25"/>
          <w:szCs w:val="25"/>
          <w:highlight w:val="white"/>
        </w:rPr>
      </w:pPr>
      <w:r>
        <w:rPr>
          <w:rFonts w:ascii="Times New Roman" w:hAnsi="Times New Roman"/>
          <w:sz w:val="25"/>
          <w:szCs w:val="25"/>
          <w:highlight w:val="white"/>
        </w:rPr>
        <w:t xml:space="preserve">1. Подрядчик в порядке статьи 381.1 Гражданского </w:t>
      </w:r>
      <w:r>
        <w:rPr>
          <w:rFonts w:ascii="Times New Roman" w:hAnsi="Times New Roman"/>
          <w:sz w:val="25"/>
          <w:szCs w:val="25"/>
          <w:highlight w:val="white"/>
        </w:rPr>
        <w:t xml:space="preserve">кодекса Российской Федерации предоставляет Заказчику в качестве способа обеспечения исполнения обязательств и обеспечения возврата аванса по Договору обеспечительный платеж на сумму ___________ (____________________) рублей на срок исполнения Подрядчиком о</w:t>
      </w:r>
      <w:r>
        <w:rPr>
          <w:rFonts w:ascii="Times New Roman" w:hAnsi="Times New Roman"/>
          <w:sz w:val="25"/>
          <w:szCs w:val="25"/>
          <w:highlight w:val="white"/>
        </w:rPr>
        <w:t xml:space="preserve">бязательств по Договору до момента ввода Объекта в целом в эксплуатацию на основании Актов сдачи-приемки / </w:t>
      </w:r>
      <w:r>
        <w:rPr>
          <w:rFonts w:ascii="Times New Roman" w:hAnsi="Times New Roman"/>
          <w:i/>
          <w:sz w:val="25"/>
          <w:szCs w:val="25"/>
          <w:highlight w:val="white"/>
        </w:rPr>
        <w:t xml:space="preserve">подписания сторонами иных итоговых документов, </w:t>
      </w:r>
      <w:r>
        <w:rPr>
          <w:rFonts w:ascii="Times New Roman" w:hAnsi="Times New Roman"/>
          <w:sz w:val="25"/>
          <w:szCs w:val="25"/>
          <w:highlight w:val="white"/>
        </w:rPr>
        <w:t xml:space="preserve">предусмотренных Договором, подтверждающих выполнение подрядчиком работ / оказание услуг / поставки тов</w:t>
      </w:r>
      <w:r>
        <w:rPr>
          <w:rFonts w:ascii="Times New Roman" w:hAnsi="Times New Roman"/>
          <w:sz w:val="25"/>
          <w:szCs w:val="25"/>
          <w:highlight w:val="white"/>
        </w:rPr>
        <w:t xml:space="preserve">аров в полном объеме и полного погашения авансовой задолженности</w:t>
      </w:r>
      <w:r>
        <w:rPr>
          <w:rFonts w:ascii="Times New Roman" w:hAnsi="Times New Roman"/>
          <w:color w:val="0d0d0d"/>
          <w:sz w:val="25"/>
          <w:szCs w:val="25"/>
          <w:highlight w:val="white"/>
        </w:rPr>
        <w:t xml:space="preserve">.</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709" w:leader="none"/>
        </w:tabs>
        <w:rPr>
          <w:rFonts w:ascii="Times New Roman" w:hAnsi="Times New Roman"/>
          <w:sz w:val="25"/>
          <w:szCs w:val="25"/>
          <w:highlight w:val="white"/>
        </w:rPr>
      </w:pPr>
      <w:r>
        <w:rPr>
          <w:rFonts w:ascii="Times New Roman" w:hAnsi="Times New Roman"/>
          <w:sz w:val="25"/>
          <w:szCs w:val="25"/>
          <w:highlight w:val="white"/>
        </w:rPr>
        <w:t xml:space="preserve">2. Перечисление обеспечительного платежа осуществляется Подрядчиком на обособленный счет Заказчика. Перечисление обеспечительного платежа должно быть совершено Подрядчиком на счет Заказчика </w:t>
      </w:r>
      <w:r>
        <w:rPr>
          <w:rFonts w:ascii="Times New Roman" w:hAnsi="Times New Roman"/>
          <w:sz w:val="25"/>
          <w:szCs w:val="25"/>
          <w:highlight w:val="white"/>
        </w:rPr>
        <w:t xml:space="preserve">до даты заключения договора (дополнительного соглашения). </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Открытие и обслуживание данного счета осуществляется Заказчиком.</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3. Подрядчик предоставляет обеспечительный платеж на период исполнения обязательств по Договору до момента подписания Сторонами всех</w:t>
      </w:r>
      <w:r>
        <w:rPr>
          <w:rFonts w:ascii="Times New Roman" w:hAnsi="Times New Roman"/>
          <w:sz w:val="25"/>
          <w:szCs w:val="25"/>
          <w:highlight w:val="white"/>
        </w:rPr>
        <w:t xml:space="preserve"> Актов сдачи-приемки / </w:t>
      </w:r>
      <w:r>
        <w:rPr>
          <w:rFonts w:ascii="Times New Roman" w:hAnsi="Times New Roman"/>
          <w:i/>
          <w:sz w:val="25"/>
          <w:szCs w:val="25"/>
          <w:highlight w:val="white"/>
        </w:rPr>
        <w:t xml:space="preserve">подписания сторонами иных итоговых документов</w:t>
      </w:r>
      <w:r>
        <w:rPr>
          <w:rFonts w:ascii="Times New Roman" w:hAnsi="Times New Roman"/>
          <w:sz w:val="25"/>
          <w:szCs w:val="25"/>
          <w:highlight w:val="white"/>
        </w:rPr>
        <w:t xml:space="preserve">, предусмотренных Договором, </w:t>
      </w:r>
      <w:r>
        <w:rPr>
          <w:rFonts w:ascii="Times New Roman" w:hAnsi="Times New Roman"/>
          <w:sz w:val="25"/>
          <w:szCs w:val="25"/>
          <w:highlight w:val="white"/>
        </w:rPr>
        <w:t xml:space="preserve">подтверждающих выполнение подрядчиком работ / оказание услуг / поставки товаров в полном объеме и полного погашения авансовой задолженности.</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4. Обеспечительный платеж может быть использован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таким неисполнением / ненадлежащим исполнением, и о</w:t>
      </w:r>
      <w:r>
        <w:rPr>
          <w:rFonts w:ascii="Times New Roman" w:hAnsi="Times New Roman"/>
          <w:sz w:val="25"/>
          <w:szCs w:val="25"/>
          <w:highlight w:val="white"/>
        </w:rPr>
        <w:t xml:space="preserve">бязательств, связанных с невозвратом Подрядчиком авансовых платежей.</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5. Сумма списания обеспечительного платежа определяется Заказчиком с учетом следующих положений:</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5.1. Сумма списания обеспечительного платежа должна соответствовать минимальной из следующ</w:t>
      </w:r>
      <w:r>
        <w:rPr>
          <w:rFonts w:ascii="Times New Roman" w:hAnsi="Times New Roman"/>
          <w:sz w:val="25"/>
          <w:szCs w:val="25"/>
          <w:highlight w:val="white"/>
        </w:rPr>
        <w:t xml:space="preserve">их величин:</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 сумма неисполненных денежных обязательств Подрядчика перед Заказчиком; </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 размера обеспечительного платежа.</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6. Для обеспечительного платежа, предоставляемого в качестве обеспечения исполнения обязательств по Договору, сумма неисполненных дене</w:t>
      </w:r>
      <w:r>
        <w:rPr>
          <w:rFonts w:ascii="Times New Roman" w:hAnsi="Times New Roman"/>
          <w:sz w:val="25"/>
          <w:szCs w:val="25"/>
          <w:highlight w:val="white"/>
        </w:rPr>
        <w:t xml:space="preserve">жных обязательств Подрядчика перед Заказчиком определяется с учетом:</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суммы неотработанного на момент списания аванса;</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суммы выставленных Подрядчику и неоплаченных претензий (кроме претензий, отозванных Заказчиком);</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суммы неустойки (сверх суммы, уже у</w:t>
      </w:r>
      <w:r>
        <w:rPr>
          <w:rFonts w:ascii="Times New Roman" w:hAnsi="Times New Roman"/>
          <w:sz w:val="25"/>
          <w:szCs w:val="25"/>
          <w:highlight w:val="white"/>
        </w:rPr>
        <w:t xml:space="preserve">чтенной в выставленных претензиях),</w:t>
      </w:r>
      <w:r>
        <w:rPr>
          <w:rFonts w:ascii="Times New Roman" w:hAnsi="Times New Roman"/>
          <w:sz w:val="25"/>
          <w:szCs w:val="25"/>
          <w:highlight w:val="white"/>
        </w:rPr>
        <w:br/>
        <w:t xml:space="preserve">на взыскание которой Заказчик имеет право на основании Договора либо закона;</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суммы возмещения расходов (сверх суммы, уже оплаченной Подрядчиком либо учтенной в выставленных претензиях), которые понесло Заказчик в связи</w:t>
      </w:r>
      <w:r>
        <w:rPr>
          <w:rFonts w:ascii="Times New Roman" w:hAnsi="Times New Roman"/>
          <w:sz w:val="25"/>
          <w:szCs w:val="25"/>
          <w:highlight w:val="white"/>
        </w:rPr>
        <w:br/>
        <w:t xml:space="preserve">с неисполнением Подрядчиком обязательств по Договору;</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процентов за неправомерно</w:t>
      </w:r>
      <w:r>
        <w:rPr>
          <w:rFonts w:ascii="Times New Roman" w:hAnsi="Times New Roman"/>
          <w:sz w:val="25"/>
          <w:szCs w:val="25"/>
          <w:highlight w:val="white"/>
        </w:rPr>
        <w:t xml:space="preserve">е пользование денежными средствами Заказчика (сверх суммы, уже оплаченной Подрядчиком либо учтенной в выставленных претензиях);</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подлежащей оплате задолженности Подрядчика перед Заказчиком (сверх суммы, уже оплаченной Подрядчиком либо учтенной в выставлен</w:t>
      </w:r>
      <w:r>
        <w:rPr>
          <w:rFonts w:ascii="Times New Roman" w:hAnsi="Times New Roman"/>
          <w:sz w:val="25"/>
          <w:szCs w:val="25"/>
          <w:highlight w:val="white"/>
        </w:rPr>
        <w:t xml:space="preserve">ных претензиях) либо в связи с произошедшей переплатой по Договору в пользу Подрядчика;</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993" w:leader="none"/>
          <w:tab w:val="left" w:pos="1134" w:leader="none"/>
          <w:tab w:val="left" w:pos="1276" w:leader="none"/>
        </w:tabs>
        <w:rPr>
          <w:rFonts w:ascii="Times New Roman" w:hAnsi="Times New Roman"/>
          <w:sz w:val="25"/>
          <w:szCs w:val="25"/>
          <w:highlight w:val="white"/>
        </w:rPr>
      </w:pPr>
      <w:r>
        <w:rPr>
          <w:rFonts w:ascii="Times New Roman" w:hAnsi="Times New Roman"/>
          <w:sz w:val="25"/>
          <w:szCs w:val="25"/>
          <w:highlight w:val="white"/>
        </w:rPr>
        <w:t xml:space="preserve">•</w:t>
      </w:r>
      <w:r>
        <w:rPr>
          <w:rFonts w:ascii="Times New Roman" w:hAnsi="Times New Roman"/>
          <w:sz w:val="25"/>
          <w:szCs w:val="25"/>
          <w:highlight w:val="white"/>
        </w:rPr>
        <w:tab/>
        <w:t xml:space="preserve">иных подлежащих оплате и неисполненных обязательств Подрядчика перед Заказчиком (сверх суммы, уже учтенной в выставленных претензиях).</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7. В случае принятия решения о </w:t>
      </w:r>
      <w:r>
        <w:rPr>
          <w:rFonts w:ascii="Times New Roman" w:hAnsi="Times New Roman"/>
          <w:sz w:val="25"/>
          <w:szCs w:val="25"/>
          <w:highlight w:val="white"/>
        </w:rPr>
        <w:t xml:space="preserve">списании обеспечительного платежа Заказчик</w:t>
      </w:r>
      <w:r>
        <w:rPr>
          <w:rFonts w:ascii="Times New Roman" w:hAnsi="Times New Roman"/>
          <w:sz w:val="25"/>
          <w:szCs w:val="25"/>
          <w:highlight w:val="white"/>
        </w:rPr>
        <w:br/>
        <w:t xml:space="preserve">в течение 3 (трех) рабочих дней направляет Подрядчику информацию о списании обеспечительного платежа с указанием, в чем состоит нарушение обязательств,</w:t>
      </w:r>
      <w:r>
        <w:rPr>
          <w:rFonts w:ascii="Times New Roman" w:hAnsi="Times New Roman"/>
          <w:sz w:val="25"/>
          <w:szCs w:val="25"/>
          <w:highlight w:val="white"/>
        </w:rPr>
        <w:br/>
        <w:t xml:space="preserve">в обеспечение которых был перечислен обеспечительный платеж, </w:t>
      </w:r>
      <w:r>
        <w:rPr>
          <w:rFonts w:ascii="Times New Roman" w:hAnsi="Times New Roman"/>
          <w:sz w:val="25"/>
          <w:szCs w:val="25"/>
          <w:highlight w:val="white"/>
        </w:rPr>
        <w:t xml:space="preserve">а также с указанием суммы списания, определенной в соответствии с п. 6 настоящего Соглашения.</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8. Возврат обеспечительного платежа Подрядчику до полной приемки всех выполненных по Договору работ на основании Актов сдачи-приемки / </w:t>
      </w:r>
      <w:r>
        <w:rPr>
          <w:rFonts w:ascii="Times New Roman" w:hAnsi="Times New Roman"/>
          <w:i/>
          <w:sz w:val="25"/>
          <w:szCs w:val="25"/>
          <w:highlight w:val="white"/>
        </w:rPr>
        <w:t xml:space="preserve">подписания сторонами иных и</w:t>
      </w:r>
      <w:r>
        <w:rPr>
          <w:rFonts w:ascii="Times New Roman" w:hAnsi="Times New Roman"/>
          <w:i/>
          <w:sz w:val="25"/>
          <w:szCs w:val="25"/>
          <w:highlight w:val="white"/>
        </w:rPr>
        <w:t xml:space="preserve">тоговых документов</w:t>
      </w:r>
      <w:r>
        <w:rPr>
          <w:rFonts w:ascii="Times New Roman" w:hAnsi="Times New Roman"/>
          <w:sz w:val="25"/>
          <w:szCs w:val="25"/>
          <w:highlight w:val="white"/>
        </w:rPr>
        <w:t xml:space="preserve">, предусмотренных Договором, подтверждающих выполнение подрядчиком работ / оказание услуг / поставки товаров</w:t>
      </w:r>
      <w:r>
        <w:rPr>
          <w:rFonts w:ascii="Times New Roman" w:hAnsi="Times New Roman"/>
          <w:sz w:val="25"/>
          <w:szCs w:val="25"/>
          <w:highlight w:val="white"/>
        </w:rPr>
        <w:br/>
        <w:t xml:space="preserve">в полном объеме, а не отдельных его частей или этапов и полного погашения суммы авансовых платежей, выплаченных Заказчиком по Дог</w:t>
      </w:r>
      <w:r>
        <w:rPr>
          <w:rFonts w:ascii="Times New Roman" w:hAnsi="Times New Roman"/>
          <w:sz w:val="25"/>
          <w:szCs w:val="25"/>
          <w:highlight w:val="white"/>
        </w:rPr>
        <w:t xml:space="preserve">овору, не допускается. </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Досрочный возврат обеспечительного платежа до наступления указанных</w:t>
      </w:r>
      <w:r>
        <w:rPr>
          <w:rFonts w:ascii="Times New Roman" w:hAnsi="Times New Roman"/>
          <w:sz w:val="25"/>
          <w:szCs w:val="25"/>
          <w:highlight w:val="white"/>
        </w:rPr>
        <w:br/>
        <w:t xml:space="preserve">в настоящем пункте обстоятельств не допускается, за исключением случаев предоставления Подрядчиком взамен обеспечения в форме обеспечительного платежа иного способа</w:t>
      </w:r>
      <w:r>
        <w:rPr>
          <w:rFonts w:ascii="Times New Roman" w:hAnsi="Times New Roman"/>
          <w:sz w:val="25"/>
          <w:szCs w:val="25"/>
          <w:highlight w:val="white"/>
        </w:rPr>
        <w:t xml:space="preserve"> обеспечения исполнения обязательств и обязательств по возврату аванса, удовлетворяющего требованиям настоящего Договора. </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В случае замены Подрядчиком обеспечительного платежа иным способом обеспечения в порядке и на условиях, предусмотренных Договором, во</w:t>
      </w:r>
      <w:r>
        <w:rPr>
          <w:rFonts w:ascii="Times New Roman" w:hAnsi="Times New Roman"/>
          <w:sz w:val="25"/>
          <w:szCs w:val="25"/>
          <w:highlight w:val="white"/>
        </w:rPr>
        <w:t xml:space="preserve">зврат обеспечительного платежа Подрядчику осуществляется в течение 30 (тридцати) календарных дней со дня получения Заказчиком альтернативного способа обеспечения.</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i/>
          <w:iCs/>
          <w:sz w:val="25"/>
          <w:szCs w:val="25"/>
          <w:highlight w:val="white"/>
        </w:rPr>
      </w:pPr>
      <w:r>
        <w:rPr>
          <w:rFonts w:ascii="Times New Roman" w:hAnsi="Times New Roman"/>
          <w:sz w:val="25"/>
          <w:szCs w:val="25"/>
          <w:highlight w:val="white"/>
        </w:rPr>
        <w:t xml:space="preserve">9. Возврат обеспечительного платежа, предоставленного Подрядчиком в качестве обеспечения испо</w:t>
      </w:r>
      <w:r>
        <w:rPr>
          <w:rFonts w:ascii="Times New Roman" w:hAnsi="Times New Roman"/>
          <w:sz w:val="25"/>
          <w:szCs w:val="25"/>
          <w:highlight w:val="white"/>
        </w:rPr>
        <w:t xml:space="preserve">лнения обязательств по Договору, за вычетом средств, использованных Заказчиком для возмещения своих убытков, связанных с нарушением Подрядчиком условий Договора, и за вычетом средств, использованных Заказчиком для возмещения своих убытков, связанных с неис</w:t>
      </w:r>
      <w:r>
        <w:rPr>
          <w:rFonts w:ascii="Times New Roman" w:hAnsi="Times New Roman"/>
          <w:sz w:val="25"/>
          <w:szCs w:val="25"/>
          <w:highlight w:val="white"/>
        </w:rPr>
        <w:t xml:space="preserve">полнением Подрядчиком обязательств по возврату неотработанного аванса по Договору, производится в течение 30 (Тридцати) календарных дней со дня подписания Сторонами всех Актов сдачи-приемки по Договору / подписания сторонами иных итоговых документов, преду</w:t>
      </w:r>
      <w:r>
        <w:rPr>
          <w:rFonts w:ascii="Times New Roman" w:hAnsi="Times New Roman"/>
          <w:sz w:val="25"/>
          <w:szCs w:val="25"/>
          <w:highlight w:val="white"/>
        </w:rPr>
        <w:t xml:space="preserve">смотренных договором, подтверждающих выполнение подрядчиком работ / оказание услуг / поставки товаров в полном объеме при условии предоставления Подрядчиком обеспечения исполнения обязательств в гарантийный период в соответствии с требованиями, установленн</w:t>
      </w:r>
      <w:r>
        <w:rPr>
          <w:rFonts w:ascii="Times New Roman" w:hAnsi="Times New Roman"/>
          <w:sz w:val="25"/>
          <w:szCs w:val="25"/>
          <w:highlight w:val="white"/>
        </w:rPr>
        <w:t xml:space="preserve">ыми Договором при условии подписания Сторонами двустороннего акта сверки авансовой задолженности по Договору, авансовая задолженность в соответствии с которым будет отсутствовать</w:t>
      </w:r>
      <w:r>
        <w:rPr>
          <w:rFonts w:ascii="Times New Roman" w:hAnsi="Times New Roman"/>
          <w:i/>
          <w:iCs/>
          <w:sz w:val="25"/>
          <w:szCs w:val="25"/>
          <w:highlight w:val="white"/>
        </w:rPr>
        <w:t xml:space="preserve">.</w:t>
      </w:r>
      <w:r>
        <w:rPr>
          <w:rFonts w:ascii="Times New Roman" w:hAnsi="Times New Roman"/>
          <w:i/>
          <w:iCs/>
          <w:sz w:val="25"/>
          <w:szCs w:val="25"/>
          <w:highlight w:val="white"/>
        </w:rPr>
      </w:r>
      <w:r>
        <w:rPr>
          <w:rFonts w:ascii="Times New Roman" w:hAnsi="Times New Roman"/>
          <w:i/>
          <w:iCs/>
          <w:sz w:val="25"/>
          <w:szCs w:val="25"/>
          <w:highlight w:val="white"/>
        </w:rPr>
      </w:r>
    </w:p>
    <w:p>
      <w:pPr>
        <w:ind w:firstLine="709"/>
        <w:jc w:val="both"/>
        <w:tabs>
          <w:tab w:val="left" w:pos="840" w:leader="none"/>
        </w:tabs>
        <w:rPr>
          <w:rFonts w:ascii="Times New Roman" w:hAnsi="Times New Roman"/>
          <w:i/>
          <w:iCs/>
          <w:sz w:val="25"/>
          <w:szCs w:val="25"/>
          <w:highlight w:val="white"/>
        </w:rPr>
      </w:pPr>
      <w:r>
        <w:rPr>
          <w:rFonts w:ascii="Times New Roman" w:hAnsi="Times New Roman"/>
          <w:i/>
          <w:iCs/>
          <w:sz w:val="25"/>
          <w:szCs w:val="25"/>
          <w:highlight w:val="white"/>
        </w:rPr>
        <w:t xml:space="preserve">10. В случае непредставления Подрядчиком обеспечения исполнения обязательств</w:t>
      </w:r>
      <w:r>
        <w:rPr>
          <w:rFonts w:ascii="Times New Roman" w:hAnsi="Times New Roman"/>
          <w:i/>
          <w:iCs/>
          <w:sz w:val="25"/>
          <w:szCs w:val="25"/>
          <w:highlight w:val="white"/>
        </w:rPr>
        <w:t xml:space="preserve"> в гарантийный период возврат обеспечительного платежа Заказчиком не осуществляется.</w:t>
      </w:r>
      <w:r>
        <w:rPr>
          <w:rFonts w:ascii="Times New Roman" w:hAnsi="Times New Roman"/>
          <w:i/>
          <w:iCs/>
          <w:sz w:val="25"/>
          <w:szCs w:val="25"/>
          <w:highlight w:val="white"/>
        </w:rPr>
      </w:r>
      <w:r>
        <w:rPr>
          <w:rFonts w:ascii="Times New Roman" w:hAnsi="Times New Roman"/>
          <w:i/>
          <w:iCs/>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11. Размер обеспечительного платежа может быть уменьшен до суммы неотработанного Подрядчиком аванса на основании акта сверки авансовой задолженности по Договору, но не мен</w:t>
      </w:r>
      <w:r>
        <w:rPr>
          <w:rFonts w:ascii="Times New Roman" w:hAnsi="Times New Roman"/>
          <w:sz w:val="25"/>
          <w:szCs w:val="25"/>
          <w:highlight w:val="white"/>
        </w:rPr>
        <w:t xml:space="preserve">ее чем до </w:t>
      </w:r>
      <w:r>
        <w:rPr>
          <w:rFonts w:ascii="Times New Roman" w:hAnsi="Times New Roman"/>
          <w:i/>
          <w:sz w:val="25"/>
          <w:szCs w:val="25"/>
          <w:highlight w:val="white"/>
        </w:rPr>
        <w:t xml:space="preserve">3% </w:t>
      </w:r>
      <w:r>
        <w:rPr>
          <w:rFonts w:ascii="Times New Roman" w:hAnsi="Times New Roman"/>
          <w:sz w:val="25"/>
          <w:szCs w:val="25"/>
          <w:highlight w:val="white"/>
        </w:rPr>
        <w:t xml:space="preserve">от начальной (максимальной) цены договора (цены лота) и не менее </w:t>
      </w:r>
      <w:r>
        <w:rPr>
          <w:rFonts w:ascii="Times New Roman" w:hAnsi="Times New Roman"/>
          <w:i/>
          <w:sz w:val="25"/>
          <w:szCs w:val="25"/>
          <w:highlight w:val="white"/>
        </w:rPr>
        <w:t xml:space="preserve">3%</w:t>
      </w:r>
      <w:r>
        <w:rPr>
          <w:rFonts w:ascii="Times New Roman" w:hAnsi="Times New Roman"/>
          <w:sz w:val="25"/>
          <w:szCs w:val="25"/>
          <w:highlight w:val="white"/>
        </w:rPr>
        <w:t xml:space="preserve"> от цены договора в случае, если цена договора в редакции дополнительных соглашений превысила начальную (максимальную) цену договора (цену лота) путем подписания дополнительног</w:t>
      </w:r>
      <w:r>
        <w:rPr>
          <w:rFonts w:ascii="Times New Roman" w:hAnsi="Times New Roman"/>
          <w:sz w:val="25"/>
          <w:szCs w:val="25"/>
          <w:highlight w:val="white"/>
        </w:rPr>
        <w:t xml:space="preserve">о соглашения к настоящему Соглашению.</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sz w:val="25"/>
          <w:szCs w:val="25"/>
          <w:highlight w:val="white"/>
        </w:rPr>
        <w:t xml:space="preserve">В этом случае частичный возврат обеспечительного платежа в сумме отработанного аванса за вычетом средств, использованных Заказчиком для возмещения своих убытков, связанных с неисполнением Подрядчиком обязательств по во</w:t>
      </w:r>
      <w:r>
        <w:rPr>
          <w:rFonts w:ascii="Times New Roman" w:hAnsi="Times New Roman"/>
          <w:sz w:val="25"/>
          <w:szCs w:val="25"/>
          <w:highlight w:val="white"/>
        </w:rPr>
        <w:t xml:space="preserve">зврату неотработанного аванса по Договору, производится в течение 30 (тридцати) дней со дня подписания Сторонами дополнительного соглашения к настоящему Соглашению.</w:t>
      </w:r>
      <w:r>
        <w:rPr>
          <w:rFonts w:ascii="Times New Roman" w:hAnsi="Times New Roman"/>
          <w:sz w:val="25"/>
          <w:szCs w:val="25"/>
          <w:highlight w:val="white"/>
        </w:rPr>
      </w:r>
      <w:r>
        <w:rPr>
          <w:rFonts w:ascii="Times New Roman" w:hAnsi="Times New Roman"/>
          <w:sz w:val="25"/>
          <w:szCs w:val="25"/>
          <w:highlight w:val="white"/>
        </w:rPr>
      </w:r>
    </w:p>
    <w:p>
      <w:pPr>
        <w:ind w:firstLine="709"/>
        <w:jc w:val="both"/>
        <w:tabs>
          <w:tab w:val="left" w:pos="840" w:leader="none"/>
        </w:tabs>
        <w:rPr>
          <w:rFonts w:ascii="Times New Roman" w:hAnsi="Times New Roman"/>
          <w:sz w:val="25"/>
          <w:szCs w:val="25"/>
          <w:highlight w:val="white"/>
        </w:rPr>
      </w:pPr>
      <w:r>
        <w:rPr>
          <w:rFonts w:ascii="Times New Roman" w:hAnsi="Times New Roman"/>
          <w:iCs/>
          <w:sz w:val="25"/>
          <w:szCs w:val="25"/>
          <w:highlight w:val="white"/>
        </w:rPr>
        <w:t xml:space="preserve">12.</w:t>
      </w:r>
      <w:r>
        <w:rPr>
          <w:rFonts w:ascii="Times New Roman" w:hAnsi="Times New Roman"/>
          <w:sz w:val="25"/>
          <w:szCs w:val="25"/>
          <w:highlight w:val="white"/>
        </w:rPr>
        <w:t xml:space="preserve"> При расторжении (прекращении) Договора по основаниям, связанным</w:t>
      </w:r>
      <w:r>
        <w:rPr>
          <w:rFonts w:ascii="Times New Roman" w:hAnsi="Times New Roman"/>
          <w:sz w:val="25"/>
          <w:szCs w:val="25"/>
          <w:highlight w:val="white"/>
        </w:rPr>
        <w:br/>
        <w:t xml:space="preserve">с неисполнением / ненад</w:t>
      </w:r>
      <w:r>
        <w:rPr>
          <w:rFonts w:ascii="Times New Roman" w:hAnsi="Times New Roman"/>
          <w:sz w:val="25"/>
          <w:szCs w:val="25"/>
          <w:highlight w:val="white"/>
        </w:rPr>
        <w:t xml:space="preserve">лежащем исполнением обязательств Подрядчиком</w:t>
      </w:r>
      <w:r>
        <w:rPr>
          <w:rFonts w:ascii="Times New Roman" w:hAnsi="Times New Roman"/>
          <w:sz w:val="25"/>
          <w:szCs w:val="25"/>
          <w:highlight w:val="white"/>
        </w:rPr>
        <w:br/>
        <w:t xml:space="preserve">по Договору, обеспечительный платеж возврату не подлежит.</w:t>
      </w:r>
      <w:r>
        <w:rPr>
          <w:rFonts w:ascii="Times New Roman" w:hAnsi="Times New Roman"/>
          <w:sz w:val="25"/>
          <w:szCs w:val="25"/>
          <w:highlight w:val="white"/>
        </w:rPr>
      </w:r>
      <w:r>
        <w:rPr>
          <w:rFonts w:ascii="Times New Roman" w:hAnsi="Times New Roman"/>
          <w:sz w:val="25"/>
          <w:szCs w:val="25"/>
          <w:highlight w:val="white"/>
        </w:rPr>
      </w:r>
    </w:p>
    <w:p>
      <w:pPr>
        <w:ind w:right="26" w:firstLine="709"/>
        <w:jc w:val="both"/>
        <w:tabs>
          <w:tab w:val="left" w:pos="840" w:leader="none"/>
          <w:tab w:val="left" w:pos="1183" w:leader="none"/>
        </w:tabs>
        <w:rPr>
          <w:rFonts w:ascii="Times New Roman" w:hAnsi="Times New Roman"/>
          <w:sz w:val="25"/>
          <w:szCs w:val="25"/>
          <w:highlight w:val="white"/>
        </w:rPr>
      </w:pPr>
      <w:r>
        <w:rPr>
          <w:rFonts w:ascii="Times New Roman" w:hAnsi="Times New Roman"/>
          <w:sz w:val="25"/>
          <w:szCs w:val="25"/>
          <w:highlight w:val="white"/>
        </w:rPr>
        <w:t xml:space="preserve">13. Стороны установили, что на сумму обеспечительного платежа начисление процентов Подрядчиком не осуществляется. </w:t>
      </w:r>
      <w:r>
        <w:rPr>
          <w:rFonts w:ascii="Times New Roman" w:hAnsi="Times New Roman"/>
          <w:sz w:val="25"/>
          <w:szCs w:val="25"/>
          <w:highlight w:val="white"/>
        </w:rPr>
      </w:r>
      <w:r>
        <w:rPr>
          <w:rFonts w:ascii="Times New Roman" w:hAnsi="Times New Roman"/>
          <w:sz w:val="25"/>
          <w:szCs w:val="25"/>
          <w:highlight w:val="white"/>
        </w:rPr>
      </w:r>
    </w:p>
    <w:p>
      <w:pPr>
        <w:rPr>
          <w:rFonts w:ascii="Times New Roman" w:hAnsi="Times New Roman" w:cs="Times New Roman"/>
          <w:sz w:val="24"/>
          <w:szCs w:val="24"/>
          <w:highlight w:val="white"/>
        </w:rPr>
      </w:pPr>
      <w:r>
        <w:rPr>
          <w:rFonts w:ascii="Times New Roman" w:hAnsi="Times New Roman" w:cs="Times New Roman"/>
          <w:sz w:val="24"/>
          <w:szCs w:val="24"/>
          <w:highlight w:val="white"/>
        </w:rPr>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ind w:right="26"/>
        <w:jc w:val="center"/>
        <w:tabs>
          <w:tab w:val="left" w:pos="840" w:leader="none"/>
          <w:tab w:val="left" w:pos="1183" w:leader="none"/>
        </w:tabs>
        <w:rPr>
          <w:rFonts w:ascii="Times New Roman" w:hAnsi="Times New Roman" w:cs="Times New Roman"/>
          <w:bCs/>
          <w:sz w:val="24"/>
          <w:szCs w:val="24"/>
          <w:highlight w:val="white"/>
        </w:rPr>
      </w:pPr>
      <w:r>
        <w:rPr>
          <w:rFonts w:ascii="Times New Roman" w:hAnsi="Times New Roman" w:cs="Times New Roman"/>
          <w:bCs/>
          <w:sz w:val="24"/>
          <w:szCs w:val="24"/>
          <w:highlight w:val="white"/>
        </w:rPr>
        <w:t xml:space="preserve">ЗАКАЗЧИК                                                                                               ПОДРЯДЧИК</w:t>
      </w:r>
      <w:r>
        <w:rPr>
          <w:rFonts w:ascii="Times New Roman" w:hAnsi="Times New Roman" w:cs="Times New Roman"/>
          <w:bCs/>
          <w:sz w:val="24"/>
          <w:szCs w:val="24"/>
          <w:highlight w:val="white"/>
        </w:rPr>
      </w:r>
      <w:r>
        <w:rPr>
          <w:rFonts w:ascii="Times New Roman" w:hAnsi="Times New Roman" w:cs="Times New Roman"/>
          <w:bCs/>
          <w:sz w:val="24"/>
          <w:szCs w:val="24"/>
          <w:highlight w:val="white"/>
        </w:rPr>
      </w:r>
    </w:p>
    <w:p>
      <w:pPr>
        <w:ind w:right="-7"/>
        <w:jc w:val="both"/>
        <w:widowControl/>
      </w:pPr>
      <w:r/>
      <w:r/>
    </w:p>
    <w:tbl>
      <w:tblPr>
        <w:tblW w:w="0" w:type="auto"/>
        <w:tblLook w:val="00A0" w:firstRow="1" w:lastRow="0" w:firstColumn="1" w:lastColumn="0" w:noHBand="0" w:noVBand="0"/>
      </w:tblPr>
      <w:tblGrid>
        <w:gridCol w:w="9496"/>
      </w:tblGrid>
      <w:tr>
        <w:tblPrEx/>
        <w:trPr/>
        <w:tc>
          <w:tcPr>
            <w:tcW w:w="9606" w:type="dxa"/>
            <w:textDirection w:val="lrTb"/>
            <w:noWrap w:val="false"/>
          </w:tcPr>
          <w:p>
            <w:pPr>
              <w:rPr>
                <w:rFonts w:ascii="Times New Roman" w:hAnsi="Times New Roman" w:cs="Times New Roman"/>
                <w:sz w:val="24"/>
                <w:szCs w:val="24"/>
              </w:rPr>
              <w:pBdr>
                <w:bottom w:val="single" w:color="000000" w:sz="12" w:space="0"/>
              </w:pBdr>
            </w:pPr>
            <w:r>
              <w:rPr>
                <w:rFonts w:ascii="Times New Roman" w:hAnsi="Times New Roman" w:cs="Times New Roman"/>
                <w:sz w:val="24"/>
                <w:szCs w:val="24"/>
              </w:rPr>
              <w:t xml:space="preserve">ФОРМУ СОГЛАСОВАЛИ: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tbl>
            <w:tblPr>
              <w:tblW w:w="0" w:type="auto"/>
              <w:tblLook w:val="00A0" w:firstRow="1" w:lastRow="0" w:firstColumn="1" w:lastColumn="0" w:noHBand="0" w:noVBand="0"/>
            </w:tblPr>
            <w:tblGrid>
              <w:gridCol w:w="4653"/>
              <w:gridCol w:w="4627"/>
            </w:tblGrid>
            <w:tr>
              <w:tblPrEx/>
              <w:trPr/>
              <w:tc>
                <w:tcPr>
                  <w:tcBorders>
                    <w:top w:val="none" w:color="000000" w:sz="4" w:space="0"/>
                    <w:left w:val="none" w:color="000000" w:sz="4" w:space="0"/>
                    <w:bottom w:val="none" w:color="000000" w:sz="4" w:space="0"/>
                    <w:right w:val="none" w:color="000000" w:sz="4" w:space="0"/>
                  </w:tcBorders>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Borders>
                    <w:top w:val="none" w:color="000000" w:sz="4" w:space="0"/>
                    <w:left w:val="none" w:color="000000" w:sz="4" w:space="0"/>
                    <w:bottom w:val="none" w:color="000000" w:sz="4" w:space="0"/>
                    <w:right w:val="none" w:color="000000" w:sz="4" w:space="0"/>
                  </w:tcBorders>
                  <w:tcW w:w="4786" w:type="dxa"/>
                  <w:textDirection w:val="lrTb"/>
                  <w:noWrap w:val="false"/>
                </w:tcPr>
                <w:p>
                  <w:pP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c>
                <w:tcPr>
                  <w:tcBorders>
                    <w:top w:val="none" w:color="000000" w:sz="4" w:space="0"/>
                    <w:left w:val="none" w:color="000000" w:sz="4" w:space="0"/>
                    <w:bottom w:val="none" w:color="000000" w:sz="4" w:space="0"/>
                    <w:right w:val="none" w:color="000000" w:sz="4" w:space="0"/>
                  </w:tcBorders>
                  <w:tcW w:w="4785" w:type="dxa"/>
                  <w:textDirection w:val="lrTb"/>
                  <w:noWrap w:val="false"/>
                </w:tcPr>
                <w:p>
                  <w:pPr>
                    <w:rPr>
                      <w:rFonts w:ascii="Times New Roman" w:hAnsi="Times New Roman"/>
                      <w:b/>
                      <w:sz w:val="24"/>
                      <w:szCs w:val="24"/>
                    </w:rPr>
                  </w:pPr>
                  <w:r>
                    <w:rPr>
                      <w:rFonts w:ascii="Times New Roman" w:hAnsi="Times New Roman"/>
                      <w:b/>
                      <w:sz w:val="24"/>
                      <w:szCs w:val="24"/>
                    </w:rPr>
                    <w:t xml:space="preserve">От ЗАКАЗЧИКА:</w:t>
                  </w:r>
                  <w:r>
                    <w:rPr>
                      <w:rFonts w:ascii="Times New Roman" w:hAnsi="Times New Roman"/>
                      <w:b/>
                      <w:sz w:val="24"/>
                      <w:szCs w:val="24"/>
                    </w:rPr>
                  </w:r>
                  <w:r>
                    <w:rPr>
                      <w:rFonts w:ascii="Times New Roman" w:hAnsi="Times New Roman"/>
                      <w:b/>
                      <w:sz w:val="24"/>
                      <w:szCs w:val="24"/>
                    </w:rPr>
                  </w:r>
                </w:p>
              </w:tc>
              <w:tc>
                <w:tcPr>
                  <w:tcBorders>
                    <w:top w:val="none" w:color="000000" w:sz="4" w:space="0"/>
                    <w:left w:val="none" w:color="000000" w:sz="4" w:space="0"/>
                    <w:bottom w:val="none" w:color="000000" w:sz="4" w:space="0"/>
                    <w:right w:val="none" w:color="000000" w:sz="4" w:space="0"/>
                  </w:tcBorders>
                  <w:tcW w:w="4786" w:type="dxa"/>
                  <w:textDirection w:val="lrTb"/>
                  <w:noWrap w:val="false"/>
                </w:tcPr>
                <w:p>
                  <w:pPr>
                    <w:rPr>
                      <w:rFonts w:ascii="Times New Roman" w:hAnsi="Times New Roman"/>
                      <w:b/>
                      <w:sz w:val="24"/>
                      <w:szCs w:val="24"/>
                    </w:rPr>
                  </w:pPr>
                  <w:r>
                    <w:rPr>
                      <w:rFonts w:ascii="Times New Roman" w:hAnsi="Times New Roman"/>
                      <w:b/>
                      <w:sz w:val="24"/>
                      <w:szCs w:val="24"/>
                    </w:rPr>
                    <w:t xml:space="preserve">От ПОДРЯДЧИКА:</w:t>
                  </w:r>
                  <w:r>
                    <w:rPr>
                      <w:rFonts w:ascii="Times New Roman" w:hAnsi="Times New Roman"/>
                      <w:b/>
                      <w:sz w:val="24"/>
                      <w:szCs w:val="24"/>
                    </w:rPr>
                  </w:r>
                  <w:r>
                    <w:rPr>
                      <w:rFonts w:ascii="Times New Roman" w:hAnsi="Times New Roman"/>
                      <w:b/>
                      <w:sz w:val="24"/>
                      <w:szCs w:val="24"/>
                    </w:rPr>
                  </w:r>
                </w:p>
              </w:tc>
            </w:tr>
            <w:tr>
              <w:tblPrEx/>
              <w:trPr>
                <w:trHeight w:val="1282"/>
              </w:trPr>
              <w:tc>
                <w:tcPr>
                  <w:tcBorders>
                    <w:top w:val="none" w:color="000000" w:sz="4" w:space="0"/>
                    <w:left w:val="none" w:color="000000" w:sz="4" w:space="0"/>
                    <w:bottom w:val="none" w:color="000000" w:sz="4" w:space="0"/>
                    <w:right w:val="none" w:color="000000" w:sz="4" w:space="0"/>
                  </w:tcBorders>
                  <w:tcW w:w="4785"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по инвестиционной деятел</w:t>
                  </w:r>
                  <w:r>
                    <w:rPr>
                      <w:rFonts w:ascii="Times New Roman" w:hAnsi="Times New Roman" w:cs="Times New Roman"/>
                      <w:sz w:val="24"/>
                      <w:szCs w:val="24"/>
                    </w:rPr>
                    <w:t xml:space="preserve">ьности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и развитию сети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филиала ПАО «</w:t>
                  </w:r>
                  <w:r>
                    <w:rPr>
                      <w:rFonts w:ascii="Times New Roman" w:hAnsi="Times New Roman" w:cs="Times New Roman"/>
                      <w:sz w:val="24"/>
                      <w:szCs w:val="24"/>
                    </w:rPr>
                    <w:t xml:space="preserve">Россети</w:t>
                  </w:r>
                  <w:r>
                    <w:rPr>
                      <w:rFonts w:ascii="Times New Roman" w:hAnsi="Times New Roman" w:cs="Times New Roman"/>
                      <w:sz w:val="24"/>
                      <w:szCs w:val="24"/>
                    </w:rPr>
                    <w:t xml:space="preserve">»- МЭС Волги</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sz w:val="24"/>
                      <w:szCs w:val="24"/>
                    </w:rPr>
                  </w:pPr>
                  <w:r>
                    <w:rPr>
                      <w:rFonts w:ascii="Times New Roman" w:hAnsi="Times New Roman" w:cs="Times New Roman"/>
                      <w:sz w:val="24"/>
                      <w:szCs w:val="24"/>
                    </w:rPr>
                    <w:t xml:space="preserve">___________________ / /</w:t>
                  </w:r>
                  <w:r>
                    <w:rPr>
                      <w:rFonts w:ascii="Times New Roman" w:hAnsi="Times New Roman" w:cs="Times New Roman"/>
                    </w:rPr>
                    <w:t xml:space="preserve">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4786" w:type="dxa"/>
                  <w:textDirection w:val="lrTb"/>
                  <w:noWrap w:val="false"/>
                </w:tcPr>
                <w:p>
                  <w:pPr>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rPr>
                      <w:rFonts w:ascii="Times New Roman" w:hAnsi="Times New Roman"/>
                      <w:sz w:val="24"/>
                      <w:szCs w:val="24"/>
                    </w:rPr>
                  </w:pPr>
                  <w:r>
                    <w:rPr>
                      <w:rFonts w:ascii="Times New Roman" w:hAnsi="Times New Roman" w:cs="Times New Roman"/>
                      <w:bCs/>
                      <w:sz w:val="24"/>
                      <w:szCs w:val="24"/>
                    </w:rPr>
                    <w:t xml:space="preserve">___________ / /</w:t>
                  </w:r>
                  <w:r>
                    <w:rPr>
                      <w:rFonts w:ascii="Times New Roman" w:hAnsi="Times New Roman"/>
                      <w:sz w:val="24"/>
                      <w:szCs w:val="24"/>
                    </w:rPr>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jc w:val="both"/>
              <w:shd w:val="clear" w:color="auto" w:fill="ffffff"/>
              <w:rPr>
                <w:rFonts w:ascii="Times New Roman" w:hAnsi="Times New Roman"/>
                <w:bCs/>
                <w:color w:val="000000"/>
                <w:sz w:val="24"/>
                <w:szCs w:val="24"/>
              </w:rPr>
            </w:pPr>
            <w:r>
              <w:rPr>
                <w:rFonts w:ascii="Times New Roman" w:hAnsi="Times New Roman"/>
                <w:bCs/>
                <w:color w:val="000000"/>
                <w:sz w:val="24"/>
                <w:szCs w:val="24"/>
              </w:rPr>
            </w:r>
            <w:r>
              <w:rPr>
                <w:rFonts w:ascii="Times New Roman" w:hAnsi="Times New Roman"/>
                <w:bCs/>
                <w:color w:val="000000"/>
                <w:sz w:val="24"/>
                <w:szCs w:val="24"/>
              </w:rPr>
            </w:r>
            <w:r>
              <w:rPr>
                <w:rFonts w:ascii="Times New Roman" w:hAnsi="Times New Roman"/>
                <w:bCs/>
                <w:color w:val="000000"/>
                <w:sz w:val="24"/>
                <w:szCs w:val="24"/>
              </w:rPr>
            </w:r>
          </w:p>
        </w:tc>
      </w:tr>
    </w:tbl>
    <w:p>
      <w:pPr>
        <w:ind w:right="-7"/>
        <w:jc w:val="both"/>
        <w:widowControl/>
      </w:pPr>
      <w:r/>
      <w:r/>
    </w:p>
    <w:sectPr>
      <w:footnotePr/>
      <w:endnotePr/>
      <w:type w:val="nextPage"/>
      <w:pgSz w:w="11906" w:h="16838" w:orient="portrait"/>
      <w:pgMar w:top="992" w:right="709" w:bottom="851" w:left="1701" w:header="709" w:footer="709" w:gutter="0"/>
      <w:pgNumType w:start="82"/>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imSun">
    <w:panose1 w:val="02000506000000020000"/>
  </w:font>
  <w:font w:name="Helvetica">
    <w:panose1 w:val="020B0604020202020204"/>
  </w:font>
  <w:font w:name="Arial Unicode MS">
    <w:panose1 w:val="020B0604020202020204"/>
  </w:font>
  <w:font w:name="Mincho">
    <w:panose1 w:val="02000603000000000000"/>
  </w:font>
  <w:font w:name="Tahoma">
    <w:panose1 w:val="020B0604030504040204"/>
  </w:font>
  <w:font w:name="Book Antiqua">
    <w:panose1 w:val="02040502050405020303"/>
  </w:font>
  <w:font w:name="Symbol">
    <w:panose1 w:val="05010000000000000000"/>
  </w:font>
  <w:font w:name="Consolas">
    <w:panose1 w:val="020B0606020202030204"/>
  </w:font>
  <w:font w:name="HiddenHorzOCl">
    <w:panose1 w:val="02000603000000000000"/>
  </w:font>
  <w:font w:name="Journal">
    <w:panose1 w:val="02000603000000000000"/>
  </w:font>
  <w:font w:name="Calibri">
    <w:panose1 w:val="020F0502020204030204"/>
  </w:font>
  <w:font w:name="Segoe UI">
    <w:panose1 w:val="020B0502040504020204"/>
  </w:font>
  <w:font w:name="Courier New">
    <w:panose1 w:val="02070309020205020404"/>
  </w:font>
  <w:font w:name="Arial CYR">
    <w:panose1 w:val="020B0604020202020204"/>
  </w:font>
  <w:font w:name="Cambria">
    <w:panose1 w:val="02040503050406030204"/>
  </w:font>
  <w:font w:name="Tms Rmn">
    <w:panose1 w:val="02000603000000000000"/>
  </w:font>
  <w:font w:name="Verdana">
    <w:panose1 w:val="020B0604030504040204"/>
  </w:font>
  <w:font w:name="Times New Roman">
    <w:panose1 w:val="020206030504050203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87"/>
      <w:jc w:val="right"/>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643"/>
      <w:pBdr>
        <w:top w:val="none" w:color="000000" w:sz="0" w:space="0"/>
        <w:left w:val="none" w:color="000000" w:sz="0" w:space="0"/>
        <w:bottom w:val="none" w:color="000000" w:sz="0" w:space="0"/>
        <w:right w:val="none" w:color="000000" w:sz="0" w:space="0"/>
      </w:pBd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87"/>
      <w:jc w:val="right"/>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643"/>
      <w:pBdr>
        <w:top w:val="none" w:color="000000" w:sz="0" w:space="0"/>
        <w:left w:val="none" w:color="000000" w:sz="0" w:space="0"/>
        <w:bottom w:val="none" w:color="000000" w:sz="0" w:space="0"/>
        <w:right w:val="none" w:color="000000" w:sz="0" w:space="0"/>
      </w:pBd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480"/>
      </w:pPr>
      <w:r>
        <w:rPr>
          <w:rStyle w:val="1482"/>
        </w:rPr>
        <w:footnoteRef/>
      </w:r>
      <w:r>
        <w:t xml:space="preserve"> </w:t>
      </w:r>
      <w:r>
        <w:rPr>
          <w:rFonts w:ascii="Times New Roman" w:hAnsi="Times New Roman" w:cs="Times New Roman"/>
        </w:rPr>
        <w:t xml:space="preserve">В любом случае срок оплаты по Договору должен соответствовать требованиям, установленным нормативными правовыми актами Российской Федерации.</w:t>
      </w:r>
      <w:r/>
    </w:p>
  </w:footnote>
  <w:footnote w:id="3">
    <w:p>
      <w:pPr>
        <w:pStyle w:val="1480"/>
        <w:rPr>
          <w:rStyle w:val="1482"/>
        </w:rPr>
      </w:pPr>
      <w:r>
        <w:rPr>
          <w:rStyle w:val="1482"/>
        </w:rPr>
        <w:t xml:space="preserve">1</w:t>
      </w:r>
      <w:r>
        <w:t xml:space="preserve"> </w:t>
      </w:r>
      <w:r>
        <w:rPr>
          <w:rStyle w:val="1482"/>
        </w:rPr>
        <w:t xml:space="preserve">В случае признания победителем закупочных процедур участника, представившего заявку с аномально низкой ценой, на основании решения центрального закупочного органа Заказчика положения данной статьи подлежат изменению с учетом приложения 49</w:t>
      </w:r>
      <w:r>
        <w:rPr>
          <w:rStyle w:val="1482"/>
        </w:rPr>
        <w:t xml:space="preserve"> к Договору.</w:t>
      </w:r>
      <w:r>
        <w:rPr>
          <w:rStyle w:val="1482"/>
        </w:rPr>
      </w:r>
      <w:r>
        <w:rPr>
          <w:rStyle w:val="1482"/>
        </w:rPr>
      </w:r>
    </w:p>
  </w:footnote>
  <w:footnote w:id="4">
    <w:p>
      <w:pPr>
        <w:pStyle w:val="1480"/>
        <w:jc w:val="both"/>
        <w:pBdr>
          <w:top w:val="none" w:color="000000" w:sz="0" w:space="0"/>
          <w:left w:val="none" w:color="000000" w:sz="0" w:space="0"/>
          <w:bottom w:val="none" w:color="000000" w:sz="0" w:space="0"/>
          <w:right w:val="none" w:color="000000" w:sz="0" w:space="0"/>
        </w:pBdr>
      </w:pPr>
      <w:r>
        <w:rPr>
          <w:rStyle w:val="1482"/>
        </w:rPr>
        <w:footnoteRef/>
      </w:r>
      <w:r>
        <w:rPr>
          <w:rFonts w:ascii="Times New Roman" w:hAnsi="Times New Roman" w:cs="Times New Roman"/>
        </w:rPr>
        <w:t xml:space="preserve"> Если на проверку направляется несколько независимых гарантий по 1 договору, критерием является их общая сумма.</w:t>
      </w:r>
      <w:r/>
    </w:p>
  </w:footnote>
  <w:footnote w:id="5">
    <w:p>
      <w:pPr>
        <w:pStyle w:val="1480"/>
        <w:jc w:val="both"/>
        <w:pBdr>
          <w:top w:val="none" w:color="000000" w:sz="0" w:space="0"/>
          <w:left w:val="none" w:color="000000" w:sz="0" w:space="0"/>
          <w:bottom w:val="none" w:color="000000" w:sz="0" w:space="0"/>
          <w:right w:val="none" w:color="000000" w:sz="0" w:space="0"/>
        </w:pBdr>
      </w:pPr>
      <w:r>
        <w:rPr>
          <w:rStyle w:val="1482"/>
        </w:rPr>
        <w:footnoteRef/>
      </w:r>
      <w:r>
        <w:rPr>
          <w:rFonts w:ascii="Times New Roman" w:hAnsi="Times New Roman" w:cs="Times New Roman"/>
          <w:vertAlign w:val="superscript"/>
        </w:rPr>
        <w:t xml:space="preserve"> </w:t>
      </w:r>
      <w:r>
        <w:rPr>
          <w:rFonts w:ascii="Times New Roman" w:hAnsi="Times New Roman" w:cs="Times New Roman"/>
        </w:rPr>
        <w:t xml:space="preserve">Предоставляется в тех случаях, когда Гарант является кредитной организацией.</w:t>
      </w:r>
      <w:r/>
    </w:p>
  </w:footnote>
  <w:footnote w:id="6">
    <w:p>
      <w:pPr>
        <w:pStyle w:val="1480"/>
        <w:jc w:val="both"/>
        <w:pBdr>
          <w:top w:val="none" w:color="000000" w:sz="0" w:space="0"/>
          <w:left w:val="none" w:color="000000" w:sz="0" w:space="0"/>
          <w:bottom w:val="none" w:color="000000" w:sz="0" w:space="0"/>
          <w:right w:val="none" w:color="000000" w:sz="0" w:space="0"/>
        </w:pBdr>
      </w:pPr>
      <w:r>
        <w:rPr>
          <w:rStyle w:val="1482"/>
        </w:rPr>
        <w:footnoteRef/>
      </w:r>
      <w:r>
        <w:t xml:space="preserve"> </w:t>
      </w:r>
      <w:r>
        <w:rPr>
          <w:rFonts w:ascii="Times New Roman" w:hAnsi="Times New Roman" w:cs="Times New Roman"/>
        </w:rPr>
        <w:t xml:space="preserve">Если на проверку направляется несколько независимых гарантий по</w:t>
      </w:r>
      <w:r>
        <w:rPr>
          <w:rFonts w:ascii="Times New Roman" w:hAnsi="Times New Roman" w:cs="Times New Roman"/>
        </w:rPr>
        <w:t xml:space="preserve"> 1 договору, критерием является их общая сумма</w:t>
      </w:r>
      <w:r/>
    </w:p>
  </w:footnote>
  <w:footnote w:id="7">
    <w:p>
      <w:pPr>
        <w:pStyle w:val="1480"/>
        <w:jc w:val="both"/>
        <w:rPr>
          <w:rFonts w:ascii="Times New Roman" w:hAnsi="Times New Roman" w:cs="Times New Roman"/>
        </w:rPr>
      </w:pPr>
      <w:r>
        <w:rPr>
          <w:rStyle w:val="1482"/>
        </w:rPr>
        <w:footnoteRef/>
      </w:r>
      <w:r>
        <w:t xml:space="preserve"> </w:t>
      </w:r>
      <w:r>
        <w:rPr>
          <w:rFonts w:ascii="Times New Roman" w:hAnsi="Times New Roman" w:cs="Times New Roman"/>
          <w:bCs/>
        </w:rPr>
        <w:t xml:space="preserve">Прямой </w:t>
      </w:r>
      <w:r>
        <w:rPr>
          <w:rFonts w:ascii="Times New Roman" w:hAnsi="Times New Roman" w:cs="Times New Roman"/>
          <w:lang w:eastAsia="en-US"/>
        </w:rPr>
        <w:t xml:space="preserve">или косвенный контроль Банка России или Российской Федерации определяется на основании информации, указанной в перечне кредитных организаций, соответствующих требованиям, установленным ч. 1 ст. 2 Феде</w:t>
      </w:r>
      <w:r>
        <w:rPr>
          <w:rFonts w:ascii="Times New Roman" w:hAnsi="Times New Roman" w:cs="Times New Roman"/>
          <w:lang w:eastAsia="en-US"/>
        </w:rPr>
        <w:t xml:space="preserve">рального закона от 21.07.2014 № 213-ФЗ, размещенного на сайте Банка России http://www.cbr.ru/credit/ (в случае если соответствующая информация в указанном перечне не раскрывается, прямой или косвенный контроль Банка России или Российской Федерации подтверж</w:t>
      </w:r>
      <w:r>
        <w:rPr>
          <w:rFonts w:ascii="Times New Roman" w:hAnsi="Times New Roman" w:cs="Times New Roman"/>
          <w:lang w:eastAsia="en-US"/>
        </w:rPr>
        <w:t xml:space="preserve">дается на основании письма банка-гаранта (оригинал), зарегистрированном банком не ранее чем за 6 месяцев до даты выдачи независимой гарантии.</w:t>
      </w:r>
      <w:r>
        <w:rPr>
          <w:rFonts w:ascii="Times New Roman" w:hAnsi="Times New Roman" w:cs="Times New Roman"/>
        </w:rPr>
      </w:r>
      <w:r>
        <w:rPr>
          <w:rFonts w:ascii="Times New Roman" w:hAnsi="Times New Roman" w:cs="Times New Roman"/>
        </w:rPr>
      </w:r>
    </w:p>
  </w:footnote>
  <w:footnote w:id="8">
    <w:p>
      <w:pPr>
        <w:pStyle w:val="1480"/>
        <w:jc w:val="both"/>
      </w:pPr>
      <w:r>
        <w:rPr>
          <w:rStyle w:val="1482"/>
        </w:rPr>
        <w:footnoteRef/>
      </w:r>
      <w:r>
        <w:t xml:space="preserve"> </w:t>
      </w:r>
      <w:r>
        <w:rPr>
          <w:rFonts w:ascii="Times New Roman" w:hAnsi="Times New Roman"/>
        </w:rPr>
        <w:t xml:space="preserve">Не являются обязательными к предоставлению для целей принятия независимой гарантии, выданной Гарантом в рамках д</w:t>
      </w:r>
      <w:r>
        <w:rPr>
          <w:rFonts w:ascii="Times New Roman" w:hAnsi="Times New Roman"/>
        </w:rPr>
        <w:t xml:space="preserve">оговора, заключаемого по результатам конкурентной закупки в электронной форме, которая относится к конкурентной закупке с участием субъектов малого и среднего предпринимательства, извещение об осуществлении которой размещено в единой информационной системе</w:t>
      </w:r>
      <w:r>
        <w:rPr>
          <w:rFonts w:ascii="Times New Roman" w:hAnsi="Times New Roman"/>
        </w:rPr>
        <w:t xml:space="preserve"> либо приглашение принять участие в которой направлено после вступления в силу Федерального закона от 16.04.2022 N 109-ФЗ «О внесении изменений в Федеральный закон «О закупках товаров, работ, услуг отдельными видами юридических лиц» и статью 45 Федеральног</w:t>
      </w:r>
      <w:r>
        <w:rPr>
          <w:rFonts w:ascii="Times New Roman" w:hAnsi="Times New Roman"/>
        </w:rPr>
        <w:t xml:space="preserve">о закона «О контрактной системе в сфере закупок товаров, работ, услуг для обеспечения государственных и муниципальных нужд».</w:t>
      </w:r>
      <w:r/>
    </w:p>
  </w:footnote>
  <w:footnote w:id="9">
    <w:p>
      <w:pPr>
        <w:pStyle w:val="1480"/>
        <w:jc w:val="both"/>
      </w:pPr>
      <w:r>
        <w:rPr>
          <w:rFonts w:ascii="Times New Roman" w:hAnsi="Times New Roman"/>
          <w:vertAlign w:val="superscript"/>
        </w:rPr>
        <w:footnoteRef/>
      </w:r>
      <w:r>
        <w:rPr>
          <w:rFonts w:ascii="Times New Roman" w:hAnsi="Times New Roman"/>
        </w:rPr>
        <w:t xml:space="preserve"> Данные документы/информация предоставляются по состоянию на последнюю отчетную дату.</w:t>
      </w:r>
      <w:r/>
    </w:p>
  </w:footnote>
  <w:footnote w:id="10">
    <w:p>
      <w:pPr>
        <w:pStyle w:val="1480"/>
        <w:jc w:val="both"/>
        <w:pBdr>
          <w:top w:val="none" w:color="000000" w:sz="0" w:space="0"/>
          <w:left w:val="none" w:color="000000" w:sz="0" w:space="0"/>
          <w:bottom w:val="none" w:color="000000" w:sz="0" w:space="0"/>
          <w:right w:val="none" w:color="000000" w:sz="0" w:space="0"/>
        </w:pBdr>
      </w:pPr>
      <w:r>
        <w:rPr>
          <w:rStyle w:val="1482"/>
        </w:rPr>
        <w:footnoteRef/>
      </w:r>
      <w:r>
        <w:t xml:space="preserve"> </w:t>
      </w:r>
      <w:r>
        <w:rPr>
          <w:rFonts w:ascii="Times New Roman" w:hAnsi="Times New Roman"/>
        </w:rPr>
        <w:t xml:space="preserve">Применяется в тех случаях, когда Гарант яв</w:t>
      </w:r>
      <w:r>
        <w:rPr>
          <w:rFonts w:ascii="Times New Roman" w:hAnsi="Times New Roman"/>
        </w:rPr>
        <w:t xml:space="preserve">ляется кредитной организацией.</w:t>
      </w:r>
      <w:r/>
    </w:p>
  </w:footnote>
  <w:footnote w:id="11">
    <w:p>
      <w:pPr>
        <w:pStyle w:val="1480"/>
      </w:pPr>
      <w:r>
        <w:rPr>
          <w:rStyle w:val="1482"/>
        </w:rPr>
        <w:footnoteRef/>
      </w:r>
      <w:r>
        <w:t xml:space="preserve"> </w:t>
      </w:r>
      <w:r>
        <w:rPr>
          <w:rFonts w:ascii="Times New Roman" w:hAnsi="Times New Roman" w:cs="Times New Roman"/>
        </w:rPr>
        <w:t xml:space="preserve">В части гарантов, предоставивших независимые гарантии в рамках договора, заключаемого по результатам конкурентной закупки с участием субъектов малого и среднего предпринимательства, решение о замене гарантии принимается в с</w:t>
      </w:r>
      <w:r>
        <w:rPr>
          <w:rFonts w:ascii="Times New Roman" w:hAnsi="Times New Roman" w:cs="Times New Roman"/>
        </w:rPr>
        <w:t xml:space="preserve">лучае, если гарант исключен из перечня, предусмотренного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p>
  </w:footnote>
  <w:footnote w:id="12">
    <w:p>
      <w:pPr>
        <w:pStyle w:val="1480"/>
        <w:jc w:val="both"/>
      </w:pPr>
      <w:r>
        <w:rPr>
          <w:rStyle w:val="1482"/>
        </w:rPr>
        <w:t xml:space="preserve">1</w:t>
      </w:r>
      <w:r>
        <w:t xml:space="preserve"> Указание вместо рекв</w:t>
      </w:r>
      <w:r>
        <w:t xml:space="preserve">изитов лицензии 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r/>
    </w:p>
  </w:footnote>
  <w:footnote w:id="13">
    <w:p>
      <w:pPr>
        <w:pStyle w:val="1480"/>
        <w:jc w:val="both"/>
      </w:pPr>
      <w:r>
        <w:rPr>
          <w:rStyle w:val="1482"/>
          <w:rFonts w:cs="Times New Roman"/>
        </w:rPr>
        <w:t xml:space="preserve">1</w:t>
      </w:r>
      <w:r>
        <w:rPr>
          <w:rFonts w:ascii="Times New Roman" w:hAnsi="Times New Roman"/>
        </w:rPr>
        <w:t xml:space="preserve"> Указание вместо реквизитов лицензии Банка</w:t>
      </w:r>
      <w:r>
        <w:rPr>
          <w:rFonts w:ascii="Times New Roman" w:hAnsi="Times New Roman"/>
        </w:rPr>
        <w:t xml:space="preserve">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r/>
    </w:p>
  </w:footnote>
  <w:footnote w:id="14">
    <w:p>
      <w:pPr>
        <w:pStyle w:val="1480"/>
        <w:jc w:val="both"/>
        <w:rPr>
          <w:rFonts w:ascii="Times New Roman" w:hAnsi="Times New Roman" w:cs="Times New Roman"/>
        </w:rPr>
      </w:pPr>
      <w:r>
        <w:rPr>
          <w:rStyle w:val="1482"/>
        </w:rPr>
        <w:footnoteRef/>
      </w:r>
      <w:r>
        <w:rPr>
          <w:rFonts w:ascii="Times New Roman" w:hAnsi="Times New Roman" w:cs="Times New Roman"/>
        </w:rPr>
        <w:t xml:space="preserve"> Предварительные работы (такие как расчистка просек ВЛ и т.п.) </w:t>
      </w:r>
      <w:r>
        <w:rPr>
          <w:rFonts w:ascii="Times New Roman" w:hAnsi="Times New Roman" w:cs="Times New Roman"/>
        </w:rPr>
        <w:t xml:space="preserve">могут быть застрахованы только в составе объекта строительства / монтажа, предполагающего осуществление также основных строительно-монтажных работ.</w:t>
      </w:r>
      <w:r>
        <w:rPr>
          <w:rFonts w:ascii="Times New Roman" w:hAnsi="Times New Roman" w:cs="Times New Roman"/>
        </w:rPr>
      </w:r>
      <w:r>
        <w:rPr>
          <w:rFonts w:ascii="Times New Roman" w:hAnsi="Times New Roman" w:cs="Times New Roman"/>
        </w:rPr>
      </w:r>
    </w:p>
  </w:footnote>
  <w:footnote w:id="15">
    <w:p>
      <w:pPr>
        <w:pStyle w:val="1480"/>
        <w:jc w:val="both"/>
        <w:rPr>
          <w:rFonts w:ascii="Times New Roman" w:hAnsi="Times New Roman" w:cs="Times New Roman"/>
        </w:rPr>
      </w:pPr>
      <w:r>
        <w:rPr>
          <w:rStyle w:val="1482"/>
        </w:rPr>
        <w:footnoteRef/>
      </w:r>
      <w:r>
        <w:rPr>
          <w:rFonts w:ascii="Times New Roman" w:hAnsi="Times New Roman" w:cs="Times New Roman"/>
        </w:rPr>
        <w:t xml:space="preserve"> Страховая сумма на период гарантийных обязательств равна страховой сумме на период проведения строительно-</w:t>
      </w:r>
      <w:r>
        <w:rPr>
          <w:rFonts w:ascii="Times New Roman" w:hAnsi="Times New Roman" w:cs="Times New Roman"/>
        </w:rPr>
        <w:t xml:space="preserve">монтажных работ (п.4.1. Договора) </w:t>
      </w:r>
      <w:r>
        <w:rPr>
          <w:rFonts w:ascii="Times New Roman" w:hAnsi="Times New Roman" w:cs="Times New Roman"/>
        </w:rPr>
      </w:r>
      <w:r>
        <w:rPr>
          <w:rFonts w:ascii="Times New Roman" w:hAnsi="Times New Roman" w:cs="Times New Roman"/>
        </w:rPr>
      </w:r>
    </w:p>
  </w:footnote>
  <w:footnote w:id="16">
    <w:p>
      <w:pPr>
        <w:pStyle w:val="1480"/>
      </w:pPr>
      <w:r>
        <w:rPr>
          <w:rStyle w:val="1482"/>
        </w:rPr>
        <w:footnoteRef/>
      </w:r>
      <w:r>
        <w:rPr>
          <w:rFonts w:ascii="Times New Roman" w:hAnsi="Times New Roman" w:cs="Times New Roman"/>
        </w:rPr>
        <w:t xml:space="preserve"> Лимит ответственности рассчитывается по формуле: страховая сумма (п.4.1. Договора) * 0,5.</w:t>
      </w:r>
      <w:r/>
    </w:p>
  </w:footnote>
  <w:footnote w:id="17">
    <w:p>
      <w:pPr>
        <w:pStyle w:val="1480"/>
        <w:jc w:val="both"/>
      </w:pPr>
      <w:r>
        <w:rPr>
          <w:rStyle w:val="1482"/>
          <w:rFonts w:ascii="Times New Roman" w:hAnsi="Times New Roman"/>
        </w:rPr>
        <w:footnoteRef/>
      </w:r>
      <w:r>
        <w:rPr>
          <w:rFonts w:ascii="Times New Roman" w:hAnsi="Times New Roman"/>
        </w:rPr>
        <w:t xml:space="preserve"> Указывается номер и дата основного договора, заключенного с Контрагентом.</w:t>
      </w:r>
      <w:r/>
    </w:p>
  </w:footnote>
  <w:footnote w:id="18">
    <w:p>
      <w:pPr>
        <w:pStyle w:val="1480"/>
        <w:jc w:val="both"/>
      </w:pPr>
      <w:r>
        <w:rPr>
          <w:rStyle w:val="1482"/>
        </w:rPr>
        <w:footnoteRef/>
      </w:r>
      <w:r>
        <w:t xml:space="preserve"> </w:t>
      </w:r>
      <w:r>
        <w:rPr>
          <w:rFonts w:ascii="Times New Roman" w:hAnsi="Times New Roman"/>
        </w:rPr>
        <w:t xml:space="preserve">Указываются Ф.И.О. и должность работников.</w:t>
      </w:r>
      <w:r/>
    </w:p>
  </w:footnote>
  <w:footnote w:id="19">
    <w:p>
      <w:pPr>
        <w:pStyle w:val="1480"/>
        <w:jc w:val="both"/>
      </w:pPr>
      <w:r>
        <w:rPr>
          <w:rStyle w:val="1482"/>
          <w:rFonts w:ascii="Times New Roman" w:hAnsi="Times New Roman"/>
        </w:rPr>
        <w:footnoteRef/>
      </w:r>
      <w:r>
        <w:rPr>
          <w:rFonts w:ascii="Times New Roman" w:hAnsi="Times New Roman"/>
        </w:rPr>
        <w:t xml:space="preserve"> Указыв</w:t>
      </w:r>
      <w:r>
        <w:rPr>
          <w:rFonts w:ascii="Times New Roman" w:hAnsi="Times New Roman"/>
        </w:rPr>
        <w:t xml:space="preserve">аются полные (включая почтовый индекс) адреса доставки корреспонденции.</w:t>
      </w:r>
      <w:r/>
    </w:p>
  </w:footnote>
  <w:footnote w:id="20">
    <w:p>
      <w:pPr>
        <w:pStyle w:val="1720"/>
        <w:jc w:val="both"/>
        <w:rPr>
          <w:rFonts w:ascii="Times New Roman" w:hAnsi="Times New Roman"/>
        </w:rPr>
      </w:pPr>
      <w:r>
        <w:rPr>
          <w:rStyle w:val="1721"/>
          <w:rFonts w:ascii="Times New Roman" w:hAnsi="Times New Roman"/>
        </w:rPr>
        <w:footnoteRef/>
      </w:r>
      <w:r>
        <w:rPr>
          <w:rStyle w:val="1721"/>
          <w:rFonts w:ascii="Times New Roman" w:hAnsi="Times New Roman"/>
        </w:rPr>
        <w:t xml:space="preserve">1 В случае заключения соглашения об обеспечительном платеже взамен иного способа обеспечения в период действия Договора текст, выд</w:t>
      </w:r>
      <w:r>
        <w:rPr>
          <w:rStyle w:val="1721"/>
          <w:rFonts w:ascii="Times New Roman" w:hAnsi="Times New Roman"/>
        </w:rPr>
        <w:t xml:space="preserve">еленный курсивом, излагается в следующей редакции: </w:t>
      </w:r>
      <w:r>
        <w:rPr>
          <w:rFonts w:ascii="Times New Roman" w:hAnsi="Times New Roman"/>
        </w:rPr>
        <w:t xml:space="preserve">в порядке п. _________ договора________</w:t>
      </w:r>
      <w:r>
        <w:rPr>
          <w:rStyle w:val="1721"/>
          <w:rFonts w:ascii="Times New Roman" w:hAnsi="Times New Roman"/>
        </w:rPr>
        <w:t xml:space="preserve"> (указывается номер и дата договора), именуемый в дальнейшем «Договор», на _________ (наименование титула).</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jc w:val="center"/>
    </w:pPr>
    <w:r/>
    <w:r/>
  </w:p>
  <w:p>
    <w:pPr>
      <w:pStyle w:val="1460"/>
    </w:pPr>
    <w:r/>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6646768"/>
      <w:docPartObj>
        <w:docPartGallery w:val="Page Numbers (Top of Page)"/>
        <w:docPartUnique w:val="true"/>
      </w:docPartObj>
      <w:rPr/>
    </w:sdtPr>
    <w:sdtContent>
      <w:p>
        <w:pPr>
          <w:pStyle w:val="1460"/>
          <w:jc w:val="center"/>
        </w:pPr>
        <w:r/>
        <w:r/>
      </w:p>
    </w:sdtContent>
  </w:sdt>
  <w:p>
    <w:pPr>
      <w:pStyle w:val="1460"/>
      <w:jc w:val="center"/>
    </w:pPr>
    <w:r/>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jc w:val="cente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rPr>
        <w:rStyle w:val="1459"/>
      </w:rPr>
      <w:framePr w:wrap="around" w:vAnchor="text" w:hAnchor="margin" w:xAlign="center" w:y="1"/>
    </w:pPr>
    <w:r>
      <w:rPr>
        <w:rStyle w:val="1459"/>
      </w:rPr>
      <w:fldChar w:fldCharType="begin"/>
    </w:r>
    <w:r>
      <w:rPr>
        <w:rStyle w:val="1459"/>
      </w:rPr>
      <w:instrText xml:space="preserve">PAGE  </w:instrText>
    </w:r>
    <w:r>
      <w:rPr>
        <w:rStyle w:val="1459"/>
      </w:rPr>
      <w:fldChar w:fldCharType="end"/>
    </w:r>
    <w:r>
      <w:rPr>
        <w:rStyle w:val="1459"/>
      </w:rPr>
    </w:r>
    <w:r>
      <w:rPr>
        <w:rStyle w:val="1459"/>
      </w:rPr>
    </w:r>
  </w:p>
  <w:p>
    <w:pPr>
      <w:pStyle w:val="1460"/>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jc w:val="center"/>
      <w:rPr>
        <w:lang w:val="en-US"/>
      </w:rPr>
    </w:pPr>
    <w:r>
      <w:rPr>
        <w:lang w:val="en-US"/>
      </w:rPr>
    </w:r>
    <w:r>
      <w:rPr>
        <w:lang w:val="en-US"/>
      </w:rPr>
    </w:r>
    <w:r>
      <w:rPr>
        <w:lang w:val="en-US"/>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rPr>
        <w:rStyle w:val="1459"/>
      </w:rPr>
      <w:framePr w:wrap="around" w:vAnchor="text" w:hAnchor="margin" w:xAlign="center" w:y="1"/>
    </w:pPr>
    <w:r>
      <w:rPr>
        <w:rStyle w:val="1459"/>
      </w:rPr>
      <w:fldChar w:fldCharType="begin"/>
    </w:r>
    <w:r>
      <w:rPr>
        <w:rStyle w:val="1459"/>
      </w:rPr>
      <w:instrText xml:space="preserve">PAGE  </w:instrText>
    </w:r>
    <w:r>
      <w:rPr>
        <w:rStyle w:val="1459"/>
      </w:rPr>
      <w:fldChar w:fldCharType="end"/>
    </w:r>
    <w:r>
      <w:rPr>
        <w:rStyle w:val="1459"/>
      </w:rPr>
    </w:r>
    <w:r>
      <w:rPr>
        <w:rStyle w:val="1459"/>
      </w:rPr>
    </w:r>
  </w:p>
  <w:p>
    <w:pPr>
      <w:pStyle w:val="1460"/>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jc w:val="center"/>
    </w:pPr>
    <w:r/>
    <w:r/>
  </w:p>
  <w:p>
    <w:pPr>
      <w:pStyle w:val="1460"/>
      <w:rPr>
        <w:lang w:val="en-US"/>
      </w:rPr>
    </w:pPr>
    <w:r>
      <w:rPr>
        <w:lang w:val="en-US"/>
      </w:rPr>
    </w:r>
    <w:r>
      <w:rPr>
        <w:lang w:val="en-US"/>
      </w:rPr>
    </w:r>
    <w:r>
      <w:rPr>
        <w:lang w:val="en-US"/>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pPr>
    <w: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pPr>
    <w: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pPr>
    <w: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60"/>
      <w:jc w:val="center"/>
    </w:pPr>
    <w:r>
      <w:t xml:space="preserve">91</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5.%1."/>
      <w:legacy w:legacy="1" w:legacyIndent="554" w:legacySpace="0"/>
      <w:lvlJc w:val="left"/>
      <w:pPr/>
      <w:rPr>
        <w:rFonts w:hint="default" w:ascii="Times New Roman" w:hAnsi="Times New Roman" w:cs="Times New Roman"/>
        <w:b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styleLink w:val="1653"/>
    <w:lvl w:ilvl="0">
      <w:start w:val="1"/>
      <w:numFmt w:val="bullet"/>
      <w:pStyle w:val="1653"/>
      <w:isLgl w:val="false"/>
      <w:suff w:val="tab"/>
      <w:lvlText w:val="•"/>
      <w:lvlJc w:val="left"/>
      <w:pPr>
        <w:ind w:left="1429" w:hanging="360"/>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2149" w:hanging="360"/>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2869" w:hanging="360"/>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3589" w:hanging="360"/>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4309" w:hanging="360"/>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5029" w:hanging="360"/>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5749" w:hanging="360"/>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6469" w:hanging="360"/>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7189" w:hanging="360"/>
      </w:pPr>
      <w:rPr>
        <w:rFonts w:ascii="Arial Unicode MS" w:hAnsi="Arial Unicode MS" w:eastAsia="Arial Unicode MS"/>
        <w:b w:val="0"/>
        <w:i w:val="0"/>
        <w:caps w:val="0"/>
        <w:smallCaps w:val="0"/>
        <w:strike w:val="0"/>
        <w:spacing w:val="0"/>
        <w:position w:val="0"/>
        <w:vertAlign w:val="baseline"/>
      </w:rPr>
    </w:lvl>
  </w:abstractNum>
  <w:abstractNum w:abstractNumId="2">
    <w:multiLevelType w:val="hybridMultilevel"/>
    <w:styleLink w:val="1675"/>
    <w:lvl w:ilvl="0">
      <w:start w:val="1"/>
      <w:numFmt w:val="bullet"/>
      <w:pStyle w:val="1675"/>
      <w:isLgl w:val="false"/>
      <w:suff w:val="tab"/>
      <w:lvlText w:val="−"/>
      <w:lvlJc w:val="left"/>
      <w:pPr>
        <w:ind w:left="2343" w:firstLine="241"/>
        <w:tabs>
          <w:tab w:val="left" w:pos="360" w:leader="none"/>
          <w:tab w:val="left" w:pos="993" w:leader="none"/>
          <w:tab w:val="left" w:pos="2235" w:leader="none"/>
          <w:tab w:val="num" w:pos="3052" w:leader="none"/>
        </w:tabs>
      </w:pPr>
      <w:rPr>
        <w:rFonts w:ascii="Times New Roman" w:hAnsi="Times New Roman" w:eastAsia="Times New Roman"/>
        <w:b w:val="0"/>
        <w:i w:val="0"/>
        <w:caps w:val="0"/>
        <w:smallCaps w:val="0"/>
        <w:strike w:val="0"/>
        <w:spacing w:val="0"/>
        <w:position w:val="0"/>
        <w:vertAlign w:val="baseline"/>
      </w:rPr>
    </w:lvl>
    <w:lvl w:ilvl="1">
      <w:start w:val="1"/>
      <w:numFmt w:val="bullet"/>
      <w:isLgl w:val="false"/>
      <w:suff w:val="tab"/>
      <w:lvlText w:val="-"/>
      <w:lvlJc w:val="left"/>
      <w:pPr>
        <w:ind w:left="284" w:firstLine="425"/>
        <w:tabs>
          <w:tab w:val="left" w:pos="360" w:leader="none"/>
          <w:tab w:val="num" w:pos="993"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 w:ilvl="2">
      <w:start w:val="1"/>
      <w:numFmt w:val="bullet"/>
      <w:isLgl w:val="false"/>
      <w:suff w:val="tab"/>
      <w:lvlText w:val="▪"/>
      <w:lvlJc w:val="left"/>
      <w:pPr>
        <w:ind w:left="1526" w:hanging="817"/>
        <w:tabs>
          <w:tab w:val="left" w:pos="360" w:leader="none"/>
        </w:tabs>
      </w:pPr>
      <w:rPr>
        <w:rFonts w:ascii="Times New Roman" w:hAnsi="Times New Roman" w:eastAsia="Times New Roman"/>
        <w:b w:val="0"/>
        <w:i w:val="0"/>
        <w:caps w:val="0"/>
        <w:smallCaps w:val="0"/>
        <w:strike w:val="0"/>
        <w:color w:val="000000"/>
        <w:spacing w:val="0"/>
        <w:position w:val="0"/>
        <w:vertAlign w:val="baseline"/>
      </w:rPr>
    </w:lvl>
    <w:lvl w:ilvl="3">
      <w:start w:val="1"/>
      <w:numFmt w:val="bullet"/>
      <w:isLgl w:val="false"/>
      <w:suff w:val="tab"/>
      <w:lvlText w:val="•"/>
      <w:lvlJc w:val="left"/>
      <w:pPr>
        <w:ind w:left="1526" w:hanging="817"/>
        <w:tabs>
          <w:tab w:val="left" w:pos="360" w:leader="none"/>
        </w:tabs>
      </w:pPr>
      <w:rPr>
        <w:rFonts w:ascii="Times New Roman" w:hAnsi="Times New Roman" w:eastAsia="Times New Roman"/>
        <w:b w:val="0"/>
        <w:i w:val="0"/>
        <w:caps w:val="0"/>
        <w:smallCaps w:val="0"/>
        <w:strike w:val="0"/>
        <w:color w:val="000000"/>
        <w:spacing w:val="0"/>
        <w:position w:val="0"/>
        <w:vertAlign w:val="baseline"/>
      </w:rPr>
    </w:lvl>
    <w:lvl w:ilvl="4">
      <w:start w:val="1"/>
      <w:numFmt w:val="bullet"/>
      <w:isLgl w:val="false"/>
      <w:suff w:val="tab"/>
      <w:lvlText w:val="o"/>
      <w:lvlJc w:val="left"/>
      <w:pPr>
        <w:ind w:left="2160" w:hanging="817"/>
        <w:tabs>
          <w:tab w:val="left" w:pos="360" w:leader="none"/>
          <w:tab w:val="left" w:pos="993" w:leader="none"/>
        </w:tabs>
      </w:pPr>
      <w:rPr>
        <w:rFonts w:ascii="Times New Roman" w:hAnsi="Times New Roman" w:eastAsia="Times New Roman"/>
        <w:b w:val="0"/>
        <w:i w:val="0"/>
        <w:caps w:val="0"/>
        <w:smallCaps w:val="0"/>
        <w:strike w:val="0"/>
        <w:color w:val="000000"/>
        <w:spacing w:val="0"/>
        <w:position w:val="0"/>
        <w:vertAlign w:val="baseline"/>
      </w:rPr>
    </w:lvl>
    <w:lvl w:ilvl="5">
      <w:start w:val="1"/>
      <w:numFmt w:val="bullet"/>
      <w:isLgl w:val="false"/>
      <w:suff w:val="tab"/>
      <w:lvlText w:val="▪"/>
      <w:lvlJc w:val="left"/>
      <w:pPr>
        <w:ind w:left="2880" w:hanging="817"/>
        <w:tabs>
          <w:tab w:val="left" w:pos="360" w:leader="none"/>
          <w:tab w:val="left" w:pos="993" w:leader="none"/>
        </w:tabs>
      </w:pPr>
      <w:rPr>
        <w:rFonts w:ascii="Times New Roman" w:hAnsi="Times New Roman" w:eastAsia="Times New Roman"/>
        <w:b w:val="0"/>
        <w:i w:val="0"/>
        <w:caps w:val="0"/>
        <w:smallCaps w:val="0"/>
        <w:strike w:val="0"/>
        <w:color w:val="000000"/>
        <w:spacing w:val="0"/>
        <w:position w:val="0"/>
        <w:vertAlign w:val="baseline"/>
      </w:rPr>
    </w:lvl>
    <w:lvl w:ilvl="6">
      <w:start w:val="1"/>
      <w:numFmt w:val="bullet"/>
      <w:isLgl w:val="false"/>
      <w:suff w:val="tab"/>
      <w:lvlText w:val="•"/>
      <w:lvlJc w:val="left"/>
      <w:pPr>
        <w:ind w:left="3600" w:hanging="817"/>
        <w:tabs>
          <w:tab w:val="left" w:pos="360" w:leader="none"/>
          <w:tab w:val="left" w:pos="993"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 w:ilvl="7">
      <w:start w:val="1"/>
      <w:numFmt w:val="bullet"/>
      <w:isLgl w:val="false"/>
      <w:suff w:val="tab"/>
      <w:lvlText w:val="o"/>
      <w:lvlJc w:val="left"/>
      <w:pPr>
        <w:ind w:left="4320" w:hanging="817"/>
        <w:tabs>
          <w:tab w:val="left" w:pos="360" w:leader="none"/>
          <w:tab w:val="left" w:pos="993"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 w:ilvl="8">
      <w:start w:val="1"/>
      <w:numFmt w:val="bullet"/>
      <w:isLgl w:val="false"/>
      <w:suff w:val="tab"/>
      <w:lvlText w:val="▪"/>
      <w:lvlJc w:val="left"/>
      <w:pPr>
        <w:ind w:left="5040" w:hanging="817"/>
        <w:tabs>
          <w:tab w:val="left" w:pos="360" w:leader="none"/>
          <w:tab w:val="left" w:pos="993"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abstractNum>
  <w:abstractNum w:abstractNumId="3">
    <w:multiLevelType w:val="hybridMultilevel"/>
    <w:styleLink w:val="1662"/>
    <w:lvl w:ilvl="0">
      <w:start w:val="1"/>
      <w:numFmt w:val="decimal"/>
      <w:pStyle w:val="1662"/>
      <w:isLgl w:val="false"/>
      <w:suff w:val="tab"/>
      <w:lvlText w:val="%1."/>
      <w:lvlJc w:val="left"/>
      <w:pPr>
        <w:ind w:left="425" w:firstLine="284"/>
        <w:tabs>
          <w:tab w:val="left" w:pos="360" w:leader="none"/>
          <w:tab w:val="num" w:pos="1134" w:leader="none"/>
          <w:tab w:val="left" w:pos="1418" w:leader="none"/>
        </w:tabs>
      </w:pPr>
      <w:rPr>
        <w:rFonts w:hAnsi="Arial Unicode MS" w:cs="Times New Roman"/>
        <w:b/>
        <w:bCs/>
        <w:caps w:val="0"/>
        <w:smallCaps w:val="0"/>
        <w:strike w:val="0"/>
        <w:spacing w:val="0"/>
        <w:position w:val="0"/>
        <w:vertAlign w:val="baseline"/>
      </w:rPr>
    </w:lvl>
    <w:lvl w:ilvl="1">
      <w:start w:val="1"/>
      <w:numFmt w:val="decimal"/>
      <w:isLgl w:val="false"/>
      <w:suff w:val="tab"/>
      <w:lvlText w:val="%1.%2."/>
      <w:lvlJc w:val="left"/>
      <w:pPr>
        <w:ind w:left="810" w:firstLine="540"/>
        <w:tabs>
          <w:tab w:val="left" w:pos="360" w:leader="none"/>
          <w:tab w:val="left" w:pos="1134" w:leader="none"/>
          <w:tab w:val="left" w:pos="1418" w:leader="none"/>
          <w:tab w:val="num" w:pos="1519" w:leader="none"/>
        </w:tabs>
      </w:pPr>
      <w:rPr>
        <w:rFonts w:hAnsi="Arial Unicode MS" w:cs="Times New Roman"/>
        <w:b/>
        <w:bCs/>
        <w:caps w:val="0"/>
        <w:smallCaps w:val="0"/>
        <w:strike w:val="0"/>
        <w:spacing w:val="0"/>
        <w:position w:val="0"/>
        <w:vertAlign w:val="baseline"/>
      </w:rPr>
    </w:lvl>
    <w:lvl w:ilvl="2">
      <w:start w:val="1"/>
      <w:numFmt w:val="decimal"/>
      <w:isLgl w:val="false"/>
      <w:suff w:val="tab"/>
      <w:lvlText w:val="%1.%2.%3."/>
      <w:lvlJc w:val="left"/>
      <w:pPr>
        <w:ind w:left="1350" w:firstLine="374"/>
        <w:tabs>
          <w:tab w:val="left" w:pos="360" w:leader="none"/>
          <w:tab w:val="left" w:pos="1134" w:leader="none"/>
          <w:tab w:val="left" w:pos="1418" w:leader="none"/>
          <w:tab w:val="num" w:pos="2059" w:leader="none"/>
        </w:tabs>
      </w:pPr>
      <w:rPr>
        <w:rFonts w:hAnsi="Arial Unicode MS" w:cs="Times New Roman"/>
        <w:b/>
        <w:bCs/>
        <w:caps w:val="0"/>
        <w:smallCaps w:val="0"/>
        <w:strike w:val="0"/>
        <w:spacing w:val="0"/>
        <w:position w:val="0"/>
        <w:vertAlign w:val="baseline"/>
      </w:rPr>
    </w:lvl>
    <w:lvl w:ilvl="3">
      <w:start w:val="1"/>
      <w:numFmt w:val="decimal"/>
      <w:isLgl w:val="false"/>
      <w:suff w:val="tab"/>
      <w:lvlText w:val="%1.%2.%3.%4."/>
      <w:lvlJc w:val="left"/>
      <w:pPr>
        <w:ind w:left="2250" w:firstLine="206"/>
        <w:tabs>
          <w:tab w:val="left" w:pos="360" w:leader="none"/>
          <w:tab w:val="left" w:pos="1134" w:leader="none"/>
          <w:tab w:val="left" w:pos="1418" w:leader="none"/>
          <w:tab w:val="num" w:pos="2959" w:leader="none"/>
        </w:tabs>
      </w:pPr>
      <w:rPr>
        <w:rFonts w:hAnsi="Arial Unicode MS" w:cs="Times New Roman"/>
        <w:b/>
        <w:bCs/>
        <w:caps w:val="0"/>
        <w:smallCaps w:val="0"/>
        <w:strike w:val="0"/>
        <w:spacing w:val="0"/>
        <w:position w:val="0"/>
        <w:vertAlign w:val="baseline"/>
      </w:rPr>
    </w:lvl>
    <w:lvl w:ilvl="4">
      <w:start w:val="1"/>
      <w:numFmt w:val="decimal"/>
      <w:isLgl w:val="false"/>
      <w:suff w:val="tab"/>
      <w:lvlText w:val="%1.%2.%3.%4.%5."/>
      <w:lvlJc w:val="left"/>
      <w:pPr>
        <w:ind w:left="2790" w:firstLine="38"/>
        <w:tabs>
          <w:tab w:val="left" w:pos="360" w:leader="none"/>
          <w:tab w:val="left" w:pos="1134" w:leader="none"/>
          <w:tab w:val="left" w:pos="1418" w:leader="none"/>
          <w:tab w:val="num" w:pos="3499" w:leader="none"/>
        </w:tabs>
      </w:pPr>
      <w:rPr>
        <w:rFonts w:hAnsi="Arial Unicode MS" w:cs="Times New Roman"/>
        <w:b/>
        <w:bCs/>
        <w:caps w:val="0"/>
        <w:smallCaps w:val="0"/>
        <w:strike w:val="0"/>
        <w:spacing w:val="0"/>
        <w:position w:val="0"/>
        <w:vertAlign w:val="baseline"/>
      </w:rPr>
    </w:lvl>
    <w:lvl w:ilvl="5">
      <w:start w:val="1"/>
      <w:numFmt w:val="decimal"/>
      <w:isLgl w:val="false"/>
      <w:suff w:val="tab"/>
      <w:lvlText w:val="%1.%2.%3.%4.%5.%6."/>
      <w:lvlJc w:val="left"/>
      <w:pPr>
        <w:ind w:left="3690" w:firstLine="428"/>
        <w:tabs>
          <w:tab w:val="left" w:pos="360" w:leader="none"/>
          <w:tab w:val="left" w:pos="1134" w:leader="none"/>
          <w:tab w:val="left" w:pos="1418" w:leader="none"/>
          <w:tab w:val="num" w:pos="4399" w:leader="none"/>
        </w:tabs>
      </w:pPr>
      <w:rPr>
        <w:rFonts w:hAnsi="Arial Unicode MS" w:cs="Times New Roman"/>
        <w:b/>
        <w:bCs/>
        <w:caps w:val="0"/>
        <w:smallCaps w:val="0"/>
        <w:strike w:val="0"/>
        <w:spacing w:val="0"/>
        <w:position w:val="0"/>
        <w:vertAlign w:val="baseline"/>
      </w:rPr>
    </w:lvl>
    <w:lvl w:ilvl="6">
      <w:start w:val="1"/>
      <w:numFmt w:val="decimal"/>
      <w:isLgl w:val="false"/>
      <w:suff w:val="tab"/>
      <w:lvlText w:val="%1.%2.%3.%4.%5.%6.%7."/>
      <w:lvlJc w:val="left"/>
      <w:pPr>
        <w:ind w:left="4590" w:firstLine="68"/>
        <w:tabs>
          <w:tab w:val="left" w:pos="360" w:leader="none"/>
          <w:tab w:val="left" w:pos="1134" w:leader="none"/>
          <w:tab w:val="left" w:pos="1418" w:leader="none"/>
          <w:tab w:val="num" w:pos="5299" w:leader="none"/>
        </w:tabs>
      </w:pPr>
      <w:rPr>
        <w:rFonts w:hAnsi="Arial Unicode MS" w:cs="Times New Roman"/>
        <w:b/>
        <w:bCs/>
        <w:caps w:val="0"/>
        <w:smallCaps w:val="0"/>
        <w:strike w:val="0"/>
        <w:spacing w:val="0"/>
        <w:position w:val="0"/>
        <w:vertAlign w:val="baseline"/>
      </w:rPr>
    </w:lvl>
    <w:lvl w:ilvl="7">
      <w:start w:val="1"/>
      <w:numFmt w:val="decimal"/>
      <w:isLgl w:val="false"/>
      <w:suff w:val="tab"/>
      <w:lvlText w:val="%1.%2.%3.%4.%5.%6.%7.%8."/>
      <w:lvlJc w:val="left"/>
      <w:pPr>
        <w:ind w:left="5130" w:firstLine="68"/>
        <w:tabs>
          <w:tab w:val="left" w:pos="360" w:leader="none"/>
          <w:tab w:val="left" w:pos="1134" w:leader="none"/>
          <w:tab w:val="left" w:pos="1418" w:leader="none"/>
          <w:tab w:val="num" w:pos="5839" w:leader="none"/>
        </w:tabs>
      </w:pPr>
      <w:rPr>
        <w:rFonts w:hAnsi="Arial Unicode MS" w:cs="Times New Roman"/>
        <w:b/>
        <w:bCs/>
        <w:caps w:val="0"/>
        <w:smallCaps w:val="0"/>
        <w:strike w:val="0"/>
        <w:spacing w:val="0"/>
        <w:position w:val="0"/>
        <w:vertAlign w:val="baseline"/>
      </w:rPr>
    </w:lvl>
    <w:lvl w:ilvl="8">
      <w:start w:val="1"/>
      <w:numFmt w:val="decimal"/>
      <w:isLgl w:val="false"/>
      <w:suff w:val="tab"/>
      <w:lvlText w:val="%1.%2.%3.%4.%5.%6.%7.%8.%9."/>
      <w:lvlJc w:val="left"/>
      <w:pPr>
        <w:ind w:left="6030" w:hanging="292"/>
        <w:tabs>
          <w:tab w:val="left" w:pos="360" w:leader="none"/>
          <w:tab w:val="left" w:pos="1134" w:leader="none"/>
          <w:tab w:val="left" w:pos="1418" w:leader="none"/>
        </w:tabs>
      </w:pPr>
      <w:rPr>
        <w:rFonts w:hAnsi="Arial Unicode MS" w:cs="Times New Roman"/>
        <w:b/>
        <w:bCs/>
        <w:caps w:val="0"/>
        <w:smallCaps w:val="0"/>
        <w:strike w:val="0"/>
        <w:spacing w:val="0"/>
        <w:position w:val="0"/>
        <w:vertAlign w:val="baseline"/>
      </w:rPr>
    </w:lvl>
  </w:abstractNum>
  <w:abstractNum w:abstractNumId="4">
    <w:multiLevelType w:val="hybridMultilevel"/>
    <w:lvl w:ilvl="0">
      <w:start w:val="1"/>
      <w:numFmt w:val="bullet"/>
      <w:isLgl w:val="false"/>
      <w:suff w:val="tab"/>
      <w:lvlText w:val="-"/>
      <w:lvlJc w:val="left"/>
      <w:pPr>
        <w:ind w:left="1080" w:hanging="360"/>
        <w:tabs>
          <w:tab w:val="num" w:pos="1080" w:leader="none"/>
        </w:tabs>
      </w:pPr>
      <w:rPr>
        <w:rFonts w:hint="default" w:ascii="Tahoma" w:hAnsi="Tahoma"/>
      </w:rPr>
    </w:lvl>
    <w:lvl w:ilvl="1">
      <w:start w:val="1"/>
      <w:numFmt w:val="bullet"/>
      <w:isLgl w:val="false"/>
      <w:suff w:val="tab"/>
      <w:lvlText w:val="o"/>
      <w:lvlJc w:val="left"/>
      <w:pPr>
        <w:ind w:left="1800" w:hanging="360"/>
        <w:tabs>
          <w:tab w:val="num" w:pos="1800" w:leader="none"/>
        </w:tabs>
      </w:pPr>
      <w:rPr>
        <w:rFonts w:hint="default" w:ascii="Courier New" w:hAnsi="Courier New"/>
      </w:rPr>
    </w:lvl>
    <w:lvl w:ilvl="2">
      <w:start w:val="1"/>
      <w:numFmt w:val="bullet"/>
      <w:isLgl w:val="false"/>
      <w:suff w:val="tab"/>
      <w:lvlText w:val=""/>
      <w:lvlJc w:val="left"/>
      <w:pPr>
        <w:ind w:left="2520" w:hanging="360"/>
        <w:tabs>
          <w:tab w:val="num" w:pos="2520" w:leader="none"/>
        </w:tabs>
      </w:pPr>
      <w:rPr>
        <w:rFonts w:hint="default" w:ascii="Wingdings" w:hAnsi="Wingdings"/>
      </w:rPr>
    </w:lvl>
    <w:lvl w:ilvl="3">
      <w:start w:val="1"/>
      <w:numFmt w:val="bullet"/>
      <w:isLgl w:val="false"/>
      <w:suff w:val="tab"/>
      <w:lvlText w:val=""/>
      <w:lvlJc w:val="left"/>
      <w:pPr>
        <w:ind w:left="3240" w:hanging="360"/>
        <w:tabs>
          <w:tab w:val="num" w:pos="3240" w:leader="none"/>
        </w:tabs>
      </w:pPr>
      <w:rPr>
        <w:rFonts w:hint="default" w:ascii="Symbol" w:hAnsi="Symbol"/>
      </w:rPr>
    </w:lvl>
    <w:lvl w:ilvl="4">
      <w:start w:val="1"/>
      <w:numFmt w:val="bullet"/>
      <w:isLgl w:val="false"/>
      <w:suff w:val="tab"/>
      <w:lvlText w:val="o"/>
      <w:lvlJc w:val="left"/>
      <w:pPr>
        <w:ind w:left="3960" w:hanging="360"/>
        <w:tabs>
          <w:tab w:val="num" w:pos="3960" w:leader="none"/>
        </w:tabs>
      </w:pPr>
      <w:rPr>
        <w:rFonts w:hint="default" w:ascii="Courier New" w:hAnsi="Courier New"/>
      </w:rPr>
    </w:lvl>
    <w:lvl w:ilvl="5">
      <w:start w:val="1"/>
      <w:numFmt w:val="bullet"/>
      <w:isLgl w:val="false"/>
      <w:suff w:val="tab"/>
      <w:lvlText w:val=""/>
      <w:lvlJc w:val="left"/>
      <w:pPr>
        <w:ind w:left="4680" w:hanging="360"/>
        <w:tabs>
          <w:tab w:val="num" w:pos="4680" w:leader="none"/>
        </w:tabs>
      </w:pPr>
      <w:rPr>
        <w:rFonts w:hint="default" w:ascii="Wingdings" w:hAnsi="Wingdings"/>
      </w:rPr>
    </w:lvl>
    <w:lvl w:ilvl="6">
      <w:start w:val="1"/>
      <w:numFmt w:val="bullet"/>
      <w:isLgl w:val="false"/>
      <w:suff w:val="tab"/>
      <w:lvlText w:val=""/>
      <w:lvlJc w:val="left"/>
      <w:pPr>
        <w:ind w:left="5400" w:hanging="360"/>
        <w:tabs>
          <w:tab w:val="num" w:pos="5400" w:leader="none"/>
        </w:tabs>
      </w:pPr>
      <w:rPr>
        <w:rFonts w:hint="default" w:ascii="Symbol" w:hAnsi="Symbol"/>
      </w:rPr>
    </w:lvl>
    <w:lvl w:ilvl="7">
      <w:start w:val="1"/>
      <w:numFmt w:val="bullet"/>
      <w:isLgl w:val="false"/>
      <w:suff w:val="tab"/>
      <w:lvlText w:val="o"/>
      <w:lvlJc w:val="left"/>
      <w:pPr>
        <w:ind w:left="6120" w:hanging="360"/>
        <w:tabs>
          <w:tab w:val="num" w:pos="6120" w:leader="none"/>
        </w:tabs>
      </w:pPr>
      <w:rPr>
        <w:rFonts w:hint="default" w:ascii="Courier New" w:hAnsi="Courier New"/>
      </w:rPr>
    </w:lvl>
    <w:lvl w:ilvl="8">
      <w:start w:val="1"/>
      <w:numFmt w:val="bullet"/>
      <w:isLgl w:val="false"/>
      <w:suff w:val="tab"/>
      <w:lvlText w:val=""/>
      <w:lvlJc w:val="left"/>
      <w:pPr>
        <w:ind w:left="6840" w:hanging="360"/>
        <w:tabs>
          <w:tab w:val="num" w:pos="6840" w:leader="none"/>
        </w:tabs>
      </w:pPr>
      <w:rPr>
        <w:rFonts w:hint="default" w:ascii="Wingdings" w:hAnsi="Wingdings"/>
      </w:rPr>
    </w:lvl>
  </w:abstractNum>
  <w:abstractNum w:abstractNumId="5">
    <w:multiLevelType w:val="hybridMultilevel"/>
    <w:lvl w:ilvl="0">
      <w:start w:val="1"/>
      <w:numFmt w:val="bullet"/>
      <w:isLgl w:val="false"/>
      <w:suff w:val="tab"/>
      <w:lvlText w:val=""/>
      <w:lvlJc w:val="left"/>
      <w:pPr>
        <w:ind w:left="2280" w:hanging="360"/>
        <w:tabs>
          <w:tab w:val="num" w:pos="2280" w:leader="none"/>
        </w:tabs>
      </w:pPr>
      <w:rPr>
        <w:rFonts w:hint="default" w:ascii="Symbol" w:hAnsi="Symbol"/>
      </w:rPr>
    </w:lvl>
    <w:lvl w:ilvl="1">
      <w:start w:val="1"/>
      <w:numFmt w:val="bullet"/>
      <w:isLgl w:val="false"/>
      <w:suff w:val="tab"/>
      <w:lvlText w:val=""/>
      <w:lvlJc w:val="left"/>
      <w:pPr>
        <w:ind w:left="1080" w:hanging="360"/>
        <w:tabs>
          <w:tab w:val="num" w:pos="1080" w:leader="none"/>
        </w:tabs>
      </w:pPr>
      <w:rPr>
        <w:rFonts w:hint="default" w:ascii="Symbol" w:hAnsi="Symbol"/>
      </w:rPr>
    </w:lvl>
    <w:lvl w:ilvl="2">
      <w:start w:val="1"/>
      <w:numFmt w:val="bullet"/>
      <w:isLgl w:val="false"/>
      <w:suff w:val="tab"/>
      <w:lvlText w:val=""/>
      <w:lvlJc w:val="left"/>
      <w:pPr>
        <w:ind w:left="2869" w:hanging="360"/>
        <w:tabs>
          <w:tab w:val="num" w:pos="2869" w:leader="none"/>
        </w:tabs>
      </w:pPr>
      <w:rPr>
        <w:rFonts w:hint="default" w:ascii="Wingdings" w:hAnsi="Wingdings"/>
      </w:rPr>
    </w:lvl>
    <w:lvl w:ilvl="3">
      <w:start w:val="1"/>
      <w:numFmt w:val="bullet"/>
      <w:isLgl w:val="false"/>
      <w:suff w:val="tab"/>
      <w:lvlText w:val=""/>
      <w:lvlJc w:val="left"/>
      <w:pPr>
        <w:ind w:left="3589" w:hanging="360"/>
        <w:tabs>
          <w:tab w:val="num" w:pos="3589" w:leader="none"/>
        </w:tabs>
      </w:pPr>
      <w:rPr>
        <w:rFonts w:hint="default" w:ascii="Symbol" w:hAnsi="Symbol"/>
      </w:rPr>
    </w:lvl>
    <w:lvl w:ilvl="4">
      <w:start w:val="1"/>
      <w:numFmt w:val="bullet"/>
      <w:isLgl w:val="false"/>
      <w:suff w:val="tab"/>
      <w:lvlText w:val="o"/>
      <w:lvlJc w:val="left"/>
      <w:pPr>
        <w:ind w:left="4309" w:hanging="360"/>
        <w:tabs>
          <w:tab w:val="num" w:pos="4309" w:leader="none"/>
        </w:tabs>
      </w:pPr>
      <w:rPr>
        <w:rFonts w:hint="default" w:ascii="Courier New" w:hAnsi="Courier New" w:cs="Courier New"/>
      </w:rPr>
    </w:lvl>
    <w:lvl w:ilvl="5">
      <w:start w:val="1"/>
      <w:numFmt w:val="bullet"/>
      <w:isLgl w:val="false"/>
      <w:suff w:val="tab"/>
      <w:lvlText w:val=""/>
      <w:lvlJc w:val="left"/>
      <w:pPr>
        <w:ind w:left="5029" w:hanging="360"/>
        <w:tabs>
          <w:tab w:val="num" w:pos="5029" w:leader="none"/>
        </w:tabs>
      </w:pPr>
      <w:rPr>
        <w:rFonts w:hint="default" w:ascii="Wingdings" w:hAnsi="Wingdings"/>
      </w:rPr>
    </w:lvl>
    <w:lvl w:ilvl="6">
      <w:start w:val="1"/>
      <w:numFmt w:val="bullet"/>
      <w:isLgl w:val="false"/>
      <w:suff w:val="tab"/>
      <w:lvlText w:val=""/>
      <w:lvlJc w:val="left"/>
      <w:pPr>
        <w:ind w:left="5749" w:hanging="360"/>
        <w:tabs>
          <w:tab w:val="num" w:pos="5749" w:leader="none"/>
        </w:tabs>
      </w:pPr>
      <w:rPr>
        <w:rFonts w:hint="default" w:ascii="Symbol" w:hAnsi="Symbol"/>
      </w:rPr>
    </w:lvl>
    <w:lvl w:ilvl="7">
      <w:start w:val="1"/>
      <w:numFmt w:val="bullet"/>
      <w:isLgl w:val="false"/>
      <w:suff w:val="tab"/>
      <w:lvlText w:val="o"/>
      <w:lvlJc w:val="left"/>
      <w:pPr>
        <w:ind w:left="6469" w:hanging="360"/>
        <w:tabs>
          <w:tab w:val="num" w:pos="6469" w:leader="none"/>
        </w:tabs>
      </w:pPr>
      <w:rPr>
        <w:rFonts w:hint="default" w:ascii="Courier New" w:hAnsi="Courier New" w:cs="Courier New"/>
      </w:rPr>
    </w:lvl>
    <w:lvl w:ilvl="8">
      <w:start w:val="1"/>
      <w:numFmt w:val="bullet"/>
      <w:isLgl w:val="false"/>
      <w:suff w:val="tab"/>
      <w:lvlText w:val=""/>
      <w:lvlJc w:val="left"/>
      <w:pPr>
        <w:ind w:left="7189" w:hanging="360"/>
        <w:tabs>
          <w:tab w:val="num" w:pos="7189" w:leader="none"/>
        </w:tabs>
      </w:pPr>
      <w:rPr>
        <w:rFonts w:hint="default" w:ascii="Wingdings" w:hAnsi="Wingdings"/>
      </w:rPr>
    </w:lvl>
  </w:abstractNum>
  <w:abstractNum w:abstractNumId="6">
    <w:multiLevelType w:val="hybridMultilevel"/>
    <w:lvl w:ilvl="0">
      <w:start w:val="1"/>
      <w:numFmt w:val="decimal"/>
      <w:isLgl w:val="false"/>
      <w:suff w:val="tab"/>
      <w:lvlText w:val="%1."/>
      <w:lvlJc w:val="left"/>
      <w:pPr>
        <w:ind w:left="432" w:hanging="432"/>
        <w:tabs>
          <w:tab w:val="num" w:pos="432" w:leader="none"/>
        </w:tabs>
      </w:pPr>
      <w:rPr>
        <w:rFonts w:hint="default" w:cs="Times New Roman"/>
      </w:rPr>
    </w:lvl>
    <w:lvl w:ilvl="1">
      <w:start w:val="1"/>
      <w:numFmt w:val="decimal"/>
      <w:isLgl w:val="false"/>
      <w:suff w:val="tab"/>
      <w:lvlText w:val="%1.%2."/>
      <w:lvlJc w:val="left"/>
      <w:pPr>
        <w:ind w:left="576" w:hanging="576"/>
        <w:tabs>
          <w:tab w:val="num" w:pos="576" w:leader="none"/>
        </w:tabs>
      </w:pPr>
      <w:rPr>
        <w:rFonts w:hint="default" w:cs="Times New Roman"/>
      </w:rPr>
    </w:lvl>
    <w:lvl w:ilvl="2">
      <w:start w:val="1"/>
      <w:numFmt w:val="decimal"/>
      <w:isLgl w:val="false"/>
      <w:suff w:val="tab"/>
      <w:lvlText w:val="%1.%2.%3."/>
      <w:lvlJc w:val="left"/>
      <w:pPr>
        <w:ind w:left="720" w:hanging="720"/>
        <w:tabs>
          <w:tab w:val="num" w:pos="720" w:leader="none"/>
        </w:tabs>
      </w:pPr>
      <w:rPr>
        <w:rFonts w:hint="default" w:cs="Times New Roman"/>
      </w:rPr>
    </w:lvl>
    <w:lvl w:ilvl="3">
      <w:start w:val="1"/>
      <w:numFmt w:val="decimal"/>
      <w:isLgl w:val="false"/>
      <w:suff w:val="tab"/>
      <w:lvlText w:val="%1.%2.%3.%4"/>
      <w:lvlJc w:val="left"/>
      <w:pPr>
        <w:ind w:left="864" w:hanging="864"/>
        <w:tabs>
          <w:tab w:val="num" w:pos="864" w:leader="none"/>
        </w:tabs>
      </w:pPr>
      <w:rPr>
        <w:rFonts w:hint="default" w:cs="Times New Roman"/>
      </w:rPr>
    </w:lvl>
    <w:lvl w:ilvl="4">
      <w:start w:val="1"/>
      <w:numFmt w:val="decimal"/>
      <w:pStyle w:val="1283"/>
      <w:isLgl w:val="false"/>
      <w:suff w:val="tab"/>
      <w:lvlText w:val="%1.%2.%3.%4.%5"/>
      <w:lvlJc w:val="left"/>
      <w:pPr>
        <w:ind w:left="1008" w:hanging="1008"/>
        <w:tabs>
          <w:tab w:val="num" w:pos="1008" w:leader="none"/>
        </w:tabs>
      </w:pPr>
      <w:rPr>
        <w:rFonts w:hint="default" w:cs="Times New Roman"/>
      </w:rPr>
    </w:lvl>
    <w:lvl w:ilvl="5">
      <w:start w:val="1"/>
      <w:numFmt w:val="decimal"/>
      <w:pStyle w:val="1284"/>
      <w:isLgl w:val="false"/>
      <w:suff w:val="tab"/>
      <w:lvlText w:val="%1.%2.%3.%4.%5.%6"/>
      <w:lvlJc w:val="left"/>
      <w:pPr>
        <w:ind w:left="1152" w:hanging="1152"/>
        <w:tabs>
          <w:tab w:val="num" w:pos="1152" w:leader="none"/>
        </w:tabs>
      </w:pPr>
      <w:rPr>
        <w:rFonts w:hint="default" w:cs="Times New Roman"/>
      </w:rPr>
    </w:lvl>
    <w:lvl w:ilvl="6">
      <w:start w:val="1"/>
      <w:numFmt w:val="decimal"/>
      <w:pStyle w:val="1285"/>
      <w:isLgl w:val="false"/>
      <w:suff w:val="tab"/>
      <w:lvlText w:val="%1.%2.%3.%4.%5.%6.%7"/>
      <w:lvlJc w:val="left"/>
      <w:pPr>
        <w:ind w:left="1296" w:hanging="1296"/>
        <w:tabs>
          <w:tab w:val="num" w:pos="1296" w:leader="none"/>
        </w:tabs>
      </w:pPr>
      <w:rPr>
        <w:rFonts w:hint="default" w:cs="Times New Roman"/>
      </w:rPr>
    </w:lvl>
    <w:lvl w:ilvl="7">
      <w:start w:val="1"/>
      <w:numFmt w:val="decimal"/>
      <w:pStyle w:val="1286"/>
      <w:isLgl w:val="false"/>
      <w:suff w:val="tab"/>
      <w:lvlText w:val="%1.%2.%3.%4.%5.%6.%7.%8"/>
      <w:lvlJc w:val="left"/>
      <w:pPr>
        <w:ind w:left="1440" w:hanging="1440"/>
        <w:tabs>
          <w:tab w:val="num" w:pos="1440" w:leader="none"/>
        </w:tabs>
      </w:pPr>
      <w:rPr>
        <w:rFonts w:hint="default" w:cs="Times New Roman"/>
      </w:rPr>
    </w:lvl>
    <w:lvl w:ilvl="8">
      <w:start w:val="1"/>
      <w:numFmt w:val="decimal"/>
      <w:pStyle w:val="1287"/>
      <w:isLgl w:val="false"/>
      <w:suff w:val="tab"/>
      <w:lvlText w:val="%1.%2.%3.%4.%5.%6.%7.%8.%9"/>
      <w:lvlJc w:val="left"/>
      <w:pPr>
        <w:ind w:left="1584" w:hanging="1584"/>
        <w:tabs>
          <w:tab w:val="num" w:pos="1584" w:leader="none"/>
        </w:tabs>
      </w:pPr>
      <w:rPr>
        <w:rFonts w:hint="default" w:cs="Times New Roman"/>
      </w:rPr>
    </w:lvl>
  </w:abstractNum>
  <w:abstractNum w:abstractNumId="7">
    <w:multiLevelType w:val="hybridMultilevel"/>
    <w:lvl w:ilvl="0">
      <w:start w:val="2"/>
      <w:numFmt w:val="decimal"/>
      <w:isLgl w:val="false"/>
      <w:suff w:val="tab"/>
      <w:lvlText w:val="%1."/>
      <w:lvlJc w:val="left"/>
      <w:pPr>
        <w:ind w:left="390" w:hanging="390"/>
      </w:pPr>
      <w:rPr>
        <w:rFonts w:hint="default"/>
      </w:rPr>
    </w:lvl>
    <w:lvl w:ilvl="1">
      <w:start w:val="4"/>
      <w:numFmt w:val="decimal"/>
      <w:isLgl w:val="false"/>
      <w:suff w:val="tab"/>
      <w:lvlText w:val="%1.%2."/>
      <w:lvlJc w:val="left"/>
      <w:pPr>
        <w:ind w:left="1713" w:hanging="720"/>
      </w:pPr>
      <w:rPr>
        <w:rFonts w:hint="default"/>
      </w:rPr>
    </w:lvl>
    <w:lvl w:ilvl="2">
      <w:start w:val="1"/>
      <w:numFmt w:val="decimal"/>
      <w:isLgl w:val="false"/>
      <w:suff w:val="tab"/>
      <w:lvlText w:val="%1.%2.%3."/>
      <w:lvlJc w:val="left"/>
      <w:pPr>
        <w:ind w:left="2706" w:hanging="720"/>
      </w:pPr>
      <w:rPr>
        <w:rFonts w:hint="default"/>
      </w:rPr>
    </w:lvl>
    <w:lvl w:ilvl="3">
      <w:start w:val="1"/>
      <w:numFmt w:val="decimal"/>
      <w:isLgl w:val="false"/>
      <w:suff w:val="tab"/>
      <w:lvlText w:val="%1.%2.%3.%4."/>
      <w:lvlJc w:val="left"/>
      <w:pPr>
        <w:ind w:left="4059" w:hanging="1080"/>
      </w:pPr>
      <w:rPr>
        <w:rFonts w:hint="default"/>
      </w:rPr>
    </w:lvl>
    <w:lvl w:ilvl="4">
      <w:start w:val="1"/>
      <w:numFmt w:val="decimal"/>
      <w:isLgl w:val="false"/>
      <w:suff w:val="tab"/>
      <w:lvlText w:val="%1.%2.%3.%4.%5."/>
      <w:lvlJc w:val="left"/>
      <w:pPr>
        <w:ind w:left="5052" w:hanging="1080"/>
      </w:pPr>
      <w:rPr>
        <w:rFonts w:hint="default"/>
      </w:rPr>
    </w:lvl>
    <w:lvl w:ilvl="5">
      <w:start w:val="1"/>
      <w:numFmt w:val="decimal"/>
      <w:isLgl w:val="false"/>
      <w:suff w:val="tab"/>
      <w:lvlText w:val="%1.%2.%3.%4.%5.%6."/>
      <w:lvlJc w:val="left"/>
      <w:pPr>
        <w:ind w:left="6405" w:hanging="1440"/>
      </w:pPr>
      <w:rPr>
        <w:rFonts w:hint="default"/>
      </w:rPr>
    </w:lvl>
    <w:lvl w:ilvl="6">
      <w:start w:val="1"/>
      <w:numFmt w:val="decimal"/>
      <w:isLgl w:val="false"/>
      <w:suff w:val="tab"/>
      <w:lvlText w:val="%1.%2.%3.%4.%5.%6.%7."/>
      <w:lvlJc w:val="left"/>
      <w:pPr>
        <w:ind w:left="7398" w:hanging="1440"/>
      </w:pPr>
      <w:rPr>
        <w:rFonts w:hint="default"/>
      </w:rPr>
    </w:lvl>
    <w:lvl w:ilvl="7">
      <w:start w:val="1"/>
      <w:numFmt w:val="decimal"/>
      <w:isLgl w:val="false"/>
      <w:suff w:val="tab"/>
      <w:lvlText w:val="%1.%2.%3.%4.%5.%6.%7.%8."/>
      <w:lvlJc w:val="left"/>
      <w:pPr>
        <w:ind w:left="8751" w:hanging="1800"/>
      </w:pPr>
      <w:rPr>
        <w:rFonts w:hint="default"/>
      </w:rPr>
    </w:lvl>
    <w:lvl w:ilvl="8">
      <w:start w:val="1"/>
      <w:numFmt w:val="decimal"/>
      <w:isLgl w:val="false"/>
      <w:suff w:val="tab"/>
      <w:lvlText w:val="%1.%2.%3.%4.%5.%6.%7.%8.%9."/>
      <w:lvlJc w:val="left"/>
      <w:pPr>
        <w:ind w:left="9744" w:hanging="1800"/>
      </w:pPr>
      <w:rPr>
        <w:rFonts w:hint="default"/>
      </w:rPr>
    </w:lvl>
  </w:abstractNum>
  <w:abstractNum w:abstractNumId="8">
    <w:multiLevelType w:val="hybridMultilevel"/>
    <w:lvl w:ilvl="0">
      <w:start w:val="1"/>
      <w:numFmt w:val="decimal"/>
      <w:isLgl w:val="false"/>
      <w:suff w:val="tab"/>
      <w:lvlText w:val="%1."/>
      <w:lvlJc w:val="left"/>
      <w:pPr>
        <w:ind w:left="927" w:hanging="360"/>
      </w:pPr>
      <w:rPr>
        <w:b/>
      </w:rPr>
    </w:lvl>
    <w:lvl w:ilvl="1">
      <w:start w:val="2"/>
      <w:numFmt w:val="decimal"/>
      <w:isLgl/>
      <w:suff w:val="tab"/>
      <w:lvlText w:val="%1.%2."/>
      <w:lvlJc w:val="left"/>
      <w:pPr>
        <w:ind w:left="1363" w:hanging="720"/>
      </w:pPr>
    </w:lvl>
    <w:lvl w:ilvl="2">
      <w:start w:val="4"/>
      <w:numFmt w:val="decimal"/>
      <w:isLgl/>
      <w:suff w:val="tab"/>
      <w:lvlText w:val="%1.%2.%3."/>
      <w:lvlJc w:val="left"/>
      <w:pPr>
        <w:ind w:left="1439" w:hanging="720"/>
      </w:pPr>
    </w:lvl>
    <w:lvl w:ilvl="3">
      <w:start w:val="1"/>
      <w:numFmt w:val="decimal"/>
      <w:isLgl/>
      <w:suff w:val="tab"/>
      <w:lvlText w:val="%1.%2.%3.%4."/>
      <w:lvlJc w:val="left"/>
      <w:pPr>
        <w:ind w:left="1875" w:hanging="1080"/>
      </w:pPr>
    </w:lvl>
    <w:lvl w:ilvl="4">
      <w:start w:val="1"/>
      <w:numFmt w:val="decimal"/>
      <w:isLgl/>
      <w:suff w:val="tab"/>
      <w:lvlText w:val="%1.%2.%3.%4.%5."/>
      <w:lvlJc w:val="left"/>
      <w:pPr>
        <w:ind w:left="1951" w:hanging="1080"/>
      </w:pPr>
    </w:lvl>
    <w:lvl w:ilvl="5">
      <w:start w:val="1"/>
      <w:numFmt w:val="decimal"/>
      <w:isLgl/>
      <w:suff w:val="tab"/>
      <w:lvlText w:val="%1.%2.%3.%4.%5.%6."/>
      <w:lvlJc w:val="left"/>
      <w:pPr>
        <w:ind w:left="2387" w:hanging="1440"/>
      </w:pPr>
    </w:lvl>
    <w:lvl w:ilvl="6">
      <w:start w:val="1"/>
      <w:numFmt w:val="decimal"/>
      <w:isLgl/>
      <w:suff w:val="tab"/>
      <w:lvlText w:val="%1.%2.%3.%4.%5.%6.%7."/>
      <w:lvlJc w:val="left"/>
      <w:pPr>
        <w:ind w:left="2823" w:hanging="1800"/>
      </w:pPr>
    </w:lvl>
    <w:lvl w:ilvl="7">
      <w:start w:val="1"/>
      <w:numFmt w:val="decimal"/>
      <w:isLgl/>
      <w:suff w:val="tab"/>
      <w:lvlText w:val="%1.%2.%3.%4.%5.%6.%7.%8."/>
      <w:lvlJc w:val="left"/>
      <w:pPr>
        <w:ind w:left="2899" w:hanging="1800"/>
      </w:pPr>
    </w:lvl>
    <w:lvl w:ilvl="8">
      <w:start w:val="1"/>
      <w:numFmt w:val="decimal"/>
      <w:isLgl/>
      <w:suff w:val="tab"/>
      <w:lvlText w:val="%1.%2.%3.%4.%5.%6.%7.%8.%9."/>
      <w:lvlJc w:val="left"/>
      <w:pPr>
        <w:ind w:left="3335" w:hanging="2160"/>
      </w:pPr>
    </w:lvl>
  </w:abstractNum>
  <w:abstractNum w:abstractNumId="9">
    <w:multiLevelType w:val="hybridMultilevel"/>
    <w:styleLink w:val="1687"/>
    <w:lvl w:ilvl="0">
      <w:start w:val="1"/>
      <w:numFmt w:val="bullet"/>
      <w:pStyle w:val="1687"/>
      <w:isLgl w:val="false"/>
      <w:suff w:val="tab"/>
      <w:lvlText w:val="-"/>
      <w:lvlJc w:val="left"/>
      <w:pPr>
        <w:ind w:left="371" w:firstLine="338"/>
        <w:tabs>
          <w:tab w:val="left" w:pos="284" w:leader="none"/>
          <w:tab w:val="num" w:pos="1080" w:leader="none"/>
        </w:tabs>
      </w:pPr>
      <w:rPr>
        <w:rFonts w:ascii="Tahoma" w:hAnsi="Tahoma"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338"/>
        <w:tabs>
          <w:tab w:val="left" w:pos="284" w:leader="none"/>
          <w:tab w:val="left" w:pos="1080" w:leader="none"/>
          <w:tab w:val="num" w:pos="1429" w:leader="none"/>
        </w:tabs>
      </w:pPr>
      <w:rPr>
        <w:rFonts w:ascii="Tahoma" w:hAnsi="Tahoma" w:eastAsia="Times New Roman"/>
        <w:b w:val="0"/>
        <w:i w:val="0"/>
        <w:caps w:val="0"/>
        <w:smallCaps w:val="0"/>
        <w:strike w:val="0"/>
        <w:spacing w:val="0"/>
        <w:position w:val="0"/>
        <w:vertAlign w:val="baseline"/>
      </w:rPr>
    </w:lvl>
    <w:lvl w:ilvl="2">
      <w:start w:val="1"/>
      <w:numFmt w:val="bullet"/>
      <w:isLgl w:val="false"/>
      <w:suff w:val="tab"/>
      <w:lvlText w:val="▪"/>
      <w:lvlJc w:val="left"/>
      <w:pPr>
        <w:ind w:left="1440" w:firstLine="338"/>
        <w:tabs>
          <w:tab w:val="left" w:pos="284" w:leader="none"/>
          <w:tab w:val="left" w:pos="1080" w:leader="none"/>
          <w:tab w:val="num" w:pos="2149" w:leader="none"/>
        </w:tabs>
      </w:pPr>
      <w:rPr>
        <w:rFonts w:ascii="Tahoma" w:hAnsi="Tahoma" w:eastAsia="Times New Roman"/>
        <w:b w:val="0"/>
        <w:i w:val="0"/>
        <w:caps w:val="0"/>
        <w:smallCaps w:val="0"/>
        <w:strike w:val="0"/>
        <w:spacing w:val="0"/>
        <w:position w:val="0"/>
        <w:vertAlign w:val="baseline"/>
      </w:rPr>
    </w:lvl>
    <w:lvl w:ilvl="3">
      <w:start w:val="1"/>
      <w:numFmt w:val="bullet"/>
      <w:isLgl w:val="false"/>
      <w:suff w:val="tab"/>
      <w:lvlText w:val="•"/>
      <w:lvlJc w:val="left"/>
      <w:pPr>
        <w:ind w:left="2160" w:firstLine="338"/>
        <w:tabs>
          <w:tab w:val="left" w:pos="284" w:leader="none"/>
          <w:tab w:val="left" w:pos="1080" w:leader="none"/>
          <w:tab w:val="num" w:pos="2869" w:leader="none"/>
        </w:tabs>
      </w:pPr>
      <w:rPr>
        <w:rFonts w:ascii="Tahoma" w:hAnsi="Tahoma"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338"/>
        <w:tabs>
          <w:tab w:val="left" w:pos="284" w:leader="none"/>
          <w:tab w:val="left" w:pos="1080" w:leader="none"/>
          <w:tab w:val="num" w:pos="3589" w:leader="none"/>
        </w:tabs>
      </w:pPr>
      <w:rPr>
        <w:rFonts w:ascii="Tahoma" w:hAnsi="Tahoma" w:eastAsia="Times New Roman"/>
        <w:b w:val="0"/>
        <w:i w:val="0"/>
        <w:caps w:val="0"/>
        <w:smallCaps w:val="0"/>
        <w:strike w:val="0"/>
        <w:spacing w:val="0"/>
        <w:position w:val="0"/>
        <w:vertAlign w:val="baseline"/>
      </w:rPr>
    </w:lvl>
    <w:lvl w:ilvl="5">
      <w:start w:val="1"/>
      <w:numFmt w:val="bullet"/>
      <w:isLgl w:val="false"/>
      <w:suff w:val="tab"/>
      <w:lvlText w:val="▪"/>
      <w:lvlJc w:val="left"/>
      <w:pPr>
        <w:ind w:left="3600" w:firstLine="338"/>
        <w:tabs>
          <w:tab w:val="left" w:pos="284" w:leader="none"/>
          <w:tab w:val="left" w:pos="1080" w:leader="none"/>
          <w:tab w:val="num" w:pos="4309" w:leader="none"/>
        </w:tabs>
      </w:pPr>
      <w:rPr>
        <w:rFonts w:ascii="Tahoma" w:hAnsi="Tahoma" w:eastAsia="Times New Roman"/>
        <w:b w:val="0"/>
        <w:i w:val="0"/>
        <w:caps w:val="0"/>
        <w:smallCaps w:val="0"/>
        <w:strike w:val="0"/>
        <w:spacing w:val="0"/>
        <w:position w:val="0"/>
        <w:vertAlign w:val="baseline"/>
      </w:rPr>
    </w:lvl>
    <w:lvl w:ilvl="6">
      <w:start w:val="1"/>
      <w:numFmt w:val="bullet"/>
      <w:isLgl w:val="false"/>
      <w:suff w:val="tab"/>
      <w:lvlText w:val="•"/>
      <w:lvlJc w:val="left"/>
      <w:pPr>
        <w:ind w:left="4320" w:firstLine="338"/>
        <w:tabs>
          <w:tab w:val="left" w:pos="284" w:leader="none"/>
          <w:tab w:val="left" w:pos="1080" w:leader="none"/>
          <w:tab w:val="num" w:pos="5029" w:leader="none"/>
        </w:tabs>
      </w:pPr>
      <w:rPr>
        <w:rFonts w:ascii="Tahoma" w:hAnsi="Tahoma"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338"/>
        <w:tabs>
          <w:tab w:val="left" w:pos="284" w:leader="none"/>
          <w:tab w:val="left" w:pos="1080" w:leader="none"/>
          <w:tab w:val="num" w:pos="5749" w:leader="none"/>
        </w:tabs>
      </w:pPr>
      <w:rPr>
        <w:rFonts w:ascii="Tahoma" w:hAnsi="Tahoma" w:eastAsia="Times New Roman"/>
        <w:b w:val="0"/>
        <w:i w:val="0"/>
        <w:caps w:val="0"/>
        <w:smallCaps w:val="0"/>
        <w:strike w:val="0"/>
        <w:spacing w:val="0"/>
        <w:position w:val="0"/>
        <w:vertAlign w:val="baseline"/>
      </w:rPr>
    </w:lvl>
    <w:lvl w:ilvl="8">
      <w:start w:val="1"/>
      <w:numFmt w:val="bullet"/>
      <w:isLgl w:val="false"/>
      <w:suff w:val="tab"/>
      <w:lvlText w:val="▪"/>
      <w:lvlJc w:val="left"/>
      <w:pPr>
        <w:ind w:left="5760" w:firstLine="338"/>
        <w:tabs>
          <w:tab w:val="left" w:pos="284" w:leader="none"/>
          <w:tab w:val="left" w:pos="1080" w:leader="none"/>
          <w:tab w:val="num" w:pos="6469" w:leader="none"/>
        </w:tabs>
      </w:pPr>
      <w:rPr>
        <w:rFonts w:ascii="Tahoma" w:hAnsi="Tahoma" w:eastAsia="Times New Roman"/>
        <w:b w:val="0"/>
        <w:i w:val="0"/>
        <w:caps w:val="0"/>
        <w:smallCaps w:val="0"/>
        <w:strike w:val="0"/>
        <w:spacing w:val="0"/>
        <w:position w:val="0"/>
        <w:vertAlign w:val="baseline"/>
      </w:rPr>
    </w:lvl>
  </w:abstractNum>
  <w:abstractNum w:abstractNumId="10">
    <w:multiLevelType w:val="hybridMultilevel"/>
    <w:styleLink w:val="1671"/>
    <w:lvl w:ilvl="0">
      <w:start w:val="1"/>
      <w:numFmt w:val="bullet"/>
      <w:pStyle w:val="1671"/>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hanging="11"/>
        <w:tabs>
          <w:tab w:val="num" w:pos="1429" w:leader="none"/>
        </w:tabs>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hanging="11"/>
        <w:tabs>
          <w:tab w:val="left" w:pos="1080" w:leader="none"/>
          <w:tab w:val="num" w:pos="2149"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hanging="11"/>
        <w:tabs>
          <w:tab w:val="left" w:pos="1080"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hanging="11"/>
        <w:tabs>
          <w:tab w:val="left" w:pos="1080" w:leader="none"/>
          <w:tab w:val="num" w:pos="3589"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hanging="11"/>
        <w:tabs>
          <w:tab w:val="left" w:pos="1080" w:leader="none"/>
          <w:tab w:val="num" w:pos="4309"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hanging="11"/>
        <w:tabs>
          <w:tab w:val="left" w:pos="1080"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hanging="11"/>
        <w:tabs>
          <w:tab w:val="left" w:pos="1080" w:leader="none"/>
          <w:tab w:val="num" w:pos="5749"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hanging="11"/>
        <w:tabs>
          <w:tab w:val="left" w:pos="1080" w:leader="none"/>
          <w:tab w:val="num" w:pos="6469" w:leader="none"/>
        </w:tabs>
      </w:pPr>
      <w:rPr>
        <w:rFonts w:ascii="Arial Unicode MS" w:hAnsi="Arial Unicode MS" w:eastAsia="Arial Unicode MS"/>
        <w:b w:val="0"/>
        <w:i w:val="0"/>
        <w:caps w:val="0"/>
        <w:smallCaps w:val="0"/>
        <w:strike w:val="0"/>
        <w:spacing w:val="0"/>
        <w:position w:val="0"/>
        <w:vertAlign w:val="baseline"/>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260" w:hanging="720"/>
        <w:tabs>
          <w:tab w:val="num" w:pos="1260" w:leader="none"/>
        </w:tabs>
      </w:pPr>
      <w:rPr>
        <w:rFonts w:cs="Times New Roman"/>
        <w:b/>
      </w:rPr>
    </w:lvl>
    <w:lvl w:ilvl="2">
      <w:start w:val="1"/>
      <w:numFmt w:val="decimal"/>
      <w:isLgl w:val="false"/>
      <w:suff w:val="tab"/>
      <w:lvlText w:val="%1.%2.%3."/>
      <w:lvlJc w:val="left"/>
      <w:pPr>
        <w:ind w:left="2160" w:hanging="720"/>
        <w:tabs>
          <w:tab w:val="num" w:pos="2160" w:leader="none"/>
        </w:tabs>
      </w:pPr>
      <w:rPr>
        <w:rFonts w:cs="Times New Roman"/>
      </w:rPr>
    </w:lvl>
    <w:lvl w:ilvl="3">
      <w:start w:val="1"/>
      <w:numFmt w:val="decimal"/>
      <w:isLgl w:val="false"/>
      <w:suff w:val="tab"/>
      <w:lvlText w:val="%1.%2.%3.%4."/>
      <w:lvlJc w:val="left"/>
      <w:pPr>
        <w:ind w:left="3240" w:hanging="1080"/>
        <w:tabs>
          <w:tab w:val="num" w:pos="3240" w:leader="none"/>
        </w:tabs>
      </w:pPr>
      <w:rPr>
        <w:rFonts w:cs="Times New Roman"/>
      </w:rPr>
    </w:lvl>
    <w:lvl w:ilvl="4">
      <w:start w:val="1"/>
      <w:numFmt w:val="bullet"/>
      <w:isLgl w:val="false"/>
      <w:suff w:val="tab"/>
      <w:lvlText w:val=""/>
      <w:lvlJc w:val="left"/>
      <w:pPr>
        <w:ind w:left="3960" w:hanging="1080"/>
        <w:tabs>
          <w:tab w:val="num" w:pos="3960" w:leader="none"/>
        </w:tabs>
      </w:pPr>
      <w:rPr>
        <w:rFonts w:hint="default" w:ascii="Symbol" w:hAnsi="Symbol"/>
      </w:rPr>
    </w:lvl>
    <w:lvl w:ilvl="5">
      <w:start w:val="1"/>
      <w:numFmt w:val="decimal"/>
      <w:isLgl w:val="false"/>
      <w:suff w:val="tab"/>
      <w:lvlText w:val="%1.%2.%3.%4.%5.%6."/>
      <w:lvlJc w:val="left"/>
      <w:pPr>
        <w:ind w:left="5040" w:hanging="1440"/>
        <w:tabs>
          <w:tab w:val="num" w:pos="5040" w:leader="none"/>
        </w:tabs>
      </w:pPr>
      <w:rPr>
        <w:rFonts w:cs="Times New Roman"/>
      </w:rPr>
    </w:lvl>
    <w:lvl w:ilvl="6">
      <w:start w:val="1"/>
      <w:numFmt w:val="decimal"/>
      <w:isLgl w:val="false"/>
      <w:suff w:val="tab"/>
      <w:lvlText w:val="%1.%2.%3.%4.%5.%6.%7."/>
      <w:lvlJc w:val="left"/>
      <w:pPr>
        <w:ind w:left="6120" w:hanging="1800"/>
        <w:tabs>
          <w:tab w:val="num" w:pos="6120" w:leader="none"/>
        </w:tabs>
      </w:pPr>
      <w:rPr>
        <w:rFonts w:cs="Times New Roman"/>
      </w:rPr>
    </w:lvl>
    <w:lvl w:ilvl="7">
      <w:start w:val="1"/>
      <w:numFmt w:val="decimal"/>
      <w:isLgl w:val="false"/>
      <w:suff w:val="tab"/>
      <w:lvlText w:val="%1.%2.%3.%4.%5.%6.%7.%8."/>
      <w:lvlJc w:val="left"/>
      <w:pPr>
        <w:ind w:left="6840" w:hanging="1800"/>
        <w:tabs>
          <w:tab w:val="num" w:pos="6840" w:leader="none"/>
        </w:tabs>
      </w:pPr>
      <w:rPr>
        <w:rFonts w:cs="Times New Roman"/>
      </w:rPr>
    </w:lvl>
    <w:lvl w:ilvl="8">
      <w:start w:val="1"/>
      <w:numFmt w:val="decimal"/>
      <w:isLgl w:val="false"/>
      <w:suff w:val="tab"/>
      <w:lvlText w:val="%1.%2.%3.%4.%5.%6.%7.%8.%9."/>
      <w:lvlJc w:val="left"/>
      <w:pPr>
        <w:ind w:left="7920" w:hanging="2160"/>
        <w:tabs>
          <w:tab w:val="num" w:pos="7920" w:leader="none"/>
        </w:tabs>
      </w:pPr>
      <w:rPr>
        <w:rFonts w:cs="Times New Roman"/>
      </w:rPr>
    </w:lvl>
  </w:abstractNum>
  <w:abstractNum w:abstractNumId="12">
    <w:multiLevelType w:val="hybridMultilevel"/>
    <w:styleLink w:val="1659"/>
    <w:lvl w:ilvl="0">
      <w:start w:val="1"/>
      <w:numFmt w:val="bullet"/>
      <w:pStyle w:val="1659"/>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1">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2">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3">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4">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5">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6">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7">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lvl w:ilvl="8">
      <w:start w:val="1"/>
      <w:numFmt w:val="bullet"/>
      <w:isLgl w:val="false"/>
      <w:suff w:val="tab"/>
      <w:lvlText w:val="-"/>
      <w:lvlJc w:val="left"/>
      <w:pPr>
        <w:ind w:left="2207" w:hanging="427"/>
      </w:pPr>
      <w:rPr>
        <w:rFonts w:ascii="Arial" w:hAnsi="Arial" w:eastAsia="Times New Roman"/>
        <w:b w:val="0"/>
        <w:i w:val="0"/>
        <w:caps w:val="0"/>
        <w:smallCaps w:val="0"/>
        <w:strike w:val="0"/>
        <w:spacing w:val="0"/>
        <w:position w:val="0"/>
        <w:vertAlign w:val="baseline"/>
      </w:rPr>
    </w:lvl>
  </w:abstractNum>
  <w:abstractNum w:abstractNumId="13">
    <w:multiLevelType w:val="hybridMultilevel"/>
    <w:numStyleLink w:val="1675"/>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styleLink w:val="1689"/>
    <w:lvl w:ilvl="0">
      <w:start w:val="1"/>
      <w:numFmt w:val="bullet"/>
      <w:pStyle w:val="1689"/>
      <w:isLgl w:val="false"/>
      <w:suff w:val="tab"/>
      <w:lvlText w:val="•"/>
      <w:lvlJc w:val="left"/>
      <w:pPr>
        <w:ind w:left="720" w:hanging="360"/>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1440" w:hanging="360"/>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2160" w:hanging="360"/>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880" w:hanging="360"/>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3600" w:hanging="360"/>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4320" w:hanging="360"/>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5040" w:hanging="360"/>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760" w:hanging="360"/>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6480" w:hanging="360"/>
      </w:pPr>
      <w:rPr>
        <w:rFonts w:ascii="Arial Unicode MS" w:hAnsi="Arial Unicode MS" w:eastAsia="Arial Unicode MS"/>
        <w:b w:val="0"/>
        <w:i w:val="0"/>
        <w:caps w:val="0"/>
        <w:smallCaps w:val="0"/>
        <w:strike w:val="0"/>
        <w:spacing w:val="0"/>
        <w:position w:val="0"/>
        <w:vertAlign w:val="baseline"/>
      </w:rPr>
    </w:lvl>
  </w:abstractNum>
  <w:abstractNum w:abstractNumId="15">
    <w:multiLevelType w:val="hybridMultilevel"/>
    <w:lvl w:ilvl="0">
      <w:start w:val="4"/>
      <w:numFmt w:val="decimal"/>
      <w:isLgl w:val="false"/>
      <w:suff w:val="tab"/>
      <w:lvlText w:val="%1."/>
      <w:lvlJc w:val="left"/>
      <w:pPr>
        <w:ind w:left="390" w:hanging="390"/>
      </w:pPr>
      <w:rPr>
        <w:rFonts w:hint="default"/>
      </w:rPr>
    </w:lvl>
    <w:lvl w:ilvl="1">
      <w:start w:val="1"/>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1800" w:hanging="1800"/>
      </w:pPr>
      <w:rPr>
        <w:rFonts w:hint="default"/>
      </w:rPr>
    </w:lvl>
  </w:abstractNum>
  <w:abstractNum w:abstractNumId="16">
    <w:multiLevelType w:val="hybridMultilevel"/>
    <w:numStyleLink w:val="1690"/>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1."/>
      <w:lvlJc w:val="left"/>
      <w:pPr>
        <w:ind w:left="567" w:hanging="567"/>
        <w:tabs>
          <w:tab w:val="num" w:pos="567" w:leader="none"/>
        </w:tabs>
      </w:pPr>
      <w:rPr>
        <w:rFonts w:hint="default" w:cs="Times New Roman"/>
      </w:rPr>
    </w:lvl>
    <w:lvl w:ilvl="1">
      <w:start w:val="1"/>
      <w:numFmt w:val="decimal"/>
      <w:isLgl w:val="false"/>
      <w:suff w:val="tab"/>
      <w:lvlText w:val="%1.%2"/>
      <w:lvlJc w:val="left"/>
      <w:pPr>
        <w:ind w:left="567" w:hanging="567"/>
        <w:tabs>
          <w:tab w:val="num" w:pos="567" w:leader="none"/>
        </w:tabs>
      </w:pPr>
      <w:rPr>
        <w:rFonts w:hint="default" w:cs="Times New Roman"/>
      </w:rPr>
    </w:lvl>
    <w:lvl w:ilvl="2">
      <w:start w:val="1"/>
      <w:numFmt w:val="decimal"/>
      <w:pStyle w:val="1281"/>
      <w:isLgl w:val="false"/>
      <w:suff w:val="tab"/>
      <w:lvlText w:val="%1.%2.%3"/>
      <w:lvlJc w:val="left"/>
      <w:pPr>
        <w:ind w:left="1134" w:hanging="1134"/>
        <w:tabs>
          <w:tab w:val="num" w:pos="1134" w:leader="none"/>
        </w:tabs>
      </w:pPr>
      <w:rPr>
        <w:rFonts w:hint="default" w:cs="Times New Roman"/>
      </w:rPr>
    </w:lvl>
    <w:lvl w:ilvl="3">
      <w:start w:val="1"/>
      <w:numFmt w:val="decimal"/>
      <w:pStyle w:val="1282"/>
      <w:isLgl w:val="false"/>
      <w:suff w:val="tab"/>
      <w:lvlText w:val="%1.%2.%3.%4"/>
      <w:lvlJc w:val="left"/>
      <w:pPr>
        <w:ind w:left="1701" w:hanging="1134"/>
        <w:tabs>
          <w:tab w:val="num" w:pos="1701" w:leader="none"/>
        </w:tabs>
      </w:pPr>
      <w:rPr>
        <w:rFonts w:hint="default" w:cs="Times New Roman"/>
      </w:rPr>
    </w:lvl>
    <w:lvl w:ilvl="4">
      <w:start w:val="1"/>
      <w:numFmt w:val="decimal"/>
      <w:isLgl w:val="false"/>
      <w:suff w:val="tab"/>
      <w:lvlText w:val="%1.%2.%3.%4.%5."/>
      <w:lvlJc w:val="left"/>
      <w:pPr>
        <w:ind w:left="1080" w:hanging="1080"/>
        <w:tabs>
          <w:tab w:val="num" w:pos="1080" w:leader="none"/>
        </w:tabs>
      </w:pPr>
      <w:rPr>
        <w:rFonts w:hint="default" w:cs="Times New Roman"/>
      </w:rPr>
    </w:lvl>
    <w:lvl w:ilvl="5">
      <w:start w:val="1"/>
      <w:numFmt w:val="decimal"/>
      <w:isLgl w:val="false"/>
      <w:suff w:val="tab"/>
      <w:lvlText w:val="%1.%2.%3.%4.%5.%6."/>
      <w:lvlJc w:val="left"/>
      <w:pPr>
        <w:ind w:left="1080" w:hanging="1080"/>
        <w:tabs>
          <w:tab w:val="num" w:pos="1080" w:leader="none"/>
        </w:tabs>
      </w:pPr>
      <w:rPr>
        <w:rFonts w:hint="default" w:cs="Times New Roman"/>
      </w:rPr>
    </w:lvl>
    <w:lvl w:ilvl="6">
      <w:start w:val="1"/>
      <w:numFmt w:val="decimal"/>
      <w:isLgl w:val="false"/>
      <w:suff w:val="tab"/>
      <w:lvlText w:val="%1.%2.%3.%4.%5.%6.%7."/>
      <w:lvlJc w:val="left"/>
      <w:pPr>
        <w:ind w:left="1440" w:hanging="1440"/>
        <w:tabs>
          <w:tab w:val="num" w:pos="1440" w:leader="none"/>
        </w:tabs>
      </w:pPr>
      <w:rPr>
        <w:rFonts w:hint="default" w:cs="Times New Roman"/>
      </w:rPr>
    </w:lvl>
    <w:lvl w:ilvl="7">
      <w:start w:val="1"/>
      <w:numFmt w:val="decimal"/>
      <w:isLgl w:val="false"/>
      <w:suff w:val="tab"/>
      <w:lvlText w:val="%1.%2.%3.%4.%5.%6.%7.%8."/>
      <w:lvlJc w:val="left"/>
      <w:pPr>
        <w:ind w:left="1440" w:hanging="1440"/>
        <w:tabs>
          <w:tab w:val="num" w:pos="1440" w:leader="none"/>
        </w:tabs>
      </w:pPr>
      <w:rPr>
        <w:rFonts w:hint="default" w:cs="Times New Roman"/>
      </w:rPr>
    </w:lvl>
    <w:lvl w:ilvl="8">
      <w:start w:val="1"/>
      <w:numFmt w:val="decimal"/>
      <w:isLgl w:val="false"/>
      <w:suff w:val="tab"/>
      <w:lvlText w:val="%1.%2.%3.%4.%5.%6.%7.%8.%9."/>
      <w:lvlJc w:val="left"/>
      <w:pPr>
        <w:ind w:left="1800" w:hanging="1800"/>
        <w:tabs>
          <w:tab w:val="num" w:pos="1800" w:leader="none"/>
        </w:tabs>
      </w:pPr>
      <w:rPr>
        <w:rFonts w:hint="default" w:cs="Times New Roman"/>
      </w:rPr>
    </w:lvl>
  </w:abstractNum>
  <w:abstractNum w:abstractNumId="18">
    <w:multiLevelType w:val="hybridMultilevel"/>
    <w:lvl w:ilvl="0">
      <w:start w:val="1"/>
      <w:numFmt w:val="bullet"/>
      <w:isLgl w:val="false"/>
      <w:suff w:val="tab"/>
      <w:lvlText w:val="-"/>
      <w:lvlJc w:val="left"/>
      <w:pPr>
        <w:ind w:left="363" w:hanging="360"/>
        <w:tabs>
          <w:tab w:val="num" w:pos="363" w:leader="none"/>
        </w:tabs>
      </w:pPr>
      <w:rPr>
        <w:rFonts w:hint="default" w:ascii="Times New Roman" w:hAnsi="Times New Roman" w:eastAsia="Times New Roman"/>
      </w:rPr>
    </w:lvl>
    <w:lvl w:ilvl="1">
      <w:start w:val="1"/>
      <w:numFmt w:val="bullet"/>
      <w:isLgl w:val="false"/>
      <w:suff w:val="tab"/>
      <w:lvlText w:val="o"/>
      <w:lvlJc w:val="left"/>
      <w:pPr>
        <w:ind w:left="1083" w:hanging="360"/>
        <w:tabs>
          <w:tab w:val="num" w:pos="1083" w:leader="none"/>
        </w:tabs>
      </w:pPr>
      <w:rPr>
        <w:rFonts w:hint="default" w:ascii="Courier New" w:hAnsi="Courier New"/>
      </w:rPr>
    </w:lvl>
    <w:lvl w:ilvl="2">
      <w:start w:val="1"/>
      <w:numFmt w:val="bullet"/>
      <w:isLgl w:val="false"/>
      <w:suff w:val="tab"/>
      <w:lvlText w:val=""/>
      <w:lvlJc w:val="left"/>
      <w:pPr>
        <w:ind w:left="1803" w:hanging="360"/>
        <w:tabs>
          <w:tab w:val="num" w:pos="1803" w:leader="none"/>
        </w:tabs>
      </w:pPr>
      <w:rPr>
        <w:rFonts w:hint="default" w:ascii="Wingdings" w:hAnsi="Wingdings"/>
      </w:rPr>
    </w:lvl>
    <w:lvl w:ilvl="3">
      <w:start w:val="1"/>
      <w:numFmt w:val="bullet"/>
      <w:isLgl w:val="false"/>
      <w:suff w:val="tab"/>
      <w:lvlText w:val=""/>
      <w:lvlJc w:val="left"/>
      <w:pPr>
        <w:ind w:left="2523" w:hanging="360"/>
        <w:tabs>
          <w:tab w:val="num" w:pos="2523" w:leader="none"/>
        </w:tabs>
      </w:pPr>
      <w:rPr>
        <w:rFonts w:hint="default" w:ascii="Symbol" w:hAnsi="Symbol"/>
      </w:rPr>
    </w:lvl>
    <w:lvl w:ilvl="4">
      <w:start w:val="1"/>
      <w:numFmt w:val="bullet"/>
      <w:isLgl w:val="false"/>
      <w:suff w:val="tab"/>
      <w:lvlText w:val="o"/>
      <w:lvlJc w:val="left"/>
      <w:pPr>
        <w:ind w:left="3243" w:hanging="360"/>
        <w:tabs>
          <w:tab w:val="num" w:pos="3243" w:leader="none"/>
        </w:tabs>
      </w:pPr>
      <w:rPr>
        <w:rFonts w:hint="default" w:ascii="Courier New" w:hAnsi="Courier New"/>
      </w:rPr>
    </w:lvl>
    <w:lvl w:ilvl="5">
      <w:start w:val="1"/>
      <w:numFmt w:val="bullet"/>
      <w:isLgl w:val="false"/>
      <w:suff w:val="tab"/>
      <w:lvlText w:val=""/>
      <w:lvlJc w:val="left"/>
      <w:pPr>
        <w:ind w:left="3963" w:hanging="360"/>
        <w:tabs>
          <w:tab w:val="num" w:pos="3963" w:leader="none"/>
        </w:tabs>
      </w:pPr>
      <w:rPr>
        <w:rFonts w:hint="default" w:ascii="Wingdings" w:hAnsi="Wingdings"/>
      </w:rPr>
    </w:lvl>
    <w:lvl w:ilvl="6">
      <w:start w:val="1"/>
      <w:numFmt w:val="bullet"/>
      <w:isLgl w:val="false"/>
      <w:suff w:val="tab"/>
      <w:lvlText w:val=""/>
      <w:lvlJc w:val="left"/>
      <w:pPr>
        <w:ind w:left="4683" w:hanging="360"/>
        <w:tabs>
          <w:tab w:val="num" w:pos="4683" w:leader="none"/>
        </w:tabs>
      </w:pPr>
      <w:rPr>
        <w:rFonts w:hint="default" w:ascii="Symbol" w:hAnsi="Symbol"/>
      </w:rPr>
    </w:lvl>
    <w:lvl w:ilvl="7">
      <w:start w:val="1"/>
      <w:numFmt w:val="bullet"/>
      <w:isLgl w:val="false"/>
      <w:suff w:val="tab"/>
      <w:lvlText w:val="o"/>
      <w:lvlJc w:val="left"/>
      <w:pPr>
        <w:ind w:left="5403" w:hanging="360"/>
        <w:tabs>
          <w:tab w:val="num" w:pos="5403" w:leader="none"/>
        </w:tabs>
      </w:pPr>
      <w:rPr>
        <w:rFonts w:hint="default" w:ascii="Courier New" w:hAnsi="Courier New"/>
      </w:rPr>
    </w:lvl>
    <w:lvl w:ilvl="8">
      <w:start w:val="1"/>
      <w:numFmt w:val="bullet"/>
      <w:isLgl w:val="false"/>
      <w:suff w:val="tab"/>
      <w:lvlText w:val=""/>
      <w:lvlJc w:val="left"/>
      <w:pPr>
        <w:ind w:left="6123" w:hanging="360"/>
        <w:tabs>
          <w:tab w:val="num" w:pos="6123" w:leader="none"/>
        </w:tabs>
      </w:pPr>
      <w:rPr>
        <w:rFonts w:hint="default" w:ascii="Wingdings" w:hAnsi="Wingdings"/>
      </w:rPr>
    </w:lvl>
  </w:abstractNum>
  <w:abstractNum w:abstractNumId="19">
    <w:multiLevelType w:val="hybridMultilevel"/>
    <w:lvl w:ilvl="0">
      <w:start w:val="1"/>
      <w:numFmt w:val="decimal"/>
      <w:isLgl w:val="false"/>
      <w:suff w:val="tab"/>
      <w:lvlText w:val="%1."/>
      <w:lvlJc w:val="left"/>
      <w:pPr>
        <w:ind w:left="900" w:hanging="360"/>
      </w:pPr>
      <w:rPr>
        <w:rFonts w:hint="default" w:cs="Times New Roman"/>
      </w:rPr>
    </w:lvl>
    <w:lvl w:ilvl="1">
      <w:start w:val="1"/>
      <w:numFmt w:val="lowerLetter"/>
      <w:isLgl w:val="false"/>
      <w:suff w:val="tab"/>
      <w:lvlText w:val="%2."/>
      <w:lvlJc w:val="left"/>
      <w:pPr>
        <w:ind w:left="1620" w:hanging="360"/>
      </w:pPr>
      <w:rPr>
        <w:rFonts w:cs="Times New Roman"/>
      </w:rPr>
    </w:lvl>
    <w:lvl w:ilvl="2">
      <w:start w:val="1"/>
      <w:numFmt w:val="lowerRoman"/>
      <w:isLgl w:val="false"/>
      <w:suff w:val="tab"/>
      <w:lvlText w:val="%3."/>
      <w:lvlJc w:val="right"/>
      <w:pPr>
        <w:ind w:left="2340" w:hanging="180"/>
      </w:pPr>
      <w:rPr>
        <w:rFonts w:cs="Times New Roman"/>
      </w:rPr>
    </w:lvl>
    <w:lvl w:ilvl="3">
      <w:start w:val="1"/>
      <w:numFmt w:val="decimal"/>
      <w:isLgl w:val="false"/>
      <w:suff w:val="tab"/>
      <w:lvlText w:val="%4."/>
      <w:lvlJc w:val="left"/>
      <w:pPr>
        <w:ind w:left="3060" w:hanging="360"/>
      </w:pPr>
      <w:rPr>
        <w:rFonts w:cs="Times New Roman"/>
      </w:rPr>
    </w:lvl>
    <w:lvl w:ilvl="4">
      <w:start w:val="1"/>
      <w:numFmt w:val="lowerLetter"/>
      <w:isLgl w:val="false"/>
      <w:suff w:val="tab"/>
      <w:lvlText w:val="%5."/>
      <w:lvlJc w:val="left"/>
      <w:pPr>
        <w:ind w:left="3780" w:hanging="360"/>
      </w:pPr>
      <w:rPr>
        <w:rFonts w:cs="Times New Roman"/>
      </w:rPr>
    </w:lvl>
    <w:lvl w:ilvl="5">
      <w:start w:val="1"/>
      <w:numFmt w:val="lowerRoman"/>
      <w:isLgl w:val="false"/>
      <w:suff w:val="tab"/>
      <w:lvlText w:val="%6."/>
      <w:lvlJc w:val="right"/>
      <w:pPr>
        <w:ind w:left="4500" w:hanging="180"/>
      </w:pPr>
      <w:rPr>
        <w:rFonts w:cs="Times New Roman"/>
      </w:rPr>
    </w:lvl>
    <w:lvl w:ilvl="6">
      <w:start w:val="1"/>
      <w:numFmt w:val="decimal"/>
      <w:isLgl w:val="false"/>
      <w:suff w:val="tab"/>
      <w:lvlText w:val="%7."/>
      <w:lvlJc w:val="left"/>
      <w:pPr>
        <w:ind w:left="5220" w:hanging="360"/>
      </w:pPr>
      <w:rPr>
        <w:rFonts w:cs="Times New Roman"/>
      </w:rPr>
    </w:lvl>
    <w:lvl w:ilvl="7">
      <w:start w:val="1"/>
      <w:numFmt w:val="lowerLetter"/>
      <w:isLgl w:val="false"/>
      <w:suff w:val="tab"/>
      <w:lvlText w:val="%8."/>
      <w:lvlJc w:val="left"/>
      <w:pPr>
        <w:ind w:left="5940" w:hanging="360"/>
      </w:pPr>
      <w:rPr>
        <w:rFonts w:cs="Times New Roman"/>
      </w:rPr>
    </w:lvl>
    <w:lvl w:ilvl="8">
      <w:start w:val="1"/>
      <w:numFmt w:val="lowerRoman"/>
      <w:isLgl w:val="false"/>
      <w:suff w:val="tab"/>
      <w:lvlText w:val="%9."/>
      <w:lvlJc w:val="right"/>
      <w:pPr>
        <w:ind w:left="6660" w:hanging="180"/>
      </w:pPr>
      <w:rPr>
        <w:rFonts w:cs="Times New Roman"/>
      </w:rPr>
    </w:lvl>
  </w:abstractNum>
  <w:abstractNum w:abstractNumId="20">
    <w:multiLevelType w:val="hybridMultilevel"/>
    <w:lvl w:ilvl="0">
      <w:start w:val="2"/>
      <w:numFmt w:val="decimal"/>
      <w:isLgl w:val="false"/>
      <w:suff w:val="tab"/>
      <w:lvlText w:val="%1."/>
      <w:lvlJc w:val="left"/>
      <w:pPr>
        <w:ind w:left="1440" w:hanging="1440"/>
        <w:tabs>
          <w:tab w:val="num" w:pos="1440" w:leader="none"/>
        </w:tabs>
      </w:pPr>
      <w:rPr>
        <w:rFonts w:cs="Times New Roman"/>
        <w:color w:val="000000"/>
      </w:rPr>
    </w:lvl>
    <w:lvl w:ilvl="1">
      <w:start w:val="1"/>
      <w:numFmt w:val="decimal"/>
      <w:pStyle w:val="1517"/>
      <w:isLgl w:val="false"/>
      <w:suff w:val="tab"/>
      <w:lvlText w:val="%1.%2."/>
      <w:lvlJc w:val="left"/>
      <w:pPr>
        <w:ind w:left="1440" w:hanging="1440"/>
        <w:tabs>
          <w:tab w:val="num" w:pos="1440" w:leader="none"/>
        </w:tabs>
      </w:pPr>
      <w:rPr>
        <w:rFonts w:cs="Times New Roman"/>
        <w:i w:val="0"/>
        <w:iCs w:val="0"/>
        <w:color w:val="000000"/>
      </w:rPr>
    </w:lvl>
    <w:lvl w:ilvl="2">
      <w:start w:val="1"/>
      <w:numFmt w:val="decimal"/>
      <w:isLgl w:val="false"/>
      <w:suff w:val="tab"/>
      <w:lvlText w:val="%1.%2.%3."/>
      <w:lvlJc w:val="left"/>
      <w:pPr>
        <w:ind w:left="2880" w:hanging="1440"/>
        <w:tabs>
          <w:tab w:val="num" w:pos="2880" w:leader="none"/>
        </w:tabs>
      </w:pPr>
      <w:rPr>
        <w:rFonts w:cs="Times New Roman"/>
        <w:color w:val="000000"/>
      </w:rPr>
    </w:lvl>
    <w:lvl w:ilvl="3">
      <w:start w:val="1"/>
      <w:numFmt w:val="decimal"/>
      <w:isLgl w:val="false"/>
      <w:suff w:val="tab"/>
      <w:lvlText w:val="%1.%2.%3.%4."/>
      <w:lvlJc w:val="left"/>
      <w:pPr>
        <w:ind w:left="3600" w:hanging="1440"/>
        <w:tabs>
          <w:tab w:val="num" w:pos="3600" w:leader="none"/>
        </w:tabs>
      </w:pPr>
      <w:rPr>
        <w:rFonts w:cs="Times New Roman"/>
        <w:color w:val="000000"/>
      </w:rPr>
    </w:lvl>
    <w:lvl w:ilvl="4">
      <w:start w:val="1"/>
      <w:numFmt w:val="decimal"/>
      <w:isLgl w:val="false"/>
      <w:suff w:val="tab"/>
      <w:lvlText w:val="%1.%2.%3.%4.%5."/>
      <w:lvlJc w:val="left"/>
      <w:pPr>
        <w:ind w:left="4320" w:hanging="1440"/>
        <w:tabs>
          <w:tab w:val="num" w:pos="4320" w:leader="none"/>
        </w:tabs>
      </w:pPr>
      <w:rPr>
        <w:rFonts w:cs="Times New Roman"/>
        <w:color w:val="000000"/>
      </w:rPr>
    </w:lvl>
    <w:lvl w:ilvl="5">
      <w:start w:val="1"/>
      <w:numFmt w:val="decimal"/>
      <w:isLgl w:val="false"/>
      <w:suff w:val="tab"/>
      <w:lvlText w:val="%1.%2.%3.%4.%5.%6."/>
      <w:lvlJc w:val="left"/>
      <w:pPr>
        <w:ind w:left="5040" w:hanging="1440"/>
        <w:tabs>
          <w:tab w:val="num" w:pos="5040" w:leader="none"/>
        </w:tabs>
      </w:pPr>
      <w:rPr>
        <w:rFonts w:cs="Times New Roman"/>
        <w:color w:val="000000"/>
      </w:rPr>
    </w:lvl>
    <w:lvl w:ilvl="6">
      <w:start w:val="1"/>
      <w:numFmt w:val="decimal"/>
      <w:isLgl w:val="false"/>
      <w:suff w:val="tab"/>
      <w:lvlText w:val="%1.%2.%3.%4.%5.%6.%7."/>
      <w:lvlJc w:val="left"/>
      <w:pPr>
        <w:ind w:left="6120" w:hanging="1800"/>
        <w:tabs>
          <w:tab w:val="num" w:pos="6120" w:leader="none"/>
        </w:tabs>
      </w:pPr>
      <w:rPr>
        <w:rFonts w:cs="Times New Roman"/>
        <w:color w:val="000000"/>
      </w:rPr>
    </w:lvl>
    <w:lvl w:ilvl="7">
      <w:start w:val="1"/>
      <w:numFmt w:val="decimal"/>
      <w:isLgl w:val="false"/>
      <w:suff w:val="tab"/>
      <w:lvlText w:val="%1.%2.%3.%4.%5.%6.%7.%8."/>
      <w:lvlJc w:val="left"/>
      <w:pPr>
        <w:ind w:left="6840" w:hanging="1800"/>
        <w:tabs>
          <w:tab w:val="num" w:pos="6840" w:leader="none"/>
        </w:tabs>
      </w:pPr>
      <w:rPr>
        <w:rFonts w:cs="Times New Roman"/>
        <w:color w:val="000000"/>
      </w:rPr>
    </w:lvl>
    <w:lvl w:ilvl="8">
      <w:start w:val="1"/>
      <w:numFmt w:val="decimal"/>
      <w:isLgl w:val="false"/>
      <w:suff w:val="tab"/>
      <w:lvlText w:val="%1.%2.%3.%4.%5.%6.%7.%8.%9."/>
      <w:lvlJc w:val="left"/>
      <w:pPr>
        <w:ind w:left="7920" w:hanging="2160"/>
        <w:tabs>
          <w:tab w:val="num" w:pos="7920" w:leader="none"/>
        </w:tabs>
      </w:pPr>
      <w:rPr>
        <w:rFonts w:cs="Times New Roman"/>
        <w:color w:val="000000"/>
      </w:rPr>
    </w:lvl>
  </w:abstractNum>
  <w:abstractNum w:abstractNumId="21">
    <w:multiLevelType w:val="hybridMultilevel"/>
    <w:lvl w:ilvl="0">
      <w:start w:val="1"/>
      <w:numFmt w:val="decimal"/>
      <w:isLgl w:val="false"/>
      <w:suff w:val="tab"/>
      <w:lvlText w:val="21.%1."/>
      <w:lvlJc w:val="left"/>
      <w:pPr>
        <w:ind w:left="927" w:hanging="360"/>
      </w:pPr>
      <w:rPr>
        <w:rFonts w:hint="default" w:cs="Times New Roman"/>
        <w:b w:val="0"/>
        <w:rtl w:val="0"/>
        <w:cs w:val="0"/>
      </w:rPr>
    </w:lvl>
    <w:lvl w:ilvl="1">
      <w:start w:val="1"/>
      <w:numFmt w:val="lowerLetter"/>
      <w:isLgl w:val="false"/>
      <w:suff w:val="tab"/>
      <w:lvlText w:val="%2."/>
      <w:lvlJc w:val="left"/>
      <w:pPr>
        <w:ind w:left="1647" w:hanging="360"/>
      </w:pPr>
      <w:rPr>
        <w:rFonts w:cs="Times New Roman"/>
        <w:rtl w:val="0"/>
        <w:cs w:val="0"/>
      </w:rPr>
    </w:lvl>
    <w:lvl w:ilvl="2">
      <w:start w:val="1"/>
      <w:numFmt w:val="lowerRoman"/>
      <w:isLgl w:val="false"/>
      <w:suff w:val="tab"/>
      <w:lvlText w:val="%3."/>
      <w:lvlJc w:val="right"/>
      <w:pPr>
        <w:ind w:left="2367" w:hanging="180"/>
      </w:pPr>
      <w:rPr>
        <w:rFonts w:cs="Times New Roman"/>
        <w:rtl w:val="0"/>
        <w:cs w:val="0"/>
      </w:rPr>
    </w:lvl>
    <w:lvl w:ilvl="3">
      <w:start w:val="1"/>
      <w:numFmt w:val="decimal"/>
      <w:isLgl w:val="false"/>
      <w:suff w:val="tab"/>
      <w:lvlText w:val="%4."/>
      <w:lvlJc w:val="left"/>
      <w:pPr>
        <w:ind w:left="3087" w:hanging="360"/>
      </w:pPr>
      <w:rPr>
        <w:rFonts w:cs="Times New Roman"/>
        <w:rtl w:val="0"/>
        <w:cs w:val="0"/>
      </w:rPr>
    </w:lvl>
    <w:lvl w:ilvl="4">
      <w:start w:val="1"/>
      <w:numFmt w:val="lowerLetter"/>
      <w:isLgl w:val="false"/>
      <w:suff w:val="tab"/>
      <w:lvlText w:val="%5."/>
      <w:lvlJc w:val="left"/>
      <w:pPr>
        <w:ind w:left="3807" w:hanging="360"/>
      </w:pPr>
      <w:rPr>
        <w:rFonts w:cs="Times New Roman"/>
        <w:rtl w:val="0"/>
        <w:cs w:val="0"/>
      </w:rPr>
    </w:lvl>
    <w:lvl w:ilvl="5">
      <w:start w:val="1"/>
      <w:numFmt w:val="lowerRoman"/>
      <w:isLgl w:val="false"/>
      <w:suff w:val="tab"/>
      <w:lvlText w:val="%6."/>
      <w:lvlJc w:val="right"/>
      <w:pPr>
        <w:ind w:left="4527" w:hanging="180"/>
      </w:pPr>
      <w:rPr>
        <w:rFonts w:cs="Times New Roman"/>
        <w:rtl w:val="0"/>
        <w:cs w:val="0"/>
      </w:rPr>
    </w:lvl>
    <w:lvl w:ilvl="6">
      <w:start w:val="1"/>
      <w:numFmt w:val="decimal"/>
      <w:isLgl w:val="false"/>
      <w:suff w:val="tab"/>
      <w:lvlText w:val="%7."/>
      <w:lvlJc w:val="left"/>
      <w:pPr>
        <w:ind w:left="5247" w:hanging="360"/>
      </w:pPr>
      <w:rPr>
        <w:rFonts w:cs="Times New Roman"/>
        <w:rtl w:val="0"/>
        <w:cs w:val="0"/>
      </w:rPr>
    </w:lvl>
    <w:lvl w:ilvl="7">
      <w:start w:val="1"/>
      <w:numFmt w:val="lowerLetter"/>
      <w:isLgl w:val="false"/>
      <w:suff w:val="tab"/>
      <w:lvlText w:val="%8."/>
      <w:lvlJc w:val="left"/>
      <w:pPr>
        <w:ind w:left="5967" w:hanging="360"/>
      </w:pPr>
      <w:rPr>
        <w:rFonts w:cs="Times New Roman"/>
        <w:rtl w:val="0"/>
        <w:cs w:val="0"/>
      </w:rPr>
    </w:lvl>
    <w:lvl w:ilvl="8">
      <w:start w:val="1"/>
      <w:numFmt w:val="lowerRoman"/>
      <w:isLgl w:val="false"/>
      <w:suff w:val="tab"/>
      <w:lvlText w:val="%9."/>
      <w:lvlJc w:val="right"/>
      <w:pPr>
        <w:ind w:left="6687" w:hanging="180"/>
      </w:pPr>
      <w:rPr>
        <w:rFonts w:cs="Times New Roman"/>
        <w:rtl w:val="0"/>
        <w:cs w:val="0"/>
      </w:rPr>
    </w:lvl>
  </w:abstractNum>
  <w:abstractNum w:abstractNumId="22">
    <w:multiLevelType w:val="hybridMultilevel"/>
    <w:lvl w:ilvl="0">
      <w:start w:val="2"/>
      <w:numFmt w:val="decimal"/>
      <w:isLgl w:val="false"/>
      <w:suff w:val="tab"/>
      <w:lvlText w:val="4.%1."/>
      <w:legacy w:legacy="1" w:legacyIndent="461"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3">
    <w:multiLevelType w:val="hybridMultilevel"/>
    <w:styleLink w:val="1668"/>
    <w:lvl w:ilvl="0">
      <w:start w:val="1"/>
      <w:numFmt w:val="bullet"/>
      <w:pStyle w:val="1668"/>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14"/>
        <w:tabs>
          <w:tab w:val="num" w:pos="1429" w:leader="none"/>
        </w:tabs>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firstLine="26"/>
        <w:tabs>
          <w:tab w:val="left" w:pos="1080" w:leader="none"/>
          <w:tab w:val="num" w:pos="2149"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firstLine="38"/>
        <w:tabs>
          <w:tab w:val="left" w:pos="1080"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50"/>
        <w:tabs>
          <w:tab w:val="left" w:pos="1080" w:leader="none"/>
          <w:tab w:val="num" w:pos="3589"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firstLine="62"/>
        <w:tabs>
          <w:tab w:val="left" w:pos="1080" w:leader="none"/>
          <w:tab w:val="num" w:pos="4309"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firstLine="74"/>
        <w:tabs>
          <w:tab w:val="left" w:pos="1080"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86"/>
        <w:tabs>
          <w:tab w:val="left" w:pos="1080" w:leader="none"/>
          <w:tab w:val="num" w:pos="5749"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firstLine="98"/>
        <w:tabs>
          <w:tab w:val="left" w:pos="1080" w:leader="none"/>
          <w:tab w:val="num" w:pos="6469" w:leader="none"/>
        </w:tabs>
      </w:pPr>
      <w:rPr>
        <w:rFonts w:ascii="Arial Unicode MS" w:hAnsi="Arial Unicode MS" w:eastAsia="Arial Unicode MS"/>
        <w:b w:val="0"/>
        <w:i w:val="0"/>
        <w:caps w:val="0"/>
        <w:smallCaps w:val="0"/>
        <w:strike w:val="0"/>
        <w:spacing w:val="0"/>
        <w:position w:val="0"/>
        <w:vertAlign w:val="baseline"/>
      </w:rPr>
    </w:lvl>
  </w:abstractNum>
  <w:abstractNum w:abstractNumId="24">
    <w:multiLevelType w:val="hybridMultilevel"/>
    <w:lvl w:ilvl="0">
      <w:start w:val="1"/>
      <w:numFmt w:val="russianLower"/>
      <w:isLgl w:val="false"/>
      <w:suff w:val="tab"/>
      <w:lvlText w:val="%1)"/>
      <w:lvlJc w:val="left"/>
      <w:pPr>
        <w:ind w:left="360" w:hanging="360"/>
        <w:tabs>
          <w:tab w:val="num" w:pos="360" w:leader="none"/>
        </w:tabs>
      </w:pPr>
      <w:rPr>
        <w:rFonts w:hint="default" w:cs="Times New Roman"/>
        <w:sz w:val="28"/>
        <w:szCs w:val="28"/>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25">
    <w:multiLevelType w:val="hybridMultilevel"/>
    <w:lvl w:ilvl="0">
      <w:start w:val="1"/>
      <w:numFmt w:val="bullet"/>
      <w:isLgl w:val="false"/>
      <w:suff w:val="tab"/>
      <w:lvlText w:val=""/>
      <w:lvlJc w:val="left"/>
      <w:pPr>
        <w:ind w:left="1260" w:hanging="360"/>
        <w:tabs>
          <w:tab w:val="num" w:pos="1260" w:leader="none"/>
        </w:tabs>
      </w:pPr>
      <w:rPr>
        <w:rFonts w:hint="default" w:ascii="Symbol" w:hAnsi="Symbol"/>
      </w:rPr>
    </w:lvl>
    <w:lvl w:ilvl="1">
      <w:start w:val="1"/>
      <w:numFmt w:val="bullet"/>
      <w:isLgl w:val="false"/>
      <w:suff w:val="tab"/>
      <w:lvlText w:val="o"/>
      <w:lvlJc w:val="left"/>
      <w:pPr>
        <w:ind w:left="1980" w:hanging="360"/>
        <w:tabs>
          <w:tab w:val="num" w:pos="1980" w:leader="none"/>
        </w:tabs>
      </w:pPr>
      <w:rPr>
        <w:rFonts w:hint="default" w:ascii="Courier New" w:hAnsi="Courier New"/>
      </w:rPr>
    </w:lvl>
    <w:lvl w:ilvl="2">
      <w:start w:val="1"/>
      <w:numFmt w:val="bullet"/>
      <w:isLgl w:val="false"/>
      <w:suff w:val="tab"/>
      <w:lvlText w:val=""/>
      <w:lvlJc w:val="left"/>
      <w:pPr>
        <w:ind w:left="2700" w:hanging="360"/>
        <w:tabs>
          <w:tab w:val="num" w:pos="2700" w:leader="none"/>
        </w:tabs>
      </w:pPr>
      <w:rPr>
        <w:rFonts w:hint="default" w:ascii="Wingdings" w:hAnsi="Wingdings"/>
      </w:rPr>
    </w:lvl>
    <w:lvl w:ilvl="3">
      <w:start w:val="1"/>
      <w:numFmt w:val="bullet"/>
      <w:isLgl w:val="false"/>
      <w:suff w:val="tab"/>
      <w:lvlText w:val=""/>
      <w:lvlJc w:val="left"/>
      <w:pPr>
        <w:ind w:left="3420" w:hanging="360"/>
        <w:tabs>
          <w:tab w:val="num" w:pos="3420" w:leader="none"/>
        </w:tabs>
      </w:pPr>
      <w:rPr>
        <w:rFonts w:hint="default" w:ascii="Symbol" w:hAnsi="Symbol"/>
      </w:rPr>
    </w:lvl>
    <w:lvl w:ilvl="4">
      <w:start w:val="1"/>
      <w:numFmt w:val="bullet"/>
      <w:isLgl w:val="false"/>
      <w:suff w:val="tab"/>
      <w:lvlText w:val="o"/>
      <w:lvlJc w:val="left"/>
      <w:pPr>
        <w:ind w:left="4140" w:hanging="360"/>
        <w:tabs>
          <w:tab w:val="num" w:pos="4140" w:leader="none"/>
        </w:tabs>
      </w:pPr>
      <w:rPr>
        <w:rFonts w:hint="default" w:ascii="Courier New" w:hAnsi="Courier New"/>
      </w:rPr>
    </w:lvl>
    <w:lvl w:ilvl="5">
      <w:start w:val="1"/>
      <w:numFmt w:val="bullet"/>
      <w:isLgl w:val="false"/>
      <w:suff w:val="tab"/>
      <w:lvlText w:val=""/>
      <w:lvlJc w:val="left"/>
      <w:pPr>
        <w:ind w:left="4860" w:hanging="360"/>
        <w:tabs>
          <w:tab w:val="num" w:pos="4860" w:leader="none"/>
        </w:tabs>
      </w:pPr>
      <w:rPr>
        <w:rFonts w:hint="default" w:ascii="Wingdings" w:hAnsi="Wingdings"/>
      </w:rPr>
    </w:lvl>
    <w:lvl w:ilvl="6">
      <w:start w:val="1"/>
      <w:numFmt w:val="bullet"/>
      <w:isLgl w:val="false"/>
      <w:suff w:val="tab"/>
      <w:lvlText w:val=""/>
      <w:lvlJc w:val="left"/>
      <w:pPr>
        <w:ind w:left="5580" w:hanging="360"/>
        <w:tabs>
          <w:tab w:val="num" w:pos="5580" w:leader="none"/>
        </w:tabs>
      </w:pPr>
      <w:rPr>
        <w:rFonts w:hint="default" w:ascii="Symbol" w:hAnsi="Symbol"/>
      </w:rPr>
    </w:lvl>
    <w:lvl w:ilvl="7">
      <w:start w:val="1"/>
      <w:numFmt w:val="bullet"/>
      <w:isLgl w:val="false"/>
      <w:suff w:val="tab"/>
      <w:lvlText w:val="o"/>
      <w:lvlJc w:val="left"/>
      <w:pPr>
        <w:ind w:left="6300" w:hanging="360"/>
        <w:tabs>
          <w:tab w:val="num" w:pos="6300" w:leader="none"/>
        </w:tabs>
      </w:pPr>
      <w:rPr>
        <w:rFonts w:hint="default" w:ascii="Courier New" w:hAnsi="Courier New"/>
      </w:rPr>
    </w:lvl>
    <w:lvl w:ilvl="8">
      <w:start w:val="1"/>
      <w:numFmt w:val="bullet"/>
      <w:isLgl w:val="false"/>
      <w:suff w:val="tab"/>
      <w:lvlText w:val=""/>
      <w:lvlJc w:val="left"/>
      <w:pPr>
        <w:ind w:left="7020" w:hanging="360"/>
        <w:tabs>
          <w:tab w:val="num" w:pos="7020" w:leader="none"/>
        </w:tabs>
      </w:pPr>
      <w:rPr>
        <w:rFonts w:hint="default" w:ascii="Wingdings" w:hAnsi="Wingdings"/>
      </w:rPr>
    </w:lvl>
  </w:abstractNum>
  <w:abstractNum w:abstractNumId="26">
    <w:multiLevelType w:val="hybridMultilevel"/>
    <w:styleLink w:val="1654"/>
    <w:lvl w:ilvl="0">
      <w:start w:val="1"/>
      <w:numFmt w:val="bullet"/>
      <w:pStyle w:val="1654"/>
      <w:isLgl w:val="false"/>
      <w:suff w:val="tab"/>
      <w:lvlText w:val="-"/>
      <w:lvlJc w:val="left"/>
      <w:pPr>
        <w:ind w:left="142" w:firstLine="567"/>
        <w:tabs>
          <w:tab w:val="left" w:pos="360" w:leader="none"/>
          <w:tab w:val="num" w:pos="851" w:leader="none"/>
          <w:tab w:val="left" w:pos="993" w:leader="none"/>
        </w:tabs>
      </w:pPr>
      <w:rPr>
        <w:rFonts w:ascii="Times New Roman" w:hAnsi="Times New Roman"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14"/>
        <w:tabs>
          <w:tab w:val="left" w:pos="360" w:leader="none"/>
          <w:tab w:val="num" w:pos="1429" w:leader="none"/>
        </w:tabs>
      </w:pPr>
      <w:rPr>
        <w:rFonts w:ascii="Times New Roman" w:hAnsi="Times New Roman" w:eastAsia="Times New Roman"/>
        <w:b w:val="0"/>
        <w:i w:val="0"/>
        <w:caps w:val="0"/>
        <w:smallCaps w:val="0"/>
        <w:strike w:val="0"/>
        <w:spacing w:val="0"/>
        <w:position w:val="0"/>
        <w:vertAlign w:val="baseline"/>
      </w:rPr>
    </w:lvl>
    <w:lvl w:ilvl="2">
      <w:start w:val="1"/>
      <w:numFmt w:val="bullet"/>
      <w:isLgl w:val="false"/>
      <w:suff w:val="tab"/>
      <w:lvlText w:val="▪"/>
      <w:lvlJc w:val="left"/>
      <w:pPr>
        <w:ind w:left="1440" w:firstLine="26"/>
        <w:tabs>
          <w:tab w:val="left" w:pos="360" w:leader="none"/>
          <w:tab w:val="left" w:pos="851" w:leader="none"/>
          <w:tab w:val="left" w:pos="993" w:leader="none"/>
          <w:tab w:val="num" w:pos="2149" w:leader="none"/>
        </w:tabs>
      </w:pPr>
      <w:rPr>
        <w:rFonts w:ascii="Times New Roman" w:hAnsi="Times New Roman" w:eastAsia="Times New Roman"/>
        <w:b w:val="0"/>
        <w:i w:val="0"/>
        <w:caps w:val="0"/>
        <w:smallCaps w:val="0"/>
        <w:strike w:val="0"/>
        <w:spacing w:val="0"/>
        <w:position w:val="0"/>
        <w:vertAlign w:val="baseline"/>
      </w:rPr>
    </w:lvl>
    <w:lvl w:ilvl="3">
      <w:start w:val="1"/>
      <w:numFmt w:val="bullet"/>
      <w:isLgl w:val="false"/>
      <w:suff w:val="tab"/>
      <w:lvlText w:val="•"/>
      <w:lvlJc w:val="left"/>
      <w:pPr>
        <w:ind w:left="2160" w:firstLine="38"/>
        <w:tabs>
          <w:tab w:val="left" w:pos="360" w:leader="none"/>
          <w:tab w:val="left" w:pos="851" w:leader="none"/>
          <w:tab w:val="left" w:pos="993" w:leader="none"/>
          <w:tab w:val="num" w:pos="2869" w:leader="none"/>
        </w:tabs>
      </w:pPr>
      <w:rPr>
        <w:rFonts w:ascii="Times New Roman" w:hAnsi="Times New Roman"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50"/>
        <w:tabs>
          <w:tab w:val="left" w:pos="360" w:leader="none"/>
          <w:tab w:val="left" w:pos="851" w:leader="none"/>
          <w:tab w:val="left" w:pos="993" w:leader="none"/>
          <w:tab w:val="num" w:pos="3589" w:leader="none"/>
        </w:tabs>
      </w:pPr>
      <w:rPr>
        <w:rFonts w:ascii="Times New Roman" w:hAnsi="Times New Roman" w:eastAsia="Times New Roman"/>
        <w:b w:val="0"/>
        <w:i w:val="0"/>
        <w:caps w:val="0"/>
        <w:smallCaps w:val="0"/>
        <w:strike w:val="0"/>
        <w:spacing w:val="0"/>
        <w:position w:val="0"/>
        <w:vertAlign w:val="baseline"/>
      </w:rPr>
    </w:lvl>
    <w:lvl w:ilvl="5">
      <w:start w:val="1"/>
      <w:numFmt w:val="bullet"/>
      <w:isLgl w:val="false"/>
      <w:suff w:val="tab"/>
      <w:lvlText w:val="▪"/>
      <w:lvlJc w:val="left"/>
      <w:pPr>
        <w:ind w:left="3600" w:firstLine="62"/>
        <w:tabs>
          <w:tab w:val="left" w:pos="360" w:leader="none"/>
          <w:tab w:val="left" w:pos="851" w:leader="none"/>
          <w:tab w:val="left" w:pos="993" w:leader="none"/>
          <w:tab w:val="num" w:pos="4309" w:leader="none"/>
        </w:tabs>
      </w:pPr>
      <w:rPr>
        <w:rFonts w:ascii="Times New Roman" w:hAnsi="Times New Roman" w:eastAsia="Times New Roman"/>
        <w:b w:val="0"/>
        <w:i w:val="0"/>
        <w:caps w:val="0"/>
        <w:smallCaps w:val="0"/>
        <w:strike w:val="0"/>
        <w:spacing w:val="0"/>
        <w:position w:val="0"/>
        <w:vertAlign w:val="baseline"/>
      </w:rPr>
    </w:lvl>
    <w:lvl w:ilvl="6">
      <w:start w:val="1"/>
      <w:numFmt w:val="bullet"/>
      <w:isLgl w:val="false"/>
      <w:suff w:val="tab"/>
      <w:lvlText w:val="•"/>
      <w:lvlJc w:val="left"/>
      <w:pPr>
        <w:ind w:left="4320" w:firstLine="74"/>
        <w:tabs>
          <w:tab w:val="left" w:pos="360" w:leader="none"/>
          <w:tab w:val="left" w:pos="851" w:leader="none"/>
          <w:tab w:val="left" w:pos="993" w:leader="none"/>
          <w:tab w:val="num" w:pos="5029" w:leader="none"/>
        </w:tabs>
      </w:pPr>
      <w:rPr>
        <w:rFonts w:ascii="Times New Roman" w:hAnsi="Times New Roman"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86"/>
        <w:tabs>
          <w:tab w:val="left" w:pos="360" w:leader="none"/>
          <w:tab w:val="left" w:pos="851" w:leader="none"/>
          <w:tab w:val="left" w:pos="993" w:leader="none"/>
          <w:tab w:val="num" w:pos="5749" w:leader="none"/>
        </w:tabs>
      </w:pPr>
      <w:rPr>
        <w:rFonts w:ascii="Times New Roman" w:hAnsi="Times New Roman" w:eastAsia="Times New Roman"/>
        <w:b w:val="0"/>
        <w:i w:val="0"/>
        <w:caps w:val="0"/>
        <w:smallCaps w:val="0"/>
        <w:strike w:val="0"/>
        <w:spacing w:val="0"/>
        <w:position w:val="0"/>
        <w:vertAlign w:val="baseline"/>
      </w:rPr>
    </w:lvl>
    <w:lvl w:ilvl="8">
      <w:start w:val="1"/>
      <w:numFmt w:val="bullet"/>
      <w:isLgl w:val="false"/>
      <w:suff w:val="tab"/>
      <w:lvlText w:val="▪"/>
      <w:lvlJc w:val="left"/>
      <w:pPr>
        <w:ind w:left="5760" w:firstLine="98"/>
        <w:tabs>
          <w:tab w:val="left" w:pos="360" w:leader="none"/>
          <w:tab w:val="left" w:pos="851" w:leader="none"/>
          <w:tab w:val="left" w:pos="993" w:leader="none"/>
          <w:tab w:val="num" w:pos="6469" w:leader="none"/>
        </w:tabs>
      </w:pPr>
      <w:rPr>
        <w:rFonts w:ascii="Times New Roman" w:hAnsi="Times New Roman" w:eastAsia="Times New Roman"/>
        <w:b w:val="0"/>
        <w:i w:val="0"/>
        <w:caps w:val="0"/>
        <w:smallCaps w:val="0"/>
        <w:strike w:val="0"/>
        <w:spacing w:val="0"/>
        <w:position w:val="0"/>
        <w:vertAlign w:val="baseline"/>
      </w:rPr>
    </w:lvl>
  </w:abstractNum>
  <w:abstractNum w:abstractNumId="27">
    <w:multiLevelType w:val="hybridMultilevel"/>
    <w:lvl w:ilvl="0">
      <w:start w:val="1"/>
      <w:numFmt w:val="bullet"/>
      <w:isLgl w:val="false"/>
      <w:suff w:val="tab"/>
      <w:lvlText w:val=""/>
      <w:lvlJc w:val="left"/>
      <w:pPr>
        <w:ind w:left="1429" w:hanging="360"/>
        <w:tabs>
          <w:tab w:val="num" w:pos="1429" w:leader="none"/>
        </w:tabs>
      </w:pPr>
      <w:rPr>
        <w:rFonts w:hint="default" w:ascii="Symbol" w:hAnsi="Symbol"/>
      </w:rPr>
    </w:lvl>
    <w:lvl w:ilvl="1">
      <w:start w:val="1"/>
      <w:numFmt w:val="bullet"/>
      <w:isLgl w:val="false"/>
      <w:suff w:val="tab"/>
      <w:lvlText w:val="o"/>
      <w:lvlJc w:val="left"/>
      <w:pPr>
        <w:ind w:left="2149" w:hanging="360"/>
        <w:tabs>
          <w:tab w:val="num" w:pos="2149" w:leader="none"/>
        </w:tabs>
      </w:pPr>
      <w:rPr>
        <w:rFonts w:hint="default" w:ascii="Courier New" w:hAnsi="Courier New"/>
      </w:rPr>
    </w:lvl>
    <w:lvl w:ilvl="2">
      <w:start w:val="1"/>
      <w:numFmt w:val="bullet"/>
      <w:isLgl w:val="false"/>
      <w:suff w:val="tab"/>
      <w:lvlText w:val=""/>
      <w:lvlJc w:val="left"/>
      <w:pPr>
        <w:ind w:left="2869" w:hanging="360"/>
        <w:tabs>
          <w:tab w:val="num" w:pos="2869" w:leader="none"/>
        </w:tabs>
      </w:pPr>
      <w:rPr>
        <w:rFonts w:hint="default" w:ascii="Wingdings" w:hAnsi="Wingdings"/>
      </w:rPr>
    </w:lvl>
    <w:lvl w:ilvl="3">
      <w:start w:val="1"/>
      <w:numFmt w:val="bullet"/>
      <w:isLgl w:val="false"/>
      <w:suff w:val="tab"/>
      <w:lvlText w:val=""/>
      <w:lvlJc w:val="left"/>
      <w:pPr>
        <w:ind w:left="3589" w:hanging="360"/>
        <w:tabs>
          <w:tab w:val="num" w:pos="3589" w:leader="none"/>
        </w:tabs>
      </w:pPr>
      <w:rPr>
        <w:rFonts w:hint="default" w:ascii="Symbol" w:hAnsi="Symbol"/>
      </w:rPr>
    </w:lvl>
    <w:lvl w:ilvl="4">
      <w:start w:val="1"/>
      <w:numFmt w:val="bullet"/>
      <w:isLgl w:val="false"/>
      <w:suff w:val="tab"/>
      <w:lvlText w:val="o"/>
      <w:lvlJc w:val="left"/>
      <w:pPr>
        <w:ind w:left="4309" w:hanging="360"/>
        <w:tabs>
          <w:tab w:val="num" w:pos="4309" w:leader="none"/>
        </w:tabs>
      </w:pPr>
      <w:rPr>
        <w:rFonts w:hint="default" w:ascii="Courier New" w:hAnsi="Courier New"/>
      </w:rPr>
    </w:lvl>
    <w:lvl w:ilvl="5">
      <w:start w:val="1"/>
      <w:numFmt w:val="bullet"/>
      <w:isLgl w:val="false"/>
      <w:suff w:val="tab"/>
      <w:lvlText w:val=""/>
      <w:lvlJc w:val="left"/>
      <w:pPr>
        <w:ind w:left="5029" w:hanging="360"/>
        <w:tabs>
          <w:tab w:val="num" w:pos="5029" w:leader="none"/>
        </w:tabs>
      </w:pPr>
      <w:rPr>
        <w:rFonts w:hint="default" w:ascii="Wingdings" w:hAnsi="Wingdings"/>
      </w:rPr>
    </w:lvl>
    <w:lvl w:ilvl="6">
      <w:start w:val="1"/>
      <w:numFmt w:val="bullet"/>
      <w:isLgl w:val="false"/>
      <w:suff w:val="tab"/>
      <w:lvlText w:val=""/>
      <w:lvlJc w:val="left"/>
      <w:pPr>
        <w:ind w:left="5749" w:hanging="360"/>
        <w:tabs>
          <w:tab w:val="num" w:pos="5749" w:leader="none"/>
        </w:tabs>
      </w:pPr>
      <w:rPr>
        <w:rFonts w:hint="default" w:ascii="Symbol" w:hAnsi="Symbol"/>
      </w:rPr>
    </w:lvl>
    <w:lvl w:ilvl="7">
      <w:start w:val="1"/>
      <w:numFmt w:val="bullet"/>
      <w:isLgl w:val="false"/>
      <w:suff w:val="tab"/>
      <w:lvlText w:val="o"/>
      <w:lvlJc w:val="left"/>
      <w:pPr>
        <w:ind w:left="6469" w:hanging="360"/>
        <w:tabs>
          <w:tab w:val="num" w:pos="6469" w:leader="none"/>
        </w:tabs>
      </w:pPr>
      <w:rPr>
        <w:rFonts w:hint="default" w:ascii="Courier New" w:hAnsi="Courier New"/>
      </w:rPr>
    </w:lvl>
    <w:lvl w:ilvl="8">
      <w:start w:val="1"/>
      <w:numFmt w:val="bullet"/>
      <w:isLgl w:val="false"/>
      <w:suff w:val="tab"/>
      <w:lvlText w:val=""/>
      <w:lvlJc w:val="left"/>
      <w:pPr>
        <w:ind w:left="7189" w:hanging="360"/>
        <w:tabs>
          <w:tab w:val="num" w:pos="7189" w:leader="none"/>
        </w:tabs>
      </w:pPr>
      <w:rPr>
        <w:rFonts w:hint="default" w:ascii="Wingdings" w:hAnsi="Wingdings"/>
      </w:rPr>
    </w:lvl>
  </w:abstractNum>
  <w:abstractNum w:abstractNumId="28">
    <w:multiLevelType w:val="hybridMultilevel"/>
    <w:styleLink w:val="1658"/>
    <w:lvl w:ilvl="0">
      <w:start w:val="1"/>
      <w:numFmt w:val="decimal"/>
      <w:pStyle w:val="1658"/>
      <w:isLgl w:val="false"/>
      <w:suff w:val="tab"/>
      <w:lvlText w:val="%1."/>
      <w:lvlJc w:val="left"/>
      <w:pPr>
        <w:ind w:left="878" w:hanging="168"/>
        <w:tabs>
          <w:tab w:val="left" w:pos="1620" w:leader="none"/>
        </w:tabs>
      </w:pPr>
      <w:rPr>
        <w:rFonts w:hAnsi="Arial Unicode MS" w:cs="Times New Roman"/>
        <w:caps w:val="0"/>
        <w:smallCaps w:val="0"/>
        <w:strike w:val="0"/>
        <w:spacing w:val="0"/>
        <w:position w:val="0"/>
        <w:vertAlign w:val="baseline"/>
      </w:rPr>
    </w:lvl>
    <w:lvl w:ilvl="1">
      <w:start w:val="1"/>
      <w:numFmt w:val="decimal"/>
      <w:isLgl w:val="false"/>
      <w:suff w:val="tab"/>
      <w:lvlText w:val="%2."/>
      <w:lvlJc w:val="left"/>
      <w:pPr>
        <w:ind w:left="567" w:firstLine="142"/>
        <w:tabs>
          <w:tab w:val="num" w:pos="1276" w:leader="none"/>
          <w:tab w:val="left" w:pos="1418" w:leader="none"/>
          <w:tab w:val="left" w:pos="1620" w:leader="none"/>
        </w:tabs>
      </w:pPr>
      <w:rPr>
        <w:rFonts w:hAnsi="Arial Unicode MS" w:cs="Times New Roman"/>
        <w:caps w:val="0"/>
        <w:smallCaps w:val="0"/>
        <w:strike w:val="0"/>
        <w:spacing w:val="0"/>
        <w:position w:val="0"/>
        <w:vertAlign w:val="baseline"/>
      </w:rPr>
    </w:lvl>
    <w:lvl w:ilvl="2">
      <w:start w:val="1"/>
      <w:numFmt w:val="decimal"/>
      <w:isLgl w:val="false"/>
      <w:suff w:val="tab"/>
      <w:lvlText w:val="%2.%3."/>
      <w:lvlJc w:val="left"/>
      <w:pPr>
        <w:ind w:left="709"/>
        <w:tabs>
          <w:tab w:val="num" w:pos="1418" w:leader="none"/>
        </w:tabs>
      </w:pPr>
      <w:rPr>
        <w:rFonts w:ascii="Times New Roman" w:hAnsi="Times New Roman" w:eastAsia="Times New Roman" w:cs="Times New Roman"/>
        <w:b w:val="0"/>
        <w:bCs w:val="0"/>
        <w:i w:val="0"/>
        <w:iCs w:val="0"/>
        <w:caps w:val="0"/>
        <w:smallCaps w:val="0"/>
        <w:strike w:val="0"/>
        <w:spacing w:val="0"/>
        <w:position w:val="0"/>
        <w:vertAlign w:val="baseline"/>
      </w:rPr>
    </w:lvl>
    <w:lvl w:ilvl="3">
      <w:start w:val="1"/>
      <w:numFmt w:val="decimal"/>
      <w:isLgl w:val="false"/>
      <w:suff w:val="tab"/>
      <w:lvlText w:val="%2.%3.%4."/>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 w:ilvl="4">
      <w:start w:val="1"/>
      <w:numFmt w:val="decimal"/>
      <w:isLgl w:val="false"/>
      <w:suff w:val="tab"/>
      <w:lvlText w:val="%2.%3.%4.%5."/>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 w:ilvl="5">
      <w:start w:val="1"/>
      <w:numFmt w:val="decimal"/>
      <w:isLgl w:val="false"/>
      <w:suff w:val="tab"/>
      <w:lvlText w:val="%2.%3.%4.%5.%6."/>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 w:ilvl="6">
      <w:start w:val="1"/>
      <w:numFmt w:val="decimal"/>
      <w:isLgl w:val="false"/>
      <w:suff w:val="tab"/>
      <w:lvlText w:val="%2.%3.%4.%5.%6.%7."/>
      <w:lvlJc w:val="left"/>
      <w:pPr>
        <w:ind w:left="371" w:firstLine="338"/>
        <w:tabs>
          <w:tab w:val="num" w:pos="1080" w:leader="none"/>
          <w:tab w:val="left" w:pos="1418" w:leader="none"/>
        </w:tabs>
      </w:pPr>
      <w:rPr>
        <w:rFonts w:ascii="Times New Roman" w:hAnsi="Times New Roman" w:eastAsia="Times New Roman" w:cs="Times New Roman"/>
        <w:b w:val="0"/>
        <w:bCs w:val="0"/>
        <w:i w:val="0"/>
        <w:iCs w:val="0"/>
        <w:caps w:val="0"/>
        <w:smallCaps w:val="0"/>
        <w:strike w:val="0"/>
        <w:spacing w:val="0"/>
        <w:position w:val="0"/>
        <w:vertAlign w:val="baseline"/>
      </w:rPr>
    </w:lvl>
    <w:lvl w:ilvl="7">
      <w:start w:val="1"/>
      <w:numFmt w:val="decimal"/>
      <w:isLgl w:val="false"/>
      <w:suff w:val="tab"/>
      <w:lvlText w:val="%2.%3.%4.%5.%6.%7.%8."/>
      <w:lvlJc w:val="left"/>
      <w:pPr>
        <w:ind w:left="371" w:firstLine="338"/>
        <w:tabs>
          <w:tab w:val="num" w:pos="1080" w:leader="none"/>
          <w:tab w:val="left" w:pos="1418" w:leader="none"/>
        </w:tabs>
      </w:pPr>
      <w:rPr>
        <w:rFonts w:ascii="Times New Roman" w:hAnsi="Times New Roman" w:eastAsia="Times New Roman" w:cs="Times New Roman"/>
        <w:b w:val="0"/>
        <w:bCs w:val="0"/>
        <w:i w:val="0"/>
        <w:iCs w:val="0"/>
        <w:caps w:val="0"/>
        <w:smallCaps w:val="0"/>
        <w:strike w:val="0"/>
        <w:spacing w:val="0"/>
        <w:position w:val="0"/>
        <w:vertAlign w:val="baseline"/>
      </w:rPr>
    </w:lvl>
    <w:lvl w:ilvl="8">
      <w:start w:val="1"/>
      <w:numFmt w:val="decimal"/>
      <w:isLgl w:val="false"/>
      <w:suff w:val="tab"/>
      <w:lvlText w:val="%2.%3.%4.%5.%6.%7.%8.%9."/>
      <w:lvlJc w:val="left"/>
      <w:pPr>
        <w:ind w:left="731" w:hanging="22"/>
        <w:tabs>
          <w:tab w:val="num" w:pos="1440" w:leader="none"/>
        </w:tabs>
      </w:pPr>
      <w:rPr>
        <w:rFonts w:ascii="Times New Roman" w:hAnsi="Times New Roman" w:eastAsia="Times New Roman" w:cs="Times New Roman"/>
        <w:b w:val="0"/>
        <w:bCs w:val="0"/>
        <w:i w:val="0"/>
        <w:iCs w:val="0"/>
        <w:caps w:val="0"/>
        <w:smallCaps w:val="0"/>
        <w:strike w:val="0"/>
        <w:spacing w:val="0"/>
        <w:position w:val="0"/>
        <w:vertAlign w:val="baseline"/>
      </w:rPr>
    </w:lvl>
  </w:abstractNum>
  <w:abstractNum w:abstractNumId="29">
    <w:multiLevelType w:val="hybridMultilevel"/>
    <w:lvl w:ilvl="0">
      <w:start w:val="2"/>
      <w:numFmt w:val="decimal"/>
      <w:isLgl w:val="false"/>
      <w:suff w:val="tab"/>
      <w:lvlText w:val="%1"/>
      <w:lvlJc w:val="left"/>
      <w:pPr>
        <w:ind w:left="360" w:hanging="360"/>
      </w:pPr>
      <w:rPr>
        <w:rFonts w:hint="default" w:cs="Times New Roman"/>
        <w:i w:val="0"/>
      </w:rPr>
    </w:lvl>
    <w:lvl w:ilvl="1">
      <w:start w:val="1"/>
      <w:numFmt w:val="decimal"/>
      <w:isLgl w:val="false"/>
      <w:suff w:val="tab"/>
      <w:lvlText w:val="%1.%2"/>
      <w:lvlJc w:val="left"/>
      <w:pPr>
        <w:ind w:left="1069" w:hanging="360"/>
      </w:pPr>
      <w:rPr>
        <w:rFonts w:hint="default" w:cs="Times New Roman"/>
        <w:i w:val="0"/>
      </w:rPr>
    </w:lvl>
    <w:lvl w:ilvl="2">
      <w:start w:val="1"/>
      <w:numFmt w:val="decimal"/>
      <w:isLgl w:val="false"/>
      <w:suff w:val="tab"/>
      <w:lvlText w:val="%1.%2.%3"/>
      <w:lvlJc w:val="left"/>
      <w:pPr>
        <w:ind w:left="2138" w:hanging="720"/>
      </w:pPr>
      <w:rPr>
        <w:rFonts w:hint="default" w:cs="Times New Roman"/>
        <w:i w:val="0"/>
      </w:rPr>
    </w:lvl>
    <w:lvl w:ilvl="3">
      <w:start w:val="1"/>
      <w:numFmt w:val="decimal"/>
      <w:isLgl w:val="false"/>
      <w:suff w:val="tab"/>
      <w:lvlText w:val="%1.%2.%3.%4"/>
      <w:lvlJc w:val="left"/>
      <w:pPr>
        <w:ind w:left="2847" w:hanging="720"/>
      </w:pPr>
      <w:rPr>
        <w:rFonts w:hint="default" w:cs="Times New Roman"/>
        <w:i w:val="0"/>
      </w:rPr>
    </w:lvl>
    <w:lvl w:ilvl="4">
      <w:start w:val="1"/>
      <w:numFmt w:val="decimal"/>
      <w:isLgl w:val="false"/>
      <w:suff w:val="tab"/>
      <w:lvlText w:val="%1.%2.%3.%4.%5"/>
      <w:lvlJc w:val="left"/>
      <w:pPr>
        <w:ind w:left="3916" w:hanging="1080"/>
      </w:pPr>
      <w:rPr>
        <w:rFonts w:hint="default" w:cs="Times New Roman"/>
        <w:i w:val="0"/>
      </w:rPr>
    </w:lvl>
    <w:lvl w:ilvl="5">
      <w:start w:val="1"/>
      <w:numFmt w:val="decimal"/>
      <w:isLgl w:val="false"/>
      <w:suff w:val="tab"/>
      <w:lvlText w:val="%1.%2.%3.%4.%5.%6"/>
      <w:lvlJc w:val="left"/>
      <w:pPr>
        <w:ind w:left="4625" w:hanging="1080"/>
      </w:pPr>
      <w:rPr>
        <w:rFonts w:hint="default" w:cs="Times New Roman"/>
        <w:i w:val="0"/>
      </w:rPr>
    </w:lvl>
    <w:lvl w:ilvl="6">
      <w:start w:val="1"/>
      <w:numFmt w:val="decimal"/>
      <w:isLgl w:val="false"/>
      <w:suff w:val="tab"/>
      <w:lvlText w:val="%1.%2.%3.%4.%5.%6.%7"/>
      <w:lvlJc w:val="left"/>
      <w:pPr>
        <w:ind w:left="5694" w:hanging="1440"/>
      </w:pPr>
      <w:rPr>
        <w:rFonts w:hint="default" w:cs="Times New Roman"/>
        <w:i w:val="0"/>
      </w:rPr>
    </w:lvl>
    <w:lvl w:ilvl="7">
      <w:start w:val="1"/>
      <w:numFmt w:val="decimal"/>
      <w:isLgl w:val="false"/>
      <w:suff w:val="tab"/>
      <w:lvlText w:val="%1.%2.%3.%4.%5.%6.%7.%8"/>
      <w:lvlJc w:val="left"/>
      <w:pPr>
        <w:ind w:left="6403" w:hanging="1440"/>
      </w:pPr>
      <w:rPr>
        <w:rFonts w:hint="default" w:cs="Times New Roman"/>
        <w:i w:val="0"/>
      </w:rPr>
    </w:lvl>
    <w:lvl w:ilvl="8">
      <w:start w:val="1"/>
      <w:numFmt w:val="decimal"/>
      <w:isLgl w:val="false"/>
      <w:suff w:val="tab"/>
      <w:lvlText w:val="%1.%2.%3.%4.%5.%6.%7.%8.%9"/>
      <w:lvlJc w:val="left"/>
      <w:pPr>
        <w:ind w:left="7472" w:hanging="1800"/>
      </w:pPr>
      <w:rPr>
        <w:rFonts w:hint="default" w:cs="Times New Roman"/>
        <w:i w:val="0"/>
      </w:rPr>
    </w:lvl>
  </w:abstractNum>
  <w:abstractNum w:abstractNumId="30">
    <w:multiLevelType w:val="hybridMultilevel"/>
    <w:styleLink w:val="1685"/>
    <w:lvl w:ilvl="0">
      <w:start w:val="1"/>
      <w:numFmt w:val="decimal"/>
      <w:pStyle w:val="1685"/>
      <w:isLgl w:val="false"/>
      <w:suff w:val="tab"/>
      <w:lvlText w:val="%1)"/>
      <w:lvlJc w:val="left"/>
      <w:pPr>
        <w:ind w:left="371" w:firstLine="338"/>
        <w:tabs>
          <w:tab w:val="left" w:pos="360" w:leader="none"/>
          <w:tab w:val="num" w:pos="108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1080" w:firstLine="374"/>
        <w:tabs>
          <w:tab w:val="left" w:pos="360" w:leader="none"/>
          <w:tab w:val="left" w:pos="1080" w:leader="none"/>
          <w:tab w:val="num" w:pos="178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800" w:firstLine="461"/>
        <w:tabs>
          <w:tab w:val="left" w:pos="360" w:leader="none"/>
          <w:tab w:val="left" w:pos="1080" w:leader="none"/>
          <w:tab w:val="num" w:pos="250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520" w:firstLine="398"/>
        <w:tabs>
          <w:tab w:val="left" w:pos="360" w:leader="none"/>
          <w:tab w:val="left" w:pos="1080" w:leader="none"/>
          <w:tab w:val="num" w:pos="322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3240" w:firstLine="410"/>
        <w:tabs>
          <w:tab w:val="left" w:pos="360" w:leader="none"/>
          <w:tab w:val="left" w:pos="1080" w:leader="none"/>
          <w:tab w:val="num" w:pos="394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960" w:firstLine="497"/>
        <w:tabs>
          <w:tab w:val="left" w:pos="360" w:leader="none"/>
          <w:tab w:val="left" w:pos="1080" w:leader="none"/>
          <w:tab w:val="num" w:pos="466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680" w:firstLine="434"/>
        <w:tabs>
          <w:tab w:val="left" w:pos="360" w:leader="none"/>
          <w:tab w:val="left" w:pos="1080" w:leader="none"/>
          <w:tab w:val="num" w:pos="538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400" w:firstLine="446"/>
        <w:tabs>
          <w:tab w:val="left" w:pos="360" w:leader="none"/>
          <w:tab w:val="left" w:pos="1080" w:leader="none"/>
          <w:tab w:val="num" w:pos="610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6120" w:firstLine="533"/>
        <w:tabs>
          <w:tab w:val="left" w:pos="360" w:leader="none"/>
          <w:tab w:val="left" w:pos="1080" w:leader="none"/>
          <w:tab w:val="num" w:pos="6829" w:leader="none"/>
        </w:tabs>
      </w:pPr>
      <w:rPr>
        <w:rFonts w:hAnsi="Arial Unicode MS" w:cs="Times New Roman"/>
        <w:caps w:val="0"/>
        <w:smallCaps w:val="0"/>
        <w:strike w:val="0"/>
        <w:spacing w:val="0"/>
        <w:position w:val="0"/>
        <w:vertAlign w:val="baseline"/>
      </w:rPr>
    </w:lvl>
  </w:abstractNum>
  <w:abstractNum w:abstractNumId="31">
    <w:multiLevelType w:val="hybridMultilevel"/>
    <w:lvl w:ilvl="0">
      <w:start w:val="1"/>
      <w:numFmt w:val="bullet"/>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2">
    <w:multiLevelType w:val="hybridMultilevel"/>
    <w:styleLink w:val="1691"/>
    <w:lvl w:ilvl="0">
      <w:start w:val="1"/>
      <w:numFmt w:val="decimal"/>
      <w:pStyle w:val="1691"/>
      <w:isLgl w:val="false"/>
      <w:suff w:val="tab"/>
      <w:lvlText w:val="%1)"/>
      <w:lvlJc w:val="left"/>
      <w:pPr>
        <w:ind w:left="371" w:firstLine="338"/>
        <w:tabs>
          <w:tab w:val="left" w:pos="360" w:leader="none"/>
          <w:tab w:val="num" w:pos="108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1080" w:firstLine="374"/>
        <w:tabs>
          <w:tab w:val="left" w:pos="360" w:leader="none"/>
          <w:tab w:val="left" w:pos="1080" w:leader="none"/>
          <w:tab w:val="num" w:pos="178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800" w:firstLine="461"/>
        <w:tabs>
          <w:tab w:val="left" w:pos="360" w:leader="none"/>
          <w:tab w:val="left" w:pos="1080" w:leader="none"/>
          <w:tab w:val="num" w:pos="250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520" w:firstLine="398"/>
        <w:tabs>
          <w:tab w:val="left" w:pos="360" w:leader="none"/>
          <w:tab w:val="left" w:pos="1080" w:leader="none"/>
          <w:tab w:val="num" w:pos="322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3240" w:firstLine="410"/>
        <w:tabs>
          <w:tab w:val="left" w:pos="360" w:leader="none"/>
          <w:tab w:val="left" w:pos="1080" w:leader="none"/>
          <w:tab w:val="num" w:pos="394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960" w:firstLine="497"/>
        <w:tabs>
          <w:tab w:val="left" w:pos="360" w:leader="none"/>
          <w:tab w:val="left" w:pos="1080" w:leader="none"/>
          <w:tab w:val="num" w:pos="466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680" w:firstLine="434"/>
        <w:tabs>
          <w:tab w:val="left" w:pos="360" w:leader="none"/>
          <w:tab w:val="left" w:pos="1080" w:leader="none"/>
          <w:tab w:val="num" w:pos="538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400" w:firstLine="446"/>
        <w:tabs>
          <w:tab w:val="left" w:pos="360" w:leader="none"/>
          <w:tab w:val="left" w:pos="1080" w:leader="none"/>
          <w:tab w:val="num" w:pos="610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6120" w:firstLine="533"/>
        <w:tabs>
          <w:tab w:val="left" w:pos="360" w:leader="none"/>
          <w:tab w:val="left" w:pos="1080" w:leader="none"/>
          <w:tab w:val="num" w:pos="6829" w:leader="none"/>
        </w:tabs>
      </w:pPr>
      <w:rPr>
        <w:rFonts w:hAnsi="Arial Unicode MS" w:cs="Times New Roman"/>
        <w:caps w:val="0"/>
        <w:smallCaps w:val="0"/>
        <w:strike w:val="0"/>
        <w:spacing w:val="0"/>
        <w:position w:val="0"/>
        <w:vertAlign w:val="baseline"/>
      </w:rPr>
    </w:lvl>
  </w:abstractNum>
  <w:abstractNum w:abstractNumId="33">
    <w:multiLevelType w:val="hybridMultilevel"/>
    <w:styleLink w:val="1674"/>
    <w:lvl w:ilvl="0">
      <w:start w:val="1"/>
      <w:numFmt w:val="decimal"/>
      <w:pStyle w:val="1674"/>
      <w:isLgl w:val="false"/>
      <w:suff w:val="tab"/>
      <w:lvlText w:val="%1."/>
      <w:lvlJc w:val="left"/>
      <w:pPr>
        <w:ind w:left="1728" w:hanging="1019"/>
      </w:pPr>
      <w:rPr>
        <w:rFonts w:hAnsi="Arial Unicode MS" w:cs="Times New Roman"/>
        <w:i/>
        <w:iCs/>
        <w:caps w:val="0"/>
        <w:smallCaps w:val="0"/>
        <w:strike w:val="0"/>
        <w:color w:val="000000"/>
        <w:spacing w:val="0"/>
        <w:position w:val="0"/>
        <w:vertAlign w:val="baseline"/>
      </w:rPr>
    </w:lvl>
    <w:lvl w:ilvl="1">
      <w:start w:val="1"/>
      <w:numFmt w:val="decimal"/>
      <w:isLgl w:val="false"/>
      <w:suff w:val="tab"/>
      <w:lvlText w:val="%2."/>
      <w:lvlJc w:val="left"/>
      <w:pPr>
        <w:ind w:left="551" w:firstLine="158"/>
        <w:tabs>
          <w:tab w:val="num" w:pos="1260" w:leader="none"/>
          <w:tab w:val="left" w:pos="1418" w:leader="none"/>
        </w:tabs>
      </w:pPr>
      <w:rPr>
        <w:rFonts w:hAnsi="Arial Unicode MS" w:cs="Times New Roman"/>
        <w:i/>
        <w:iCs/>
        <w:caps w:val="0"/>
        <w:smallCaps w:val="0"/>
        <w:strike w:val="0"/>
        <w:color w:val="000000"/>
        <w:spacing w:val="0"/>
        <w:position w:val="0"/>
        <w:vertAlign w:val="baseline"/>
      </w:rPr>
    </w:lvl>
    <w:lvl w:ilvl="2">
      <w:start w:val="1"/>
      <w:numFmt w:val="decimal"/>
      <w:isLgl w:val="false"/>
      <w:suff w:val="tab"/>
      <w:lvlText w:val="%2.%3."/>
      <w:lvlJc w:val="left"/>
      <w:pPr>
        <w:ind w:left="540" w:firstLine="540"/>
        <w:tabs>
          <w:tab w:val="left" w:pos="1260" w:leader="none"/>
          <w:tab w:val="left" w:pos="1418" w:leader="none"/>
        </w:tabs>
      </w:pPr>
      <w:rPr>
        <w:rFonts w:hAnsi="Arial Unicode MS" w:cs="Times New Roman"/>
        <w:i/>
        <w:iCs/>
        <w:caps w:val="0"/>
        <w:smallCaps w:val="0"/>
        <w:strike w:val="0"/>
        <w:color w:val="000000"/>
        <w:spacing w:val="0"/>
        <w:position w:val="0"/>
        <w:vertAlign w:val="baseline"/>
      </w:rPr>
    </w:lvl>
    <w:lvl w:ilvl="3">
      <w:start w:val="1"/>
      <w:numFmt w:val="decimal"/>
      <w:isLgl w:val="false"/>
      <w:suff w:val="tab"/>
      <w:lvlText w:val="%2.%3.%4."/>
      <w:lvlJc w:val="left"/>
      <w:pPr>
        <w:ind w:left="1631" w:hanging="922"/>
      </w:pPr>
      <w:rPr>
        <w:rFonts w:hAnsi="Arial Unicode MS" w:cs="Times New Roman"/>
        <w:i/>
        <w:iCs/>
        <w:caps w:val="0"/>
        <w:smallCaps w:val="0"/>
        <w:strike w:val="0"/>
        <w:color w:val="000000"/>
        <w:spacing w:val="0"/>
        <w:position w:val="0"/>
        <w:vertAlign w:val="baseline"/>
      </w:rPr>
    </w:lvl>
    <w:lvl w:ilvl="4">
      <w:start w:val="1"/>
      <w:numFmt w:val="decimal"/>
      <w:isLgl w:val="false"/>
      <w:suff w:val="tab"/>
      <w:lvlText w:val="%2.%3.%4.%5."/>
      <w:lvlJc w:val="left"/>
      <w:pPr>
        <w:ind w:left="1980" w:hanging="922"/>
      </w:pPr>
      <w:rPr>
        <w:rFonts w:hAnsi="Arial Unicode MS" w:cs="Times New Roman"/>
        <w:i/>
        <w:iCs/>
        <w:caps w:val="0"/>
        <w:smallCaps w:val="0"/>
        <w:strike w:val="0"/>
        <w:color w:val="000000"/>
        <w:spacing w:val="0"/>
        <w:position w:val="0"/>
        <w:vertAlign w:val="baseline"/>
      </w:rPr>
    </w:lvl>
    <w:lvl w:ilvl="5">
      <w:start w:val="1"/>
      <w:numFmt w:val="decimal"/>
      <w:isLgl w:val="false"/>
      <w:suff w:val="tab"/>
      <w:lvlText w:val="%2.%3.%4.%5.%6."/>
      <w:lvlJc w:val="left"/>
      <w:pPr>
        <w:ind w:left="2700" w:hanging="922"/>
        <w:tabs>
          <w:tab w:val="left" w:pos="1260" w:leader="none"/>
          <w:tab w:val="left" w:pos="1418" w:leader="none"/>
        </w:tabs>
      </w:pPr>
      <w:rPr>
        <w:rFonts w:hAnsi="Arial Unicode MS" w:cs="Times New Roman"/>
        <w:i/>
        <w:iCs/>
        <w:caps w:val="0"/>
        <w:smallCaps w:val="0"/>
        <w:strike w:val="0"/>
        <w:color w:val="000000"/>
        <w:spacing w:val="0"/>
        <w:position w:val="0"/>
        <w:vertAlign w:val="baseline"/>
      </w:rPr>
    </w:lvl>
    <w:lvl w:ilvl="6">
      <w:start w:val="1"/>
      <w:numFmt w:val="decimal"/>
      <w:isLgl w:val="false"/>
      <w:suff w:val="tab"/>
      <w:lvlText w:val="%2.%3.%4.%5.%6.%7."/>
      <w:lvlJc w:val="left"/>
      <w:pPr>
        <w:ind w:left="3780" w:hanging="1282"/>
        <w:tabs>
          <w:tab w:val="left" w:pos="1260" w:leader="none"/>
          <w:tab w:val="left" w:pos="1418" w:leader="none"/>
        </w:tabs>
      </w:pPr>
      <w:rPr>
        <w:rFonts w:hAnsi="Arial Unicode MS" w:cs="Times New Roman"/>
        <w:i/>
        <w:iCs/>
        <w:caps w:val="0"/>
        <w:smallCaps w:val="0"/>
        <w:strike w:val="0"/>
        <w:color w:val="000000"/>
        <w:spacing w:val="0"/>
        <w:position w:val="0"/>
        <w:vertAlign w:val="baseline"/>
      </w:rPr>
    </w:lvl>
    <w:lvl w:ilvl="7">
      <w:start w:val="1"/>
      <w:numFmt w:val="decimal"/>
      <w:isLgl w:val="false"/>
      <w:suff w:val="tab"/>
      <w:lvlText w:val="%2.%3.%4.%5.%6.%7.%8."/>
      <w:lvlJc w:val="left"/>
      <w:pPr>
        <w:ind w:left="4500" w:hanging="1282"/>
        <w:tabs>
          <w:tab w:val="left" w:pos="1260" w:leader="none"/>
          <w:tab w:val="left" w:pos="1418" w:leader="none"/>
        </w:tabs>
      </w:pPr>
      <w:rPr>
        <w:rFonts w:hAnsi="Arial Unicode MS" w:cs="Times New Roman"/>
        <w:i/>
        <w:iCs/>
        <w:caps w:val="0"/>
        <w:smallCaps w:val="0"/>
        <w:strike w:val="0"/>
        <w:color w:val="000000"/>
        <w:spacing w:val="0"/>
        <w:position w:val="0"/>
        <w:vertAlign w:val="baseline"/>
      </w:rPr>
    </w:lvl>
    <w:lvl w:ilvl="8">
      <w:start w:val="1"/>
      <w:numFmt w:val="decimal"/>
      <w:isLgl w:val="false"/>
      <w:suff w:val="tab"/>
      <w:lvlText w:val="%2.%3.%4.%5.%6.%7.%8.%9."/>
      <w:lvlJc w:val="left"/>
      <w:pPr>
        <w:ind w:left="5580" w:hanging="1642"/>
        <w:tabs>
          <w:tab w:val="left" w:pos="1260" w:leader="none"/>
          <w:tab w:val="left" w:pos="1418" w:leader="none"/>
        </w:tabs>
      </w:pPr>
      <w:rPr>
        <w:rFonts w:hAnsi="Arial Unicode MS" w:cs="Times New Roman"/>
        <w:i/>
        <w:iCs/>
        <w:caps w:val="0"/>
        <w:smallCaps w:val="0"/>
        <w:strike w:val="0"/>
        <w:color w:val="000000"/>
        <w:spacing w:val="0"/>
        <w:position w:val="0"/>
        <w:vertAlign w:val="baseline"/>
      </w:rPr>
    </w:lvl>
  </w:abstractNum>
  <w:abstractNum w:abstractNumId="34">
    <w:multiLevelType w:val="hybridMultilevel"/>
    <w:styleLink w:val="1676"/>
    <w:lvl w:ilvl="0">
      <w:start w:val="1"/>
      <w:numFmt w:val="bullet"/>
      <w:pStyle w:val="1676"/>
      <w:isLgl w:val="false"/>
      <w:suff w:val="tab"/>
      <w:lvlText w:val="−"/>
      <w:lvlJc w:val="left"/>
      <w:pPr>
        <w:ind w:left="1512" w:firstLine="277"/>
        <w:tabs>
          <w:tab w:val="left" w:pos="900" w:leader="none"/>
          <w:tab w:val="left" w:pos="1080" w:leader="none"/>
          <w:tab w:val="left" w:pos="1440" w:leader="none"/>
          <w:tab w:val="num" w:pos="2221"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
      <w:lvlJc w:val="left"/>
      <w:pPr>
        <w:ind w:left="191" w:firstLine="518"/>
        <w:tabs>
          <w:tab w:val="num" w:pos="900" w:leader="none"/>
          <w:tab w:val="left" w:pos="1080" w:leader="none"/>
          <w:tab w:val="left" w:pos="1440" w:leader="none"/>
        </w:tabs>
      </w:pPr>
      <w:rPr>
        <w:rFonts w:ascii="Symbol" w:hAnsi="Symbol" w:eastAsia="Times New Roman"/>
        <w:b w:val="0"/>
        <w:i w:val="0"/>
        <w:caps w:val="0"/>
        <w:smallCaps w:val="0"/>
        <w:strike w:val="0"/>
        <w:spacing w:val="0"/>
        <w:position w:val="0"/>
        <w:vertAlign w:val="baseline"/>
      </w:rPr>
    </w:lvl>
    <w:lvl w:ilvl="2">
      <w:start w:val="1"/>
      <w:numFmt w:val="bullet"/>
      <w:isLgl w:val="false"/>
      <w:suff w:val="tab"/>
      <w:lvlText w:val="▪"/>
      <w:lvlJc w:val="left"/>
      <w:pPr>
        <w:ind w:left="1592" w:firstLine="490"/>
        <w:tabs>
          <w:tab w:val="left" w:pos="900" w:leader="none"/>
          <w:tab w:val="left" w:pos="1080" w:leader="none"/>
          <w:tab w:val="left" w:pos="1440" w:leader="none"/>
          <w:tab w:val="num" w:pos="2301"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312" w:firstLine="490"/>
        <w:tabs>
          <w:tab w:val="left" w:pos="900" w:leader="none"/>
          <w:tab w:val="left" w:pos="1080" w:leader="none"/>
          <w:tab w:val="left" w:pos="1440" w:leader="none"/>
          <w:tab w:val="num" w:pos="3021"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3032" w:firstLine="490"/>
        <w:tabs>
          <w:tab w:val="left" w:pos="900" w:leader="none"/>
          <w:tab w:val="left" w:pos="1080" w:leader="none"/>
          <w:tab w:val="left" w:pos="1440" w:leader="none"/>
          <w:tab w:val="num" w:pos="3741"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752" w:firstLine="490"/>
        <w:tabs>
          <w:tab w:val="left" w:pos="900" w:leader="none"/>
          <w:tab w:val="left" w:pos="1080" w:leader="none"/>
          <w:tab w:val="left" w:pos="1440" w:leader="none"/>
          <w:tab w:val="num" w:pos="4461"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472" w:firstLine="490"/>
        <w:tabs>
          <w:tab w:val="left" w:pos="900" w:leader="none"/>
          <w:tab w:val="left" w:pos="1080" w:leader="none"/>
          <w:tab w:val="left" w:pos="1440" w:leader="none"/>
          <w:tab w:val="num" w:pos="5181"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192" w:firstLine="490"/>
        <w:tabs>
          <w:tab w:val="left" w:pos="900" w:leader="none"/>
          <w:tab w:val="left" w:pos="1080" w:leader="none"/>
          <w:tab w:val="left" w:pos="1440" w:leader="none"/>
          <w:tab w:val="num" w:pos="5901"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912" w:firstLine="490"/>
        <w:tabs>
          <w:tab w:val="left" w:pos="900" w:leader="none"/>
          <w:tab w:val="left" w:pos="1080" w:leader="none"/>
          <w:tab w:val="left" w:pos="1440" w:leader="none"/>
          <w:tab w:val="num" w:pos="6621" w:leader="none"/>
        </w:tabs>
      </w:pPr>
      <w:rPr>
        <w:rFonts w:ascii="Arial Unicode MS" w:hAnsi="Arial Unicode MS" w:eastAsia="Arial Unicode MS"/>
        <w:b w:val="0"/>
        <w:i w:val="0"/>
        <w:caps w:val="0"/>
        <w:smallCaps w:val="0"/>
        <w:strike w:val="0"/>
        <w:spacing w:val="0"/>
        <w:position w:val="0"/>
        <w:vertAlign w:val="baseline"/>
      </w:rPr>
    </w:lvl>
  </w:abstractNum>
  <w:abstractNum w:abstractNumId="35">
    <w:multiLevelType w:val="hybridMultilevel"/>
    <w:styleLink w:val="1690"/>
    <w:lvl w:ilvl="0">
      <w:start w:val="1"/>
      <w:numFmt w:val="bullet"/>
      <w:pStyle w:val="1690"/>
      <w:isLgl w:val="false"/>
      <w:suff w:val="tab"/>
      <w:lvlText w:val="-"/>
      <w:lvlJc w:val="left"/>
      <w:pPr>
        <w:ind w:left="284" w:firstLine="425"/>
        <w:tabs>
          <w:tab w:val="left" w:pos="502" w:leader="none"/>
          <w:tab w:val="left" w:pos="720" w:leader="none"/>
          <w:tab w:val="num" w:pos="993" w:leader="none"/>
          <w:tab w:val="left" w:pos="1440" w:leader="none"/>
        </w:tabs>
      </w:pPr>
      <w:rPr>
        <w:rFonts w:ascii="Times New Roman" w:hAnsi="Times New Roman" w:eastAsia="Times New Roman"/>
        <w:b w:val="0"/>
        <w:i w:val="0"/>
        <w:caps w:val="0"/>
        <w:smallCaps w:val="0"/>
        <w:strike w:val="0"/>
        <w:spacing w:val="0"/>
        <w:position w:val="0"/>
        <w:vertAlign w:val="baseline"/>
      </w:rPr>
    </w:lvl>
    <w:lvl w:ilvl="1">
      <w:start w:val="1"/>
      <w:numFmt w:val="bullet"/>
      <w:isLgl w:val="false"/>
      <w:suff w:val="tab"/>
      <w:lvlText w:val="o"/>
      <w:lvlJc w:val="left"/>
      <w:pPr>
        <w:ind w:left="731" w:hanging="22"/>
        <w:tabs>
          <w:tab w:val="left" w:pos="502" w:leader="none"/>
          <w:tab w:val="left" w:pos="720" w:leader="none"/>
          <w:tab w:val="num" w:pos="1440" w:leader="none"/>
        </w:tabs>
      </w:pPr>
      <w:rPr>
        <w:rFonts w:ascii="Times New Roman" w:hAnsi="Times New Roman" w:eastAsia="Times New Roman"/>
        <w:b w:val="0"/>
        <w:i w:val="0"/>
        <w:caps w:val="0"/>
        <w:smallCaps w:val="0"/>
        <w:strike w:val="0"/>
        <w:spacing w:val="0"/>
        <w:position w:val="0"/>
        <w:vertAlign w:val="baseline"/>
      </w:rPr>
    </w:lvl>
    <w:lvl w:ilvl="2">
      <w:start w:val="1"/>
      <w:numFmt w:val="bullet"/>
      <w:isLgl w:val="false"/>
      <w:suff w:val="tab"/>
      <w:lvlText w:val="▪"/>
      <w:lvlJc w:val="left"/>
      <w:pPr>
        <w:ind w:left="1440" w:hanging="22"/>
        <w:tabs>
          <w:tab w:val="left" w:pos="502" w:leader="none"/>
          <w:tab w:val="left" w:pos="720" w:leader="none"/>
          <w:tab w:val="left" w:pos="993" w:leader="none"/>
          <w:tab w:val="left" w:pos="1440" w:leader="none"/>
          <w:tab w:val="num" w:pos="2149" w:leader="none"/>
        </w:tabs>
      </w:pPr>
      <w:rPr>
        <w:rFonts w:ascii="Times New Roman" w:hAnsi="Times New Roman" w:eastAsia="Times New Roman"/>
        <w:b w:val="0"/>
        <w:i w:val="0"/>
        <w:caps w:val="0"/>
        <w:smallCaps w:val="0"/>
        <w:strike w:val="0"/>
        <w:spacing w:val="0"/>
        <w:position w:val="0"/>
        <w:vertAlign w:val="baseline"/>
      </w:rPr>
    </w:lvl>
    <w:lvl w:ilvl="3">
      <w:start w:val="1"/>
      <w:numFmt w:val="bullet"/>
      <w:isLgl w:val="false"/>
      <w:suff w:val="tab"/>
      <w:lvlText w:val="•"/>
      <w:lvlJc w:val="left"/>
      <w:pPr>
        <w:ind w:left="2160" w:hanging="22"/>
        <w:tabs>
          <w:tab w:val="left" w:pos="502" w:leader="none"/>
          <w:tab w:val="left" w:pos="720" w:leader="none"/>
          <w:tab w:val="left" w:pos="993" w:leader="none"/>
          <w:tab w:val="left" w:pos="1440" w:leader="none"/>
          <w:tab w:val="num" w:pos="2869" w:leader="none"/>
        </w:tabs>
      </w:pPr>
      <w:rPr>
        <w:rFonts w:ascii="Times New Roman" w:hAnsi="Times New Roman" w:eastAsia="Times New Roman"/>
        <w:b w:val="0"/>
        <w:i w:val="0"/>
        <w:caps w:val="0"/>
        <w:smallCaps w:val="0"/>
        <w:strike w:val="0"/>
        <w:spacing w:val="0"/>
        <w:position w:val="0"/>
        <w:vertAlign w:val="baseline"/>
      </w:rPr>
    </w:lvl>
    <w:lvl w:ilvl="4">
      <w:start w:val="1"/>
      <w:numFmt w:val="bullet"/>
      <w:isLgl w:val="false"/>
      <w:suff w:val="tab"/>
      <w:lvlText w:val="o"/>
      <w:lvlJc w:val="left"/>
      <w:pPr>
        <w:ind w:left="2880" w:hanging="22"/>
        <w:tabs>
          <w:tab w:val="left" w:pos="502" w:leader="none"/>
          <w:tab w:val="left" w:pos="720" w:leader="none"/>
          <w:tab w:val="left" w:pos="993" w:leader="none"/>
          <w:tab w:val="left" w:pos="1440" w:leader="none"/>
          <w:tab w:val="num" w:pos="3589" w:leader="none"/>
        </w:tabs>
      </w:pPr>
      <w:rPr>
        <w:rFonts w:ascii="Times New Roman" w:hAnsi="Times New Roman" w:eastAsia="Times New Roman"/>
        <w:b w:val="0"/>
        <w:i w:val="0"/>
        <w:caps w:val="0"/>
        <w:smallCaps w:val="0"/>
        <w:strike w:val="0"/>
        <w:spacing w:val="0"/>
        <w:position w:val="0"/>
        <w:vertAlign w:val="baseline"/>
      </w:rPr>
    </w:lvl>
    <w:lvl w:ilvl="5">
      <w:start w:val="1"/>
      <w:numFmt w:val="bullet"/>
      <w:isLgl w:val="false"/>
      <w:suff w:val="tab"/>
      <w:lvlText w:val="▪"/>
      <w:lvlJc w:val="left"/>
      <w:pPr>
        <w:ind w:left="3600" w:hanging="22"/>
        <w:tabs>
          <w:tab w:val="left" w:pos="502" w:leader="none"/>
          <w:tab w:val="left" w:pos="720" w:leader="none"/>
          <w:tab w:val="left" w:pos="993" w:leader="none"/>
          <w:tab w:val="left" w:pos="1440" w:leader="none"/>
          <w:tab w:val="num" w:pos="4309" w:leader="none"/>
        </w:tabs>
      </w:pPr>
      <w:rPr>
        <w:rFonts w:ascii="Times New Roman" w:hAnsi="Times New Roman" w:eastAsia="Times New Roman"/>
        <w:b w:val="0"/>
        <w:i w:val="0"/>
        <w:caps w:val="0"/>
        <w:smallCaps w:val="0"/>
        <w:strike w:val="0"/>
        <w:spacing w:val="0"/>
        <w:position w:val="0"/>
        <w:vertAlign w:val="baseline"/>
      </w:rPr>
    </w:lvl>
    <w:lvl w:ilvl="6">
      <w:start w:val="1"/>
      <w:numFmt w:val="bullet"/>
      <w:isLgl w:val="false"/>
      <w:suff w:val="tab"/>
      <w:lvlText w:val="•"/>
      <w:lvlJc w:val="left"/>
      <w:pPr>
        <w:ind w:left="4320" w:hanging="22"/>
        <w:tabs>
          <w:tab w:val="left" w:pos="502" w:leader="none"/>
          <w:tab w:val="left" w:pos="720" w:leader="none"/>
          <w:tab w:val="left" w:pos="993" w:leader="none"/>
          <w:tab w:val="left" w:pos="1440" w:leader="none"/>
          <w:tab w:val="num" w:pos="5029" w:leader="none"/>
        </w:tabs>
      </w:pPr>
      <w:rPr>
        <w:rFonts w:ascii="Times New Roman" w:hAnsi="Times New Roman" w:eastAsia="Times New Roman"/>
        <w:b w:val="0"/>
        <w:i w:val="0"/>
        <w:caps w:val="0"/>
        <w:smallCaps w:val="0"/>
        <w:strike w:val="0"/>
        <w:spacing w:val="0"/>
        <w:position w:val="0"/>
        <w:vertAlign w:val="baseline"/>
      </w:rPr>
    </w:lvl>
    <w:lvl w:ilvl="7">
      <w:start w:val="1"/>
      <w:numFmt w:val="bullet"/>
      <w:isLgl w:val="false"/>
      <w:suff w:val="tab"/>
      <w:lvlText w:val="o"/>
      <w:lvlJc w:val="left"/>
      <w:pPr>
        <w:ind w:left="5040" w:hanging="22"/>
        <w:tabs>
          <w:tab w:val="left" w:pos="502" w:leader="none"/>
          <w:tab w:val="left" w:pos="720" w:leader="none"/>
          <w:tab w:val="left" w:pos="993" w:leader="none"/>
          <w:tab w:val="left" w:pos="1440" w:leader="none"/>
          <w:tab w:val="num" w:pos="5749" w:leader="none"/>
        </w:tabs>
      </w:pPr>
      <w:rPr>
        <w:rFonts w:ascii="Times New Roman" w:hAnsi="Times New Roman" w:eastAsia="Times New Roman"/>
        <w:b w:val="0"/>
        <w:i w:val="0"/>
        <w:caps w:val="0"/>
        <w:smallCaps w:val="0"/>
        <w:strike w:val="0"/>
        <w:spacing w:val="0"/>
        <w:position w:val="0"/>
        <w:vertAlign w:val="baseline"/>
      </w:rPr>
    </w:lvl>
    <w:lvl w:ilvl="8">
      <w:start w:val="1"/>
      <w:numFmt w:val="bullet"/>
      <w:isLgl w:val="false"/>
      <w:suff w:val="tab"/>
      <w:lvlText w:val="▪"/>
      <w:lvlJc w:val="left"/>
      <w:pPr>
        <w:ind w:left="5760" w:hanging="22"/>
        <w:tabs>
          <w:tab w:val="left" w:pos="502" w:leader="none"/>
          <w:tab w:val="left" w:pos="720" w:leader="none"/>
          <w:tab w:val="left" w:pos="993" w:leader="none"/>
          <w:tab w:val="left" w:pos="1440" w:leader="none"/>
          <w:tab w:val="num" w:pos="6469" w:leader="none"/>
        </w:tabs>
      </w:pPr>
      <w:rPr>
        <w:rFonts w:ascii="Times New Roman" w:hAnsi="Times New Roman" w:eastAsia="Times New Roman"/>
        <w:b w:val="0"/>
        <w:i w:val="0"/>
        <w:caps w:val="0"/>
        <w:smallCaps w:val="0"/>
        <w:strike w:val="0"/>
        <w:spacing w:val="0"/>
        <w:position w:val="0"/>
        <w:vertAlign w:val="baseline"/>
      </w:rPr>
    </w:lvl>
  </w:abstractNum>
  <w:abstractNum w:abstractNumId="36">
    <w:multiLevelType w:val="hybridMultilevel"/>
    <w:styleLink w:val="1673"/>
    <w:lvl w:ilvl="0">
      <w:start w:val="1"/>
      <w:numFmt w:val="bullet"/>
      <w:pStyle w:val="1673"/>
      <w:isLgl w:val="false"/>
      <w:suff w:val="tab"/>
      <w:lvlText w:val="-"/>
      <w:lvlJc w:val="left"/>
      <w:pPr>
        <w:ind w:left="371" w:firstLine="338"/>
        <w:tabs>
          <w:tab w:val="num" w:pos="1080" w:leader="none"/>
        </w:tabs>
      </w:pPr>
      <w:rPr>
        <w:rFonts w:ascii="Tahoma" w:hAnsi="Tahoma"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338"/>
        <w:tabs>
          <w:tab w:val="left" w:pos="1080" w:leader="none"/>
          <w:tab w:val="num" w:pos="1429" w:leader="none"/>
        </w:tabs>
      </w:pPr>
      <w:rPr>
        <w:rFonts w:ascii="Tahoma" w:hAnsi="Tahoma" w:eastAsia="Times New Roman"/>
        <w:b w:val="0"/>
        <w:i w:val="0"/>
        <w:caps w:val="0"/>
        <w:smallCaps w:val="0"/>
        <w:strike w:val="0"/>
        <w:spacing w:val="0"/>
        <w:position w:val="0"/>
        <w:vertAlign w:val="baseline"/>
      </w:rPr>
    </w:lvl>
    <w:lvl w:ilvl="2">
      <w:start w:val="1"/>
      <w:numFmt w:val="bullet"/>
      <w:isLgl w:val="false"/>
      <w:suff w:val="tab"/>
      <w:lvlText w:val="▪"/>
      <w:lvlJc w:val="left"/>
      <w:pPr>
        <w:ind w:left="1440" w:firstLine="338"/>
        <w:tabs>
          <w:tab w:val="left" w:pos="1080" w:leader="none"/>
          <w:tab w:val="num" w:pos="2149" w:leader="none"/>
        </w:tabs>
      </w:pPr>
      <w:rPr>
        <w:rFonts w:ascii="Tahoma" w:hAnsi="Tahoma" w:eastAsia="Times New Roman"/>
        <w:b w:val="0"/>
        <w:i w:val="0"/>
        <w:caps w:val="0"/>
        <w:smallCaps w:val="0"/>
        <w:strike w:val="0"/>
        <w:spacing w:val="0"/>
        <w:position w:val="0"/>
        <w:vertAlign w:val="baseline"/>
      </w:rPr>
    </w:lvl>
    <w:lvl w:ilvl="3">
      <w:start w:val="1"/>
      <w:numFmt w:val="bullet"/>
      <w:isLgl w:val="false"/>
      <w:suff w:val="tab"/>
      <w:lvlText w:val="•"/>
      <w:lvlJc w:val="left"/>
      <w:pPr>
        <w:ind w:left="2160" w:firstLine="338"/>
        <w:tabs>
          <w:tab w:val="left" w:pos="1080" w:leader="none"/>
          <w:tab w:val="num" w:pos="2869" w:leader="none"/>
        </w:tabs>
      </w:pPr>
      <w:rPr>
        <w:rFonts w:ascii="Tahoma" w:hAnsi="Tahoma"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338"/>
        <w:tabs>
          <w:tab w:val="left" w:pos="1080" w:leader="none"/>
          <w:tab w:val="num" w:pos="3589" w:leader="none"/>
        </w:tabs>
      </w:pPr>
      <w:rPr>
        <w:rFonts w:ascii="Tahoma" w:hAnsi="Tahoma" w:eastAsia="Times New Roman"/>
        <w:b w:val="0"/>
        <w:i w:val="0"/>
        <w:caps w:val="0"/>
        <w:smallCaps w:val="0"/>
        <w:strike w:val="0"/>
        <w:spacing w:val="0"/>
        <w:position w:val="0"/>
        <w:vertAlign w:val="baseline"/>
      </w:rPr>
    </w:lvl>
    <w:lvl w:ilvl="5">
      <w:start w:val="1"/>
      <w:numFmt w:val="bullet"/>
      <w:isLgl w:val="false"/>
      <w:suff w:val="tab"/>
      <w:lvlText w:val="▪"/>
      <w:lvlJc w:val="left"/>
      <w:pPr>
        <w:ind w:left="3600" w:firstLine="338"/>
        <w:tabs>
          <w:tab w:val="left" w:pos="1080" w:leader="none"/>
          <w:tab w:val="num" w:pos="4309" w:leader="none"/>
        </w:tabs>
      </w:pPr>
      <w:rPr>
        <w:rFonts w:ascii="Tahoma" w:hAnsi="Tahoma" w:eastAsia="Times New Roman"/>
        <w:b w:val="0"/>
        <w:i w:val="0"/>
        <w:caps w:val="0"/>
        <w:smallCaps w:val="0"/>
        <w:strike w:val="0"/>
        <w:spacing w:val="0"/>
        <w:position w:val="0"/>
        <w:vertAlign w:val="baseline"/>
      </w:rPr>
    </w:lvl>
    <w:lvl w:ilvl="6">
      <w:start w:val="1"/>
      <w:numFmt w:val="bullet"/>
      <w:isLgl w:val="false"/>
      <w:suff w:val="tab"/>
      <w:lvlText w:val="•"/>
      <w:lvlJc w:val="left"/>
      <w:pPr>
        <w:ind w:left="4320" w:firstLine="338"/>
        <w:tabs>
          <w:tab w:val="left" w:pos="1080" w:leader="none"/>
          <w:tab w:val="num" w:pos="5029" w:leader="none"/>
        </w:tabs>
      </w:pPr>
      <w:rPr>
        <w:rFonts w:ascii="Tahoma" w:hAnsi="Tahoma"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338"/>
        <w:tabs>
          <w:tab w:val="left" w:pos="1080" w:leader="none"/>
          <w:tab w:val="num" w:pos="5749" w:leader="none"/>
        </w:tabs>
      </w:pPr>
      <w:rPr>
        <w:rFonts w:ascii="Tahoma" w:hAnsi="Tahoma" w:eastAsia="Times New Roman"/>
        <w:b w:val="0"/>
        <w:i w:val="0"/>
        <w:caps w:val="0"/>
        <w:smallCaps w:val="0"/>
        <w:strike w:val="0"/>
        <w:spacing w:val="0"/>
        <w:position w:val="0"/>
        <w:vertAlign w:val="baseline"/>
      </w:rPr>
    </w:lvl>
    <w:lvl w:ilvl="8">
      <w:start w:val="1"/>
      <w:numFmt w:val="bullet"/>
      <w:isLgl w:val="false"/>
      <w:suff w:val="tab"/>
      <w:lvlText w:val="▪"/>
      <w:lvlJc w:val="left"/>
      <w:pPr>
        <w:ind w:left="5760" w:firstLine="338"/>
        <w:tabs>
          <w:tab w:val="left" w:pos="1080" w:leader="none"/>
          <w:tab w:val="num" w:pos="6469" w:leader="none"/>
        </w:tabs>
      </w:pPr>
      <w:rPr>
        <w:rFonts w:ascii="Tahoma" w:hAnsi="Tahoma" w:eastAsia="Times New Roman"/>
        <w:b w:val="0"/>
        <w:i w:val="0"/>
        <w:caps w:val="0"/>
        <w:smallCaps w:val="0"/>
        <w:strike w:val="0"/>
        <w:spacing w:val="0"/>
        <w:position w:val="0"/>
        <w:vertAlign w:val="baseline"/>
      </w:rPr>
    </w:lvl>
  </w:abstractNum>
  <w:abstractNum w:abstractNumId="37">
    <w:multiLevelType w:val="hybridMultilevel"/>
    <w:lvl w:ilvl="0">
      <w:start w:val="1"/>
      <w:numFmt w:val="bullet"/>
      <w:isLgl w:val="false"/>
      <w:suff w:val="tab"/>
      <w:lvlText w:val="-"/>
      <w:lvlJc w:val="left"/>
      <w:pPr>
        <w:ind w:left="360" w:hanging="360"/>
        <w:tabs>
          <w:tab w:val="num" w:pos="360" w:leader="none"/>
        </w:tabs>
      </w:pPr>
      <w:rPr>
        <w:rFonts w:hint="default" w:ascii="Times New Roman" w:hAnsi="Times New Roman" w:eastAsia="Times New Roman"/>
      </w:rPr>
    </w:lvl>
    <w:lvl w:ilvl="1">
      <w:start w:val="1"/>
      <w:numFmt w:val="bullet"/>
      <w:isLgl w:val="false"/>
      <w:suff w:val="tab"/>
      <w:lvlText w:val="o"/>
      <w:lvlJc w:val="left"/>
      <w:pPr>
        <w:ind w:left="1080" w:hanging="360"/>
        <w:tabs>
          <w:tab w:val="num" w:pos="1080" w:leader="none"/>
        </w:tabs>
      </w:pPr>
      <w:rPr>
        <w:rFonts w:hint="default" w:ascii="Courier New" w:hAnsi="Courier New"/>
      </w:rPr>
    </w:lvl>
    <w:lvl w:ilvl="2">
      <w:start w:val="1"/>
      <w:numFmt w:val="bullet"/>
      <w:isLgl w:val="false"/>
      <w:suff w:val="tab"/>
      <w:lvlText w:val=""/>
      <w:lvlJc w:val="left"/>
      <w:pPr>
        <w:ind w:left="1800" w:hanging="360"/>
        <w:tabs>
          <w:tab w:val="num" w:pos="1800" w:leader="none"/>
        </w:tabs>
      </w:pPr>
      <w:rPr>
        <w:rFonts w:hint="default" w:ascii="Wingdings" w:hAnsi="Wingdings"/>
      </w:rPr>
    </w:lvl>
    <w:lvl w:ilvl="3">
      <w:start w:val="1"/>
      <w:numFmt w:val="bullet"/>
      <w:isLgl w:val="false"/>
      <w:suff w:val="tab"/>
      <w:lvlText w:val=""/>
      <w:lvlJc w:val="left"/>
      <w:pPr>
        <w:ind w:left="2520" w:hanging="360"/>
        <w:tabs>
          <w:tab w:val="num" w:pos="2520" w:leader="none"/>
        </w:tabs>
      </w:pPr>
      <w:rPr>
        <w:rFonts w:hint="default" w:ascii="Symbol" w:hAnsi="Symbol"/>
      </w:rPr>
    </w:lvl>
    <w:lvl w:ilvl="4">
      <w:start w:val="1"/>
      <w:numFmt w:val="bullet"/>
      <w:isLgl w:val="false"/>
      <w:suff w:val="tab"/>
      <w:lvlText w:val="o"/>
      <w:lvlJc w:val="left"/>
      <w:pPr>
        <w:ind w:left="3240" w:hanging="360"/>
        <w:tabs>
          <w:tab w:val="num" w:pos="3240" w:leader="none"/>
        </w:tabs>
      </w:pPr>
      <w:rPr>
        <w:rFonts w:hint="default" w:ascii="Courier New" w:hAnsi="Courier New"/>
      </w:rPr>
    </w:lvl>
    <w:lvl w:ilvl="5">
      <w:start w:val="1"/>
      <w:numFmt w:val="bullet"/>
      <w:isLgl w:val="false"/>
      <w:suff w:val="tab"/>
      <w:lvlText w:val=""/>
      <w:lvlJc w:val="left"/>
      <w:pPr>
        <w:ind w:left="3960" w:hanging="360"/>
        <w:tabs>
          <w:tab w:val="num" w:pos="3960" w:leader="none"/>
        </w:tabs>
      </w:pPr>
      <w:rPr>
        <w:rFonts w:hint="default" w:ascii="Wingdings" w:hAnsi="Wingdings"/>
      </w:rPr>
    </w:lvl>
    <w:lvl w:ilvl="6">
      <w:start w:val="1"/>
      <w:numFmt w:val="bullet"/>
      <w:isLgl w:val="false"/>
      <w:suff w:val="tab"/>
      <w:lvlText w:val=""/>
      <w:lvlJc w:val="left"/>
      <w:pPr>
        <w:ind w:left="4680" w:hanging="360"/>
        <w:tabs>
          <w:tab w:val="num" w:pos="4680" w:leader="none"/>
        </w:tabs>
      </w:pPr>
      <w:rPr>
        <w:rFonts w:hint="default" w:ascii="Symbol" w:hAnsi="Symbol"/>
      </w:rPr>
    </w:lvl>
    <w:lvl w:ilvl="7">
      <w:start w:val="1"/>
      <w:numFmt w:val="bullet"/>
      <w:isLgl w:val="false"/>
      <w:suff w:val="tab"/>
      <w:lvlText w:val="o"/>
      <w:lvlJc w:val="left"/>
      <w:pPr>
        <w:ind w:left="5400" w:hanging="360"/>
        <w:tabs>
          <w:tab w:val="num" w:pos="5400" w:leader="none"/>
        </w:tabs>
      </w:pPr>
      <w:rPr>
        <w:rFonts w:hint="default" w:ascii="Courier New" w:hAnsi="Courier New"/>
      </w:rPr>
    </w:lvl>
    <w:lvl w:ilvl="8">
      <w:start w:val="1"/>
      <w:numFmt w:val="bullet"/>
      <w:isLgl w:val="false"/>
      <w:suff w:val="tab"/>
      <w:lvlText w:val=""/>
      <w:lvlJc w:val="left"/>
      <w:pPr>
        <w:ind w:left="6120" w:hanging="360"/>
        <w:tabs>
          <w:tab w:val="num" w:pos="6120" w:leader="none"/>
        </w:tabs>
      </w:pPr>
      <w:rPr>
        <w:rFonts w:hint="default" w:ascii="Wingdings" w:hAnsi="Wingdings"/>
      </w:rPr>
    </w:lvl>
  </w:abstractNum>
  <w:abstractNum w:abstractNumId="38">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39">
    <w:multiLevelType w:val="hybridMultilevel"/>
    <w:lvl w:ilvl="0">
      <w:start w:val="1"/>
      <w:numFmt w:val="bullet"/>
      <w:isLgl w:val="false"/>
      <w:suff w:val="tab"/>
      <w:lvlText w:val=""/>
      <w:lvlJc w:val="left"/>
      <w:pPr>
        <w:ind w:left="1490" w:hanging="360"/>
      </w:pPr>
      <w:rPr>
        <w:rFonts w:hint="default" w:ascii="Symbol" w:hAnsi="Symbol"/>
      </w:rPr>
    </w:lvl>
    <w:lvl w:ilvl="1">
      <w:start w:val="1"/>
      <w:numFmt w:val="bullet"/>
      <w:isLgl w:val="false"/>
      <w:suff w:val="tab"/>
      <w:lvlText w:val="o"/>
      <w:lvlJc w:val="left"/>
      <w:pPr>
        <w:ind w:left="2210" w:hanging="360"/>
      </w:pPr>
      <w:rPr>
        <w:rFonts w:hint="default" w:ascii="Courier New" w:hAnsi="Courier New"/>
      </w:rPr>
    </w:lvl>
    <w:lvl w:ilvl="2">
      <w:start w:val="1"/>
      <w:numFmt w:val="bullet"/>
      <w:isLgl w:val="false"/>
      <w:suff w:val="tab"/>
      <w:lvlText w:val=""/>
      <w:lvlJc w:val="left"/>
      <w:pPr>
        <w:ind w:left="2930" w:hanging="360"/>
      </w:pPr>
      <w:rPr>
        <w:rFonts w:hint="default" w:ascii="Wingdings" w:hAnsi="Wingdings"/>
      </w:rPr>
    </w:lvl>
    <w:lvl w:ilvl="3">
      <w:start w:val="1"/>
      <w:numFmt w:val="bullet"/>
      <w:isLgl w:val="false"/>
      <w:suff w:val="tab"/>
      <w:lvlText w:val=""/>
      <w:lvlJc w:val="left"/>
      <w:pPr>
        <w:ind w:left="3650" w:hanging="360"/>
      </w:pPr>
      <w:rPr>
        <w:rFonts w:hint="default" w:ascii="Symbol" w:hAnsi="Symbol"/>
      </w:rPr>
    </w:lvl>
    <w:lvl w:ilvl="4">
      <w:start w:val="1"/>
      <w:numFmt w:val="bullet"/>
      <w:isLgl w:val="false"/>
      <w:suff w:val="tab"/>
      <w:lvlText w:val="o"/>
      <w:lvlJc w:val="left"/>
      <w:pPr>
        <w:ind w:left="4370" w:hanging="360"/>
      </w:pPr>
      <w:rPr>
        <w:rFonts w:hint="default" w:ascii="Courier New" w:hAnsi="Courier New"/>
      </w:rPr>
    </w:lvl>
    <w:lvl w:ilvl="5">
      <w:start w:val="1"/>
      <w:numFmt w:val="bullet"/>
      <w:isLgl w:val="false"/>
      <w:suff w:val="tab"/>
      <w:lvlText w:val=""/>
      <w:lvlJc w:val="left"/>
      <w:pPr>
        <w:ind w:left="5090" w:hanging="360"/>
      </w:pPr>
      <w:rPr>
        <w:rFonts w:hint="default" w:ascii="Wingdings" w:hAnsi="Wingdings"/>
      </w:rPr>
    </w:lvl>
    <w:lvl w:ilvl="6">
      <w:start w:val="1"/>
      <w:numFmt w:val="bullet"/>
      <w:isLgl w:val="false"/>
      <w:suff w:val="tab"/>
      <w:lvlText w:val=""/>
      <w:lvlJc w:val="left"/>
      <w:pPr>
        <w:ind w:left="5810" w:hanging="360"/>
      </w:pPr>
      <w:rPr>
        <w:rFonts w:hint="default" w:ascii="Symbol" w:hAnsi="Symbol"/>
      </w:rPr>
    </w:lvl>
    <w:lvl w:ilvl="7">
      <w:start w:val="1"/>
      <w:numFmt w:val="bullet"/>
      <w:isLgl w:val="false"/>
      <w:suff w:val="tab"/>
      <w:lvlText w:val="o"/>
      <w:lvlJc w:val="left"/>
      <w:pPr>
        <w:ind w:left="6530" w:hanging="360"/>
      </w:pPr>
      <w:rPr>
        <w:rFonts w:hint="default" w:ascii="Courier New" w:hAnsi="Courier New"/>
      </w:rPr>
    </w:lvl>
    <w:lvl w:ilvl="8">
      <w:start w:val="1"/>
      <w:numFmt w:val="bullet"/>
      <w:isLgl w:val="false"/>
      <w:suff w:val="tab"/>
      <w:lvlText w:val=""/>
      <w:lvlJc w:val="left"/>
      <w:pPr>
        <w:ind w:left="7250" w:hanging="360"/>
      </w:pPr>
      <w:rPr>
        <w:rFonts w:hint="default" w:ascii="Wingdings" w:hAnsi="Wingdings"/>
      </w:rPr>
    </w:lvl>
  </w:abstractNum>
  <w:abstractNum w:abstractNumId="40">
    <w:multiLevelType w:val="hybridMultilevel"/>
    <w:styleLink w:val="1677"/>
    <w:lvl w:ilvl="0">
      <w:start w:val="1"/>
      <w:numFmt w:val="decimal"/>
      <w:pStyle w:val="1677"/>
      <w:isLgl w:val="false"/>
      <w:suff w:val="tab"/>
      <w:lvlText w:val="%1."/>
      <w:lvlJc w:val="left"/>
      <w:pPr>
        <w:ind w:left="432" w:firstLine="277"/>
        <w:tabs>
          <w:tab w:val="num" w:pos="1141" w:leader="none"/>
          <w:tab w:val="left" w:pos="1260" w:leader="none"/>
          <w:tab w:val="left" w:pos="1440" w:leader="none"/>
        </w:tabs>
      </w:pPr>
      <w:rPr>
        <w:rFonts w:hAnsi="Arial Unicode MS" w:cs="Times New Roman"/>
        <w:caps w:val="0"/>
        <w:smallCaps w:val="0"/>
        <w:strike w:val="0"/>
        <w:spacing w:val="0"/>
        <w:position w:val="0"/>
        <w:vertAlign w:val="baseline"/>
      </w:rPr>
    </w:lvl>
    <w:lvl w:ilvl="1">
      <w:start w:val="1"/>
      <w:numFmt w:val="decimal"/>
      <w:isLgl w:val="false"/>
      <w:suff w:val="tab"/>
      <w:lvlText w:val="%2."/>
      <w:lvlJc w:val="left"/>
      <w:pPr>
        <w:ind w:left="551" w:firstLine="158"/>
        <w:tabs>
          <w:tab w:val="num" w:pos="1260" w:leader="none"/>
          <w:tab w:val="left" w:pos="1440" w:leader="none"/>
        </w:tabs>
      </w:pPr>
      <w:rPr>
        <w:rFonts w:hAnsi="Arial Unicode MS" w:cs="Times New Roman"/>
        <w:caps w:val="0"/>
        <w:smallCaps w:val="0"/>
        <w:strike w:val="0"/>
        <w:spacing w:val="0"/>
        <w:position w:val="0"/>
        <w:vertAlign w:val="baseline"/>
      </w:rPr>
    </w:lvl>
    <w:lvl w:ilvl="2">
      <w:start w:val="1"/>
      <w:numFmt w:val="decimal"/>
      <w:isLgl w:val="false"/>
      <w:suff w:val="tab"/>
      <w:lvlText w:val="%2.%3."/>
      <w:lvlJc w:val="left"/>
      <w:pPr>
        <w:ind w:left="1069" w:firstLine="3"/>
        <w:tabs>
          <w:tab w:val="num" w:pos="1778" w:leader="none"/>
        </w:tabs>
      </w:pPr>
      <w:rPr>
        <w:rFonts w:hAnsi="Arial Unicode MS" w:cs="Times New Roman"/>
        <w:caps w:val="0"/>
        <w:smallCaps w:val="0"/>
        <w:strike w:val="0"/>
        <w:spacing w:val="0"/>
        <w:position w:val="0"/>
        <w:vertAlign w:val="baseline"/>
      </w:rPr>
    </w:lvl>
    <w:lvl w:ilvl="3">
      <w:start w:val="1"/>
      <w:numFmt w:val="decimal"/>
      <w:isLgl w:val="false"/>
      <w:suff w:val="tab"/>
      <w:lvlText w:val="%2.%3.%4."/>
      <w:lvlJc w:val="left"/>
      <w:pPr>
        <w:ind w:left="1778" w:firstLine="4"/>
        <w:tabs>
          <w:tab w:val="left" w:pos="1260" w:leader="none"/>
          <w:tab w:val="left" w:pos="1440" w:leader="none"/>
          <w:tab w:val="num" w:pos="2487" w:leader="none"/>
        </w:tabs>
      </w:pPr>
      <w:rPr>
        <w:rFonts w:hAnsi="Arial Unicode MS" w:cs="Times New Roman"/>
        <w:caps w:val="0"/>
        <w:smallCaps w:val="0"/>
        <w:strike w:val="0"/>
        <w:spacing w:val="0"/>
        <w:position w:val="0"/>
        <w:vertAlign w:val="baseline"/>
      </w:rPr>
    </w:lvl>
    <w:lvl w:ilvl="4">
      <w:start w:val="1"/>
      <w:numFmt w:val="decimal"/>
      <w:isLgl w:val="false"/>
      <w:suff w:val="tab"/>
      <w:lvlText w:val="%2.%3.%4.%5."/>
      <w:lvlJc w:val="left"/>
      <w:pPr>
        <w:ind w:left="2847" w:firstLine="5"/>
        <w:tabs>
          <w:tab w:val="left" w:pos="1260" w:leader="none"/>
          <w:tab w:val="left" w:pos="1440" w:leader="none"/>
          <w:tab w:val="num" w:pos="3556" w:leader="none"/>
        </w:tabs>
      </w:pPr>
      <w:rPr>
        <w:rFonts w:hAnsi="Arial Unicode MS" w:cs="Times New Roman"/>
        <w:caps w:val="0"/>
        <w:smallCaps w:val="0"/>
        <w:strike w:val="0"/>
        <w:spacing w:val="0"/>
        <w:position w:val="0"/>
        <w:vertAlign w:val="baseline"/>
      </w:rPr>
    </w:lvl>
    <w:lvl w:ilvl="5">
      <w:start w:val="1"/>
      <w:numFmt w:val="decimal"/>
      <w:isLgl w:val="false"/>
      <w:suff w:val="tab"/>
      <w:lvlText w:val="%2.%3.%4.%5.%6."/>
      <w:lvlJc w:val="left"/>
      <w:pPr>
        <w:ind w:left="3556" w:firstLine="6"/>
        <w:tabs>
          <w:tab w:val="left" w:pos="1260" w:leader="none"/>
          <w:tab w:val="left" w:pos="1440" w:leader="none"/>
          <w:tab w:val="num" w:pos="4265" w:leader="none"/>
        </w:tabs>
      </w:pPr>
      <w:rPr>
        <w:rFonts w:hAnsi="Arial Unicode MS" w:cs="Times New Roman"/>
        <w:caps w:val="0"/>
        <w:smallCaps w:val="0"/>
        <w:strike w:val="0"/>
        <w:spacing w:val="0"/>
        <w:position w:val="0"/>
        <w:vertAlign w:val="baseline"/>
      </w:rPr>
    </w:lvl>
    <w:lvl w:ilvl="6">
      <w:start w:val="1"/>
      <w:numFmt w:val="decimal"/>
      <w:isLgl w:val="false"/>
      <w:suff w:val="tab"/>
      <w:lvlText w:val="%2.%3.%4.%5.%6.%7."/>
      <w:lvlJc w:val="left"/>
      <w:pPr>
        <w:ind w:left="4625" w:firstLine="338"/>
        <w:tabs>
          <w:tab w:val="left" w:pos="1260" w:leader="none"/>
          <w:tab w:val="left" w:pos="1440" w:leader="none"/>
          <w:tab w:val="num" w:pos="5334" w:leader="none"/>
        </w:tabs>
      </w:pPr>
      <w:rPr>
        <w:rFonts w:hAnsi="Arial Unicode MS" w:cs="Times New Roman"/>
        <w:caps w:val="0"/>
        <w:smallCaps w:val="0"/>
        <w:strike w:val="0"/>
        <w:spacing w:val="0"/>
        <w:position w:val="0"/>
        <w:vertAlign w:val="baseline"/>
      </w:rPr>
    </w:lvl>
    <w:lvl w:ilvl="7">
      <w:start w:val="1"/>
      <w:numFmt w:val="decimal"/>
      <w:isLgl w:val="false"/>
      <w:suff w:val="tab"/>
      <w:lvlText w:val="%2.%3.%4.%5.%6.%7.%8."/>
      <w:lvlJc w:val="left"/>
      <w:pPr>
        <w:ind w:left="5334" w:firstLine="338"/>
        <w:tabs>
          <w:tab w:val="left" w:pos="1260" w:leader="none"/>
          <w:tab w:val="left" w:pos="1440" w:leader="none"/>
          <w:tab w:val="num" w:pos="6043" w:leader="none"/>
        </w:tabs>
      </w:pPr>
      <w:rPr>
        <w:rFonts w:hAnsi="Arial Unicode MS" w:cs="Times New Roman"/>
        <w:caps w:val="0"/>
        <w:smallCaps w:val="0"/>
        <w:strike w:val="0"/>
        <w:spacing w:val="0"/>
        <w:position w:val="0"/>
        <w:vertAlign w:val="baseline"/>
      </w:rPr>
    </w:lvl>
    <w:lvl w:ilvl="8">
      <w:start w:val="1"/>
      <w:numFmt w:val="decimal"/>
      <w:isLgl w:val="false"/>
      <w:suff w:val="tab"/>
      <w:lvlText w:val="%2.%3.%4.%5.%6.%7.%8.%9."/>
      <w:lvlJc w:val="left"/>
      <w:pPr>
        <w:ind w:left="6403" w:hanging="22"/>
        <w:tabs>
          <w:tab w:val="left" w:pos="1260" w:leader="none"/>
          <w:tab w:val="left" w:pos="1440" w:leader="none"/>
          <w:tab w:val="num" w:pos="7112" w:leader="none"/>
        </w:tabs>
      </w:pPr>
      <w:rPr>
        <w:rFonts w:hAnsi="Arial Unicode MS" w:cs="Times New Roman"/>
        <w:caps w:val="0"/>
        <w:smallCaps w:val="0"/>
        <w:strike w:val="0"/>
        <w:spacing w:val="0"/>
        <w:position w:val="0"/>
        <w:vertAlign w:val="baseline"/>
      </w:rPr>
    </w:lvl>
  </w:abstractNum>
  <w:abstractNum w:abstractNumId="41">
    <w:multiLevelType w:val="hybridMultilevel"/>
    <w:styleLink w:val="1666"/>
    <w:lvl w:ilvl="0">
      <w:start w:val="1"/>
      <w:numFmt w:val="decimal"/>
      <w:pStyle w:val="1666"/>
      <w:isLgl w:val="false"/>
      <w:suff w:val="tab"/>
      <w:lvlText w:val="%1."/>
      <w:lvlJc w:val="left"/>
      <w:pPr>
        <w:ind w:left="792" w:hanging="83"/>
        <w:tabs>
          <w:tab w:val="num" w:pos="1501" w:leader="none"/>
          <w:tab w:val="left" w:pos="1560" w:leader="none"/>
        </w:tabs>
      </w:pPr>
      <w:rPr>
        <w:rFonts w:hAnsi="Arial Unicode MS" w:cs="Times New Roman"/>
        <w:caps w:val="0"/>
        <w:smallCaps w:val="0"/>
        <w:strike w:val="0"/>
        <w:spacing w:val="0"/>
        <w:position w:val="0"/>
        <w:vertAlign w:val="baseline"/>
      </w:rPr>
    </w:lvl>
    <w:lvl w:ilvl="1">
      <w:start w:val="1"/>
      <w:numFmt w:val="decimal"/>
      <w:isLgl w:val="false"/>
      <w:suff w:val="tab"/>
      <w:lvlText w:val="%1.%2."/>
      <w:lvlJc w:val="left"/>
      <w:pPr>
        <w:ind w:left="1634" w:hanging="83"/>
        <w:tabs>
          <w:tab w:val="left" w:pos="1560" w:leader="none"/>
          <w:tab w:val="num" w:pos="2343" w:leader="none"/>
        </w:tabs>
      </w:pPr>
      <w:rPr>
        <w:rFonts w:hAnsi="Arial Unicode MS" w:cs="Times New Roman"/>
        <w:caps w:val="0"/>
        <w:smallCaps w:val="0"/>
        <w:strike w:val="0"/>
        <w:spacing w:val="0"/>
        <w:position w:val="0"/>
        <w:vertAlign w:val="baseline"/>
      </w:rPr>
    </w:lvl>
    <w:lvl w:ilvl="2">
      <w:start w:val="1"/>
      <w:numFmt w:val="decimal"/>
      <w:isLgl w:val="false"/>
      <w:suff w:val="tab"/>
      <w:lvlText w:val="%3."/>
      <w:lvlJc w:val="left"/>
      <w:pPr>
        <w:ind w:left="851" w:hanging="142"/>
      </w:pPr>
      <w:rPr>
        <w:rFonts w:hAnsi="Arial Unicode MS" w:cs="Times New Roman"/>
        <w:caps w:val="0"/>
        <w:smallCaps w:val="0"/>
        <w:strike w:val="0"/>
        <w:spacing w:val="0"/>
        <w:position w:val="0"/>
        <w:vertAlign w:val="baseline"/>
      </w:rPr>
    </w:lvl>
    <w:lvl w:ilvl="3">
      <w:start w:val="1"/>
      <w:numFmt w:val="decimal"/>
      <w:isLgl w:val="false"/>
      <w:suff w:val="tab"/>
      <w:lvlText w:val="%3.%4."/>
      <w:lvlJc w:val="left"/>
      <w:pPr>
        <w:ind w:left="842" w:firstLine="136"/>
        <w:tabs>
          <w:tab w:val="left" w:pos="1560" w:leader="none"/>
        </w:tabs>
      </w:pPr>
      <w:rPr>
        <w:rFonts w:hAnsi="Arial Unicode MS" w:cs="Times New Roman"/>
        <w:caps w:val="0"/>
        <w:smallCaps w:val="0"/>
        <w:strike w:val="0"/>
        <w:spacing w:val="0"/>
        <w:position w:val="0"/>
        <w:vertAlign w:val="baseline"/>
      </w:rPr>
    </w:lvl>
    <w:lvl w:ilvl="4">
      <w:start w:val="1"/>
      <w:numFmt w:val="decimal"/>
      <w:isLgl w:val="false"/>
      <w:suff w:val="tab"/>
      <w:lvlText w:val="%3.%4.%5."/>
      <w:lvlJc w:val="left"/>
      <w:pPr>
        <w:ind w:left="2044" w:firstLine="270"/>
        <w:tabs>
          <w:tab w:val="left" w:pos="1560" w:leader="none"/>
          <w:tab w:val="num" w:pos="2753" w:leader="none"/>
        </w:tabs>
      </w:pPr>
      <w:rPr>
        <w:rFonts w:hAnsi="Arial Unicode MS" w:cs="Times New Roman"/>
        <w:caps w:val="0"/>
        <w:smallCaps w:val="0"/>
        <w:strike w:val="0"/>
        <w:spacing w:val="0"/>
        <w:position w:val="0"/>
        <w:vertAlign w:val="baseline"/>
      </w:rPr>
    </w:lvl>
    <w:lvl w:ilvl="5">
      <w:start w:val="1"/>
      <w:numFmt w:val="decimal"/>
      <w:isLgl w:val="false"/>
      <w:suff w:val="tab"/>
      <w:lvlText w:val="%3.%4.%5.%6."/>
      <w:lvlJc w:val="left"/>
      <w:pPr>
        <w:ind w:left="2886" w:firstLine="404"/>
        <w:tabs>
          <w:tab w:val="left" w:pos="1560" w:leader="none"/>
          <w:tab w:val="num" w:pos="3595" w:leader="none"/>
        </w:tabs>
      </w:pPr>
      <w:rPr>
        <w:rFonts w:hAnsi="Arial Unicode MS" w:cs="Times New Roman"/>
        <w:caps w:val="0"/>
        <w:smallCaps w:val="0"/>
        <w:strike w:val="0"/>
        <w:spacing w:val="0"/>
        <w:position w:val="0"/>
        <w:vertAlign w:val="baseline"/>
      </w:rPr>
    </w:lvl>
    <w:lvl w:ilvl="6">
      <w:start w:val="1"/>
      <w:numFmt w:val="decimal"/>
      <w:isLgl w:val="false"/>
      <w:suff w:val="tab"/>
      <w:lvlText w:val="%3.%4.%5.%6.%7."/>
      <w:lvlJc w:val="left"/>
      <w:pPr>
        <w:ind w:left="4088" w:firstLine="538"/>
        <w:tabs>
          <w:tab w:val="left" w:pos="1560" w:leader="none"/>
          <w:tab w:val="num" w:pos="4797" w:leader="none"/>
        </w:tabs>
      </w:pPr>
      <w:rPr>
        <w:rFonts w:hAnsi="Arial Unicode MS" w:cs="Times New Roman"/>
        <w:caps w:val="0"/>
        <w:smallCaps w:val="0"/>
        <w:strike w:val="0"/>
        <w:spacing w:val="0"/>
        <w:position w:val="0"/>
        <w:vertAlign w:val="baseline"/>
      </w:rPr>
    </w:lvl>
    <w:lvl w:ilvl="7">
      <w:start w:val="1"/>
      <w:numFmt w:val="decimal"/>
      <w:isLgl w:val="false"/>
      <w:suff w:val="tab"/>
      <w:lvlText w:val="%3.%4.%5.%6.%7.%8."/>
      <w:lvlJc w:val="left"/>
      <w:pPr>
        <w:ind w:left="4930" w:hanging="36"/>
        <w:tabs>
          <w:tab w:val="left" w:pos="1560" w:leader="none"/>
          <w:tab w:val="num" w:pos="5639" w:leader="none"/>
        </w:tabs>
      </w:pPr>
      <w:rPr>
        <w:rFonts w:hAnsi="Arial Unicode MS" w:cs="Times New Roman"/>
        <w:caps w:val="0"/>
        <w:smallCaps w:val="0"/>
        <w:strike w:val="0"/>
        <w:spacing w:val="0"/>
        <w:position w:val="0"/>
        <w:vertAlign w:val="baseline"/>
      </w:rPr>
    </w:lvl>
    <w:lvl w:ilvl="8">
      <w:start w:val="1"/>
      <w:numFmt w:val="decimal"/>
      <w:isLgl w:val="false"/>
      <w:suff w:val="tab"/>
      <w:lvlText w:val="%3.%4.%5.%6.%7.%8.%9."/>
      <w:lvlJc w:val="left"/>
      <w:pPr>
        <w:ind w:left="6132" w:firstLine="338"/>
        <w:tabs>
          <w:tab w:val="left" w:pos="1560" w:leader="none"/>
          <w:tab w:val="num" w:pos="6841" w:leader="none"/>
        </w:tabs>
      </w:pPr>
      <w:rPr>
        <w:rFonts w:hAnsi="Arial Unicode MS" w:cs="Times New Roman"/>
        <w:caps w:val="0"/>
        <w:smallCaps w:val="0"/>
        <w:strike w:val="0"/>
        <w:spacing w:val="0"/>
        <w:position w:val="0"/>
        <w:vertAlign w:val="baseline"/>
      </w:rPr>
    </w:lvl>
  </w:abstractNum>
  <w:abstractNum w:abstractNumId="42">
    <w:multiLevelType w:val="hybridMultilevel"/>
    <w:lvl w:ilvl="0">
      <w:start w:val="1"/>
      <w:numFmt w:val="decimal"/>
      <w:isLgl w:val="false"/>
      <w:suff w:val="tab"/>
      <w:lvlText w:val="%1."/>
      <w:lvlJc w:val="left"/>
      <w:pPr>
        <w:ind w:left="876" w:hanging="450"/>
      </w:pPr>
    </w:lvl>
    <w:lvl w:ilvl="1">
      <w:start w:val="1"/>
      <w:numFmt w:val="decimal"/>
      <w:isLgl w:val="false"/>
      <w:suff w:val="tab"/>
      <w:lvlText w:val="%1.%2."/>
      <w:lvlJc w:val="left"/>
      <w:pPr>
        <w:ind w:left="1146" w:hanging="720"/>
      </w:pPr>
    </w:lvl>
    <w:lvl w:ilvl="2">
      <w:start w:val="1"/>
      <w:numFmt w:val="decimal"/>
      <w:isLgl w:val="false"/>
      <w:suff w:val="tab"/>
      <w:lvlText w:val="%1.%2.%3."/>
      <w:lvlJc w:val="left"/>
      <w:pPr>
        <w:ind w:left="1146" w:hanging="720"/>
      </w:p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506" w:hanging="1080"/>
      </w:pPr>
    </w:lvl>
    <w:lvl w:ilvl="5">
      <w:start w:val="1"/>
      <w:numFmt w:val="decimal"/>
      <w:isLgl w:val="false"/>
      <w:suff w:val="tab"/>
      <w:lvlText w:val="%1.%2.%3.%4.%5.%6."/>
      <w:lvlJc w:val="left"/>
      <w:pPr>
        <w:ind w:left="1866" w:hanging="1440"/>
      </w:pPr>
    </w:lvl>
    <w:lvl w:ilvl="6">
      <w:start w:val="1"/>
      <w:numFmt w:val="decimal"/>
      <w:isLgl w:val="false"/>
      <w:suff w:val="tab"/>
      <w:lvlText w:val="%1.%2.%3.%4.%5.%6.%7."/>
      <w:lvlJc w:val="left"/>
      <w:pPr>
        <w:ind w:left="2226" w:hanging="1800"/>
      </w:pPr>
    </w:lvl>
    <w:lvl w:ilvl="7">
      <w:start w:val="1"/>
      <w:numFmt w:val="decimal"/>
      <w:isLgl w:val="false"/>
      <w:suff w:val="tab"/>
      <w:lvlText w:val="%1.%2.%3.%4.%5.%6.%7.%8."/>
      <w:lvlJc w:val="left"/>
      <w:pPr>
        <w:ind w:left="2226" w:hanging="1800"/>
      </w:pPr>
    </w:lvl>
    <w:lvl w:ilvl="8">
      <w:start w:val="1"/>
      <w:numFmt w:val="decimal"/>
      <w:isLgl w:val="false"/>
      <w:suff w:val="tab"/>
      <w:lvlText w:val="%1.%2.%3.%4.%5.%6.%7.%8.%9."/>
      <w:lvlJc w:val="left"/>
      <w:pPr>
        <w:ind w:left="2586" w:hanging="2160"/>
      </w:pPr>
    </w:lvl>
  </w:abstractNum>
  <w:abstractNum w:abstractNumId="43">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44">
    <w:multiLevelType w:val="hybridMultilevel"/>
    <w:lvl w:ilvl="0">
      <w:start w:val="1"/>
      <w:numFmt w:val="bullet"/>
      <w:isLgl w:val="false"/>
      <w:suff w:val="tab"/>
      <w:lvlText w:val="-"/>
      <w:lvlJc w:val="left"/>
      <w:pPr>
        <w:ind w:left="1080" w:hanging="360"/>
        <w:tabs>
          <w:tab w:val="num" w:pos="1080" w:leader="none"/>
        </w:tabs>
      </w:pPr>
      <w:rPr>
        <w:rFonts w:hint="default" w:ascii="Tahoma" w:hAnsi="Tahoma"/>
      </w:rPr>
    </w:lvl>
    <w:lvl w:ilvl="1">
      <w:start w:val="1"/>
      <w:numFmt w:val="bullet"/>
      <w:isLgl w:val="false"/>
      <w:suff w:val="tab"/>
      <w:lvlText w:val="o"/>
      <w:lvlJc w:val="left"/>
      <w:pPr>
        <w:ind w:left="1800" w:hanging="360"/>
        <w:tabs>
          <w:tab w:val="num" w:pos="1800" w:leader="none"/>
        </w:tabs>
      </w:pPr>
      <w:rPr>
        <w:rFonts w:hint="default" w:ascii="Courier New" w:hAnsi="Courier New"/>
      </w:rPr>
    </w:lvl>
    <w:lvl w:ilvl="2">
      <w:start w:val="1"/>
      <w:numFmt w:val="bullet"/>
      <w:isLgl w:val="false"/>
      <w:suff w:val="tab"/>
      <w:lvlText w:val=""/>
      <w:lvlJc w:val="left"/>
      <w:pPr>
        <w:ind w:left="2520" w:hanging="360"/>
        <w:tabs>
          <w:tab w:val="num" w:pos="2520" w:leader="none"/>
        </w:tabs>
      </w:pPr>
      <w:rPr>
        <w:rFonts w:hint="default" w:ascii="Wingdings" w:hAnsi="Wingdings"/>
      </w:rPr>
    </w:lvl>
    <w:lvl w:ilvl="3">
      <w:start w:val="1"/>
      <w:numFmt w:val="bullet"/>
      <w:isLgl w:val="false"/>
      <w:suff w:val="tab"/>
      <w:lvlText w:val=""/>
      <w:lvlJc w:val="left"/>
      <w:pPr>
        <w:ind w:left="3240" w:hanging="360"/>
        <w:tabs>
          <w:tab w:val="num" w:pos="3240" w:leader="none"/>
        </w:tabs>
      </w:pPr>
      <w:rPr>
        <w:rFonts w:hint="default" w:ascii="Symbol" w:hAnsi="Symbol"/>
      </w:rPr>
    </w:lvl>
    <w:lvl w:ilvl="4">
      <w:start w:val="1"/>
      <w:numFmt w:val="bullet"/>
      <w:isLgl w:val="false"/>
      <w:suff w:val="tab"/>
      <w:lvlText w:val="o"/>
      <w:lvlJc w:val="left"/>
      <w:pPr>
        <w:ind w:left="3960" w:hanging="360"/>
        <w:tabs>
          <w:tab w:val="num" w:pos="3960" w:leader="none"/>
        </w:tabs>
      </w:pPr>
      <w:rPr>
        <w:rFonts w:hint="default" w:ascii="Courier New" w:hAnsi="Courier New"/>
      </w:rPr>
    </w:lvl>
    <w:lvl w:ilvl="5">
      <w:start w:val="1"/>
      <w:numFmt w:val="bullet"/>
      <w:isLgl w:val="false"/>
      <w:suff w:val="tab"/>
      <w:lvlText w:val=""/>
      <w:lvlJc w:val="left"/>
      <w:pPr>
        <w:ind w:left="4680" w:hanging="360"/>
        <w:tabs>
          <w:tab w:val="num" w:pos="4680" w:leader="none"/>
        </w:tabs>
      </w:pPr>
      <w:rPr>
        <w:rFonts w:hint="default" w:ascii="Wingdings" w:hAnsi="Wingdings"/>
      </w:rPr>
    </w:lvl>
    <w:lvl w:ilvl="6">
      <w:start w:val="1"/>
      <w:numFmt w:val="bullet"/>
      <w:isLgl w:val="false"/>
      <w:suff w:val="tab"/>
      <w:lvlText w:val=""/>
      <w:lvlJc w:val="left"/>
      <w:pPr>
        <w:ind w:left="5400" w:hanging="360"/>
        <w:tabs>
          <w:tab w:val="num" w:pos="5400" w:leader="none"/>
        </w:tabs>
      </w:pPr>
      <w:rPr>
        <w:rFonts w:hint="default" w:ascii="Symbol" w:hAnsi="Symbol"/>
      </w:rPr>
    </w:lvl>
    <w:lvl w:ilvl="7">
      <w:start w:val="1"/>
      <w:numFmt w:val="bullet"/>
      <w:isLgl w:val="false"/>
      <w:suff w:val="tab"/>
      <w:lvlText w:val="o"/>
      <w:lvlJc w:val="left"/>
      <w:pPr>
        <w:ind w:left="6120" w:hanging="360"/>
        <w:tabs>
          <w:tab w:val="num" w:pos="6120" w:leader="none"/>
        </w:tabs>
      </w:pPr>
      <w:rPr>
        <w:rFonts w:hint="default" w:ascii="Courier New" w:hAnsi="Courier New"/>
      </w:rPr>
    </w:lvl>
    <w:lvl w:ilvl="8">
      <w:start w:val="1"/>
      <w:numFmt w:val="bullet"/>
      <w:isLgl w:val="false"/>
      <w:suff w:val="tab"/>
      <w:lvlText w:val=""/>
      <w:lvlJc w:val="left"/>
      <w:pPr>
        <w:ind w:left="6840" w:hanging="360"/>
        <w:tabs>
          <w:tab w:val="num" w:pos="6840" w:leader="none"/>
        </w:tabs>
      </w:pPr>
      <w:rPr>
        <w:rFonts w:hint="default" w:ascii="Wingdings" w:hAnsi="Wingdings"/>
      </w:rPr>
    </w:lvl>
  </w:abstractNum>
  <w:abstractNum w:abstractNumId="45">
    <w:multiLevelType w:val="hybridMultilevel"/>
    <w:lvl w:ilvl="0">
      <w:start w:val="1"/>
      <w:numFmt w:val="decimal"/>
      <w:isLgl w:val="false"/>
      <w:suff w:val="tab"/>
      <w:lvlText w:val="3.%1."/>
      <w:legacy w:legacy="1" w:legacyIndent="446"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6">
    <w:multiLevelType w:val="hybridMultilevel"/>
    <w:styleLink w:val="1656"/>
    <w:lvl w:ilvl="0">
      <w:start w:val="1"/>
      <w:numFmt w:val="bullet"/>
      <w:pStyle w:val="1656"/>
      <w:isLgl w:val="false"/>
      <w:suff w:val="tab"/>
      <w:lvlText w:val="-"/>
      <w:lvlJc w:val="left"/>
      <w:pPr>
        <w:ind w:left="400" w:firstLine="300"/>
        <w:tabs>
          <w:tab w:val="left" w:pos="363" w:leader="none"/>
          <w:tab w:val="num" w:pos="1100" w:leader="none"/>
        </w:tabs>
      </w:pPr>
      <w:rPr>
        <w:rFonts w:ascii="Times New Roman" w:hAnsi="Times New Roman" w:eastAsia="Times New Roman"/>
        <w:b w:val="0"/>
        <w:i w:val="0"/>
        <w:caps w:val="0"/>
        <w:smallCaps w:val="0"/>
        <w:strike w:val="0"/>
        <w:spacing w:val="0"/>
        <w:position w:val="0"/>
        <w:vertAlign w:val="baseline"/>
      </w:rPr>
    </w:lvl>
    <w:lvl w:ilvl="1">
      <w:start w:val="1"/>
      <w:numFmt w:val="bullet"/>
      <w:isLgl w:val="false"/>
      <w:suff w:val="tab"/>
      <w:lvlText w:val="o"/>
      <w:lvlJc w:val="left"/>
      <w:pPr>
        <w:ind w:left="720" w:hanging="4"/>
        <w:tabs>
          <w:tab w:val="left" w:pos="363" w:leader="none"/>
          <w:tab w:val="num" w:pos="1420" w:leader="none"/>
        </w:tabs>
      </w:pPr>
      <w:rPr>
        <w:rFonts w:ascii="Times New Roman" w:hAnsi="Times New Roman" w:eastAsia="Times New Roman"/>
        <w:b w:val="0"/>
        <w:i w:val="0"/>
        <w:caps w:val="0"/>
        <w:smallCaps w:val="0"/>
        <w:strike w:val="0"/>
        <w:spacing w:val="0"/>
        <w:position w:val="0"/>
        <w:vertAlign w:val="baseline"/>
      </w:rPr>
    </w:lvl>
    <w:lvl w:ilvl="2">
      <w:start w:val="1"/>
      <w:numFmt w:val="bullet"/>
      <w:isLgl w:val="false"/>
      <w:suff w:val="tab"/>
      <w:lvlText w:val="▪"/>
      <w:lvlJc w:val="left"/>
      <w:pPr>
        <w:ind w:left="1440" w:firstLine="8"/>
        <w:tabs>
          <w:tab w:val="left" w:pos="363" w:leader="none"/>
          <w:tab w:val="left" w:pos="1100" w:leader="none"/>
          <w:tab w:val="num" w:pos="2140" w:leader="none"/>
        </w:tabs>
      </w:pPr>
      <w:rPr>
        <w:rFonts w:ascii="Times New Roman" w:hAnsi="Times New Roman" w:eastAsia="Times New Roman"/>
        <w:b w:val="0"/>
        <w:i w:val="0"/>
        <w:caps w:val="0"/>
        <w:smallCaps w:val="0"/>
        <w:strike w:val="0"/>
        <w:spacing w:val="0"/>
        <w:position w:val="0"/>
        <w:vertAlign w:val="baseline"/>
      </w:rPr>
    </w:lvl>
    <w:lvl w:ilvl="3">
      <w:start w:val="1"/>
      <w:numFmt w:val="bullet"/>
      <w:isLgl w:val="false"/>
      <w:suff w:val="tab"/>
      <w:lvlText w:val="•"/>
      <w:lvlJc w:val="left"/>
      <w:pPr>
        <w:ind w:left="2160" w:firstLine="20"/>
        <w:tabs>
          <w:tab w:val="left" w:pos="363" w:leader="none"/>
          <w:tab w:val="left" w:pos="1100" w:leader="none"/>
          <w:tab w:val="num" w:pos="2860" w:leader="none"/>
        </w:tabs>
      </w:pPr>
      <w:rPr>
        <w:rFonts w:ascii="Times New Roman" w:hAnsi="Times New Roman"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32"/>
        <w:tabs>
          <w:tab w:val="left" w:pos="363" w:leader="none"/>
          <w:tab w:val="left" w:pos="1100" w:leader="none"/>
          <w:tab w:val="num" w:pos="3580" w:leader="none"/>
        </w:tabs>
      </w:pPr>
      <w:rPr>
        <w:rFonts w:ascii="Times New Roman" w:hAnsi="Times New Roman" w:eastAsia="Times New Roman"/>
        <w:b w:val="0"/>
        <w:i w:val="0"/>
        <w:caps w:val="0"/>
        <w:smallCaps w:val="0"/>
        <w:strike w:val="0"/>
        <w:spacing w:val="0"/>
        <w:position w:val="0"/>
        <w:vertAlign w:val="baseline"/>
      </w:rPr>
    </w:lvl>
    <w:lvl w:ilvl="5">
      <w:start w:val="1"/>
      <w:numFmt w:val="bullet"/>
      <w:isLgl w:val="false"/>
      <w:suff w:val="tab"/>
      <w:lvlText w:val="▪"/>
      <w:lvlJc w:val="left"/>
      <w:pPr>
        <w:ind w:left="3600" w:firstLine="44"/>
        <w:tabs>
          <w:tab w:val="left" w:pos="363" w:leader="none"/>
          <w:tab w:val="left" w:pos="1100" w:leader="none"/>
          <w:tab w:val="num" w:pos="4300" w:leader="none"/>
        </w:tabs>
      </w:pPr>
      <w:rPr>
        <w:rFonts w:ascii="Times New Roman" w:hAnsi="Times New Roman" w:eastAsia="Times New Roman"/>
        <w:b w:val="0"/>
        <w:i w:val="0"/>
        <w:caps w:val="0"/>
        <w:smallCaps w:val="0"/>
        <w:strike w:val="0"/>
        <w:spacing w:val="0"/>
        <w:position w:val="0"/>
        <w:vertAlign w:val="baseline"/>
      </w:rPr>
    </w:lvl>
    <w:lvl w:ilvl="6">
      <w:start w:val="1"/>
      <w:numFmt w:val="bullet"/>
      <w:isLgl w:val="false"/>
      <w:suff w:val="tab"/>
      <w:lvlText w:val="•"/>
      <w:lvlJc w:val="left"/>
      <w:pPr>
        <w:ind w:left="4320" w:firstLine="56"/>
        <w:tabs>
          <w:tab w:val="left" w:pos="363" w:leader="none"/>
          <w:tab w:val="left" w:pos="1100" w:leader="none"/>
          <w:tab w:val="num" w:pos="5020" w:leader="none"/>
        </w:tabs>
      </w:pPr>
      <w:rPr>
        <w:rFonts w:ascii="Times New Roman" w:hAnsi="Times New Roman"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68"/>
        <w:tabs>
          <w:tab w:val="left" w:pos="363" w:leader="none"/>
          <w:tab w:val="left" w:pos="1100" w:leader="none"/>
          <w:tab w:val="num" w:pos="5740" w:leader="none"/>
        </w:tabs>
      </w:pPr>
      <w:rPr>
        <w:rFonts w:ascii="Times New Roman" w:hAnsi="Times New Roman" w:eastAsia="Times New Roman"/>
        <w:b w:val="0"/>
        <w:i w:val="0"/>
        <w:caps w:val="0"/>
        <w:smallCaps w:val="0"/>
        <w:strike w:val="0"/>
        <w:spacing w:val="0"/>
        <w:position w:val="0"/>
        <w:vertAlign w:val="baseline"/>
      </w:rPr>
    </w:lvl>
    <w:lvl w:ilvl="8">
      <w:start w:val="1"/>
      <w:numFmt w:val="bullet"/>
      <w:isLgl w:val="false"/>
      <w:suff w:val="tab"/>
      <w:lvlText w:val="▪"/>
      <w:lvlJc w:val="left"/>
      <w:pPr>
        <w:ind w:left="5760" w:firstLine="80"/>
        <w:tabs>
          <w:tab w:val="left" w:pos="363" w:leader="none"/>
          <w:tab w:val="left" w:pos="1100" w:leader="none"/>
          <w:tab w:val="num" w:pos="6460" w:leader="none"/>
        </w:tabs>
      </w:pPr>
      <w:rPr>
        <w:rFonts w:ascii="Times New Roman" w:hAnsi="Times New Roman" w:eastAsia="Times New Roman"/>
        <w:b w:val="0"/>
        <w:i w:val="0"/>
        <w:caps w:val="0"/>
        <w:smallCaps w:val="0"/>
        <w:strike w:val="0"/>
        <w:spacing w:val="0"/>
        <w:position w:val="0"/>
        <w:vertAlign w:val="baseline"/>
      </w:rPr>
    </w:lvl>
  </w:abstractNum>
  <w:abstractNum w:abstractNumId="47">
    <w:multiLevelType w:val="hybridMultilevel"/>
    <w:styleLink w:val="1664"/>
    <w:lvl w:ilvl="0">
      <w:start w:val="1"/>
      <w:numFmt w:val="bullet"/>
      <w:pStyle w:val="1664"/>
      <w:isLgl w:val="false"/>
      <w:suff w:val="tab"/>
      <w:lvlText w:val="–"/>
      <w:lvlJc w:val="left"/>
      <w:pPr>
        <w:ind w:left="284" w:firstLine="425"/>
        <w:tabs>
          <w:tab w:val="num" w:pos="993" w:leader="none"/>
        </w:tabs>
      </w:pPr>
      <w:rPr>
        <w:rFonts w:ascii="Arial" w:hAnsi="Arial"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14"/>
        <w:tabs>
          <w:tab w:val="num" w:pos="1429" w:leader="none"/>
        </w:tabs>
      </w:pPr>
      <w:rPr>
        <w:rFonts w:ascii="Arial" w:hAnsi="Arial" w:eastAsia="Times New Roman"/>
        <w:b w:val="0"/>
        <w:i w:val="0"/>
        <w:caps w:val="0"/>
        <w:smallCaps w:val="0"/>
        <w:strike w:val="0"/>
        <w:spacing w:val="0"/>
        <w:position w:val="0"/>
        <w:vertAlign w:val="baseline"/>
      </w:rPr>
    </w:lvl>
    <w:lvl w:ilvl="2">
      <w:start w:val="1"/>
      <w:numFmt w:val="bullet"/>
      <w:isLgl w:val="false"/>
      <w:suff w:val="tab"/>
      <w:lvlText w:val="▪"/>
      <w:lvlJc w:val="left"/>
      <w:pPr>
        <w:ind w:left="1440" w:firstLine="26"/>
        <w:tabs>
          <w:tab w:val="left" w:pos="993" w:leader="none"/>
          <w:tab w:val="num" w:pos="2149" w:leader="none"/>
        </w:tabs>
      </w:pPr>
      <w:rPr>
        <w:rFonts w:ascii="Arial" w:hAnsi="Arial" w:eastAsia="Times New Roman"/>
        <w:b w:val="0"/>
        <w:i w:val="0"/>
        <w:caps w:val="0"/>
        <w:smallCaps w:val="0"/>
        <w:strike w:val="0"/>
        <w:spacing w:val="0"/>
        <w:position w:val="0"/>
        <w:vertAlign w:val="baseline"/>
      </w:rPr>
    </w:lvl>
    <w:lvl w:ilvl="3">
      <w:start w:val="1"/>
      <w:numFmt w:val="bullet"/>
      <w:isLgl w:val="false"/>
      <w:suff w:val="tab"/>
      <w:lvlText w:val="•"/>
      <w:lvlJc w:val="left"/>
      <w:pPr>
        <w:ind w:left="2160" w:firstLine="38"/>
        <w:tabs>
          <w:tab w:val="left" w:pos="993" w:leader="none"/>
          <w:tab w:val="num" w:pos="2869" w:leader="none"/>
        </w:tabs>
      </w:pPr>
      <w:rPr>
        <w:rFonts w:ascii="Arial" w:hAnsi="Aria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50"/>
        <w:tabs>
          <w:tab w:val="left" w:pos="993" w:leader="none"/>
          <w:tab w:val="num" w:pos="3589" w:leader="none"/>
        </w:tabs>
      </w:pPr>
      <w:rPr>
        <w:rFonts w:ascii="Arial" w:hAnsi="Arial" w:eastAsia="Times New Roman"/>
        <w:b w:val="0"/>
        <w:i w:val="0"/>
        <w:caps w:val="0"/>
        <w:smallCaps w:val="0"/>
        <w:strike w:val="0"/>
        <w:spacing w:val="0"/>
        <w:position w:val="0"/>
        <w:vertAlign w:val="baseline"/>
      </w:rPr>
    </w:lvl>
    <w:lvl w:ilvl="5">
      <w:start w:val="1"/>
      <w:numFmt w:val="bullet"/>
      <w:isLgl w:val="false"/>
      <w:suff w:val="tab"/>
      <w:lvlText w:val="▪"/>
      <w:lvlJc w:val="left"/>
      <w:pPr>
        <w:ind w:left="3600" w:firstLine="62"/>
        <w:tabs>
          <w:tab w:val="left" w:pos="993" w:leader="none"/>
          <w:tab w:val="num" w:pos="4309" w:leader="none"/>
        </w:tabs>
      </w:pPr>
      <w:rPr>
        <w:rFonts w:ascii="Arial" w:hAnsi="Arial" w:eastAsia="Times New Roman"/>
        <w:b w:val="0"/>
        <w:i w:val="0"/>
        <w:caps w:val="0"/>
        <w:smallCaps w:val="0"/>
        <w:strike w:val="0"/>
        <w:spacing w:val="0"/>
        <w:position w:val="0"/>
        <w:vertAlign w:val="baseline"/>
      </w:rPr>
    </w:lvl>
    <w:lvl w:ilvl="6">
      <w:start w:val="1"/>
      <w:numFmt w:val="bullet"/>
      <w:isLgl w:val="false"/>
      <w:suff w:val="tab"/>
      <w:lvlText w:val="•"/>
      <w:lvlJc w:val="left"/>
      <w:pPr>
        <w:ind w:left="4320" w:firstLine="74"/>
        <w:tabs>
          <w:tab w:val="left" w:pos="993" w:leader="none"/>
          <w:tab w:val="num" w:pos="5029" w:leader="none"/>
        </w:tabs>
      </w:pPr>
      <w:rPr>
        <w:rFonts w:ascii="Arial" w:hAnsi="Aria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86"/>
        <w:tabs>
          <w:tab w:val="left" w:pos="993" w:leader="none"/>
          <w:tab w:val="num" w:pos="5749" w:leader="none"/>
        </w:tabs>
      </w:pPr>
      <w:rPr>
        <w:rFonts w:ascii="Arial" w:hAnsi="Arial" w:eastAsia="Times New Roman"/>
        <w:b w:val="0"/>
        <w:i w:val="0"/>
        <w:caps w:val="0"/>
        <w:smallCaps w:val="0"/>
        <w:strike w:val="0"/>
        <w:spacing w:val="0"/>
        <w:position w:val="0"/>
        <w:vertAlign w:val="baseline"/>
      </w:rPr>
    </w:lvl>
    <w:lvl w:ilvl="8">
      <w:start w:val="1"/>
      <w:numFmt w:val="bullet"/>
      <w:isLgl w:val="false"/>
      <w:suff w:val="tab"/>
      <w:lvlText w:val="▪"/>
      <w:lvlJc w:val="left"/>
      <w:pPr>
        <w:ind w:left="5760" w:firstLine="98"/>
        <w:tabs>
          <w:tab w:val="left" w:pos="993" w:leader="none"/>
          <w:tab w:val="num" w:pos="6469" w:leader="none"/>
        </w:tabs>
      </w:pPr>
      <w:rPr>
        <w:rFonts w:ascii="Arial" w:hAnsi="Arial" w:eastAsia="Times New Roman"/>
        <w:b w:val="0"/>
        <w:i w:val="0"/>
        <w:caps w:val="0"/>
        <w:smallCaps w:val="0"/>
        <w:strike w:val="0"/>
        <w:spacing w:val="0"/>
        <w:position w:val="0"/>
        <w:vertAlign w:val="baseline"/>
      </w:rPr>
    </w:lvl>
  </w:abstractNum>
  <w:abstractNum w:abstractNumId="48">
    <w:multiLevelType w:val="hybridMultilevel"/>
    <w:numStyleLink w:val="1662"/>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9">
    <w:multiLevelType w:val="hybridMultilevel"/>
    <w:lvl w:ilvl="0">
      <w:start w:val="1"/>
      <w:numFmt w:val="decimal"/>
      <w:isLgl w:val="false"/>
      <w:suff w:val="tab"/>
      <w:lvlText w:val="2.%1."/>
      <w:legacy w:legacy="1" w:legacyIndent="439" w:legacySpace="0"/>
      <w:lvlJc w:val="left"/>
      <w:pPr/>
      <w:rPr>
        <w:rFonts w:hint="default" w:ascii="Times New Roman" w:hAnsi="Times New Roman" w:cs="Times New Roman"/>
        <w:b w:val="0"/>
        <w:color w:val="auto"/>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0">
    <w:multiLevelType w:val="hybridMultilevel"/>
    <w:lvl w:ilvl="0">
      <w:start w:val="7"/>
      <w:numFmt w:val="decimal"/>
      <w:isLgl w:val="false"/>
      <w:suff w:val="tab"/>
      <w:lvlText w:val="%1."/>
      <w:lvlJc w:val="left"/>
      <w:pPr>
        <w:ind w:left="360" w:hanging="360"/>
      </w:pPr>
      <w:rPr>
        <w:rFonts w:cs="Times New Roman"/>
        <w:rtl w:val="0"/>
        <w:cs w:val="0"/>
      </w:rPr>
    </w:lvl>
    <w:lvl w:ilvl="1">
      <w:start w:val="2"/>
      <w:numFmt w:val="decimal"/>
      <w:isLgl w:val="false"/>
      <w:suff w:val="tab"/>
      <w:lvlText w:val="%1.%2."/>
      <w:lvlJc w:val="left"/>
      <w:pPr>
        <w:ind w:left="1200" w:hanging="360"/>
      </w:pPr>
      <w:rPr>
        <w:rFonts w:cs="Times New Roman"/>
        <w:rtl w:val="0"/>
        <w:cs w:val="0"/>
      </w:rPr>
    </w:lvl>
    <w:lvl w:ilvl="2">
      <w:start w:val="1"/>
      <w:numFmt w:val="decimal"/>
      <w:isLgl w:val="false"/>
      <w:suff w:val="tab"/>
      <w:lvlText w:val="%1.%2.%3."/>
      <w:lvlJc w:val="left"/>
      <w:pPr>
        <w:ind w:left="2400" w:hanging="720"/>
      </w:pPr>
      <w:rPr>
        <w:rFonts w:cs="Times New Roman"/>
        <w:rtl w:val="0"/>
        <w:cs w:val="0"/>
      </w:rPr>
    </w:lvl>
    <w:lvl w:ilvl="3">
      <w:start w:val="1"/>
      <w:numFmt w:val="decimal"/>
      <w:isLgl w:val="false"/>
      <w:suff w:val="tab"/>
      <w:lvlText w:val="%1.%2.%3.%4."/>
      <w:lvlJc w:val="left"/>
      <w:pPr>
        <w:ind w:left="3240" w:hanging="720"/>
      </w:pPr>
      <w:rPr>
        <w:rFonts w:cs="Times New Roman"/>
        <w:rtl w:val="0"/>
        <w:cs w:val="0"/>
      </w:rPr>
    </w:lvl>
    <w:lvl w:ilvl="4">
      <w:start w:val="1"/>
      <w:numFmt w:val="decimal"/>
      <w:isLgl w:val="false"/>
      <w:suff w:val="tab"/>
      <w:lvlText w:val="%1.%2.%3.%4.%5."/>
      <w:lvlJc w:val="left"/>
      <w:pPr>
        <w:ind w:left="4440" w:hanging="1080"/>
      </w:pPr>
      <w:rPr>
        <w:rFonts w:cs="Times New Roman"/>
        <w:rtl w:val="0"/>
        <w:cs w:val="0"/>
      </w:rPr>
    </w:lvl>
    <w:lvl w:ilvl="5">
      <w:start w:val="1"/>
      <w:numFmt w:val="decimal"/>
      <w:isLgl w:val="false"/>
      <w:suff w:val="tab"/>
      <w:lvlText w:val="%1.%2.%3.%4.%5.%6."/>
      <w:lvlJc w:val="left"/>
      <w:pPr>
        <w:ind w:left="5280" w:hanging="1080"/>
      </w:pPr>
      <w:rPr>
        <w:rFonts w:cs="Times New Roman"/>
        <w:rtl w:val="0"/>
        <w:cs w:val="0"/>
      </w:rPr>
    </w:lvl>
    <w:lvl w:ilvl="6">
      <w:start w:val="1"/>
      <w:numFmt w:val="decimal"/>
      <w:isLgl w:val="false"/>
      <w:suff w:val="tab"/>
      <w:lvlText w:val="%1.%2.%3.%4.%5.%6.%7."/>
      <w:lvlJc w:val="left"/>
      <w:pPr>
        <w:ind w:left="6480" w:hanging="1440"/>
      </w:pPr>
      <w:rPr>
        <w:rFonts w:cs="Times New Roman"/>
        <w:rtl w:val="0"/>
        <w:cs w:val="0"/>
      </w:rPr>
    </w:lvl>
    <w:lvl w:ilvl="7">
      <w:start w:val="1"/>
      <w:numFmt w:val="decimal"/>
      <w:isLgl w:val="false"/>
      <w:suff w:val="tab"/>
      <w:lvlText w:val="%1.%2.%3.%4.%5.%6.%7.%8."/>
      <w:lvlJc w:val="left"/>
      <w:pPr>
        <w:ind w:left="7320" w:hanging="1440"/>
      </w:pPr>
      <w:rPr>
        <w:rFonts w:cs="Times New Roman"/>
        <w:rtl w:val="0"/>
        <w:cs w:val="0"/>
      </w:rPr>
    </w:lvl>
    <w:lvl w:ilvl="8">
      <w:start w:val="1"/>
      <w:numFmt w:val="decimal"/>
      <w:isLgl w:val="false"/>
      <w:suff w:val="tab"/>
      <w:lvlText w:val="%1.%2.%3.%4.%5.%6.%7.%8.%9."/>
      <w:lvlJc w:val="left"/>
      <w:pPr>
        <w:ind w:left="8520" w:hanging="1800"/>
      </w:pPr>
      <w:rPr>
        <w:rFonts w:cs="Times New Roman"/>
        <w:rtl w:val="0"/>
        <w:cs w:val="0"/>
      </w:rPr>
    </w:lvl>
  </w:abstractNum>
  <w:abstractNum w:abstractNumId="51">
    <w:multiLevelType w:val="hybridMultilevel"/>
    <w:lvl w:ilvl="0">
      <w:start w:val="1"/>
      <w:numFmt w:val="bullet"/>
      <w:isLgl w:val="false"/>
      <w:suff w:val="tab"/>
      <w:lvlText w:val="-"/>
      <w:lvlJc w:val="left"/>
      <w:pPr>
        <w:ind w:left="1429" w:hanging="360"/>
      </w:pPr>
      <w:rPr>
        <w:rFonts w:hint="default" w:ascii="Times New Roman" w:hAnsi="Times New Roman"/>
      </w:rPr>
    </w:lvl>
    <w:lvl w:ilvl="1">
      <w:start w:val="1"/>
      <w:numFmt w:val="bullet"/>
      <w:isLgl w:val="false"/>
      <w:suff w:val="tab"/>
      <w:lvlText w:val="o"/>
      <w:lvlJc w:val="left"/>
      <w:pPr>
        <w:ind w:left="2149" w:hanging="360"/>
      </w:pPr>
      <w:rPr>
        <w:rFonts w:hint="default" w:ascii="Courier New" w:hAnsi="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rPr>
    </w:lvl>
    <w:lvl w:ilvl="8">
      <w:start w:val="1"/>
      <w:numFmt w:val="bullet"/>
      <w:isLgl w:val="false"/>
      <w:suff w:val="tab"/>
      <w:lvlText w:val=""/>
      <w:lvlJc w:val="left"/>
      <w:pPr>
        <w:ind w:left="7189" w:hanging="360"/>
      </w:pPr>
      <w:rPr>
        <w:rFonts w:hint="default" w:ascii="Wingdings" w:hAnsi="Wingdings"/>
      </w:rPr>
    </w:lvl>
  </w:abstractNum>
  <w:abstractNum w:abstractNumId="52">
    <w:multiLevelType w:val="hybridMultilevel"/>
    <w:styleLink w:val="1686"/>
    <w:lvl w:ilvl="0">
      <w:start w:val="1"/>
      <w:numFmt w:val="decimal"/>
      <w:pStyle w:val="1686"/>
      <w:isLgl w:val="false"/>
      <w:suff w:val="tab"/>
      <w:lvlText w:val="%1)"/>
      <w:lvlJc w:val="left"/>
      <w:pPr>
        <w:ind w:left="371" w:firstLine="338"/>
        <w:tabs>
          <w:tab w:val="left" w:pos="360" w:leader="none"/>
          <w:tab w:val="num" w:pos="108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1080" w:firstLine="374"/>
        <w:tabs>
          <w:tab w:val="left" w:pos="360" w:leader="none"/>
          <w:tab w:val="left" w:pos="1080" w:leader="none"/>
          <w:tab w:val="num" w:pos="178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800" w:firstLine="461"/>
        <w:tabs>
          <w:tab w:val="left" w:pos="360" w:leader="none"/>
          <w:tab w:val="left" w:pos="1080" w:leader="none"/>
          <w:tab w:val="num" w:pos="250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520" w:firstLine="398"/>
        <w:tabs>
          <w:tab w:val="left" w:pos="360" w:leader="none"/>
          <w:tab w:val="left" w:pos="1080" w:leader="none"/>
          <w:tab w:val="num" w:pos="322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3240" w:firstLine="410"/>
        <w:tabs>
          <w:tab w:val="left" w:pos="360" w:leader="none"/>
          <w:tab w:val="left" w:pos="1080" w:leader="none"/>
          <w:tab w:val="num" w:pos="394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960" w:firstLine="497"/>
        <w:tabs>
          <w:tab w:val="left" w:pos="360" w:leader="none"/>
          <w:tab w:val="left" w:pos="1080" w:leader="none"/>
          <w:tab w:val="num" w:pos="466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680" w:firstLine="434"/>
        <w:tabs>
          <w:tab w:val="left" w:pos="360" w:leader="none"/>
          <w:tab w:val="left" w:pos="1080" w:leader="none"/>
          <w:tab w:val="num" w:pos="538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400" w:firstLine="446"/>
        <w:tabs>
          <w:tab w:val="left" w:pos="360" w:leader="none"/>
          <w:tab w:val="left" w:pos="1080" w:leader="none"/>
          <w:tab w:val="num" w:pos="610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6120" w:firstLine="533"/>
        <w:tabs>
          <w:tab w:val="left" w:pos="360" w:leader="none"/>
          <w:tab w:val="left" w:pos="1080" w:leader="none"/>
          <w:tab w:val="num" w:pos="6829" w:leader="none"/>
        </w:tabs>
      </w:pPr>
      <w:rPr>
        <w:rFonts w:hAnsi="Arial Unicode MS" w:cs="Times New Roman"/>
        <w:caps w:val="0"/>
        <w:smallCaps w:val="0"/>
        <w:strike w:val="0"/>
        <w:spacing w:val="0"/>
        <w:position w:val="0"/>
        <w:vertAlign w:val="baseline"/>
      </w:rPr>
    </w:lvl>
  </w:abstractNum>
  <w:abstractNum w:abstractNumId="53">
    <w:multiLevelType w:val="hybridMultilevel"/>
    <w:lvl w:ilvl="0">
      <w:start w:val="1"/>
      <w:numFmt w:val="bullet"/>
      <w:pStyle w:val="1511"/>
      <w:isLgl w:val="false"/>
      <w:suff w:val="tab"/>
      <w:lvlText w:val=""/>
      <w:lvlJc w:val="left"/>
      <w:pPr>
        <w:ind w:left="926" w:hanging="360"/>
        <w:tabs>
          <w:tab w:val="num" w:pos="926"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4">
    <w:multiLevelType w:val="hybridMultilevel"/>
    <w:styleLink w:val="1694"/>
    <w:lvl w:ilvl="0">
      <w:start w:val="1"/>
      <w:numFmt w:val="decimal"/>
      <w:pStyle w:val="1694"/>
      <w:isLgl w:val="false"/>
      <w:suff w:val="tab"/>
      <w:lvlText w:val="%1."/>
      <w:lvlJc w:val="left"/>
      <w:pPr>
        <w:ind w:left="432" w:firstLine="277"/>
        <w:tabs>
          <w:tab w:val="num" w:pos="1141" w:leader="none"/>
        </w:tabs>
      </w:pPr>
      <w:rPr>
        <w:rFonts w:hAnsi="Arial Unicode MS" w:cs="Times New Roman"/>
        <w:caps w:val="0"/>
        <w:smallCaps w:val="0"/>
        <w:strike w:val="0"/>
        <w:spacing w:val="0"/>
        <w:position w:val="0"/>
        <w:vertAlign w:val="baseline"/>
      </w:rPr>
    </w:lvl>
    <w:lvl w:ilvl="1">
      <w:start w:val="1"/>
      <w:numFmt w:val="decimal"/>
      <w:isLgl w:val="false"/>
      <w:suff w:val="tab"/>
      <w:lvlText w:val="%2."/>
      <w:lvlJc w:val="left"/>
      <w:pPr>
        <w:ind w:left="707" w:firstLine="2"/>
        <w:tabs>
          <w:tab w:val="num" w:pos="1416" w:leader="none"/>
        </w:tabs>
      </w:pPr>
      <w:rPr>
        <w:rFonts w:hAnsi="Arial Unicode MS" w:cs="Times New Roman"/>
        <w:caps w:val="0"/>
        <w:smallCaps w:val="0"/>
        <w:strike w:val="0"/>
        <w:spacing w:val="0"/>
        <w:position w:val="0"/>
        <w:vertAlign w:val="baseline"/>
      </w:rPr>
    </w:lvl>
    <w:lvl w:ilvl="2">
      <w:start w:val="1"/>
      <w:numFmt w:val="decimal"/>
      <w:isLgl w:val="false"/>
      <w:suff w:val="tab"/>
      <w:lvlText w:val="%2.%3."/>
      <w:lvlJc w:val="left"/>
      <w:pPr>
        <w:ind w:left="1200" w:firstLine="134"/>
        <w:tabs>
          <w:tab w:val="num" w:pos="1909" w:leader="none"/>
        </w:tabs>
      </w:pPr>
      <w:rPr>
        <w:rFonts w:hAnsi="Arial Unicode MS" w:cs="Times New Roman"/>
        <w:caps w:val="0"/>
        <w:smallCaps w:val="0"/>
        <w:strike w:val="0"/>
        <w:spacing w:val="0"/>
        <w:position w:val="0"/>
        <w:vertAlign w:val="baseline"/>
      </w:rPr>
    </w:lvl>
    <w:lvl w:ilvl="3">
      <w:start w:val="1"/>
      <w:numFmt w:val="decimal"/>
      <w:isLgl w:val="false"/>
      <w:suff w:val="tab"/>
      <w:lvlText w:val="%2.%3.%4."/>
      <w:lvlJc w:val="left"/>
      <w:pPr>
        <w:ind w:left="2040" w:firstLine="266"/>
        <w:tabs>
          <w:tab w:val="num" w:pos="2749" w:leader="none"/>
        </w:tabs>
      </w:pPr>
      <w:rPr>
        <w:rFonts w:hAnsi="Arial Unicode MS" w:cs="Times New Roman"/>
        <w:caps w:val="0"/>
        <w:smallCaps w:val="0"/>
        <w:strike w:val="0"/>
        <w:spacing w:val="0"/>
        <w:position w:val="0"/>
        <w:vertAlign w:val="baseline"/>
      </w:rPr>
    </w:lvl>
    <w:lvl w:ilvl="4">
      <w:start w:val="1"/>
      <w:numFmt w:val="decimal"/>
      <w:isLgl w:val="false"/>
      <w:suff w:val="tab"/>
      <w:lvlText w:val="%2.%3.%4.%5."/>
      <w:lvlJc w:val="left"/>
      <w:pPr>
        <w:ind w:left="3240" w:firstLine="398"/>
        <w:tabs>
          <w:tab w:val="num" w:pos="3949" w:leader="none"/>
        </w:tabs>
      </w:pPr>
      <w:rPr>
        <w:rFonts w:hAnsi="Arial Unicode MS" w:cs="Times New Roman"/>
        <w:caps w:val="0"/>
        <w:smallCaps w:val="0"/>
        <w:strike w:val="0"/>
        <w:spacing w:val="0"/>
        <w:position w:val="0"/>
        <w:vertAlign w:val="baseline"/>
      </w:rPr>
    </w:lvl>
    <w:lvl w:ilvl="5">
      <w:start w:val="1"/>
      <w:numFmt w:val="decimal"/>
      <w:isLgl w:val="false"/>
      <w:suff w:val="tab"/>
      <w:lvlText w:val="%2.%3.%4.%5.%6."/>
      <w:lvlJc w:val="left"/>
      <w:pPr>
        <w:ind w:left="4080" w:firstLine="530"/>
        <w:tabs>
          <w:tab w:val="num" w:pos="4789" w:leader="none"/>
        </w:tabs>
      </w:pPr>
      <w:rPr>
        <w:rFonts w:hAnsi="Arial Unicode MS" w:cs="Times New Roman"/>
        <w:caps w:val="0"/>
        <w:smallCaps w:val="0"/>
        <w:strike w:val="0"/>
        <w:spacing w:val="0"/>
        <w:position w:val="0"/>
        <w:vertAlign w:val="baseline"/>
      </w:rPr>
    </w:lvl>
    <w:lvl w:ilvl="6">
      <w:start w:val="1"/>
      <w:numFmt w:val="decimal"/>
      <w:isLgl w:val="false"/>
      <w:suff w:val="tab"/>
      <w:lvlText w:val="%2.%3.%4.%5.%6.%7."/>
      <w:lvlJc w:val="left"/>
      <w:pPr>
        <w:ind w:left="5280" w:firstLine="338"/>
        <w:tabs>
          <w:tab w:val="num" w:pos="5989" w:leader="none"/>
        </w:tabs>
      </w:pPr>
      <w:rPr>
        <w:rFonts w:hAnsi="Arial Unicode MS" w:cs="Times New Roman"/>
        <w:caps w:val="0"/>
        <w:smallCaps w:val="0"/>
        <w:strike w:val="0"/>
        <w:spacing w:val="0"/>
        <w:position w:val="0"/>
        <w:vertAlign w:val="baseline"/>
      </w:rPr>
    </w:lvl>
    <w:lvl w:ilvl="7">
      <w:start w:val="1"/>
      <w:numFmt w:val="decimal"/>
      <w:isLgl w:val="false"/>
      <w:suff w:val="tab"/>
      <w:lvlText w:val="%2.%3.%4.%5.%6.%7.%8."/>
      <w:lvlJc w:val="left"/>
      <w:pPr>
        <w:ind w:left="6120" w:firstLine="338"/>
        <w:tabs>
          <w:tab w:val="num" w:pos="6829" w:leader="none"/>
        </w:tabs>
      </w:pPr>
      <w:rPr>
        <w:rFonts w:hAnsi="Arial Unicode MS" w:cs="Times New Roman"/>
        <w:caps w:val="0"/>
        <w:smallCaps w:val="0"/>
        <w:strike w:val="0"/>
        <w:spacing w:val="0"/>
        <w:position w:val="0"/>
        <w:vertAlign w:val="baseline"/>
      </w:rPr>
    </w:lvl>
    <w:lvl w:ilvl="8">
      <w:start w:val="1"/>
      <w:numFmt w:val="decimal"/>
      <w:isLgl w:val="false"/>
      <w:suff w:val="tab"/>
      <w:lvlText w:val="%2.%3.%4.%5.%6.%7.%8.%9."/>
      <w:lvlJc w:val="left"/>
      <w:pPr>
        <w:ind w:left="7320" w:hanging="22"/>
        <w:tabs>
          <w:tab w:val="num" w:pos="8029" w:leader="none"/>
        </w:tabs>
      </w:pPr>
      <w:rPr>
        <w:rFonts w:hAnsi="Arial Unicode MS" w:cs="Times New Roman"/>
        <w:caps w:val="0"/>
        <w:smallCaps w:val="0"/>
        <w:strike w:val="0"/>
        <w:spacing w:val="0"/>
        <w:position w:val="0"/>
        <w:vertAlign w:val="baseline"/>
      </w:rPr>
    </w:lvl>
  </w:abstractNum>
  <w:abstractNum w:abstractNumId="55">
    <w:multiLevelType w:val="hybridMultilevel"/>
    <w:lvl w:ilvl="0">
      <w:start w:val="1"/>
      <w:numFmt w:val="decimal"/>
      <w:isLgl w:val="false"/>
      <w:suff w:val="tab"/>
      <w:lvlText w:val="%1."/>
      <w:lvlJc w:val="left"/>
      <w:pPr>
        <w:ind w:left="360" w:hanging="360"/>
      </w:pPr>
      <w:rPr>
        <w:rFonts w:hint="default" w:cs="Times New Roman"/>
        <w:sz w:val="24"/>
        <w:szCs w:val="24"/>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56">
    <w:multiLevelType w:val="hybridMultilevel"/>
    <w:styleLink w:val="1669"/>
    <w:lvl w:ilvl="0">
      <w:start w:val="1"/>
      <w:numFmt w:val="decimal"/>
      <w:pStyle w:val="1669"/>
      <w:isLgl w:val="false"/>
      <w:suff w:val="tab"/>
      <w:lvlText w:val="%1)"/>
      <w:lvlJc w:val="left"/>
      <w:pPr>
        <w:ind w:left="141" w:firstLine="426"/>
        <w:tabs>
          <w:tab w:val="num" w:pos="708" w:leader="none"/>
        </w:tabs>
      </w:pPr>
      <w:rPr>
        <w:rFonts w:hAnsi="Arial Unicode MS" w:cs="Times New Roman"/>
        <w:caps w:val="0"/>
        <w:smallCaps w:val="0"/>
        <w:strike w:val="0"/>
        <w:spacing w:val="0"/>
        <w:position w:val="0"/>
        <w:vertAlign w:val="baseline"/>
      </w:rPr>
    </w:lvl>
    <w:lvl w:ilvl="1">
      <w:start w:val="1"/>
      <w:numFmt w:val="decimal"/>
      <w:isLgl w:val="false"/>
      <w:suff w:val="tab"/>
      <w:lvlText w:val="%2)"/>
      <w:lvlJc w:val="left"/>
      <w:pPr>
        <w:ind w:left="861" w:firstLine="426"/>
        <w:tabs>
          <w:tab w:val="num" w:pos="1428" w:leader="none"/>
        </w:tabs>
      </w:pPr>
      <w:rPr>
        <w:rFonts w:hAnsi="Arial Unicode MS" w:cs="Times New Roman"/>
        <w:caps w:val="0"/>
        <w:smallCaps w:val="0"/>
        <w:strike w:val="0"/>
        <w:spacing w:val="0"/>
        <w:position w:val="0"/>
        <w:vertAlign w:val="baseline"/>
      </w:rPr>
    </w:lvl>
    <w:lvl w:ilvl="2">
      <w:start w:val="1"/>
      <w:numFmt w:val="decimal"/>
      <w:isLgl w:val="false"/>
      <w:suff w:val="tab"/>
      <w:lvlText w:val="%3)"/>
      <w:lvlJc w:val="left"/>
      <w:pPr>
        <w:ind w:left="1581" w:firstLine="426"/>
        <w:tabs>
          <w:tab w:val="num" w:pos="2148"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301" w:firstLine="426"/>
        <w:tabs>
          <w:tab w:val="num" w:pos="2868" w:leader="none"/>
        </w:tabs>
      </w:pPr>
      <w:rPr>
        <w:rFonts w:hAnsi="Arial Unicode MS" w:cs="Times New Roman"/>
        <w:caps w:val="0"/>
        <w:smallCaps w:val="0"/>
        <w:strike w:val="0"/>
        <w:spacing w:val="0"/>
        <w:position w:val="0"/>
        <w:vertAlign w:val="baseline"/>
      </w:rPr>
    </w:lvl>
    <w:lvl w:ilvl="4">
      <w:start w:val="1"/>
      <w:numFmt w:val="decimal"/>
      <w:isLgl w:val="false"/>
      <w:suff w:val="tab"/>
      <w:lvlText w:val="%5)"/>
      <w:lvlJc w:val="left"/>
      <w:pPr>
        <w:ind w:left="3021" w:firstLine="426"/>
        <w:tabs>
          <w:tab w:val="num" w:pos="3588" w:leader="none"/>
        </w:tabs>
      </w:pPr>
      <w:rPr>
        <w:rFonts w:hAnsi="Arial Unicode MS" w:cs="Times New Roman"/>
        <w:caps w:val="0"/>
        <w:smallCaps w:val="0"/>
        <w:strike w:val="0"/>
        <w:spacing w:val="0"/>
        <w:position w:val="0"/>
        <w:vertAlign w:val="baseline"/>
      </w:rPr>
    </w:lvl>
    <w:lvl w:ilvl="5">
      <w:start w:val="1"/>
      <w:numFmt w:val="decimal"/>
      <w:isLgl w:val="false"/>
      <w:suff w:val="tab"/>
      <w:lvlText w:val="%6)"/>
      <w:lvlJc w:val="left"/>
      <w:pPr>
        <w:ind w:left="3741" w:firstLine="426"/>
        <w:tabs>
          <w:tab w:val="num" w:pos="4308"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461" w:firstLine="426"/>
        <w:tabs>
          <w:tab w:val="num" w:pos="5028" w:leader="none"/>
        </w:tabs>
      </w:pPr>
      <w:rPr>
        <w:rFonts w:hAnsi="Arial Unicode MS" w:cs="Times New Roman"/>
        <w:caps w:val="0"/>
        <w:smallCaps w:val="0"/>
        <w:strike w:val="0"/>
        <w:spacing w:val="0"/>
        <w:position w:val="0"/>
        <w:vertAlign w:val="baseline"/>
      </w:rPr>
    </w:lvl>
    <w:lvl w:ilvl="7">
      <w:start w:val="1"/>
      <w:numFmt w:val="decimal"/>
      <w:isLgl w:val="false"/>
      <w:suff w:val="tab"/>
      <w:lvlText w:val="%8)"/>
      <w:lvlJc w:val="left"/>
      <w:pPr>
        <w:ind w:left="5181" w:firstLine="426"/>
        <w:tabs>
          <w:tab w:val="num" w:pos="5748" w:leader="none"/>
        </w:tabs>
      </w:pPr>
      <w:rPr>
        <w:rFonts w:hAnsi="Arial Unicode MS" w:cs="Times New Roman"/>
        <w:caps w:val="0"/>
        <w:smallCaps w:val="0"/>
        <w:strike w:val="0"/>
        <w:spacing w:val="0"/>
        <w:position w:val="0"/>
        <w:vertAlign w:val="baseline"/>
      </w:rPr>
    </w:lvl>
    <w:lvl w:ilvl="8">
      <w:start w:val="1"/>
      <w:numFmt w:val="decimal"/>
      <w:isLgl w:val="false"/>
      <w:suff w:val="tab"/>
      <w:lvlText w:val="%9)"/>
      <w:lvlJc w:val="left"/>
      <w:pPr>
        <w:ind w:left="5901" w:firstLine="426"/>
        <w:tabs>
          <w:tab w:val="num" w:pos="6468" w:leader="none"/>
        </w:tabs>
      </w:pPr>
      <w:rPr>
        <w:rFonts w:hAnsi="Arial Unicode MS" w:cs="Times New Roman"/>
        <w:caps w:val="0"/>
        <w:smallCaps w:val="0"/>
        <w:strike w:val="0"/>
        <w:spacing w:val="0"/>
        <w:position w:val="0"/>
        <w:vertAlign w:val="baseline"/>
      </w:rPr>
    </w:lvl>
  </w:abstractNum>
  <w:abstractNum w:abstractNumId="57">
    <w:multiLevelType w:val="hybridMultilevel"/>
    <w:styleLink w:val="1665"/>
    <w:lvl w:ilvl="0">
      <w:start w:val="1"/>
      <w:numFmt w:val="decimal"/>
      <w:pStyle w:val="1665"/>
      <w:isLgl w:val="false"/>
      <w:suff w:val="tab"/>
      <w:lvlText w:val="%1."/>
      <w:lvlJc w:val="left"/>
      <w:pPr>
        <w:ind w:left="709"/>
        <w:tabs>
          <w:tab w:val="num" w:pos="1418" w:leader="none"/>
          <w:tab w:val="left" w:pos="156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518" w:firstLine="518"/>
        <w:tabs>
          <w:tab w:val="num" w:pos="1227" w:leader="none"/>
          <w:tab w:val="left" w:pos="1418" w:leader="none"/>
          <w:tab w:val="left" w:pos="1560"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238" w:hanging="101"/>
        <w:tabs>
          <w:tab w:val="num" w:pos="1947"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1958" w:firstLine="544"/>
        <w:tabs>
          <w:tab w:val="left" w:pos="1418" w:leader="none"/>
          <w:tab w:val="left" w:pos="1560" w:leader="none"/>
          <w:tab w:val="num" w:pos="2667"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2678" w:firstLine="556"/>
        <w:tabs>
          <w:tab w:val="left" w:pos="1418" w:leader="none"/>
          <w:tab w:val="left" w:pos="1560" w:leader="none"/>
          <w:tab w:val="num" w:pos="3387"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398" w:hanging="65"/>
        <w:tabs>
          <w:tab w:val="left" w:pos="1418" w:leader="none"/>
          <w:tab w:val="left" w:pos="1560" w:leader="none"/>
          <w:tab w:val="num" w:pos="4107"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118" w:firstLine="580"/>
        <w:tabs>
          <w:tab w:val="left" w:pos="1418" w:leader="none"/>
          <w:tab w:val="left" w:pos="1560" w:leader="none"/>
          <w:tab w:val="num" w:pos="4827"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4838" w:firstLine="592"/>
        <w:tabs>
          <w:tab w:val="left" w:pos="1418" w:leader="none"/>
          <w:tab w:val="left" w:pos="1560" w:leader="none"/>
          <w:tab w:val="num" w:pos="5547"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5558" w:hanging="29"/>
        <w:tabs>
          <w:tab w:val="left" w:pos="1418" w:leader="none"/>
          <w:tab w:val="left" w:pos="1560" w:leader="none"/>
          <w:tab w:val="num" w:pos="6267" w:leader="none"/>
        </w:tabs>
      </w:pPr>
      <w:rPr>
        <w:rFonts w:hAnsi="Arial Unicode MS" w:cs="Times New Roman"/>
        <w:caps w:val="0"/>
        <w:smallCaps w:val="0"/>
        <w:strike w:val="0"/>
        <w:spacing w:val="0"/>
        <w:position w:val="0"/>
        <w:vertAlign w:val="baseline"/>
      </w:rPr>
    </w:lvl>
  </w:abstractNum>
  <w:abstractNum w:abstractNumId="5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rPr>
    </w:lvl>
    <w:lvl w:ilvl="8">
      <w:start w:val="1"/>
      <w:numFmt w:val="bullet"/>
      <w:isLgl w:val="false"/>
      <w:suff w:val="tab"/>
      <w:lvlText w:val=""/>
      <w:lvlJc w:val="left"/>
      <w:pPr>
        <w:ind w:left="7189" w:hanging="360"/>
      </w:pPr>
      <w:rPr>
        <w:rFonts w:hint="default" w:ascii="Wingdings" w:hAnsi="Wingdings"/>
      </w:rPr>
    </w:lvl>
  </w:abstractNum>
  <w:abstractNum w:abstractNumId="59">
    <w:multiLevelType w:val="hybridMultilevel"/>
    <w:lvl w:ilvl="0">
      <w:start w:val="2"/>
      <w:numFmt w:val="decimal"/>
      <w:isLgl w:val="false"/>
      <w:suff w:val="tab"/>
      <w:lvlText w:val="%1."/>
      <w:lvlJc w:val="left"/>
      <w:pPr>
        <w:ind w:left="1068" w:hanging="360"/>
      </w:pPr>
      <w:rPr>
        <w:rFonts w:hint="default" w:cs="Times New Roman"/>
      </w:rPr>
    </w:lvl>
    <w:lvl w:ilvl="1">
      <w:start w:val="1"/>
      <w:numFmt w:val="lowerLetter"/>
      <w:isLgl w:val="false"/>
      <w:suff w:val="tab"/>
      <w:lvlText w:val="%2."/>
      <w:lvlJc w:val="left"/>
      <w:pPr>
        <w:ind w:left="1788" w:hanging="360"/>
      </w:pPr>
      <w:rPr>
        <w:rFonts w:cs="Times New Roman"/>
      </w:rPr>
    </w:lvl>
    <w:lvl w:ilvl="2">
      <w:start w:val="1"/>
      <w:numFmt w:val="lowerRoman"/>
      <w:isLgl w:val="false"/>
      <w:suff w:val="tab"/>
      <w:lvlText w:val="%3."/>
      <w:lvlJc w:val="right"/>
      <w:pPr>
        <w:ind w:left="2508" w:hanging="180"/>
      </w:pPr>
      <w:rPr>
        <w:rFonts w:cs="Times New Roman"/>
      </w:rPr>
    </w:lvl>
    <w:lvl w:ilvl="3">
      <w:start w:val="1"/>
      <w:numFmt w:val="decimal"/>
      <w:isLgl w:val="false"/>
      <w:suff w:val="tab"/>
      <w:lvlText w:val="%4."/>
      <w:lvlJc w:val="left"/>
      <w:pPr>
        <w:ind w:left="3228" w:hanging="360"/>
      </w:pPr>
      <w:rPr>
        <w:rFonts w:cs="Times New Roman"/>
      </w:rPr>
    </w:lvl>
    <w:lvl w:ilvl="4">
      <w:start w:val="1"/>
      <w:numFmt w:val="lowerLetter"/>
      <w:isLgl w:val="false"/>
      <w:suff w:val="tab"/>
      <w:lvlText w:val="%5."/>
      <w:lvlJc w:val="left"/>
      <w:pPr>
        <w:ind w:left="3948" w:hanging="360"/>
      </w:pPr>
      <w:rPr>
        <w:rFonts w:cs="Times New Roman"/>
      </w:rPr>
    </w:lvl>
    <w:lvl w:ilvl="5">
      <w:start w:val="1"/>
      <w:numFmt w:val="lowerRoman"/>
      <w:isLgl w:val="false"/>
      <w:suff w:val="tab"/>
      <w:lvlText w:val="%6."/>
      <w:lvlJc w:val="right"/>
      <w:pPr>
        <w:ind w:left="4668" w:hanging="180"/>
      </w:pPr>
      <w:rPr>
        <w:rFonts w:cs="Times New Roman"/>
      </w:rPr>
    </w:lvl>
    <w:lvl w:ilvl="6">
      <w:start w:val="1"/>
      <w:numFmt w:val="decimal"/>
      <w:isLgl w:val="false"/>
      <w:suff w:val="tab"/>
      <w:lvlText w:val="%7."/>
      <w:lvlJc w:val="left"/>
      <w:pPr>
        <w:ind w:left="5388" w:hanging="360"/>
      </w:pPr>
      <w:rPr>
        <w:rFonts w:cs="Times New Roman"/>
      </w:rPr>
    </w:lvl>
    <w:lvl w:ilvl="7">
      <w:start w:val="1"/>
      <w:numFmt w:val="lowerLetter"/>
      <w:isLgl w:val="false"/>
      <w:suff w:val="tab"/>
      <w:lvlText w:val="%8."/>
      <w:lvlJc w:val="left"/>
      <w:pPr>
        <w:ind w:left="6108" w:hanging="360"/>
      </w:pPr>
      <w:rPr>
        <w:rFonts w:cs="Times New Roman"/>
      </w:rPr>
    </w:lvl>
    <w:lvl w:ilvl="8">
      <w:start w:val="1"/>
      <w:numFmt w:val="lowerRoman"/>
      <w:isLgl w:val="false"/>
      <w:suff w:val="tab"/>
      <w:lvlText w:val="%9."/>
      <w:lvlJc w:val="right"/>
      <w:pPr>
        <w:ind w:left="6828" w:hanging="180"/>
      </w:pPr>
      <w:rPr>
        <w:rFonts w:cs="Times New Roman"/>
      </w:rPr>
    </w:lvl>
  </w:abstractNum>
  <w:abstractNum w:abstractNumId="60">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61">
    <w:multiLevelType w:val="hybridMultilevel"/>
    <w:numStyleLink w:val="1658"/>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2">
    <w:multiLevelType w:val="hybridMultilevel"/>
    <w:styleLink w:val="1682"/>
    <w:lvl w:ilvl="0">
      <w:start w:val="1"/>
      <w:numFmt w:val="decimal"/>
      <w:pStyle w:val="1682"/>
      <w:isLgl w:val="false"/>
      <w:suff w:val="tab"/>
      <w:lvlText w:val="%1)"/>
      <w:lvlJc w:val="left"/>
      <w:pPr>
        <w:ind w:left="371" w:firstLine="338"/>
        <w:tabs>
          <w:tab w:val="num" w:pos="108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1080" w:firstLine="374"/>
        <w:tabs>
          <w:tab w:val="left" w:pos="1080" w:leader="none"/>
          <w:tab w:val="num" w:pos="178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800" w:firstLine="461"/>
        <w:tabs>
          <w:tab w:val="left" w:pos="1080" w:leader="none"/>
          <w:tab w:val="num" w:pos="250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520" w:firstLine="398"/>
        <w:tabs>
          <w:tab w:val="left" w:pos="1080" w:leader="none"/>
          <w:tab w:val="num" w:pos="322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3240" w:firstLine="410"/>
        <w:tabs>
          <w:tab w:val="left" w:pos="1080" w:leader="none"/>
          <w:tab w:val="num" w:pos="394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960" w:firstLine="497"/>
        <w:tabs>
          <w:tab w:val="left" w:pos="1080" w:leader="none"/>
          <w:tab w:val="num" w:pos="466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680" w:firstLine="434"/>
        <w:tabs>
          <w:tab w:val="left" w:pos="1080" w:leader="none"/>
          <w:tab w:val="num" w:pos="538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400" w:firstLine="446"/>
        <w:tabs>
          <w:tab w:val="left" w:pos="1080" w:leader="none"/>
          <w:tab w:val="num" w:pos="610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6120" w:firstLine="533"/>
        <w:tabs>
          <w:tab w:val="left" w:pos="1080" w:leader="none"/>
          <w:tab w:val="num" w:pos="6829" w:leader="none"/>
        </w:tabs>
      </w:pPr>
      <w:rPr>
        <w:rFonts w:hAnsi="Arial Unicode MS" w:cs="Times New Roman"/>
        <w:caps w:val="0"/>
        <w:smallCaps w:val="0"/>
        <w:strike w:val="0"/>
        <w:spacing w:val="0"/>
        <w:position w:val="0"/>
        <w:vertAlign w:val="baseline"/>
      </w:rPr>
    </w:lvl>
  </w:abstractNum>
  <w:abstractNum w:abstractNumId="63">
    <w:multiLevelType w:val="hybridMultilevel"/>
    <w:styleLink w:val="1679"/>
    <w:lvl w:ilvl="0">
      <w:start w:val="1"/>
      <w:numFmt w:val="bullet"/>
      <w:pStyle w:val="1679"/>
      <w:isLgl w:val="false"/>
      <w:suff w:val="tab"/>
      <w:lvlText w:val="•"/>
      <w:lvlJc w:val="left"/>
      <w:pPr>
        <w:ind w:left="371" w:firstLine="338"/>
        <w:tabs>
          <w:tab w:val="left" w:pos="284" w:leader="none"/>
          <w:tab w:val="num" w:pos="1080"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158"/>
        <w:tabs>
          <w:tab w:val="left" w:pos="284" w:leader="none"/>
          <w:tab w:val="num" w:pos="1429" w:leader="none"/>
        </w:tabs>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firstLine="158"/>
        <w:tabs>
          <w:tab w:val="left" w:pos="284" w:leader="none"/>
          <w:tab w:val="left" w:pos="1080" w:leader="none"/>
          <w:tab w:val="num" w:pos="2149"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firstLine="158"/>
        <w:tabs>
          <w:tab w:val="left" w:pos="284" w:leader="none"/>
          <w:tab w:val="left" w:pos="1080"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158"/>
        <w:tabs>
          <w:tab w:val="left" w:pos="284" w:leader="none"/>
          <w:tab w:val="left" w:pos="1080" w:leader="none"/>
          <w:tab w:val="num" w:pos="3589"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firstLine="158"/>
        <w:tabs>
          <w:tab w:val="left" w:pos="284" w:leader="none"/>
          <w:tab w:val="left" w:pos="1080" w:leader="none"/>
          <w:tab w:val="num" w:pos="4309"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firstLine="158"/>
        <w:tabs>
          <w:tab w:val="left" w:pos="284" w:leader="none"/>
          <w:tab w:val="left" w:pos="1080"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158"/>
        <w:tabs>
          <w:tab w:val="left" w:pos="284" w:leader="none"/>
          <w:tab w:val="left" w:pos="1080" w:leader="none"/>
          <w:tab w:val="num" w:pos="5749"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firstLine="158"/>
        <w:tabs>
          <w:tab w:val="left" w:pos="284" w:leader="none"/>
          <w:tab w:val="left" w:pos="1080" w:leader="none"/>
          <w:tab w:val="num" w:pos="6469" w:leader="none"/>
        </w:tabs>
      </w:pPr>
      <w:rPr>
        <w:rFonts w:ascii="Arial Unicode MS" w:hAnsi="Arial Unicode MS" w:eastAsia="Arial Unicode MS"/>
        <w:b w:val="0"/>
        <w:i w:val="0"/>
        <w:caps w:val="0"/>
        <w:smallCaps w:val="0"/>
        <w:strike w:val="0"/>
        <w:spacing w:val="0"/>
        <w:position w:val="0"/>
        <w:vertAlign w:val="baseline"/>
      </w:rPr>
    </w:lvl>
  </w:abstractNum>
  <w:abstractNum w:abstractNumId="64">
    <w:multiLevelType w:val="hybridMultilevel"/>
    <w:lvl w:ilvl="0">
      <w:start w:val="1"/>
      <w:numFmt w:val="bullet"/>
      <w:isLgl w:val="false"/>
      <w:suff w:val="tab"/>
      <w:lvlText w:val=""/>
      <w:lvlJc w:val="left"/>
      <w:pPr>
        <w:ind w:left="1080" w:hanging="360"/>
        <w:tabs>
          <w:tab w:val="num" w:pos="1080" w:leader="none"/>
        </w:tabs>
      </w:pPr>
      <w:rPr>
        <w:rFonts w:hint="default" w:ascii="Symbol" w:hAnsi="Symbol"/>
      </w:rPr>
    </w:lvl>
    <w:lvl w:ilvl="1">
      <w:start w:val="1"/>
      <w:numFmt w:val="bullet"/>
      <w:isLgl w:val="false"/>
      <w:suff w:val="tab"/>
      <w:lvlText w:val=""/>
      <w:lvlJc w:val="left"/>
      <w:pPr>
        <w:ind w:left="1440" w:hanging="360"/>
        <w:tabs>
          <w:tab w:val="num" w:pos="1440" w:leader="none"/>
        </w:tabs>
      </w:pPr>
      <w:rPr>
        <w:rFonts w:hint="default" w:ascii="Symbol" w:hAnsi="Symbol"/>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65">
    <w:multiLevelType w:val="hybridMultilevel"/>
    <w:lvl w:ilvl="0">
      <w:start w:val="8"/>
      <w:numFmt w:val="decimal"/>
      <w:isLgl w:val="false"/>
      <w:suff w:val="tab"/>
      <w:lvlText w:val="6.%1."/>
      <w:legacy w:legacy="1" w:legacyIndent="490"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6">
    <w:multiLevelType w:val="hybridMultilevel"/>
    <w:styleLink w:val="1655"/>
    <w:lvl w:ilvl="0">
      <w:start w:val="1"/>
      <w:numFmt w:val="bullet"/>
      <w:pStyle w:val="1655"/>
      <w:isLgl w:val="false"/>
      <w:suff w:val="tab"/>
      <w:lvlText w:val="•"/>
      <w:lvlJc w:val="left"/>
      <w:pPr>
        <w:ind w:left="371" w:firstLine="338"/>
        <w:tabs>
          <w:tab w:val="left" w:pos="284" w:leader="none"/>
          <w:tab w:val="num" w:pos="1080"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
      <w:lvlJc w:val="left"/>
      <w:pPr>
        <w:ind w:left="1091" w:firstLine="338"/>
        <w:tabs>
          <w:tab w:val="left" w:pos="284" w:leader="none"/>
          <w:tab w:val="left" w:pos="1080" w:leader="none"/>
          <w:tab w:val="num" w:pos="1800" w:leader="none"/>
        </w:tabs>
      </w:pPr>
      <w:rPr>
        <w:rFonts w:ascii="Symbol" w:hAnsi="Symbol" w:eastAsia="Times New Roman"/>
        <w:b w:val="0"/>
        <w:i w:val="0"/>
        <w:caps w:val="0"/>
        <w:smallCaps w:val="0"/>
        <w:strike w:val="0"/>
        <w:spacing w:val="0"/>
        <w:position w:val="0"/>
        <w:vertAlign w:val="baseline"/>
      </w:rPr>
    </w:lvl>
    <w:lvl w:ilvl="2">
      <w:start w:val="1"/>
      <w:numFmt w:val="bullet"/>
      <w:isLgl w:val="false"/>
      <w:suff w:val="tab"/>
      <w:lvlText w:val="•"/>
      <w:lvlJc w:val="left"/>
      <w:pPr>
        <w:ind w:left="1811" w:firstLine="338"/>
        <w:tabs>
          <w:tab w:val="left" w:pos="284" w:leader="none"/>
          <w:tab w:val="left" w:pos="1080" w:leader="none"/>
          <w:tab w:val="num" w:pos="2520" w:leader="none"/>
        </w:tabs>
      </w:pPr>
      <w:rPr>
        <w:rFonts w:ascii="Symbol" w:hAnsi="Symbol" w:eastAsia="Times New Roman"/>
        <w:b w:val="0"/>
        <w:i w:val="0"/>
        <w:caps w:val="0"/>
        <w:smallCaps w:val="0"/>
        <w:strike w:val="0"/>
        <w:spacing w:val="0"/>
        <w:position w:val="0"/>
        <w:vertAlign w:val="baseline"/>
      </w:rPr>
    </w:lvl>
    <w:lvl w:ilvl="3">
      <w:start w:val="1"/>
      <w:numFmt w:val="bullet"/>
      <w:isLgl w:val="false"/>
      <w:suff w:val="tab"/>
      <w:lvlText w:val="•"/>
      <w:lvlJc w:val="left"/>
      <w:pPr>
        <w:ind w:left="2531" w:firstLine="338"/>
        <w:tabs>
          <w:tab w:val="left" w:pos="284" w:leader="none"/>
          <w:tab w:val="left" w:pos="1080" w:leader="none"/>
          <w:tab w:val="num" w:pos="3240"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
      <w:lvlJc w:val="left"/>
      <w:pPr>
        <w:ind w:left="3251" w:firstLine="338"/>
        <w:tabs>
          <w:tab w:val="left" w:pos="284" w:leader="none"/>
          <w:tab w:val="left" w:pos="1080" w:leader="none"/>
          <w:tab w:val="num" w:pos="3960" w:leader="none"/>
        </w:tabs>
      </w:pPr>
      <w:rPr>
        <w:rFonts w:ascii="Symbol" w:hAnsi="Symbol" w:eastAsia="Times New Roman"/>
        <w:b w:val="0"/>
        <w:i w:val="0"/>
        <w:caps w:val="0"/>
        <w:smallCaps w:val="0"/>
        <w:strike w:val="0"/>
        <w:spacing w:val="0"/>
        <w:position w:val="0"/>
        <w:vertAlign w:val="baseline"/>
      </w:rPr>
    </w:lvl>
    <w:lvl w:ilvl="5">
      <w:start w:val="1"/>
      <w:numFmt w:val="bullet"/>
      <w:isLgl w:val="false"/>
      <w:suff w:val="tab"/>
      <w:lvlText w:val="•"/>
      <w:lvlJc w:val="left"/>
      <w:pPr>
        <w:ind w:left="3971" w:firstLine="338"/>
        <w:tabs>
          <w:tab w:val="left" w:pos="284" w:leader="none"/>
          <w:tab w:val="left" w:pos="1080" w:leader="none"/>
          <w:tab w:val="num" w:pos="4680" w:leader="none"/>
        </w:tabs>
      </w:pPr>
      <w:rPr>
        <w:rFonts w:ascii="Symbol" w:hAnsi="Symbol" w:eastAsia="Times New Roman"/>
        <w:b w:val="0"/>
        <w:i w:val="0"/>
        <w:caps w:val="0"/>
        <w:smallCaps w:val="0"/>
        <w:strike w:val="0"/>
        <w:spacing w:val="0"/>
        <w:position w:val="0"/>
        <w:vertAlign w:val="baseline"/>
      </w:rPr>
    </w:lvl>
    <w:lvl w:ilvl="6">
      <w:start w:val="1"/>
      <w:numFmt w:val="bullet"/>
      <w:isLgl w:val="false"/>
      <w:suff w:val="tab"/>
      <w:lvlText w:val="•"/>
      <w:lvlJc w:val="left"/>
      <w:pPr>
        <w:ind w:left="4691" w:firstLine="338"/>
        <w:tabs>
          <w:tab w:val="left" w:pos="284" w:leader="none"/>
          <w:tab w:val="left" w:pos="1080" w:leader="none"/>
          <w:tab w:val="num" w:pos="5400"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
      <w:lvlJc w:val="left"/>
      <w:pPr>
        <w:ind w:left="5411" w:firstLine="338"/>
        <w:tabs>
          <w:tab w:val="left" w:pos="284" w:leader="none"/>
          <w:tab w:val="left" w:pos="1080" w:leader="none"/>
          <w:tab w:val="num" w:pos="6120" w:leader="none"/>
        </w:tabs>
      </w:pPr>
      <w:rPr>
        <w:rFonts w:ascii="Symbol" w:hAnsi="Symbol" w:eastAsia="Times New Roman"/>
        <w:b w:val="0"/>
        <w:i w:val="0"/>
        <w:caps w:val="0"/>
        <w:smallCaps w:val="0"/>
        <w:strike w:val="0"/>
        <w:spacing w:val="0"/>
        <w:position w:val="0"/>
        <w:vertAlign w:val="baseline"/>
      </w:rPr>
    </w:lvl>
    <w:lvl w:ilvl="8">
      <w:start w:val="1"/>
      <w:numFmt w:val="bullet"/>
      <w:isLgl w:val="false"/>
      <w:suff w:val="tab"/>
      <w:lvlText w:val="•"/>
      <w:lvlJc w:val="left"/>
      <w:pPr>
        <w:ind w:left="6131" w:firstLine="338"/>
        <w:tabs>
          <w:tab w:val="left" w:pos="284" w:leader="none"/>
          <w:tab w:val="left" w:pos="1080" w:leader="none"/>
          <w:tab w:val="num" w:pos="6840" w:leader="none"/>
        </w:tabs>
      </w:pPr>
      <w:rPr>
        <w:rFonts w:ascii="Symbol" w:hAnsi="Symbol" w:eastAsia="Times New Roman"/>
        <w:b w:val="0"/>
        <w:i w:val="0"/>
        <w:caps w:val="0"/>
        <w:smallCaps w:val="0"/>
        <w:strike w:val="0"/>
        <w:spacing w:val="0"/>
        <w:position w:val="0"/>
        <w:vertAlign w:val="baseline"/>
      </w:rPr>
    </w:lvl>
  </w:abstractNum>
  <w:abstractNum w:abstractNumId="67">
    <w:multiLevelType w:val="hybridMultilevel"/>
    <w:styleLink w:val="1678"/>
    <w:lvl w:ilvl="0">
      <w:start w:val="1"/>
      <w:numFmt w:val="bullet"/>
      <w:pStyle w:val="1678"/>
      <w:isLgl w:val="false"/>
      <w:suff w:val="tab"/>
      <w:lvlText w:val="•"/>
      <w:lvlJc w:val="left"/>
      <w:pPr>
        <w:ind w:left="1430" w:hanging="360"/>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2150" w:hanging="360"/>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2870" w:hanging="360"/>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3590" w:hanging="360"/>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4310" w:hanging="360"/>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5030" w:hanging="360"/>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5750" w:hanging="360"/>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6470" w:hanging="360"/>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7190" w:hanging="360"/>
      </w:pPr>
      <w:rPr>
        <w:rFonts w:ascii="Arial Unicode MS" w:hAnsi="Arial Unicode MS" w:eastAsia="Arial Unicode MS"/>
        <w:b w:val="0"/>
        <w:i w:val="0"/>
        <w:caps w:val="0"/>
        <w:smallCaps w:val="0"/>
        <w:strike w:val="0"/>
        <w:spacing w:val="0"/>
        <w:position w:val="0"/>
        <w:vertAlign w:val="baseline"/>
      </w:rPr>
    </w:lvl>
  </w:abstractNum>
  <w:abstractNum w:abstractNumId="68">
    <w:multiLevelType w:val="hybridMultilevel"/>
    <w:styleLink w:val="1680"/>
    <w:lvl w:ilvl="0">
      <w:start w:val="1"/>
      <w:numFmt w:val="bullet"/>
      <w:pStyle w:val="1680"/>
      <w:isLgl w:val="false"/>
      <w:suff w:val="tab"/>
      <w:lvlText w:val="-"/>
      <w:lvlJc w:val="left"/>
      <w:pPr>
        <w:ind w:left="284" w:firstLine="425"/>
        <w:tabs>
          <w:tab w:val="num" w:pos="993" w:leader="none"/>
          <w:tab w:val="left" w:pos="2149" w:leader="none"/>
        </w:tabs>
      </w:pPr>
      <w:rPr>
        <w:rFonts w:ascii="Times New Roman" w:hAnsi="Times New Roman" w:eastAsia="Times New Roman"/>
        <w:b w:val="0"/>
        <w:i w:val="0"/>
        <w:caps w:val="0"/>
        <w:smallCaps w:val="0"/>
        <w:strike w:val="0"/>
        <w:color w:val="000000"/>
        <w:spacing w:val="0"/>
        <w:position w:val="0"/>
        <w:vertAlign w:val="baseline"/>
      </w:rPr>
    </w:lvl>
    <w:lvl w:ilvl="1">
      <w:start w:val="1"/>
      <w:numFmt w:val="bullet"/>
      <w:isLgl w:val="false"/>
      <w:suff w:val="tab"/>
      <w:lvlText w:val="-"/>
      <w:lvlJc w:val="left"/>
      <w:pPr>
        <w:ind w:left="219" w:firstLine="490"/>
        <w:tabs>
          <w:tab w:val="num" w:pos="928" w:leader="none"/>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lvl w:ilvl="2">
      <w:start w:val="1"/>
      <w:numFmt w:val="bullet"/>
      <w:isLgl w:val="false"/>
      <w:suff w:val="tab"/>
      <w:lvlText w:val="▪"/>
      <w:lvlJc w:val="left"/>
      <w:pPr>
        <w:ind w:left="1380" w:hanging="671"/>
      </w:pPr>
      <w:rPr>
        <w:rFonts w:ascii="Times New Roman" w:hAnsi="Times New Roman" w:eastAsia="Times New Roman"/>
        <w:b w:val="0"/>
        <w:i w:val="0"/>
        <w:caps w:val="0"/>
        <w:smallCaps w:val="0"/>
        <w:strike w:val="0"/>
        <w:spacing w:val="0"/>
        <w:position w:val="0"/>
        <w:vertAlign w:val="baseline"/>
      </w:rPr>
    </w:lvl>
    <w:lvl w:ilvl="3">
      <w:start w:val="1"/>
      <w:numFmt w:val="bullet"/>
      <w:isLgl w:val="false"/>
      <w:suff w:val="tab"/>
      <w:lvlText w:val="•"/>
      <w:lvlJc w:val="left"/>
      <w:pPr>
        <w:ind w:left="1440" w:hanging="671"/>
      </w:pPr>
      <w:rPr>
        <w:rFonts w:ascii="Times New Roman" w:hAnsi="Times New Roman" w:eastAsia="Times New Roman"/>
        <w:b w:val="0"/>
        <w:i w:val="0"/>
        <w:caps w:val="0"/>
        <w:smallCaps w:val="0"/>
        <w:strike w:val="0"/>
        <w:spacing w:val="0"/>
        <w:position w:val="0"/>
        <w:vertAlign w:val="baseline"/>
      </w:rPr>
    </w:lvl>
    <w:lvl w:ilvl="4">
      <w:start w:val="1"/>
      <w:numFmt w:val="bullet"/>
      <w:isLgl w:val="false"/>
      <w:suff w:val="tab"/>
      <w:lvlText w:val="o"/>
      <w:lvlJc w:val="left"/>
      <w:pPr>
        <w:ind w:left="2160" w:hanging="671"/>
        <w:tabs>
          <w:tab w:val="left" w:pos="928" w:leader="none"/>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lvl w:ilvl="5">
      <w:start w:val="1"/>
      <w:numFmt w:val="bullet"/>
      <w:isLgl w:val="false"/>
      <w:suff w:val="tab"/>
      <w:lvlText w:val="▪"/>
      <w:lvlJc w:val="left"/>
      <w:pPr>
        <w:ind w:left="2880" w:hanging="671"/>
        <w:tabs>
          <w:tab w:val="left" w:pos="928" w:leader="none"/>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lvl w:ilvl="6">
      <w:start w:val="1"/>
      <w:numFmt w:val="bullet"/>
      <w:isLgl w:val="false"/>
      <w:suff w:val="tab"/>
      <w:lvlText w:val="•"/>
      <w:lvlJc w:val="left"/>
      <w:pPr>
        <w:ind w:left="3600" w:hanging="671"/>
        <w:tabs>
          <w:tab w:val="left" w:pos="928" w:leader="none"/>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lvl w:ilvl="7">
      <w:start w:val="1"/>
      <w:numFmt w:val="bullet"/>
      <w:isLgl w:val="false"/>
      <w:suff w:val="tab"/>
      <w:lvlText w:val="o"/>
      <w:lvlJc w:val="left"/>
      <w:pPr>
        <w:ind w:left="4320" w:hanging="671"/>
        <w:tabs>
          <w:tab w:val="left" w:pos="928" w:leader="none"/>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lvl w:ilvl="8">
      <w:start w:val="1"/>
      <w:numFmt w:val="bullet"/>
      <w:isLgl w:val="false"/>
      <w:suff w:val="tab"/>
      <w:lvlText w:val="▪"/>
      <w:lvlJc w:val="left"/>
      <w:pPr>
        <w:ind w:left="5040" w:hanging="671"/>
        <w:tabs>
          <w:tab w:val="left" w:pos="928" w:leader="none"/>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abstractNum>
  <w:abstractNum w:abstractNumId="69">
    <w:multiLevelType w:val="hybridMultilevel"/>
    <w:styleLink w:val="1693"/>
    <w:lvl w:ilvl="0">
      <w:start w:val="1"/>
      <w:numFmt w:val="bullet"/>
      <w:pStyle w:val="1693"/>
      <w:isLgl w:val="false"/>
      <w:suff w:val="tab"/>
      <w:lvlText w:val="•"/>
      <w:lvlJc w:val="left"/>
      <w:pPr>
        <w:ind w:left="425" w:firstLine="284"/>
        <w:tabs>
          <w:tab w:val="num" w:pos="1134"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1145" w:hanging="436"/>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hanging="436"/>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hanging="436"/>
        <w:tabs>
          <w:tab w:val="left" w:pos="1134"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hanging="436"/>
        <w:tabs>
          <w:tab w:val="left" w:pos="1134"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hanging="436"/>
        <w:tabs>
          <w:tab w:val="left" w:pos="1134"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hanging="436"/>
        <w:tabs>
          <w:tab w:val="left" w:pos="1134"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hanging="436"/>
        <w:tabs>
          <w:tab w:val="left" w:pos="1134"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hanging="436"/>
        <w:tabs>
          <w:tab w:val="left" w:pos="1134" w:leader="none"/>
        </w:tabs>
      </w:pPr>
      <w:rPr>
        <w:rFonts w:ascii="Arial Unicode MS" w:hAnsi="Arial Unicode MS" w:eastAsia="Arial Unicode MS"/>
        <w:b w:val="0"/>
        <w:i w:val="0"/>
        <w:caps w:val="0"/>
        <w:smallCaps w:val="0"/>
        <w:strike w:val="0"/>
        <w:spacing w:val="0"/>
        <w:position w:val="0"/>
        <w:vertAlign w:val="baseline"/>
      </w:rPr>
    </w:lvl>
  </w:abstractNum>
  <w:abstractNum w:abstractNumId="70">
    <w:multiLevelType w:val="hybridMultilevel"/>
    <w:styleLink w:val="1683"/>
    <w:lvl w:ilvl="0">
      <w:start w:val="1"/>
      <w:numFmt w:val="bullet"/>
      <w:pStyle w:val="1683"/>
      <w:isLgl w:val="false"/>
      <w:suff w:val="tab"/>
      <w:lvlText w:val="•"/>
      <w:lvlJc w:val="left"/>
      <w:pPr>
        <w:ind w:left="720" w:hanging="360"/>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1440" w:hanging="360"/>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2160" w:hanging="360"/>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880" w:hanging="360"/>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3600" w:hanging="360"/>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4320" w:hanging="360"/>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5040" w:hanging="360"/>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760" w:hanging="360"/>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6480" w:hanging="360"/>
      </w:pPr>
      <w:rPr>
        <w:rFonts w:ascii="Arial Unicode MS" w:hAnsi="Arial Unicode MS" w:eastAsia="Arial Unicode MS"/>
        <w:b w:val="0"/>
        <w:i w:val="0"/>
        <w:caps w:val="0"/>
        <w:smallCaps w:val="0"/>
        <w:strike w:val="0"/>
        <w:spacing w:val="0"/>
        <w:position w:val="0"/>
        <w:vertAlign w:val="baseline"/>
      </w:rPr>
    </w:lvl>
  </w:abstractNum>
  <w:abstractNum w:abstractNumId="71">
    <w:multiLevelType w:val="hybridMultilevel"/>
    <w:styleLink w:val="1657"/>
    <w:lvl w:ilvl="0">
      <w:start w:val="1"/>
      <w:numFmt w:val="bullet"/>
      <w:pStyle w:val="1657"/>
      <w:isLgl w:val="false"/>
      <w:suff w:val="tab"/>
      <w:lvlText w:val="•"/>
      <w:lvlJc w:val="left"/>
      <w:pPr>
        <w:ind w:left="425" w:firstLine="284"/>
        <w:tabs>
          <w:tab w:val="num" w:pos="1134"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hanging="11"/>
        <w:tabs>
          <w:tab w:val="num" w:pos="1429" w:leader="none"/>
        </w:tabs>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hanging="11"/>
        <w:tabs>
          <w:tab w:val="left" w:pos="1134" w:leader="none"/>
          <w:tab w:val="num" w:pos="2149"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hanging="11"/>
        <w:tabs>
          <w:tab w:val="left" w:pos="1134"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hanging="11"/>
        <w:tabs>
          <w:tab w:val="left" w:pos="1134" w:leader="none"/>
          <w:tab w:val="num" w:pos="3589"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hanging="11"/>
        <w:tabs>
          <w:tab w:val="left" w:pos="1134" w:leader="none"/>
          <w:tab w:val="num" w:pos="4309"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hanging="11"/>
        <w:tabs>
          <w:tab w:val="left" w:pos="1134"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hanging="11"/>
        <w:tabs>
          <w:tab w:val="left" w:pos="1134" w:leader="none"/>
          <w:tab w:val="num" w:pos="5749"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hanging="11"/>
        <w:tabs>
          <w:tab w:val="left" w:pos="1134" w:leader="none"/>
          <w:tab w:val="num" w:pos="6469" w:leader="none"/>
        </w:tabs>
      </w:pPr>
      <w:rPr>
        <w:rFonts w:ascii="Arial Unicode MS" w:hAnsi="Arial Unicode MS" w:eastAsia="Arial Unicode MS"/>
        <w:b w:val="0"/>
        <w:i w:val="0"/>
        <w:caps w:val="0"/>
        <w:smallCaps w:val="0"/>
        <w:strike w:val="0"/>
        <w:spacing w:val="0"/>
        <w:position w:val="0"/>
        <w:vertAlign w:val="baseline"/>
      </w:rPr>
    </w:lvl>
  </w:abstractNum>
  <w:abstractNum w:abstractNumId="72">
    <w:multiLevelType w:val="hybridMultilevel"/>
    <w:lvl w:ilvl="0">
      <w:start w:val="21"/>
      <w:numFmt w:val="decimal"/>
      <w:isLgl w:val="false"/>
      <w:suff w:val="tab"/>
      <w:lvlText w:val="%1."/>
      <w:lvlJc w:val="left"/>
      <w:pPr>
        <w:ind w:left="720" w:hanging="720"/>
      </w:pPr>
      <w:rPr>
        <w:rFonts w:hint="default" w:cs="Times New Roman"/>
        <w:rtl w:val="0"/>
        <w:cs w:val="0"/>
      </w:rPr>
    </w:lvl>
    <w:lvl w:ilvl="1">
      <w:start w:val="2"/>
      <w:numFmt w:val="decimal"/>
      <w:isLgl w:val="false"/>
      <w:suff w:val="tab"/>
      <w:lvlText w:val="%1.%2."/>
      <w:lvlJc w:val="left"/>
      <w:pPr>
        <w:ind w:left="1357" w:hanging="720"/>
      </w:pPr>
      <w:rPr>
        <w:rFonts w:hint="default" w:cs="Times New Roman"/>
        <w:rtl w:val="0"/>
        <w:cs w:val="0"/>
      </w:rPr>
    </w:lvl>
    <w:lvl w:ilvl="2">
      <w:start w:val="1"/>
      <w:numFmt w:val="decimal"/>
      <w:isLgl w:val="false"/>
      <w:suff w:val="tab"/>
      <w:lvlText w:val="%1.%2.%3."/>
      <w:lvlJc w:val="left"/>
      <w:pPr>
        <w:ind w:left="1712" w:hanging="720"/>
      </w:pPr>
      <w:rPr>
        <w:rFonts w:hint="default" w:ascii="Times New Roman" w:hAnsi="Times New Roman" w:cs="Times New Roman"/>
        <w:b w:val="0"/>
        <w:i w:val="0"/>
        <w:sz w:val="24"/>
        <w:szCs w:val="24"/>
        <w:rtl w:val="0"/>
        <w:cs w:val="0"/>
      </w:rPr>
    </w:lvl>
    <w:lvl w:ilvl="3">
      <w:start w:val="1"/>
      <w:numFmt w:val="decimal"/>
      <w:isLgl w:val="false"/>
      <w:suff w:val="tab"/>
      <w:lvlText w:val="%1.%2.%3.%4."/>
      <w:lvlJc w:val="left"/>
      <w:pPr>
        <w:ind w:left="2991" w:hanging="1080"/>
      </w:pPr>
      <w:rPr>
        <w:rFonts w:hint="default" w:cs="Times New Roman"/>
        <w:rtl w:val="0"/>
        <w:cs w:val="0"/>
      </w:rPr>
    </w:lvl>
    <w:lvl w:ilvl="4">
      <w:start w:val="1"/>
      <w:numFmt w:val="decimal"/>
      <w:isLgl w:val="false"/>
      <w:suff w:val="tab"/>
      <w:lvlText w:val="%1.%2.%3.%4.%5."/>
      <w:lvlJc w:val="left"/>
      <w:pPr>
        <w:ind w:left="3628" w:hanging="1080"/>
      </w:pPr>
      <w:rPr>
        <w:rFonts w:hint="default" w:cs="Times New Roman"/>
        <w:rtl w:val="0"/>
        <w:cs w:val="0"/>
      </w:rPr>
    </w:lvl>
    <w:lvl w:ilvl="5">
      <w:start w:val="1"/>
      <w:numFmt w:val="decimal"/>
      <w:isLgl w:val="false"/>
      <w:suff w:val="tab"/>
      <w:lvlText w:val="%1.%2.%3.%4.%5.%6."/>
      <w:lvlJc w:val="left"/>
      <w:pPr>
        <w:ind w:left="4625" w:hanging="1440"/>
      </w:pPr>
      <w:rPr>
        <w:rFonts w:hint="default" w:cs="Times New Roman"/>
        <w:rtl w:val="0"/>
        <w:cs w:val="0"/>
      </w:rPr>
    </w:lvl>
    <w:lvl w:ilvl="6">
      <w:start w:val="1"/>
      <w:numFmt w:val="decimal"/>
      <w:isLgl w:val="false"/>
      <w:suff w:val="tab"/>
      <w:lvlText w:val="%1.%2.%3.%4.%5.%6.%7."/>
      <w:lvlJc w:val="left"/>
      <w:pPr>
        <w:ind w:left="5262" w:hanging="1440"/>
      </w:pPr>
      <w:rPr>
        <w:rFonts w:hint="default" w:cs="Times New Roman"/>
        <w:rtl w:val="0"/>
        <w:cs w:val="0"/>
      </w:rPr>
    </w:lvl>
    <w:lvl w:ilvl="7">
      <w:start w:val="1"/>
      <w:numFmt w:val="decimal"/>
      <w:isLgl w:val="false"/>
      <w:suff w:val="tab"/>
      <w:lvlText w:val="%1.%2.%3.%4.%5.%6.%7.%8."/>
      <w:lvlJc w:val="left"/>
      <w:pPr>
        <w:ind w:left="6259" w:hanging="1800"/>
      </w:pPr>
      <w:rPr>
        <w:rFonts w:hint="default" w:cs="Times New Roman"/>
        <w:rtl w:val="0"/>
        <w:cs w:val="0"/>
      </w:rPr>
    </w:lvl>
    <w:lvl w:ilvl="8">
      <w:start w:val="1"/>
      <w:numFmt w:val="decimal"/>
      <w:isLgl w:val="false"/>
      <w:suff w:val="tab"/>
      <w:lvlText w:val="%1.%2.%3.%4.%5.%6.%7.%8.%9."/>
      <w:lvlJc w:val="left"/>
      <w:pPr>
        <w:ind w:left="6896" w:hanging="1800"/>
      </w:pPr>
      <w:rPr>
        <w:rFonts w:hint="default" w:cs="Times New Roman"/>
        <w:rtl w:val="0"/>
        <w:cs w:val="0"/>
      </w:rPr>
    </w:lvl>
  </w:abstractNum>
  <w:abstractNum w:abstractNumId="73">
    <w:multiLevelType w:val="hybridMultilevel"/>
    <w:lvl w:ilvl="0">
      <w:start w:val="1"/>
      <w:numFmt w:val="decimal"/>
      <w:isLgl w:val="false"/>
      <w:suff w:val="tab"/>
      <w:lvlText w:val="%1."/>
      <w:lvlJc w:val="left"/>
      <w:pPr>
        <w:ind w:left="1062" w:hanging="360"/>
      </w:pPr>
      <w:rPr>
        <w:rFonts w:hint="default" w:cs="Times New Roman"/>
      </w:rPr>
    </w:lvl>
    <w:lvl w:ilvl="1">
      <w:start w:val="2"/>
      <w:numFmt w:val="decimal"/>
      <w:isLgl/>
      <w:suff w:val="tab"/>
      <w:lvlText w:val="%1.%2."/>
      <w:lvlJc w:val="left"/>
      <w:pPr>
        <w:ind w:left="1773" w:hanging="360"/>
      </w:pPr>
      <w:rPr>
        <w:rFonts w:hint="default" w:cs="Times New Roman"/>
      </w:rPr>
    </w:lvl>
    <w:lvl w:ilvl="2">
      <w:start w:val="1"/>
      <w:numFmt w:val="decimal"/>
      <w:isLgl/>
      <w:suff w:val="tab"/>
      <w:lvlText w:val="%1.%2.%3."/>
      <w:lvlJc w:val="left"/>
      <w:pPr>
        <w:ind w:left="2844" w:hanging="720"/>
      </w:pPr>
      <w:rPr>
        <w:rFonts w:hint="default" w:cs="Times New Roman"/>
      </w:rPr>
    </w:lvl>
    <w:lvl w:ilvl="3">
      <w:start w:val="1"/>
      <w:numFmt w:val="decimal"/>
      <w:isLgl/>
      <w:suff w:val="tab"/>
      <w:lvlText w:val="%1.%2.%3.%4."/>
      <w:lvlJc w:val="left"/>
      <w:pPr>
        <w:ind w:left="3555" w:hanging="720"/>
      </w:pPr>
      <w:rPr>
        <w:rFonts w:hint="default" w:cs="Times New Roman"/>
      </w:rPr>
    </w:lvl>
    <w:lvl w:ilvl="4">
      <w:start w:val="1"/>
      <w:numFmt w:val="decimal"/>
      <w:isLgl/>
      <w:suff w:val="tab"/>
      <w:lvlText w:val="%1.%2.%3.%4.%5."/>
      <w:lvlJc w:val="left"/>
      <w:pPr>
        <w:ind w:left="4626" w:hanging="1080"/>
      </w:pPr>
      <w:rPr>
        <w:rFonts w:hint="default" w:cs="Times New Roman"/>
      </w:rPr>
    </w:lvl>
    <w:lvl w:ilvl="5">
      <w:start w:val="1"/>
      <w:numFmt w:val="decimal"/>
      <w:isLgl/>
      <w:suff w:val="tab"/>
      <w:lvlText w:val="%1.%2.%3.%4.%5.%6."/>
      <w:lvlJc w:val="left"/>
      <w:pPr>
        <w:ind w:left="5337" w:hanging="1080"/>
      </w:pPr>
      <w:rPr>
        <w:rFonts w:hint="default" w:cs="Times New Roman"/>
      </w:rPr>
    </w:lvl>
    <w:lvl w:ilvl="6">
      <w:start w:val="1"/>
      <w:numFmt w:val="decimal"/>
      <w:isLgl/>
      <w:suff w:val="tab"/>
      <w:lvlText w:val="%1.%2.%3.%4.%5.%6.%7."/>
      <w:lvlJc w:val="left"/>
      <w:pPr>
        <w:ind w:left="6408" w:hanging="1440"/>
      </w:pPr>
      <w:rPr>
        <w:rFonts w:hint="default" w:cs="Times New Roman"/>
      </w:rPr>
    </w:lvl>
    <w:lvl w:ilvl="7">
      <w:start w:val="1"/>
      <w:numFmt w:val="decimal"/>
      <w:isLgl/>
      <w:suff w:val="tab"/>
      <w:lvlText w:val="%1.%2.%3.%4.%5.%6.%7.%8."/>
      <w:lvlJc w:val="left"/>
      <w:pPr>
        <w:ind w:left="7119" w:hanging="1440"/>
      </w:pPr>
      <w:rPr>
        <w:rFonts w:hint="default" w:cs="Times New Roman"/>
      </w:rPr>
    </w:lvl>
    <w:lvl w:ilvl="8">
      <w:start w:val="1"/>
      <w:numFmt w:val="decimal"/>
      <w:isLgl/>
      <w:suff w:val="tab"/>
      <w:lvlText w:val="%1.%2.%3.%4.%5.%6.%7.%8.%9."/>
      <w:lvlJc w:val="left"/>
      <w:pPr>
        <w:ind w:left="8190" w:hanging="1800"/>
      </w:pPr>
      <w:rPr>
        <w:rFonts w:hint="default" w:cs="Times New Roman"/>
      </w:rPr>
    </w:lvl>
  </w:abstractNum>
  <w:abstractNum w:abstractNumId="74">
    <w:multiLevelType w:val="hybridMultilevel"/>
    <w:styleLink w:val="1661"/>
    <w:lvl w:ilvl="0">
      <w:start w:val="1"/>
      <w:numFmt w:val="bullet"/>
      <w:pStyle w:val="1661"/>
      <w:isLgl w:val="false"/>
      <w:suff w:val="tab"/>
      <w:lvlText w:val="−"/>
      <w:lvlJc w:val="left"/>
      <w:pPr>
        <w:ind w:left="1152" w:firstLine="277"/>
        <w:tabs>
          <w:tab w:val="left" w:pos="1080" w:leader="none"/>
          <w:tab w:val="num" w:pos="1861"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2">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3">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5">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6">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8">
      <w:start w:val="1"/>
      <w:numFmt w:val="bullet"/>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abstractNum>
  <w:abstractNum w:abstractNumId="75">
    <w:multiLevelType w:val="hybridMultilevel"/>
    <w:styleLink w:val="1692"/>
    <w:lvl w:ilvl="0">
      <w:start w:val="1"/>
      <w:numFmt w:val="decimal"/>
      <w:pStyle w:val="1692"/>
      <w:isLgl w:val="false"/>
      <w:suff w:val="tab"/>
      <w:lvlText w:val="%1)"/>
      <w:lvlJc w:val="left"/>
      <w:pPr>
        <w:ind w:left="371" w:firstLine="338"/>
        <w:tabs>
          <w:tab w:val="left" w:pos="360" w:leader="none"/>
          <w:tab w:val="num" w:pos="108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1080" w:firstLine="374"/>
        <w:tabs>
          <w:tab w:val="left" w:pos="360" w:leader="none"/>
          <w:tab w:val="left" w:pos="1080" w:leader="none"/>
          <w:tab w:val="num" w:pos="178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800" w:firstLine="461"/>
        <w:tabs>
          <w:tab w:val="left" w:pos="360" w:leader="none"/>
          <w:tab w:val="left" w:pos="1080" w:leader="none"/>
          <w:tab w:val="num" w:pos="250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520" w:firstLine="398"/>
        <w:tabs>
          <w:tab w:val="left" w:pos="360" w:leader="none"/>
          <w:tab w:val="left" w:pos="1080" w:leader="none"/>
          <w:tab w:val="num" w:pos="322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3240" w:firstLine="410"/>
        <w:tabs>
          <w:tab w:val="left" w:pos="360" w:leader="none"/>
          <w:tab w:val="left" w:pos="1080" w:leader="none"/>
          <w:tab w:val="num" w:pos="394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960" w:firstLine="497"/>
        <w:tabs>
          <w:tab w:val="left" w:pos="360" w:leader="none"/>
          <w:tab w:val="left" w:pos="1080" w:leader="none"/>
          <w:tab w:val="num" w:pos="466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680" w:firstLine="434"/>
        <w:tabs>
          <w:tab w:val="left" w:pos="360" w:leader="none"/>
          <w:tab w:val="left" w:pos="1080" w:leader="none"/>
          <w:tab w:val="num" w:pos="538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400" w:firstLine="446"/>
        <w:tabs>
          <w:tab w:val="left" w:pos="360" w:leader="none"/>
          <w:tab w:val="left" w:pos="1080" w:leader="none"/>
          <w:tab w:val="num" w:pos="610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6120" w:firstLine="533"/>
        <w:tabs>
          <w:tab w:val="left" w:pos="360" w:leader="none"/>
          <w:tab w:val="left" w:pos="1080" w:leader="none"/>
          <w:tab w:val="num" w:pos="6829" w:leader="none"/>
        </w:tabs>
      </w:pPr>
      <w:rPr>
        <w:rFonts w:hAnsi="Arial Unicode MS" w:cs="Times New Roman"/>
        <w:caps w:val="0"/>
        <w:smallCaps w:val="0"/>
        <w:strike w:val="0"/>
        <w:spacing w:val="0"/>
        <w:position w:val="0"/>
        <w:vertAlign w:val="baseline"/>
      </w:rPr>
    </w:lvl>
  </w:abstractNum>
  <w:abstractNum w:abstractNumId="76">
    <w:multiLevelType w:val="hybridMultilevel"/>
    <w:styleLink w:val="1660"/>
    <w:lvl w:ilvl="0">
      <w:start w:val="1"/>
      <w:numFmt w:val="bullet"/>
      <w:pStyle w:val="1660"/>
      <w:isLgl w:val="false"/>
      <w:suff w:val="tab"/>
      <w:lvlText w:val="•"/>
      <w:lvlJc w:val="left"/>
      <w:pPr>
        <w:ind w:left="371" w:firstLine="338"/>
        <w:tabs>
          <w:tab w:val="left" w:pos="180" w:leader="none"/>
          <w:tab w:val="left" w:pos="284" w:leader="none"/>
          <w:tab w:val="num" w:pos="1080"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14"/>
        <w:tabs>
          <w:tab w:val="left" w:pos="180" w:leader="none"/>
          <w:tab w:val="left" w:pos="284" w:leader="none"/>
          <w:tab w:val="num" w:pos="1429" w:leader="none"/>
        </w:tabs>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firstLine="26"/>
        <w:tabs>
          <w:tab w:val="left" w:pos="180" w:leader="none"/>
          <w:tab w:val="left" w:pos="284" w:leader="none"/>
          <w:tab w:val="left" w:pos="1080" w:leader="none"/>
          <w:tab w:val="num" w:pos="2149"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firstLine="38"/>
        <w:tabs>
          <w:tab w:val="left" w:pos="180" w:leader="none"/>
          <w:tab w:val="left" w:pos="284" w:leader="none"/>
          <w:tab w:val="left" w:pos="1080"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50"/>
        <w:tabs>
          <w:tab w:val="left" w:pos="180" w:leader="none"/>
          <w:tab w:val="left" w:pos="284" w:leader="none"/>
          <w:tab w:val="left" w:pos="1080" w:leader="none"/>
          <w:tab w:val="num" w:pos="3589"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firstLine="62"/>
        <w:tabs>
          <w:tab w:val="left" w:pos="180" w:leader="none"/>
          <w:tab w:val="left" w:pos="284" w:leader="none"/>
          <w:tab w:val="left" w:pos="1080" w:leader="none"/>
          <w:tab w:val="num" w:pos="4309"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firstLine="74"/>
        <w:tabs>
          <w:tab w:val="left" w:pos="180" w:leader="none"/>
          <w:tab w:val="left" w:pos="284" w:leader="none"/>
          <w:tab w:val="left" w:pos="1080"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86"/>
        <w:tabs>
          <w:tab w:val="left" w:pos="180" w:leader="none"/>
          <w:tab w:val="left" w:pos="284" w:leader="none"/>
          <w:tab w:val="left" w:pos="1080" w:leader="none"/>
          <w:tab w:val="num" w:pos="5749"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firstLine="98"/>
        <w:tabs>
          <w:tab w:val="left" w:pos="180" w:leader="none"/>
          <w:tab w:val="left" w:pos="284" w:leader="none"/>
          <w:tab w:val="left" w:pos="1080" w:leader="none"/>
          <w:tab w:val="num" w:pos="6469" w:leader="none"/>
        </w:tabs>
      </w:pPr>
      <w:rPr>
        <w:rFonts w:ascii="Arial Unicode MS" w:hAnsi="Arial Unicode MS" w:eastAsia="Arial Unicode MS"/>
        <w:b w:val="0"/>
        <w:i w:val="0"/>
        <w:caps w:val="0"/>
        <w:smallCaps w:val="0"/>
        <w:strike w:val="0"/>
        <w:spacing w:val="0"/>
        <w:position w:val="0"/>
        <w:vertAlign w:val="baseline"/>
      </w:rPr>
    </w:lvl>
  </w:abstractNum>
  <w:abstractNum w:abstractNumId="77">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78">
    <w:multiLevelType w:val="hybridMultilevel"/>
    <w:lvl w:ilvl="0">
      <w:start w:val="1"/>
      <w:numFmt w:val="decimal"/>
      <w:isLgl w:val="false"/>
      <w:suff w:val="tab"/>
      <w:lvlText w:val="%1."/>
      <w:lvlJc w:val="left"/>
      <w:pPr>
        <w:ind w:left="408" w:hanging="408"/>
      </w:pPr>
      <w:rPr>
        <w:rFonts w:hint="default" w:cs="Times New Roman"/>
      </w:rPr>
    </w:lvl>
    <w:lvl w:ilvl="1">
      <w:start w:val="1"/>
      <w:numFmt w:val="decimal"/>
      <w:isLgl w:val="false"/>
      <w:suff w:val="tab"/>
      <w:lvlText w:val="%1.%2."/>
      <w:lvlJc w:val="left"/>
      <w:pPr>
        <w:ind w:left="1429" w:hanging="720"/>
      </w:pPr>
      <w:rPr>
        <w:rFonts w:hint="default" w:cs="Times New Roman"/>
      </w:rPr>
    </w:lvl>
    <w:lvl w:ilvl="2">
      <w:start w:val="1"/>
      <w:numFmt w:val="decimal"/>
      <w:isLgl w:val="false"/>
      <w:suff w:val="tab"/>
      <w:lvlText w:val="%1.%2.%3."/>
      <w:lvlJc w:val="left"/>
      <w:pPr>
        <w:ind w:left="2138" w:hanging="720"/>
      </w:pPr>
      <w:rPr>
        <w:rFonts w:hint="default" w:cs="Times New Roman"/>
      </w:rPr>
    </w:lvl>
    <w:lvl w:ilvl="3">
      <w:start w:val="1"/>
      <w:numFmt w:val="decimal"/>
      <w:isLgl w:val="false"/>
      <w:suff w:val="tab"/>
      <w:lvlText w:val="%1.%2.%3.%4."/>
      <w:lvlJc w:val="left"/>
      <w:pPr>
        <w:ind w:left="3207" w:hanging="1080"/>
      </w:pPr>
      <w:rPr>
        <w:rFonts w:hint="default" w:cs="Times New Roman"/>
      </w:rPr>
    </w:lvl>
    <w:lvl w:ilvl="4">
      <w:start w:val="1"/>
      <w:numFmt w:val="decimal"/>
      <w:isLgl w:val="false"/>
      <w:suff w:val="tab"/>
      <w:lvlText w:val="%1.%2.%3.%4.%5."/>
      <w:lvlJc w:val="left"/>
      <w:pPr>
        <w:ind w:left="3916" w:hanging="1080"/>
      </w:pPr>
      <w:rPr>
        <w:rFonts w:hint="default" w:cs="Times New Roman"/>
      </w:rPr>
    </w:lvl>
    <w:lvl w:ilvl="5">
      <w:start w:val="1"/>
      <w:numFmt w:val="decimal"/>
      <w:isLgl w:val="false"/>
      <w:suff w:val="tab"/>
      <w:lvlText w:val="%1.%2.%3.%4.%5.%6."/>
      <w:lvlJc w:val="left"/>
      <w:pPr>
        <w:ind w:left="4985" w:hanging="1440"/>
      </w:pPr>
      <w:rPr>
        <w:rFonts w:hint="default" w:cs="Times New Roman"/>
      </w:rPr>
    </w:lvl>
    <w:lvl w:ilvl="6">
      <w:start w:val="1"/>
      <w:numFmt w:val="decimal"/>
      <w:isLgl w:val="false"/>
      <w:suff w:val="tab"/>
      <w:lvlText w:val="%1.%2.%3.%4.%5.%6.%7."/>
      <w:lvlJc w:val="left"/>
      <w:pPr>
        <w:ind w:left="5694" w:hanging="1440"/>
      </w:pPr>
      <w:rPr>
        <w:rFonts w:hint="default" w:cs="Times New Roman"/>
      </w:rPr>
    </w:lvl>
    <w:lvl w:ilvl="7">
      <w:start w:val="1"/>
      <w:numFmt w:val="decimal"/>
      <w:isLgl w:val="false"/>
      <w:suff w:val="tab"/>
      <w:lvlText w:val="%1.%2.%3.%4.%5.%6.%7.%8."/>
      <w:lvlJc w:val="left"/>
      <w:pPr>
        <w:ind w:left="6763" w:hanging="1800"/>
      </w:pPr>
      <w:rPr>
        <w:rFonts w:hint="default" w:cs="Times New Roman"/>
      </w:rPr>
    </w:lvl>
    <w:lvl w:ilvl="8">
      <w:start w:val="1"/>
      <w:numFmt w:val="decimal"/>
      <w:isLgl w:val="false"/>
      <w:suff w:val="tab"/>
      <w:lvlText w:val="%1.%2.%3.%4.%5.%6.%7.%8.%9."/>
      <w:lvlJc w:val="left"/>
      <w:pPr>
        <w:ind w:left="7472" w:hanging="1800"/>
      </w:pPr>
      <w:rPr>
        <w:rFonts w:hint="default" w:cs="Times New Roman"/>
      </w:rPr>
    </w:lvl>
  </w:abstractNum>
  <w:abstractNum w:abstractNumId="79">
    <w:multiLevelType w:val="hybridMultilevel"/>
    <w:lvl w:ilvl="0">
      <w:start w:val="1"/>
      <w:numFmt w:val="bullet"/>
      <w:pStyle w:val="1516"/>
      <w:isLgl w:val="false"/>
      <w:suff w:val="tab"/>
      <w:lvlText w:val=""/>
      <w:lvlJc w:val="left"/>
      <w:pPr>
        <w:ind w:left="360" w:hanging="360"/>
        <w:tabs>
          <w:tab w:val="num" w:pos="36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0">
    <w:multiLevelType w:val="hybridMultilevel"/>
    <w:styleLink w:val="1670"/>
    <w:lvl w:ilvl="0">
      <w:start w:val="1"/>
      <w:numFmt w:val="bullet"/>
      <w:pStyle w:val="1670"/>
      <w:isLgl w:val="false"/>
      <w:suff w:val="tab"/>
      <w:lvlText w:val="–"/>
      <w:lvlJc w:val="left"/>
      <w:pPr>
        <w:ind w:left="1296" w:hanging="587"/>
        <w:tabs>
          <w:tab w:val="left" w:pos="3960" w:leader="none"/>
        </w:tabs>
      </w:pPr>
      <w:rPr>
        <w:rFonts w:hAnsi="Arial Unicode MS"/>
        <w:caps w:val="0"/>
        <w:smallCaps w:val="0"/>
        <w:strike w:val="0"/>
        <w:spacing w:val="0"/>
        <w:position w:val="0"/>
        <w:vertAlign w:val="baseline"/>
      </w:rPr>
    </w:lvl>
    <w:lvl w:ilvl="1">
      <w:start w:val="1"/>
      <w:numFmt w:val="bullet"/>
      <w:isLgl w:val="false"/>
      <w:suff w:val="tab"/>
      <w:lvlText w:val="–"/>
      <w:lvlJc w:val="left"/>
      <w:pPr>
        <w:ind w:left="2016" w:hanging="587"/>
        <w:tabs>
          <w:tab w:val="left" w:pos="993" w:leader="none"/>
          <w:tab w:val="left" w:pos="3960" w:leader="none"/>
        </w:tabs>
      </w:pPr>
      <w:rPr>
        <w:rFonts w:hAnsi="Arial Unicode MS"/>
        <w:caps w:val="0"/>
        <w:smallCaps w:val="0"/>
        <w:strike w:val="0"/>
        <w:spacing w:val="0"/>
        <w:position w:val="0"/>
        <w:vertAlign w:val="baseline"/>
      </w:rPr>
    </w:lvl>
    <w:lvl w:ilvl="2">
      <w:start w:val="1"/>
      <w:numFmt w:val="bullet"/>
      <w:isLgl w:val="false"/>
      <w:suff w:val="tab"/>
      <w:lvlText w:val="–"/>
      <w:lvlJc w:val="left"/>
      <w:pPr>
        <w:ind w:left="2736" w:hanging="587"/>
        <w:tabs>
          <w:tab w:val="left" w:pos="993" w:leader="none"/>
          <w:tab w:val="left" w:pos="3960" w:leader="none"/>
        </w:tabs>
      </w:pPr>
      <w:rPr>
        <w:rFonts w:hAnsi="Arial Unicode MS"/>
        <w:caps w:val="0"/>
        <w:smallCaps w:val="0"/>
        <w:strike w:val="0"/>
        <w:spacing w:val="0"/>
        <w:position w:val="0"/>
        <w:vertAlign w:val="baseline"/>
      </w:rPr>
    </w:lvl>
    <w:lvl w:ilvl="3">
      <w:start w:val="1"/>
      <w:numFmt w:val="bullet"/>
      <w:isLgl w:val="false"/>
      <w:suff w:val="tab"/>
      <w:lvlText w:val="–"/>
      <w:lvlJc w:val="left"/>
      <w:pPr>
        <w:ind w:left="3456" w:hanging="587"/>
        <w:tabs>
          <w:tab w:val="left" w:pos="993" w:leader="none"/>
        </w:tabs>
      </w:pPr>
      <w:rPr>
        <w:rFonts w:hAnsi="Arial Unicode MS"/>
        <w:caps w:val="0"/>
        <w:smallCaps w:val="0"/>
        <w:strike w:val="0"/>
        <w:spacing w:val="0"/>
        <w:position w:val="0"/>
        <w:vertAlign w:val="baseline"/>
      </w:rPr>
    </w:lvl>
    <w:lvl w:ilvl="4">
      <w:start w:val="1"/>
      <w:numFmt w:val="bullet"/>
      <w:isLgl w:val="false"/>
      <w:suff w:val="tab"/>
      <w:lvlText w:val="–"/>
      <w:lvlJc w:val="left"/>
      <w:pPr>
        <w:ind w:left="284" w:firstLine="425"/>
        <w:tabs>
          <w:tab w:val="num" w:pos="993" w:leader="none"/>
          <w:tab w:val="left" w:pos="3960" w:leader="none"/>
        </w:tabs>
      </w:pPr>
      <w:rPr>
        <w:rFonts w:ascii="Times New Roman" w:hAnsi="Times New Roman" w:eastAsia="Times New Roman"/>
        <w:b w:val="0"/>
        <w:i w:val="0"/>
        <w:caps w:val="0"/>
        <w:smallCaps w:val="0"/>
        <w:strike w:val="0"/>
        <w:spacing w:val="0"/>
        <w:position w:val="0"/>
        <w:vertAlign w:val="baseline"/>
      </w:rPr>
    </w:lvl>
    <w:lvl w:ilvl="5">
      <w:start w:val="1"/>
      <w:numFmt w:val="bullet"/>
      <w:isLgl w:val="false"/>
      <w:suff w:val="tab"/>
      <w:lvlText w:val="–"/>
      <w:lvlJc w:val="left"/>
      <w:pPr>
        <w:ind w:left="284" w:firstLine="425"/>
        <w:tabs>
          <w:tab w:val="num" w:pos="993" w:leader="none"/>
          <w:tab w:val="left" w:pos="3960" w:leader="none"/>
        </w:tabs>
      </w:pPr>
      <w:rPr>
        <w:rFonts w:ascii="Times New Roman" w:hAnsi="Times New Roman" w:eastAsia="Times New Roman"/>
        <w:b w:val="0"/>
        <w:i w:val="0"/>
        <w:caps w:val="0"/>
        <w:smallCaps w:val="0"/>
        <w:strike w:val="0"/>
        <w:spacing w:val="0"/>
        <w:position w:val="0"/>
        <w:vertAlign w:val="baseline"/>
      </w:rPr>
    </w:lvl>
    <w:lvl w:ilvl="6">
      <w:start w:val="1"/>
      <w:numFmt w:val="bullet"/>
      <w:isLgl w:val="false"/>
      <w:suff w:val="tab"/>
      <w:lvlText w:val="–"/>
      <w:lvlJc w:val="left"/>
      <w:pPr>
        <w:ind w:left="284" w:firstLine="425"/>
        <w:tabs>
          <w:tab w:val="num" w:pos="993" w:leader="none"/>
          <w:tab w:val="left" w:pos="3960" w:leader="none"/>
        </w:tabs>
      </w:pPr>
      <w:rPr>
        <w:rFonts w:ascii="Times New Roman" w:hAnsi="Times New Roman" w:eastAsia="Times New Roman"/>
        <w:b w:val="0"/>
        <w:i w:val="0"/>
        <w:caps w:val="0"/>
        <w:smallCaps w:val="0"/>
        <w:strike w:val="0"/>
        <w:spacing w:val="0"/>
        <w:position w:val="0"/>
        <w:vertAlign w:val="baseline"/>
      </w:rPr>
    </w:lvl>
    <w:lvl w:ilvl="7">
      <w:start w:val="1"/>
      <w:numFmt w:val="bullet"/>
      <w:isLgl w:val="false"/>
      <w:suff w:val="tab"/>
      <w:lvlText w:val="–"/>
      <w:lvlJc w:val="left"/>
      <w:pPr>
        <w:ind w:left="284" w:firstLine="425"/>
        <w:tabs>
          <w:tab w:val="num" w:pos="993" w:leader="none"/>
          <w:tab w:val="left" w:pos="3960" w:leader="none"/>
        </w:tabs>
      </w:pPr>
      <w:rPr>
        <w:rFonts w:ascii="Times New Roman" w:hAnsi="Times New Roman" w:eastAsia="Times New Roman"/>
        <w:b w:val="0"/>
        <w:i w:val="0"/>
        <w:caps w:val="0"/>
        <w:smallCaps w:val="0"/>
        <w:strike w:val="0"/>
        <w:spacing w:val="0"/>
        <w:position w:val="0"/>
        <w:vertAlign w:val="baseline"/>
      </w:rPr>
    </w:lvl>
    <w:lvl w:ilvl="8">
      <w:start w:val="1"/>
      <w:numFmt w:val="bullet"/>
      <w:isLgl w:val="false"/>
      <w:suff w:val="tab"/>
      <w:lvlText w:val="–"/>
      <w:lvlJc w:val="left"/>
      <w:pPr>
        <w:ind w:left="284" w:firstLine="425"/>
        <w:tabs>
          <w:tab w:val="num" w:pos="993" w:leader="none"/>
          <w:tab w:val="left" w:pos="3960" w:leader="none"/>
        </w:tabs>
      </w:pPr>
      <w:rPr>
        <w:rFonts w:ascii="Times New Roman" w:hAnsi="Times New Roman" w:eastAsia="Times New Roman"/>
        <w:b w:val="0"/>
        <w:i w:val="0"/>
        <w:caps w:val="0"/>
        <w:smallCaps w:val="0"/>
        <w:strike w:val="0"/>
        <w:spacing w:val="0"/>
        <w:position w:val="0"/>
        <w:vertAlign w:val="baseline"/>
      </w:rPr>
    </w:lvl>
  </w:abstractNum>
  <w:abstractNum w:abstractNumId="81">
    <w:multiLevelType w:val="hybridMultilevel"/>
    <w:styleLink w:val="1681"/>
    <w:lvl w:ilvl="0">
      <w:start w:val="1"/>
      <w:numFmt w:val="bullet"/>
      <w:pStyle w:val="1681"/>
      <w:isLgl w:val="false"/>
      <w:suff w:val="tab"/>
      <w:lvlText w:val="•"/>
      <w:lvlJc w:val="left"/>
      <w:pPr>
        <w:ind w:left="371" w:firstLine="338"/>
        <w:tabs>
          <w:tab w:val="num" w:pos="1080"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14"/>
        <w:tabs>
          <w:tab w:val="num" w:pos="1429" w:leader="none"/>
        </w:tabs>
      </w:pPr>
      <w:rPr>
        <w:rFonts w:ascii="Arial Unicode MS" w:hAnsi="Arial Unicode MS" w:eastAsia="Arial Unicode MS"/>
        <w:b w:val="0"/>
        <w:i w:val="0"/>
        <w:caps w:val="0"/>
        <w:smallCaps w:val="0"/>
        <w:strike w:val="0"/>
        <w:spacing w:val="0"/>
        <w:position w:val="0"/>
        <w:vertAlign w:val="baseline"/>
      </w:rPr>
    </w:lvl>
    <w:lvl w:ilvl="2">
      <w:start w:val="1"/>
      <w:numFmt w:val="bullet"/>
      <w:isLgl w:val="false"/>
      <w:suff w:val="tab"/>
      <w:lvlText w:val="▪"/>
      <w:lvlJc w:val="left"/>
      <w:pPr>
        <w:ind w:left="1440" w:firstLine="26"/>
        <w:tabs>
          <w:tab w:val="left" w:pos="1080" w:leader="none"/>
          <w:tab w:val="num" w:pos="2149" w:leader="none"/>
        </w:tabs>
      </w:pPr>
      <w:rPr>
        <w:rFonts w:ascii="Arial Unicode MS" w:hAnsi="Arial Unicode MS" w:eastAsia="Arial Unicode MS"/>
        <w:b w:val="0"/>
        <w:i w:val="0"/>
        <w:caps w:val="0"/>
        <w:smallCaps w:val="0"/>
        <w:strike w:val="0"/>
        <w:spacing w:val="0"/>
        <w:position w:val="0"/>
        <w:vertAlign w:val="baseline"/>
      </w:rPr>
    </w:lvl>
    <w:lvl w:ilvl="3">
      <w:start w:val="1"/>
      <w:numFmt w:val="bullet"/>
      <w:isLgl w:val="false"/>
      <w:suff w:val="tab"/>
      <w:lvlText w:val="•"/>
      <w:lvlJc w:val="left"/>
      <w:pPr>
        <w:ind w:left="2160" w:firstLine="38"/>
        <w:tabs>
          <w:tab w:val="left" w:pos="1080"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50"/>
        <w:tabs>
          <w:tab w:val="left" w:pos="1080" w:leader="none"/>
          <w:tab w:val="num" w:pos="3589" w:leader="none"/>
        </w:tabs>
      </w:pPr>
      <w:rPr>
        <w:rFonts w:ascii="Arial Unicode MS" w:hAnsi="Arial Unicode MS" w:eastAsia="Arial Unicode MS"/>
        <w:b w:val="0"/>
        <w:i w:val="0"/>
        <w:caps w:val="0"/>
        <w:smallCaps w:val="0"/>
        <w:strike w:val="0"/>
        <w:spacing w:val="0"/>
        <w:position w:val="0"/>
        <w:vertAlign w:val="baseline"/>
      </w:rPr>
    </w:lvl>
    <w:lvl w:ilvl="5">
      <w:start w:val="1"/>
      <w:numFmt w:val="bullet"/>
      <w:isLgl w:val="false"/>
      <w:suff w:val="tab"/>
      <w:lvlText w:val="▪"/>
      <w:lvlJc w:val="left"/>
      <w:pPr>
        <w:ind w:left="3600" w:firstLine="62"/>
        <w:tabs>
          <w:tab w:val="left" w:pos="1080" w:leader="none"/>
          <w:tab w:val="num" w:pos="4309" w:leader="none"/>
        </w:tabs>
      </w:pPr>
      <w:rPr>
        <w:rFonts w:ascii="Arial Unicode MS" w:hAnsi="Arial Unicode MS" w:eastAsia="Arial Unicode MS"/>
        <w:b w:val="0"/>
        <w:i w:val="0"/>
        <w:caps w:val="0"/>
        <w:smallCaps w:val="0"/>
        <w:strike w:val="0"/>
        <w:spacing w:val="0"/>
        <w:position w:val="0"/>
        <w:vertAlign w:val="baseline"/>
      </w:rPr>
    </w:lvl>
    <w:lvl w:ilvl="6">
      <w:start w:val="1"/>
      <w:numFmt w:val="bullet"/>
      <w:isLgl w:val="false"/>
      <w:suff w:val="tab"/>
      <w:lvlText w:val="•"/>
      <w:lvlJc w:val="left"/>
      <w:pPr>
        <w:ind w:left="4320" w:firstLine="74"/>
        <w:tabs>
          <w:tab w:val="left" w:pos="1080"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86"/>
        <w:tabs>
          <w:tab w:val="left" w:pos="1080" w:leader="none"/>
          <w:tab w:val="num" w:pos="5749" w:leader="none"/>
        </w:tabs>
      </w:pPr>
      <w:rPr>
        <w:rFonts w:ascii="Arial Unicode MS" w:hAnsi="Arial Unicode MS" w:eastAsia="Arial Unicode MS"/>
        <w:b w:val="0"/>
        <w:i w:val="0"/>
        <w:caps w:val="0"/>
        <w:smallCaps w:val="0"/>
        <w:strike w:val="0"/>
        <w:spacing w:val="0"/>
        <w:position w:val="0"/>
        <w:vertAlign w:val="baseline"/>
      </w:rPr>
    </w:lvl>
    <w:lvl w:ilvl="8">
      <w:start w:val="1"/>
      <w:numFmt w:val="bullet"/>
      <w:isLgl w:val="false"/>
      <w:suff w:val="tab"/>
      <w:lvlText w:val="▪"/>
      <w:lvlJc w:val="left"/>
      <w:pPr>
        <w:ind w:left="5760" w:firstLine="98"/>
        <w:tabs>
          <w:tab w:val="left" w:pos="1080" w:leader="none"/>
          <w:tab w:val="num" w:pos="6469" w:leader="none"/>
        </w:tabs>
      </w:pPr>
      <w:rPr>
        <w:rFonts w:ascii="Arial Unicode MS" w:hAnsi="Arial Unicode MS" w:eastAsia="Arial Unicode MS"/>
        <w:b w:val="0"/>
        <w:i w:val="0"/>
        <w:caps w:val="0"/>
        <w:smallCaps w:val="0"/>
        <w:strike w:val="0"/>
        <w:spacing w:val="0"/>
        <w:position w:val="0"/>
        <w:vertAlign w:val="baseline"/>
      </w:rPr>
    </w:lvl>
  </w:abstractNum>
  <w:abstractNum w:abstractNumId="82">
    <w:multiLevelType w:val="hybridMultilevel"/>
    <w:styleLink w:val="1719"/>
    <w:lvl w:ilvl="0">
      <w:start w:val="1"/>
      <w:numFmt w:val="bullet"/>
      <w:pStyle w:val="1719"/>
      <w:isLgl w:val="false"/>
      <w:suff w:val="tab"/>
      <w:lvlText w:val="•"/>
      <w:lvlJc w:val="left"/>
      <w:pPr>
        <w:ind w:left="425" w:firstLine="284"/>
        <w:tabs>
          <w:tab w:val="num" w:pos="1134" w:leader="none"/>
        </w:tabs>
      </w:pPr>
      <w:rPr>
        <w:rFonts w:ascii="Symbol" w:hAnsi="Symbol" w:eastAsia="Times New Roman"/>
        <w:b w:val="0"/>
        <w:i w:val="0"/>
        <w:caps w:val="0"/>
        <w:smallCaps w:val="0"/>
        <w:strike w:val="0"/>
        <w:spacing w:val="0"/>
        <w:position w:val="0"/>
        <w:vertAlign w:val="baseline"/>
      </w:rPr>
    </w:lvl>
    <w:lvl w:ilvl="1">
      <w:start w:val="1"/>
      <w:numFmt w:val="bullet"/>
      <w:isLgl w:val="false"/>
      <w:suff w:val="tab"/>
      <w:lvlText w:val="o"/>
      <w:lvlJc w:val="left"/>
      <w:pPr>
        <w:ind w:left="720" w:hanging="11"/>
        <w:tabs>
          <w:tab w:val="num" w:pos="1429" w:leader="none"/>
        </w:tabs>
      </w:pPr>
      <w:rPr>
        <w:rFonts w:ascii="Arial Unicode MS" w:hAnsi="Arial Unicode MS" w:eastAsia="Times New Roman"/>
        <w:b w:val="0"/>
        <w:i w:val="0"/>
        <w:caps w:val="0"/>
        <w:smallCaps w:val="0"/>
        <w:strike w:val="0"/>
        <w:spacing w:val="0"/>
        <w:position w:val="0"/>
        <w:vertAlign w:val="baseline"/>
      </w:rPr>
    </w:lvl>
    <w:lvl w:ilvl="2">
      <w:start w:val="1"/>
      <w:numFmt w:val="bullet"/>
      <w:isLgl w:val="false"/>
      <w:suff w:val="tab"/>
      <w:lvlText w:val="▪"/>
      <w:lvlJc w:val="left"/>
      <w:pPr>
        <w:ind w:left="1440" w:hanging="11"/>
        <w:tabs>
          <w:tab w:val="left" w:pos="1134" w:leader="none"/>
          <w:tab w:val="num" w:pos="2149" w:leader="none"/>
        </w:tabs>
      </w:pPr>
      <w:rPr>
        <w:rFonts w:ascii="Arial Unicode MS" w:hAnsi="Arial Unicode MS" w:eastAsia="Times New Roman"/>
        <w:b w:val="0"/>
        <w:i w:val="0"/>
        <w:caps w:val="0"/>
        <w:smallCaps w:val="0"/>
        <w:strike w:val="0"/>
        <w:spacing w:val="0"/>
        <w:position w:val="0"/>
        <w:vertAlign w:val="baseline"/>
      </w:rPr>
    </w:lvl>
    <w:lvl w:ilvl="3">
      <w:start w:val="1"/>
      <w:numFmt w:val="bullet"/>
      <w:isLgl w:val="false"/>
      <w:suff w:val="tab"/>
      <w:lvlText w:val="•"/>
      <w:lvlJc w:val="left"/>
      <w:pPr>
        <w:ind w:left="2160" w:hanging="11"/>
        <w:tabs>
          <w:tab w:val="left" w:pos="1134" w:leader="none"/>
          <w:tab w:val="num" w:pos="2869" w:leader="none"/>
        </w:tabs>
      </w:pPr>
      <w:rPr>
        <w:rFonts w:ascii="Symbol" w:hAnsi="Symbol" w:eastAsia="Times New Roman"/>
        <w:b w:val="0"/>
        <w:i w:val="0"/>
        <w:caps w:val="0"/>
        <w:smallCaps w:val="0"/>
        <w:strike w:val="0"/>
        <w:spacing w:val="0"/>
        <w:position w:val="0"/>
        <w:vertAlign w:val="baseline"/>
      </w:rPr>
    </w:lvl>
    <w:lvl w:ilvl="4">
      <w:start w:val="1"/>
      <w:numFmt w:val="bullet"/>
      <w:isLgl w:val="false"/>
      <w:suff w:val="tab"/>
      <w:lvlText w:val="o"/>
      <w:lvlJc w:val="left"/>
      <w:pPr>
        <w:ind w:left="2880" w:hanging="11"/>
        <w:tabs>
          <w:tab w:val="left" w:pos="1134" w:leader="none"/>
          <w:tab w:val="num" w:pos="3589" w:leader="none"/>
        </w:tabs>
      </w:pPr>
      <w:rPr>
        <w:rFonts w:ascii="Arial Unicode MS" w:hAnsi="Arial Unicode MS" w:eastAsia="Times New Roman"/>
        <w:b w:val="0"/>
        <w:i w:val="0"/>
        <w:caps w:val="0"/>
        <w:smallCaps w:val="0"/>
        <w:strike w:val="0"/>
        <w:spacing w:val="0"/>
        <w:position w:val="0"/>
        <w:vertAlign w:val="baseline"/>
      </w:rPr>
    </w:lvl>
    <w:lvl w:ilvl="5">
      <w:start w:val="1"/>
      <w:numFmt w:val="bullet"/>
      <w:isLgl w:val="false"/>
      <w:suff w:val="tab"/>
      <w:lvlText w:val="▪"/>
      <w:lvlJc w:val="left"/>
      <w:pPr>
        <w:ind w:left="3600" w:hanging="11"/>
        <w:tabs>
          <w:tab w:val="left" w:pos="1134" w:leader="none"/>
          <w:tab w:val="num" w:pos="4309" w:leader="none"/>
        </w:tabs>
      </w:pPr>
      <w:rPr>
        <w:rFonts w:ascii="Arial Unicode MS" w:hAnsi="Arial Unicode MS" w:eastAsia="Times New Roman"/>
        <w:b w:val="0"/>
        <w:i w:val="0"/>
        <w:caps w:val="0"/>
        <w:smallCaps w:val="0"/>
        <w:strike w:val="0"/>
        <w:spacing w:val="0"/>
        <w:position w:val="0"/>
        <w:vertAlign w:val="baseline"/>
      </w:rPr>
    </w:lvl>
    <w:lvl w:ilvl="6">
      <w:start w:val="1"/>
      <w:numFmt w:val="bullet"/>
      <w:isLgl w:val="false"/>
      <w:suff w:val="tab"/>
      <w:lvlText w:val="•"/>
      <w:lvlJc w:val="left"/>
      <w:pPr>
        <w:ind w:left="4320" w:hanging="11"/>
        <w:tabs>
          <w:tab w:val="left" w:pos="1134" w:leader="none"/>
          <w:tab w:val="num" w:pos="5029" w:leader="none"/>
        </w:tabs>
      </w:pPr>
      <w:rPr>
        <w:rFonts w:ascii="Symbol" w:hAnsi="Symbol" w:eastAsia="Times New Roman"/>
        <w:b w:val="0"/>
        <w:i w:val="0"/>
        <w:caps w:val="0"/>
        <w:smallCaps w:val="0"/>
        <w:strike w:val="0"/>
        <w:spacing w:val="0"/>
        <w:position w:val="0"/>
        <w:vertAlign w:val="baseline"/>
      </w:rPr>
    </w:lvl>
    <w:lvl w:ilvl="7">
      <w:start w:val="1"/>
      <w:numFmt w:val="bullet"/>
      <w:isLgl w:val="false"/>
      <w:suff w:val="tab"/>
      <w:lvlText w:val="o"/>
      <w:lvlJc w:val="left"/>
      <w:pPr>
        <w:ind w:left="5040" w:hanging="11"/>
        <w:tabs>
          <w:tab w:val="left" w:pos="1134" w:leader="none"/>
          <w:tab w:val="num" w:pos="5749" w:leader="none"/>
        </w:tabs>
      </w:pPr>
      <w:rPr>
        <w:rFonts w:ascii="Arial Unicode MS" w:hAnsi="Arial Unicode MS" w:eastAsia="Times New Roman"/>
        <w:b w:val="0"/>
        <w:i w:val="0"/>
        <w:caps w:val="0"/>
        <w:smallCaps w:val="0"/>
        <w:strike w:val="0"/>
        <w:spacing w:val="0"/>
        <w:position w:val="0"/>
        <w:vertAlign w:val="baseline"/>
      </w:rPr>
    </w:lvl>
    <w:lvl w:ilvl="8">
      <w:start w:val="1"/>
      <w:numFmt w:val="bullet"/>
      <w:isLgl w:val="false"/>
      <w:suff w:val="tab"/>
      <w:lvlText w:val="▪"/>
      <w:lvlJc w:val="left"/>
      <w:pPr>
        <w:ind w:left="5760" w:hanging="11"/>
        <w:tabs>
          <w:tab w:val="left" w:pos="1134" w:leader="none"/>
          <w:tab w:val="num" w:pos="6469" w:leader="none"/>
        </w:tabs>
      </w:pPr>
      <w:rPr>
        <w:rFonts w:ascii="Arial Unicode MS" w:hAnsi="Arial Unicode MS" w:eastAsia="Times New Roman"/>
        <w:b w:val="0"/>
        <w:i w:val="0"/>
        <w:caps w:val="0"/>
        <w:smallCaps w:val="0"/>
        <w:strike w:val="0"/>
        <w:spacing w:val="0"/>
        <w:position w:val="0"/>
        <w:vertAlign w:val="baseline"/>
      </w:rPr>
    </w:lvl>
  </w:abstractNum>
  <w:abstractNum w:abstractNumId="83">
    <w:multiLevelType w:val="hybridMultilevel"/>
    <w:styleLink w:val="1663"/>
    <w:lvl w:ilvl="0">
      <w:start w:val="1"/>
      <w:numFmt w:val="decimal"/>
      <w:pStyle w:val="1663"/>
      <w:isLgl w:val="false"/>
      <w:suff w:val="tab"/>
      <w:lvlText w:val="%1)"/>
      <w:lvlJc w:val="left"/>
      <w:pPr>
        <w:ind w:left="425" w:firstLine="284"/>
        <w:tabs>
          <w:tab w:val="left" w:pos="709" w:leader="none"/>
          <w:tab w:val="num" w:pos="1134"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720" w:firstLine="14"/>
        <w:tabs>
          <w:tab w:val="left" w:pos="709" w:leader="none"/>
          <w:tab w:val="num" w:pos="142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440" w:firstLine="101"/>
        <w:tabs>
          <w:tab w:val="left" w:pos="709" w:leader="none"/>
          <w:tab w:val="left" w:pos="1134" w:leader="none"/>
          <w:tab w:val="num" w:pos="214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160" w:firstLine="38"/>
        <w:tabs>
          <w:tab w:val="left" w:pos="709" w:leader="none"/>
          <w:tab w:val="left" w:pos="1134" w:leader="none"/>
          <w:tab w:val="num" w:pos="286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2880" w:firstLine="50"/>
        <w:tabs>
          <w:tab w:val="left" w:pos="709" w:leader="none"/>
          <w:tab w:val="left" w:pos="1134" w:leader="none"/>
          <w:tab w:val="num" w:pos="358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600" w:firstLine="137"/>
        <w:tabs>
          <w:tab w:val="left" w:pos="709" w:leader="none"/>
          <w:tab w:val="left" w:pos="1134" w:leader="none"/>
          <w:tab w:val="num" w:pos="430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320" w:firstLine="74"/>
        <w:tabs>
          <w:tab w:val="left" w:pos="709" w:leader="none"/>
          <w:tab w:val="left" w:pos="1134" w:leader="none"/>
          <w:tab w:val="num" w:pos="502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040" w:firstLine="86"/>
        <w:tabs>
          <w:tab w:val="left" w:pos="709" w:leader="none"/>
          <w:tab w:val="left" w:pos="1134" w:leader="none"/>
          <w:tab w:val="num" w:pos="574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5760" w:firstLine="173"/>
        <w:tabs>
          <w:tab w:val="left" w:pos="709" w:leader="none"/>
          <w:tab w:val="left" w:pos="1134" w:leader="none"/>
          <w:tab w:val="num" w:pos="6469" w:leader="none"/>
        </w:tabs>
      </w:pPr>
      <w:rPr>
        <w:rFonts w:hAnsi="Arial Unicode MS" w:cs="Times New Roman"/>
        <w:caps w:val="0"/>
        <w:smallCaps w:val="0"/>
        <w:strike w:val="0"/>
        <w:spacing w:val="0"/>
        <w:position w:val="0"/>
        <w:vertAlign w:val="baseline"/>
      </w:rPr>
    </w:lvl>
  </w:abstractNum>
  <w:abstractNum w:abstractNumId="84">
    <w:multiLevelType w:val="hybridMultilevel"/>
    <w:lvl w:ilvl="0">
      <w:start w:val="3"/>
      <w:numFmt w:val="decimal"/>
      <w:isLgl w:val="false"/>
      <w:suff w:val="tab"/>
      <w:lvlText w:val="%1."/>
      <w:lvlJc w:val="left"/>
      <w:pPr>
        <w:ind w:left="585" w:hanging="585"/>
      </w:pPr>
      <w:rPr>
        <w:rFonts w:hint="default"/>
      </w:rPr>
    </w:lvl>
    <w:lvl w:ilvl="1">
      <w:start w:val="2"/>
      <w:numFmt w:val="decimal"/>
      <w:isLgl w:val="false"/>
      <w:suff w:val="tab"/>
      <w:lvlText w:val="%1.%2."/>
      <w:lvlJc w:val="left"/>
      <w:pPr>
        <w:ind w:left="720" w:hanging="720"/>
      </w:pPr>
      <w:rPr>
        <w:rFonts w:hint="default"/>
      </w:rPr>
    </w:lvl>
    <w:lvl w:ilvl="2">
      <w:start w:val="2"/>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1800" w:hanging="1800"/>
      </w:pPr>
      <w:rPr>
        <w:rFonts w:hint="default"/>
      </w:rPr>
    </w:lvl>
  </w:abstractNum>
  <w:abstractNum w:abstractNumId="85">
    <w:multiLevelType w:val="hybridMultilevel"/>
    <w:lvl w:ilvl="0">
      <w:start w:val="3"/>
      <w:numFmt w:val="decimal"/>
      <w:isLgl w:val="false"/>
      <w:suff w:val="tab"/>
      <w:lvlText w:val="%1."/>
      <w:lvlJc w:val="left"/>
      <w:pPr>
        <w:ind w:left="390" w:hanging="390"/>
      </w:pPr>
      <w:rPr>
        <w:rFonts w:hint="default"/>
      </w:rPr>
    </w:lvl>
    <w:lvl w:ilvl="1">
      <w:start w:val="1"/>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1800" w:hanging="1800"/>
      </w:pPr>
      <w:rPr>
        <w:rFonts w:hint="default"/>
      </w:rPr>
    </w:lvl>
  </w:abstractNum>
  <w:abstractNum w:abstractNumId="86">
    <w:multiLevelType w:val="hybridMultilevel"/>
    <w:styleLink w:val="1667"/>
    <w:lvl w:ilvl="0">
      <w:start w:val="1"/>
      <w:numFmt w:val="decimal"/>
      <w:pStyle w:val="1667"/>
      <w:isLgl w:val="false"/>
      <w:suff w:val="tab"/>
      <w:lvlText w:val="%1."/>
      <w:lvlJc w:val="left"/>
      <w:pPr>
        <w:ind w:left="141" w:firstLine="426"/>
        <w:tabs>
          <w:tab w:val="num" w:pos="708" w:leader="none"/>
        </w:tabs>
      </w:pPr>
      <w:rPr>
        <w:rFonts w:hAnsi="Arial Unicode MS" w:cs="Times New Roman"/>
        <w:caps w:val="0"/>
        <w:smallCaps w:val="0"/>
        <w:strike w:val="0"/>
        <w:spacing w:val="0"/>
        <w:position w:val="0"/>
        <w:vertAlign w:val="baseline"/>
      </w:rPr>
    </w:lvl>
    <w:lvl w:ilvl="1">
      <w:start w:val="1"/>
      <w:numFmt w:val="decimal"/>
      <w:isLgl w:val="false"/>
      <w:suff w:val="tab"/>
      <w:lvlText w:val="%1.%2."/>
      <w:lvlJc w:val="left"/>
      <w:pPr>
        <w:ind w:left="714" w:hanging="147"/>
      </w:pPr>
      <w:rPr>
        <w:rFonts w:hAnsi="Arial Unicode MS" w:cs="Times New Roman"/>
        <w:caps w:val="0"/>
        <w:smallCaps w:val="0"/>
        <w:strike w:val="0"/>
        <w:spacing w:val="0"/>
        <w:position w:val="0"/>
        <w:vertAlign w:val="baseline"/>
      </w:rPr>
    </w:lvl>
    <w:lvl w:ilvl="2">
      <w:start w:val="1"/>
      <w:numFmt w:val="decimal"/>
      <w:isLgl w:val="false"/>
      <w:suff w:val="tab"/>
      <w:lvlText w:val="%1.%2.%3."/>
      <w:lvlJc w:val="left"/>
      <w:pPr>
        <w:ind w:left="630" w:hanging="12"/>
        <w:tabs>
          <w:tab w:val="num" w:pos="1197" w:leader="none"/>
        </w:tabs>
      </w:pPr>
      <w:rPr>
        <w:rFonts w:hAnsi="Arial Unicode MS" w:cs="Times New Roman"/>
        <w:caps w:val="0"/>
        <w:smallCaps w:val="0"/>
        <w:strike w:val="0"/>
        <w:spacing w:val="0"/>
        <w:position w:val="0"/>
        <w:vertAlign w:val="baseline"/>
      </w:rPr>
    </w:lvl>
    <w:lvl w:ilvl="3">
      <w:start w:val="1"/>
      <w:numFmt w:val="decimal"/>
      <w:isLgl w:val="false"/>
      <w:suff w:val="tab"/>
      <w:lvlText w:val="%1.%2.%3.%4."/>
      <w:lvlJc w:val="left"/>
      <w:pPr>
        <w:ind w:left="1125" w:firstLine="414"/>
        <w:tabs>
          <w:tab w:val="num" w:pos="1692" w:leader="none"/>
        </w:tabs>
      </w:pPr>
      <w:rPr>
        <w:rFonts w:hAnsi="Arial Unicode MS" w:cs="Times New Roman"/>
        <w:caps w:val="0"/>
        <w:smallCaps w:val="0"/>
        <w:strike w:val="0"/>
        <w:spacing w:val="0"/>
        <w:position w:val="0"/>
        <w:vertAlign w:val="baseline"/>
      </w:rPr>
    </w:lvl>
    <w:lvl w:ilvl="4">
      <w:start w:val="1"/>
      <w:numFmt w:val="decimal"/>
      <w:isLgl w:val="false"/>
      <w:suff w:val="tab"/>
      <w:lvlText w:val="%1.%2.%3.%4.%5."/>
      <w:lvlJc w:val="left"/>
      <w:pPr>
        <w:ind w:left="1260" w:firstLine="414"/>
        <w:tabs>
          <w:tab w:val="num" w:pos="1827" w:leader="none"/>
        </w:tabs>
      </w:pPr>
      <w:rPr>
        <w:rFonts w:hAnsi="Arial Unicode MS" w:cs="Times New Roman"/>
        <w:caps w:val="0"/>
        <w:smallCaps w:val="0"/>
        <w:strike w:val="0"/>
        <w:spacing w:val="0"/>
        <w:position w:val="0"/>
        <w:vertAlign w:val="baseline"/>
      </w:rPr>
    </w:lvl>
    <w:lvl w:ilvl="5">
      <w:start w:val="1"/>
      <w:numFmt w:val="decimal"/>
      <w:isLgl w:val="false"/>
      <w:suff w:val="tab"/>
      <w:lvlText w:val="%1.%2.%3.%4.%5.%6."/>
      <w:lvlJc w:val="left"/>
      <w:pPr>
        <w:ind w:left="1755" w:firstLine="54"/>
        <w:tabs>
          <w:tab w:val="num" w:pos="2322" w:leader="none"/>
        </w:tabs>
      </w:pPr>
      <w:rPr>
        <w:rFonts w:hAnsi="Arial Unicode MS" w:cs="Times New Roman"/>
        <w:caps w:val="0"/>
        <w:smallCaps w:val="0"/>
        <w:strike w:val="0"/>
        <w:spacing w:val="0"/>
        <w:position w:val="0"/>
        <w:vertAlign w:val="baseline"/>
      </w:rPr>
    </w:lvl>
    <w:lvl w:ilvl="6">
      <w:start w:val="1"/>
      <w:numFmt w:val="decimal"/>
      <w:isLgl w:val="false"/>
      <w:suff w:val="tab"/>
      <w:lvlText w:val="%1.%2.%3.%4.%5.%6.%7."/>
      <w:lvlJc w:val="left"/>
      <w:pPr>
        <w:ind w:left="2250" w:hanging="306"/>
      </w:pPr>
      <w:rPr>
        <w:rFonts w:hAnsi="Arial Unicode MS" w:cs="Times New Roman"/>
        <w:caps w:val="0"/>
        <w:smallCaps w:val="0"/>
        <w:strike w:val="0"/>
        <w:spacing w:val="0"/>
        <w:position w:val="0"/>
        <w:vertAlign w:val="baseline"/>
      </w:rPr>
    </w:lvl>
    <w:lvl w:ilvl="7">
      <w:start w:val="1"/>
      <w:numFmt w:val="decimal"/>
      <w:isLgl w:val="false"/>
      <w:suff w:val="tab"/>
      <w:lvlText w:val="%1.%2.%3.%4.%5.%6.%7.%8."/>
      <w:lvlJc w:val="left"/>
      <w:pPr>
        <w:ind w:left="2385" w:hanging="306"/>
      </w:pPr>
      <w:rPr>
        <w:rFonts w:hAnsi="Arial Unicode MS" w:cs="Times New Roman"/>
        <w:caps w:val="0"/>
        <w:smallCaps w:val="0"/>
        <w:strike w:val="0"/>
        <w:spacing w:val="0"/>
        <w:position w:val="0"/>
        <w:vertAlign w:val="baseline"/>
      </w:rPr>
    </w:lvl>
    <w:lvl w:ilvl="8">
      <w:start w:val="1"/>
      <w:numFmt w:val="decimal"/>
      <w:isLgl w:val="false"/>
      <w:suff w:val="tab"/>
      <w:lvlText w:val="%1.%2.%3.%4.%5.%6.%7.%8.%9."/>
      <w:lvlJc w:val="left"/>
      <w:pPr>
        <w:ind w:left="2880" w:hanging="666"/>
      </w:pPr>
      <w:rPr>
        <w:rFonts w:hAnsi="Arial Unicode MS" w:cs="Times New Roman"/>
        <w:caps w:val="0"/>
        <w:smallCaps w:val="0"/>
        <w:strike w:val="0"/>
        <w:spacing w:val="0"/>
        <w:position w:val="0"/>
        <w:vertAlign w:val="baseline"/>
      </w:rPr>
    </w:lvl>
  </w:abstractNum>
  <w:abstractNum w:abstractNumId="87">
    <w:multiLevelType w:val="hybridMultilevel"/>
    <w:lvl w:ilvl="0">
      <w:start w:val="1"/>
      <w:numFmt w:val="bullet"/>
      <w:isLgl w:val="false"/>
      <w:suff w:val="tab"/>
      <w:lvlText w:val=""/>
      <w:lvlJc w:val="left"/>
      <w:pPr>
        <w:ind w:left="1429" w:hanging="360"/>
        <w:tabs>
          <w:tab w:val="num" w:pos="1429" w:leader="none"/>
        </w:tabs>
      </w:pPr>
      <w:rPr>
        <w:rFonts w:hint="default" w:ascii="Symbol" w:hAnsi="Symbol"/>
      </w:rPr>
    </w:lvl>
    <w:lvl w:ilvl="1">
      <w:start w:val="1"/>
      <w:numFmt w:val="bullet"/>
      <w:isLgl w:val="false"/>
      <w:suff w:val="tab"/>
      <w:lvlText w:val="o"/>
      <w:lvlJc w:val="left"/>
      <w:pPr>
        <w:ind w:left="2149" w:hanging="360"/>
        <w:tabs>
          <w:tab w:val="num" w:pos="2149" w:leader="none"/>
        </w:tabs>
      </w:pPr>
      <w:rPr>
        <w:rFonts w:hint="default" w:ascii="Courier New" w:hAnsi="Courier New"/>
      </w:rPr>
    </w:lvl>
    <w:lvl w:ilvl="2">
      <w:start w:val="1"/>
      <w:numFmt w:val="bullet"/>
      <w:isLgl w:val="false"/>
      <w:suff w:val="tab"/>
      <w:lvlText w:val=""/>
      <w:lvlJc w:val="left"/>
      <w:pPr>
        <w:ind w:left="2869" w:hanging="360"/>
        <w:tabs>
          <w:tab w:val="num" w:pos="2869" w:leader="none"/>
        </w:tabs>
      </w:pPr>
      <w:rPr>
        <w:rFonts w:hint="default" w:ascii="Wingdings" w:hAnsi="Wingdings"/>
      </w:rPr>
    </w:lvl>
    <w:lvl w:ilvl="3">
      <w:start w:val="1"/>
      <w:numFmt w:val="bullet"/>
      <w:isLgl w:val="false"/>
      <w:suff w:val="tab"/>
      <w:lvlText w:val=""/>
      <w:lvlJc w:val="left"/>
      <w:pPr>
        <w:ind w:left="3589" w:hanging="360"/>
        <w:tabs>
          <w:tab w:val="num" w:pos="3589" w:leader="none"/>
        </w:tabs>
      </w:pPr>
      <w:rPr>
        <w:rFonts w:hint="default" w:ascii="Symbol" w:hAnsi="Symbol"/>
      </w:rPr>
    </w:lvl>
    <w:lvl w:ilvl="4">
      <w:start w:val="1"/>
      <w:numFmt w:val="bullet"/>
      <w:isLgl w:val="false"/>
      <w:suff w:val="tab"/>
      <w:lvlText w:val="o"/>
      <w:lvlJc w:val="left"/>
      <w:pPr>
        <w:ind w:left="4309" w:hanging="360"/>
        <w:tabs>
          <w:tab w:val="num" w:pos="4309" w:leader="none"/>
        </w:tabs>
      </w:pPr>
      <w:rPr>
        <w:rFonts w:hint="default" w:ascii="Courier New" w:hAnsi="Courier New"/>
      </w:rPr>
    </w:lvl>
    <w:lvl w:ilvl="5">
      <w:start w:val="1"/>
      <w:numFmt w:val="bullet"/>
      <w:isLgl w:val="false"/>
      <w:suff w:val="tab"/>
      <w:lvlText w:val=""/>
      <w:lvlJc w:val="left"/>
      <w:pPr>
        <w:ind w:left="5029" w:hanging="360"/>
        <w:tabs>
          <w:tab w:val="num" w:pos="5029" w:leader="none"/>
        </w:tabs>
      </w:pPr>
      <w:rPr>
        <w:rFonts w:hint="default" w:ascii="Wingdings" w:hAnsi="Wingdings"/>
      </w:rPr>
    </w:lvl>
    <w:lvl w:ilvl="6">
      <w:start w:val="1"/>
      <w:numFmt w:val="bullet"/>
      <w:isLgl w:val="false"/>
      <w:suff w:val="tab"/>
      <w:lvlText w:val=""/>
      <w:lvlJc w:val="left"/>
      <w:pPr>
        <w:ind w:left="5749" w:hanging="360"/>
        <w:tabs>
          <w:tab w:val="num" w:pos="5749" w:leader="none"/>
        </w:tabs>
      </w:pPr>
      <w:rPr>
        <w:rFonts w:hint="default" w:ascii="Symbol" w:hAnsi="Symbol"/>
      </w:rPr>
    </w:lvl>
    <w:lvl w:ilvl="7">
      <w:start w:val="1"/>
      <w:numFmt w:val="bullet"/>
      <w:isLgl w:val="false"/>
      <w:suff w:val="tab"/>
      <w:lvlText w:val="o"/>
      <w:lvlJc w:val="left"/>
      <w:pPr>
        <w:ind w:left="6469" w:hanging="360"/>
        <w:tabs>
          <w:tab w:val="num" w:pos="6469" w:leader="none"/>
        </w:tabs>
      </w:pPr>
      <w:rPr>
        <w:rFonts w:hint="default" w:ascii="Courier New" w:hAnsi="Courier New"/>
      </w:rPr>
    </w:lvl>
    <w:lvl w:ilvl="8">
      <w:start w:val="1"/>
      <w:numFmt w:val="bullet"/>
      <w:isLgl w:val="false"/>
      <w:suff w:val="tab"/>
      <w:lvlText w:val=""/>
      <w:lvlJc w:val="left"/>
      <w:pPr>
        <w:ind w:left="7189" w:hanging="360"/>
        <w:tabs>
          <w:tab w:val="num" w:pos="7189" w:leader="none"/>
        </w:tabs>
      </w:pPr>
      <w:rPr>
        <w:rFonts w:hint="default" w:ascii="Wingdings" w:hAnsi="Wingdings"/>
      </w:rPr>
    </w:lvl>
  </w:abstractNum>
  <w:abstractNum w:abstractNumId="88">
    <w:multiLevelType w:val="hybridMultilevel"/>
    <w:styleLink w:val="1672"/>
    <w:lvl w:ilvl="0">
      <w:start w:val="1"/>
      <w:numFmt w:val="decimal"/>
      <w:pStyle w:val="1672"/>
      <w:isLgl w:val="false"/>
      <w:suff w:val="tab"/>
      <w:lvlText w:val="%1."/>
      <w:lvlJc w:val="left"/>
      <w:pPr>
        <w:ind w:left="432" w:firstLine="270"/>
        <w:tabs>
          <w:tab w:val="num" w:pos="1134" w:leader="none"/>
        </w:tabs>
      </w:pPr>
      <w:rPr>
        <w:rFonts w:hAnsi="Arial Unicode MS" w:cs="Times New Roman"/>
        <w:caps w:val="0"/>
        <w:smallCaps w:val="0"/>
        <w:strike w:val="0"/>
        <w:spacing w:val="0"/>
        <w:position w:val="0"/>
        <w:vertAlign w:val="baseline"/>
      </w:rPr>
    </w:lvl>
    <w:lvl w:ilvl="1">
      <w:start w:val="1"/>
      <w:numFmt w:val="decimal"/>
      <w:isLgl w:val="false"/>
      <w:suff w:val="tab"/>
      <w:lvlText w:val="%2."/>
      <w:lvlJc w:val="left"/>
      <w:pPr>
        <w:ind w:left="714" w:hanging="12"/>
        <w:tabs>
          <w:tab w:val="num" w:pos="1416" w:leader="none"/>
        </w:tabs>
      </w:pPr>
      <w:rPr>
        <w:rFonts w:hAnsi="Arial Unicode MS" w:cs="Times New Roman"/>
        <w:caps w:val="0"/>
        <w:smallCaps w:val="0"/>
        <w:strike w:val="0"/>
        <w:spacing w:val="0"/>
        <w:position w:val="0"/>
        <w:vertAlign w:val="baseline"/>
      </w:rPr>
    </w:lvl>
    <w:lvl w:ilvl="2">
      <w:start w:val="1"/>
      <w:numFmt w:val="decimal"/>
      <w:isLgl w:val="false"/>
      <w:suff w:val="tab"/>
      <w:lvlText w:val="%2.%3."/>
      <w:lvlJc w:val="left"/>
      <w:pPr>
        <w:ind w:left="771" w:firstLine="399"/>
        <w:tabs>
          <w:tab w:val="num" w:pos="1473" w:leader="none"/>
        </w:tabs>
      </w:pPr>
      <w:rPr>
        <w:rFonts w:hAnsi="Arial Unicode MS" w:cs="Times New Roman"/>
        <w:caps w:val="0"/>
        <w:smallCaps w:val="0"/>
        <w:strike w:val="0"/>
        <w:spacing w:val="0"/>
        <w:position w:val="0"/>
        <w:vertAlign w:val="baseline"/>
      </w:rPr>
    </w:lvl>
    <w:lvl w:ilvl="3">
      <w:start w:val="1"/>
      <w:numFmt w:val="decimal"/>
      <w:isLgl w:val="false"/>
      <w:suff w:val="tab"/>
      <w:lvlText w:val="%2.%3.%4."/>
      <w:lvlJc w:val="left"/>
      <w:pPr>
        <w:ind w:left="1473" w:firstLine="393"/>
        <w:tabs>
          <w:tab w:val="num" w:pos="2175" w:leader="none"/>
        </w:tabs>
      </w:pPr>
      <w:rPr>
        <w:rFonts w:hAnsi="Arial Unicode MS" w:cs="Times New Roman"/>
        <w:caps w:val="0"/>
        <w:smallCaps w:val="0"/>
        <w:strike w:val="0"/>
        <w:spacing w:val="0"/>
        <w:position w:val="0"/>
        <w:vertAlign w:val="baseline"/>
      </w:rPr>
    </w:lvl>
    <w:lvl w:ilvl="4">
      <w:start w:val="1"/>
      <w:numFmt w:val="decimal"/>
      <w:isLgl w:val="false"/>
      <w:suff w:val="tab"/>
      <w:lvlText w:val="%2.%3.%4.%5."/>
      <w:lvlJc w:val="left"/>
      <w:pPr>
        <w:ind w:left="2535" w:firstLine="387"/>
        <w:tabs>
          <w:tab w:val="num" w:pos="3237" w:leader="none"/>
        </w:tabs>
      </w:pPr>
      <w:rPr>
        <w:rFonts w:hAnsi="Arial Unicode MS" w:cs="Times New Roman"/>
        <w:caps w:val="0"/>
        <w:smallCaps w:val="0"/>
        <w:strike w:val="0"/>
        <w:spacing w:val="0"/>
        <w:position w:val="0"/>
        <w:vertAlign w:val="baseline"/>
      </w:rPr>
    </w:lvl>
    <w:lvl w:ilvl="5">
      <w:start w:val="1"/>
      <w:numFmt w:val="decimal"/>
      <w:isLgl w:val="false"/>
      <w:suff w:val="tab"/>
      <w:lvlText w:val="%2.%3.%4.%5.%6."/>
      <w:lvlJc w:val="left"/>
      <w:pPr>
        <w:ind w:left="3237" w:firstLine="381"/>
        <w:tabs>
          <w:tab w:val="num" w:pos="3939" w:leader="none"/>
        </w:tabs>
      </w:pPr>
      <w:rPr>
        <w:rFonts w:hAnsi="Arial Unicode MS" w:cs="Times New Roman"/>
        <w:caps w:val="0"/>
        <w:smallCaps w:val="0"/>
        <w:strike w:val="0"/>
        <w:spacing w:val="0"/>
        <w:position w:val="0"/>
        <w:vertAlign w:val="baseline"/>
      </w:rPr>
    </w:lvl>
    <w:lvl w:ilvl="6">
      <w:start w:val="1"/>
      <w:numFmt w:val="decimal"/>
      <w:isLgl w:val="false"/>
      <w:suff w:val="tab"/>
      <w:lvlText w:val="%2.%3.%4.%5.%6.%7."/>
      <w:lvlJc w:val="left"/>
      <w:pPr>
        <w:ind w:left="4299" w:firstLine="324"/>
        <w:tabs>
          <w:tab w:val="num" w:pos="5001" w:leader="none"/>
        </w:tabs>
      </w:pPr>
      <w:rPr>
        <w:rFonts w:hAnsi="Arial Unicode MS" w:cs="Times New Roman"/>
        <w:caps w:val="0"/>
        <w:smallCaps w:val="0"/>
        <w:strike w:val="0"/>
        <w:spacing w:val="0"/>
        <w:position w:val="0"/>
        <w:vertAlign w:val="baseline"/>
      </w:rPr>
    </w:lvl>
    <w:lvl w:ilvl="7">
      <w:start w:val="1"/>
      <w:numFmt w:val="decimal"/>
      <w:isLgl w:val="false"/>
      <w:suff w:val="tab"/>
      <w:lvlText w:val="%2.%3.%4.%5.%6.%7.%8."/>
      <w:lvlJc w:val="left"/>
      <w:pPr>
        <w:ind w:left="5001" w:firstLine="324"/>
        <w:tabs>
          <w:tab w:val="num" w:pos="5703" w:leader="none"/>
        </w:tabs>
      </w:pPr>
      <w:rPr>
        <w:rFonts w:hAnsi="Arial Unicode MS" w:cs="Times New Roman"/>
        <w:caps w:val="0"/>
        <w:smallCaps w:val="0"/>
        <w:strike w:val="0"/>
        <w:spacing w:val="0"/>
        <w:position w:val="0"/>
        <w:vertAlign w:val="baseline"/>
      </w:rPr>
    </w:lvl>
    <w:lvl w:ilvl="8">
      <w:start w:val="1"/>
      <w:numFmt w:val="decimal"/>
      <w:isLgl w:val="false"/>
      <w:suff w:val="tab"/>
      <w:lvlText w:val="%2.%3.%4.%5.%6.%7.%8.%9."/>
      <w:lvlJc w:val="left"/>
      <w:pPr>
        <w:ind w:left="6063" w:hanging="36"/>
        <w:tabs>
          <w:tab w:val="num" w:pos="6765" w:leader="none"/>
        </w:tabs>
      </w:pPr>
      <w:rPr>
        <w:rFonts w:hAnsi="Arial Unicode MS" w:cs="Times New Roman"/>
        <w:caps w:val="0"/>
        <w:smallCaps w:val="0"/>
        <w:strike w:val="0"/>
        <w:spacing w:val="0"/>
        <w:position w:val="0"/>
        <w:vertAlign w:val="baseline"/>
      </w:rPr>
    </w:lvl>
  </w:abstractNum>
  <w:abstractNum w:abstractNumId="89">
    <w:multiLevelType w:val="hybridMultilevel"/>
    <w:lvl w:ilvl="0">
      <w:start w:val="1"/>
      <w:numFmt w:val="decimal"/>
      <w:isLgl w:val="false"/>
      <w:suff w:val="tab"/>
      <w:lvlText w:val="%1."/>
      <w:lvlJc w:val="left"/>
      <w:pPr>
        <w:ind w:left="1080" w:hanging="360"/>
        <w:tabs>
          <w:tab w:val="num" w:pos="1080" w:leader="none"/>
        </w:tabs>
      </w:pPr>
      <w:rPr>
        <w:rFonts w:cs="Times New Roman"/>
        <w:b w:val="0"/>
      </w:rPr>
    </w:lvl>
    <w:lvl w:ilvl="1">
      <w:start w:val="1"/>
      <w:numFmt w:val="lowerLetter"/>
      <w:isLgl w:val="false"/>
      <w:suff w:val="tab"/>
      <w:lvlText w:val="%2."/>
      <w:lvlJc w:val="left"/>
      <w:pPr>
        <w:ind w:left="1800" w:hanging="360"/>
        <w:tabs>
          <w:tab w:val="num" w:pos="1800" w:leader="none"/>
        </w:tabs>
      </w:pPr>
      <w:rPr>
        <w:rFonts w:cs="Times New Roman"/>
      </w:rPr>
    </w:lvl>
    <w:lvl w:ilvl="2">
      <w:start w:val="1"/>
      <w:numFmt w:val="lowerRoman"/>
      <w:isLgl w:val="false"/>
      <w:suff w:val="tab"/>
      <w:lvlText w:val="%3."/>
      <w:lvlJc w:val="right"/>
      <w:pPr>
        <w:ind w:left="2520" w:hanging="180"/>
        <w:tabs>
          <w:tab w:val="num" w:pos="2520" w:leader="none"/>
        </w:tabs>
      </w:pPr>
      <w:rPr>
        <w:rFonts w:cs="Times New Roman"/>
      </w:rPr>
    </w:lvl>
    <w:lvl w:ilvl="3">
      <w:start w:val="1"/>
      <w:numFmt w:val="decimal"/>
      <w:isLgl w:val="false"/>
      <w:suff w:val="tab"/>
      <w:lvlText w:val="%4."/>
      <w:lvlJc w:val="left"/>
      <w:pPr>
        <w:ind w:left="3240" w:hanging="360"/>
        <w:tabs>
          <w:tab w:val="num" w:pos="3240" w:leader="none"/>
        </w:tabs>
      </w:pPr>
      <w:rPr>
        <w:rFonts w:cs="Times New Roman"/>
      </w:rPr>
    </w:lvl>
    <w:lvl w:ilvl="4">
      <w:start w:val="1"/>
      <w:numFmt w:val="lowerLetter"/>
      <w:isLgl w:val="false"/>
      <w:suff w:val="tab"/>
      <w:lvlText w:val="%5."/>
      <w:lvlJc w:val="left"/>
      <w:pPr>
        <w:ind w:left="3960" w:hanging="360"/>
        <w:tabs>
          <w:tab w:val="num" w:pos="3960" w:leader="none"/>
        </w:tabs>
      </w:pPr>
      <w:rPr>
        <w:rFonts w:cs="Times New Roman"/>
      </w:rPr>
    </w:lvl>
    <w:lvl w:ilvl="5">
      <w:start w:val="1"/>
      <w:numFmt w:val="lowerRoman"/>
      <w:isLgl w:val="false"/>
      <w:suff w:val="tab"/>
      <w:lvlText w:val="%6."/>
      <w:lvlJc w:val="right"/>
      <w:pPr>
        <w:ind w:left="4680" w:hanging="180"/>
        <w:tabs>
          <w:tab w:val="num" w:pos="4680" w:leader="none"/>
        </w:tabs>
      </w:pPr>
      <w:rPr>
        <w:rFonts w:cs="Times New Roman"/>
      </w:rPr>
    </w:lvl>
    <w:lvl w:ilvl="6">
      <w:start w:val="1"/>
      <w:numFmt w:val="decimal"/>
      <w:isLgl w:val="false"/>
      <w:suff w:val="tab"/>
      <w:lvlText w:val="%7."/>
      <w:lvlJc w:val="left"/>
      <w:pPr>
        <w:ind w:left="5400" w:hanging="360"/>
        <w:tabs>
          <w:tab w:val="num" w:pos="5400" w:leader="none"/>
        </w:tabs>
      </w:pPr>
      <w:rPr>
        <w:rFonts w:cs="Times New Roman"/>
      </w:rPr>
    </w:lvl>
    <w:lvl w:ilvl="7">
      <w:start w:val="1"/>
      <w:numFmt w:val="lowerLetter"/>
      <w:isLgl w:val="false"/>
      <w:suff w:val="tab"/>
      <w:lvlText w:val="%8."/>
      <w:lvlJc w:val="left"/>
      <w:pPr>
        <w:ind w:left="6120" w:hanging="360"/>
        <w:tabs>
          <w:tab w:val="num" w:pos="6120" w:leader="none"/>
        </w:tabs>
      </w:pPr>
      <w:rPr>
        <w:rFonts w:cs="Times New Roman"/>
      </w:rPr>
    </w:lvl>
    <w:lvl w:ilvl="8">
      <w:start w:val="1"/>
      <w:numFmt w:val="lowerRoman"/>
      <w:isLgl w:val="false"/>
      <w:suff w:val="tab"/>
      <w:lvlText w:val="%9."/>
      <w:lvlJc w:val="right"/>
      <w:pPr>
        <w:ind w:left="6840" w:hanging="180"/>
        <w:tabs>
          <w:tab w:val="num" w:pos="6840" w:leader="none"/>
        </w:tabs>
      </w:pPr>
      <w:rPr>
        <w:rFonts w:cs="Times New Roman"/>
      </w:rPr>
    </w:lvl>
  </w:abstractNum>
  <w:abstractNum w:abstractNumId="90">
    <w:multiLevelType w:val="hybridMultilevel"/>
    <w:styleLink w:val="1684"/>
    <w:lvl w:ilvl="0">
      <w:start w:val="1"/>
      <w:numFmt w:val="bullet"/>
      <w:pStyle w:val="1684"/>
      <w:isLgl w:val="false"/>
      <w:suff w:val="tab"/>
      <w:lvlText w:val="-"/>
      <w:lvlJc w:val="left"/>
      <w:pPr>
        <w:ind w:left="371" w:firstLine="338"/>
        <w:tabs>
          <w:tab w:val="num" w:pos="1080" w:leader="none"/>
        </w:tabs>
      </w:pPr>
      <w:rPr>
        <w:rFonts w:ascii="Tahoma" w:hAnsi="Tahoma" w:eastAsia="Times New Roman"/>
        <w:b w:val="0"/>
        <w:i w:val="0"/>
        <w:caps w:val="0"/>
        <w:smallCaps w:val="0"/>
        <w:strike w:val="0"/>
        <w:spacing w:val="0"/>
        <w:position w:val="0"/>
        <w:vertAlign w:val="baseline"/>
      </w:rPr>
    </w:lvl>
    <w:lvl w:ilvl="1">
      <w:start w:val="1"/>
      <w:numFmt w:val="bullet"/>
      <w:isLgl w:val="false"/>
      <w:suff w:val="tab"/>
      <w:lvlText w:val="o"/>
      <w:lvlJc w:val="left"/>
      <w:pPr>
        <w:ind w:left="720" w:firstLine="338"/>
        <w:tabs>
          <w:tab w:val="left" w:pos="1080" w:leader="none"/>
          <w:tab w:val="num" w:pos="1429" w:leader="none"/>
        </w:tabs>
      </w:pPr>
      <w:rPr>
        <w:rFonts w:ascii="Tahoma" w:hAnsi="Tahoma" w:eastAsia="Times New Roman"/>
        <w:b w:val="0"/>
        <w:i w:val="0"/>
        <w:caps w:val="0"/>
        <w:smallCaps w:val="0"/>
        <w:strike w:val="0"/>
        <w:spacing w:val="0"/>
        <w:position w:val="0"/>
        <w:vertAlign w:val="baseline"/>
      </w:rPr>
    </w:lvl>
    <w:lvl w:ilvl="2">
      <w:start w:val="1"/>
      <w:numFmt w:val="bullet"/>
      <w:isLgl w:val="false"/>
      <w:suff w:val="tab"/>
      <w:lvlText w:val="▪"/>
      <w:lvlJc w:val="left"/>
      <w:pPr>
        <w:ind w:left="1440" w:firstLine="338"/>
        <w:tabs>
          <w:tab w:val="left" w:pos="1080" w:leader="none"/>
          <w:tab w:val="num" w:pos="2149" w:leader="none"/>
        </w:tabs>
      </w:pPr>
      <w:rPr>
        <w:rFonts w:ascii="Tahoma" w:hAnsi="Tahoma" w:eastAsia="Times New Roman"/>
        <w:b w:val="0"/>
        <w:i w:val="0"/>
        <w:caps w:val="0"/>
        <w:smallCaps w:val="0"/>
        <w:strike w:val="0"/>
        <w:spacing w:val="0"/>
        <w:position w:val="0"/>
        <w:vertAlign w:val="baseline"/>
      </w:rPr>
    </w:lvl>
    <w:lvl w:ilvl="3">
      <w:start w:val="1"/>
      <w:numFmt w:val="bullet"/>
      <w:isLgl w:val="false"/>
      <w:suff w:val="tab"/>
      <w:lvlText w:val="•"/>
      <w:lvlJc w:val="left"/>
      <w:pPr>
        <w:ind w:left="2160" w:firstLine="338"/>
        <w:tabs>
          <w:tab w:val="left" w:pos="1080" w:leader="none"/>
          <w:tab w:val="num" w:pos="2869" w:leader="none"/>
        </w:tabs>
      </w:pPr>
      <w:rPr>
        <w:rFonts w:ascii="Tahoma" w:hAnsi="Tahoma" w:eastAsia="Times New Roman"/>
        <w:b w:val="0"/>
        <w:i w:val="0"/>
        <w:caps w:val="0"/>
        <w:smallCaps w:val="0"/>
        <w:strike w:val="0"/>
        <w:spacing w:val="0"/>
        <w:position w:val="0"/>
        <w:vertAlign w:val="baseline"/>
      </w:rPr>
    </w:lvl>
    <w:lvl w:ilvl="4">
      <w:start w:val="1"/>
      <w:numFmt w:val="bullet"/>
      <w:isLgl w:val="false"/>
      <w:suff w:val="tab"/>
      <w:lvlText w:val="o"/>
      <w:lvlJc w:val="left"/>
      <w:pPr>
        <w:ind w:left="2880" w:firstLine="338"/>
        <w:tabs>
          <w:tab w:val="left" w:pos="1080" w:leader="none"/>
          <w:tab w:val="num" w:pos="3589" w:leader="none"/>
        </w:tabs>
      </w:pPr>
      <w:rPr>
        <w:rFonts w:ascii="Tahoma" w:hAnsi="Tahoma" w:eastAsia="Times New Roman"/>
        <w:b w:val="0"/>
        <w:i w:val="0"/>
        <w:caps w:val="0"/>
        <w:smallCaps w:val="0"/>
        <w:strike w:val="0"/>
        <w:spacing w:val="0"/>
        <w:position w:val="0"/>
        <w:vertAlign w:val="baseline"/>
      </w:rPr>
    </w:lvl>
    <w:lvl w:ilvl="5">
      <w:start w:val="1"/>
      <w:numFmt w:val="bullet"/>
      <w:isLgl w:val="false"/>
      <w:suff w:val="tab"/>
      <w:lvlText w:val="▪"/>
      <w:lvlJc w:val="left"/>
      <w:pPr>
        <w:ind w:left="3600" w:firstLine="338"/>
        <w:tabs>
          <w:tab w:val="left" w:pos="1080" w:leader="none"/>
          <w:tab w:val="num" w:pos="4309" w:leader="none"/>
        </w:tabs>
      </w:pPr>
      <w:rPr>
        <w:rFonts w:ascii="Tahoma" w:hAnsi="Tahoma" w:eastAsia="Times New Roman"/>
        <w:b w:val="0"/>
        <w:i w:val="0"/>
        <w:caps w:val="0"/>
        <w:smallCaps w:val="0"/>
        <w:strike w:val="0"/>
        <w:spacing w:val="0"/>
        <w:position w:val="0"/>
        <w:vertAlign w:val="baseline"/>
      </w:rPr>
    </w:lvl>
    <w:lvl w:ilvl="6">
      <w:start w:val="1"/>
      <w:numFmt w:val="bullet"/>
      <w:isLgl w:val="false"/>
      <w:suff w:val="tab"/>
      <w:lvlText w:val="•"/>
      <w:lvlJc w:val="left"/>
      <w:pPr>
        <w:ind w:left="4320" w:firstLine="338"/>
        <w:tabs>
          <w:tab w:val="left" w:pos="1080" w:leader="none"/>
          <w:tab w:val="num" w:pos="5029" w:leader="none"/>
        </w:tabs>
      </w:pPr>
      <w:rPr>
        <w:rFonts w:ascii="Tahoma" w:hAnsi="Tahoma" w:eastAsia="Times New Roman"/>
        <w:b w:val="0"/>
        <w:i w:val="0"/>
        <w:caps w:val="0"/>
        <w:smallCaps w:val="0"/>
        <w:strike w:val="0"/>
        <w:spacing w:val="0"/>
        <w:position w:val="0"/>
        <w:vertAlign w:val="baseline"/>
      </w:rPr>
    </w:lvl>
    <w:lvl w:ilvl="7">
      <w:start w:val="1"/>
      <w:numFmt w:val="bullet"/>
      <w:isLgl w:val="false"/>
      <w:suff w:val="tab"/>
      <w:lvlText w:val="o"/>
      <w:lvlJc w:val="left"/>
      <w:pPr>
        <w:ind w:left="5040" w:firstLine="338"/>
        <w:tabs>
          <w:tab w:val="left" w:pos="1080" w:leader="none"/>
          <w:tab w:val="num" w:pos="5749" w:leader="none"/>
        </w:tabs>
      </w:pPr>
      <w:rPr>
        <w:rFonts w:ascii="Tahoma" w:hAnsi="Tahoma" w:eastAsia="Times New Roman"/>
        <w:b w:val="0"/>
        <w:i w:val="0"/>
        <w:caps w:val="0"/>
        <w:smallCaps w:val="0"/>
        <w:strike w:val="0"/>
        <w:spacing w:val="0"/>
        <w:position w:val="0"/>
        <w:vertAlign w:val="baseline"/>
      </w:rPr>
    </w:lvl>
    <w:lvl w:ilvl="8">
      <w:start w:val="1"/>
      <w:numFmt w:val="bullet"/>
      <w:isLgl w:val="false"/>
      <w:suff w:val="tab"/>
      <w:lvlText w:val="▪"/>
      <w:lvlJc w:val="left"/>
      <w:pPr>
        <w:ind w:left="5760" w:firstLine="338"/>
        <w:tabs>
          <w:tab w:val="left" w:pos="1080" w:leader="none"/>
          <w:tab w:val="num" w:pos="6469" w:leader="none"/>
        </w:tabs>
      </w:pPr>
      <w:rPr>
        <w:rFonts w:ascii="Tahoma" w:hAnsi="Tahoma" w:eastAsia="Times New Roman"/>
        <w:b w:val="0"/>
        <w:i w:val="0"/>
        <w:caps w:val="0"/>
        <w:smallCaps w:val="0"/>
        <w:strike w:val="0"/>
        <w:spacing w:val="0"/>
        <w:position w:val="0"/>
        <w:vertAlign w:val="baseline"/>
      </w:rPr>
    </w:lvl>
  </w:abstractNum>
  <w:abstractNum w:abstractNumId="91">
    <w:multiLevelType w:val="hybridMultilevel"/>
    <w:lvl w:ilvl="0">
      <w:start w:val="1"/>
      <w:numFmt w:val="bullet"/>
      <w:isLgl w:val="false"/>
      <w:suff w:val="tab"/>
      <w:lvlText w:val=""/>
      <w:lvlJc w:val="left"/>
      <w:pPr>
        <w:ind w:left="1440" w:hanging="360"/>
        <w:tabs>
          <w:tab w:val="num" w:pos="1440" w:leader="none"/>
        </w:tabs>
      </w:pPr>
      <w:rPr>
        <w:rFonts w:hint="default" w:ascii="Symbol" w:hAnsi="Symbol"/>
      </w:rPr>
    </w:lvl>
    <w:lvl w:ilvl="1">
      <w:start w:val="1"/>
      <w:numFmt w:val="bullet"/>
      <w:isLgl w:val="false"/>
      <w:suff w:val="tab"/>
      <w:lvlText w:val=""/>
      <w:lvlJc w:val="left"/>
      <w:pPr>
        <w:ind w:left="928" w:hanging="360"/>
        <w:tabs>
          <w:tab w:val="num" w:pos="928" w:leader="none"/>
        </w:tabs>
      </w:pPr>
      <w:rPr>
        <w:rFonts w:hint="default" w:ascii="Symbol" w:hAnsi="Symbol"/>
      </w:rPr>
    </w:lvl>
    <w:lvl w:ilvl="2">
      <w:start w:val="1"/>
      <w:numFmt w:val="bullet"/>
      <w:isLgl w:val="false"/>
      <w:suff w:val="tab"/>
      <w:lvlText w:val=""/>
      <w:lvlJc w:val="left"/>
      <w:pPr>
        <w:ind w:left="2520" w:hanging="360"/>
        <w:tabs>
          <w:tab w:val="num" w:pos="2520" w:leader="none"/>
        </w:tabs>
      </w:pPr>
      <w:rPr>
        <w:rFonts w:hint="default" w:ascii="Wingdings" w:hAnsi="Wingdings"/>
      </w:rPr>
    </w:lvl>
    <w:lvl w:ilvl="3">
      <w:start w:val="1"/>
      <w:numFmt w:val="bullet"/>
      <w:isLgl w:val="false"/>
      <w:suff w:val="tab"/>
      <w:lvlText w:val=""/>
      <w:lvlJc w:val="left"/>
      <w:pPr>
        <w:ind w:left="3240" w:hanging="360"/>
        <w:tabs>
          <w:tab w:val="num" w:pos="3240" w:leader="none"/>
        </w:tabs>
      </w:pPr>
      <w:rPr>
        <w:rFonts w:hint="default" w:ascii="Symbol" w:hAnsi="Symbol"/>
      </w:rPr>
    </w:lvl>
    <w:lvl w:ilvl="4">
      <w:start w:val="1"/>
      <w:numFmt w:val="bullet"/>
      <w:isLgl w:val="false"/>
      <w:suff w:val="tab"/>
      <w:lvlText w:val="o"/>
      <w:lvlJc w:val="left"/>
      <w:pPr>
        <w:ind w:left="3960" w:hanging="360"/>
        <w:tabs>
          <w:tab w:val="num" w:pos="3960" w:leader="none"/>
        </w:tabs>
      </w:pPr>
      <w:rPr>
        <w:rFonts w:hint="default" w:ascii="Courier New" w:hAnsi="Courier New"/>
      </w:rPr>
    </w:lvl>
    <w:lvl w:ilvl="5">
      <w:start w:val="1"/>
      <w:numFmt w:val="bullet"/>
      <w:isLgl w:val="false"/>
      <w:suff w:val="tab"/>
      <w:lvlText w:val=""/>
      <w:lvlJc w:val="left"/>
      <w:pPr>
        <w:ind w:left="4680" w:hanging="360"/>
        <w:tabs>
          <w:tab w:val="num" w:pos="4680" w:leader="none"/>
        </w:tabs>
      </w:pPr>
      <w:rPr>
        <w:rFonts w:hint="default" w:ascii="Wingdings" w:hAnsi="Wingdings"/>
      </w:rPr>
    </w:lvl>
    <w:lvl w:ilvl="6">
      <w:start w:val="1"/>
      <w:numFmt w:val="bullet"/>
      <w:isLgl w:val="false"/>
      <w:suff w:val="tab"/>
      <w:lvlText w:val=""/>
      <w:lvlJc w:val="left"/>
      <w:pPr>
        <w:ind w:left="5400" w:hanging="360"/>
        <w:tabs>
          <w:tab w:val="num" w:pos="5400" w:leader="none"/>
        </w:tabs>
      </w:pPr>
      <w:rPr>
        <w:rFonts w:hint="default" w:ascii="Symbol" w:hAnsi="Symbol"/>
      </w:rPr>
    </w:lvl>
    <w:lvl w:ilvl="7">
      <w:start w:val="1"/>
      <w:numFmt w:val="bullet"/>
      <w:isLgl w:val="false"/>
      <w:suff w:val="tab"/>
      <w:lvlText w:val="o"/>
      <w:lvlJc w:val="left"/>
      <w:pPr>
        <w:ind w:left="6120" w:hanging="360"/>
        <w:tabs>
          <w:tab w:val="num" w:pos="6120" w:leader="none"/>
        </w:tabs>
      </w:pPr>
      <w:rPr>
        <w:rFonts w:hint="default" w:ascii="Courier New" w:hAnsi="Courier New"/>
      </w:rPr>
    </w:lvl>
    <w:lvl w:ilvl="8">
      <w:start w:val="1"/>
      <w:numFmt w:val="bullet"/>
      <w:isLgl w:val="false"/>
      <w:suff w:val="tab"/>
      <w:lvlText w:val=""/>
      <w:lvlJc w:val="left"/>
      <w:pPr>
        <w:ind w:left="6840" w:hanging="360"/>
        <w:tabs>
          <w:tab w:val="num" w:pos="6840" w:leader="none"/>
        </w:tabs>
      </w:pPr>
      <w:rPr>
        <w:rFonts w:hint="default" w:ascii="Wingdings" w:hAnsi="Wingdings"/>
      </w:rPr>
    </w:lvl>
  </w:abstractNum>
  <w:abstractNum w:abstractNumId="92">
    <w:multiLevelType w:val="hybridMultilevel"/>
    <w:lvl w:ilvl="0">
      <w:start w:val="1"/>
      <w:numFmt w:val="bullet"/>
      <w:isLgl w:val="false"/>
      <w:suff w:val="tab"/>
      <w:lvlText w:val="-"/>
      <w:lvlJc w:val="left"/>
      <w:pPr>
        <w:ind w:left="1080" w:hanging="360"/>
        <w:tabs>
          <w:tab w:val="num" w:pos="1080" w:leader="none"/>
        </w:tabs>
      </w:pPr>
      <w:rPr>
        <w:rFonts w:hint="default" w:ascii="Tahoma" w:hAnsi="Tahoma"/>
      </w:rPr>
    </w:lvl>
    <w:lvl w:ilvl="1">
      <w:start w:val="1"/>
      <w:numFmt w:val="bullet"/>
      <w:isLgl w:val="false"/>
      <w:suff w:val="tab"/>
      <w:lvlText w:val="o"/>
      <w:lvlJc w:val="left"/>
      <w:pPr>
        <w:ind w:left="1800" w:hanging="360"/>
        <w:tabs>
          <w:tab w:val="num" w:pos="1800" w:leader="none"/>
        </w:tabs>
      </w:pPr>
      <w:rPr>
        <w:rFonts w:hint="default" w:ascii="Courier New" w:hAnsi="Courier New"/>
      </w:rPr>
    </w:lvl>
    <w:lvl w:ilvl="2">
      <w:start w:val="1"/>
      <w:numFmt w:val="bullet"/>
      <w:isLgl w:val="false"/>
      <w:suff w:val="tab"/>
      <w:lvlText w:val=""/>
      <w:lvlJc w:val="left"/>
      <w:pPr>
        <w:ind w:left="2520" w:hanging="360"/>
        <w:tabs>
          <w:tab w:val="num" w:pos="2520" w:leader="none"/>
        </w:tabs>
      </w:pPr>
      <w:rPr>
        <w:rFonts w:hint="default" w:ascii="Wingdings" w:hAnsi="Wingdings"/>
      </w:rPr>
    </w:lvl>
    <w:lvl w:ilvl="3">
      <w:start w:val="1"/>
      <w:numFmt w:val="bullet"/>
      <w:isLgl w:val="false"/>
      <w:suff w:val="tab"/>
      <w:lvlText w:val=""/>
      <w:lvlJc w:val="left"/>
      <w:pPr>
        <w:ind w:left="3240" w:hanging="360"/>
        <w:tabs>
          <w:tab w:val="num" w:pos="3240" w:leader="none"/>
        </w:tabs>
      </w:pPr>
      <w:rPr>
        <w:rFonts w:hint="default" w:ascii="Symbol" w:hAnsi="Symbol"/>
      </w:rPr>
    </w:lvl>
    <w:lvl w:ilvl="4">
      <w:start w:val="1"/>
      <w:numFmt w:val="bullet"/>
      <w:isLgl w:val="false"/>
      <w:suff w:val="tab"/>
      <w:lvlText w:val="o"/>
      <w:lvlJc w:val="left"/>
      <w:pPr>
        <w:ind w:left="3960" w:hanging="360"/>
        <w:tabs>
          <w:tab w:val="num" w:pos="3960" w:leader="none"/>
        </w:tabs>
      </w:pPr>
      <w:rPr>
        <w:rFonts w:hint="default" w:ascii="Courier New" w:hAnsi="Courier New"/>
      </w:rPr>
    </w:lvl>
    <w:lvl w:ilvl="5">
      <w:start w:val="1"/>
      <w:numFmt w:val="bullet"/>
      <w:isLgl w:val="false"/>
      <w:suff w:val="tab"/>
      <w:lvlText w:val=""/>
      <w:lvlJc w:val="left"/>
      <w:pPr>
        <w:ind w:left="4680" w:hanging="360"/>
        <w:tabs>
          <w:tab w:val="num" w:pos="4680" w:leader="none"/>
        </w:tabs>
      </w:pPr>
      <w:rPr>
        <w:rFonts w:hint="default" w:ascii="Wingdings" w:hAnsi="Wingdings"/>
      </w:rPr>
    </w:lvl>
    <w:lvl w:ilvl="6">
      <w:start w:val="1"/>
      <w:numFmt w:val="bullet"/>
      <w:isLgl w:val="false"/>
      <w:suff w:val="tab"/>
      <w:lvlText w:val=""/>
      <w:lvlJc w:val="left"/>
      <w:pPr>
        <w:ind w:left="5400" w:hanging="360"/>
        <w:tabs>
          <w:tab w:val="num" w:pos="5400" w:leader="none"/>
        </w:tabs>
      </w:pPr>
      <w:rPr>
        <w:rFonts w:hint="default" w:ascii="Symbol" w:hAnsi="Symbol"/>
      </w:rPr>
    </w:lvl>
    <w:lvl w:ilvl="7">
      <w:start w:val="1"/>
      <w:numFmt w:val="bullet"/>
      <w:isLgl w:val="false"/>
      <w:suff w:val="tab"/>
      <w:lvlText w:val="o"/>
      <w:lvlJc w:val="left"/>
      <w:pPr>
        <w:ind w:left="6120" w:hanging="360"/>
        <w:tabs>
          <w:tab w:val="num" w:pos="6120" w:leader="none"/>
        </w:tabs>
      </w:pPr>
      <w:rPr>
        <w:rFonts w:hint="default" w:ascii="Courier New" w:hAnsi="Courier New"/>
      </w:rPr>
    </w:lvl>
    <w:lvl w:ilvl="8">
      <w:start w:val="1"/>
      <w:numFmt w:val="bullet"/>
      <w:isLgl w:val="false"/>
      <w:suff w:val="tab"/>
      <w:lvlText w:val=""/>
      <w:lvlJc w:val="left"/>
      <w:pPr>
        <w:ind w:left="6840" w:hanging="360"/>
        <w:tabs>
          <w:tab w:val="num" w:pos="6840" w:leader="none"/>
        </w:tabs>
      </w:pPr>
      <w:rPr>
        <w:rFonts w:hint="default" w:ascii="Wingdings" w:hAnsi="Wingdings"/>
      </w:rPr>
    </w:lvl>
  </w:abstractNum>
  <w:abstractNum w:abstractNumId="93">
    <w:multiLevelType w:val="hybridMultilevel"/>
    <w:styleLink w:val="1688"/>
    <w:lvl w:ilvl="0">
      <w:start w:val="1"/>
      <w:numFmt w:val="decimal"/>
      <w:pStyle w:val="1688"/>
      <w:isLgl w:val="false"/>
      <w:suff w:val="tab"/>
      <w:lvlText w:val="%1."/>
      <w:lvlJc w:val="left"/>
      <w:pPr>
        <w:ind w:left="371" w:firstLine="338"/>
        <w:tabs>
          <w:tab w:val="left" w:pos="360" w:leader="none"/>
          <w:tab w:val="num" w:pos="1080" w:leader="none"/>
        </w:tabs>
      </w:pPr>
      <w:rPr>
        <w:rFonts w:hAnsi="Arial Unicode MS" w:cs="Times New Roman"/>
        <w:caps w:val="0"/>
        <w:smallCaps w:val="0"/>
        <w:strike w:val="0"/>
        <w:spacing w:val="0"/>
        <w:position w:val="0"/>
        <w:vertAlign w:val="baseline"/>
      </w:rPr>
    </w:lvl>
    <w:lvl w:ilvl="1">
      <w:start w:val="1"/>
      <w:numFmt w:val="lowerLetter"/>
      <w:isLgl w:val="false"/>
      <w:suff w:val="tab"/>
      <w:lvlText w:val="%2."/>
      <w:lvlJc w:val="left"/>
      <w:pPr>
        <w:ind w:left="720" w:firstLine="338"/>
        <w:tabs>
          <w:tab w:val="left" w:pos="360" w:leader="none"/>
          <w:tab w:val="left" w:pos="1080" w:leader="none"/>
          <w:tab w:val="num" w:pos="1429" w:leader="none"/>
        </w:tabs>
      </w:pPr>
      <w:rPr>
        <w:rFonts w:hAnsi="Arial Unicode MS" w:cs="Times New Roman"/>
        <w:caps w:val="0"/>
        <w:smallCaps w:val="0"/>
        <w:strike w:val="0"/>
        <w:spacing w:val="0"/>
        <w:position w:val="0"/>
        <w:vertAlign w:val="baseline"/>
      </w:rPr>
    </w:lvl>
    <w:lvl w:ilvl="2">
      <w:start w:val="1"/>
      <w:numFmt w:val="lowerRoman"/>
      <w:isLgl w:val="false"/>
      <w:suff w:val="tab"/>
      <w:lvlText w:val="%3."/>
      <w:lvlJc w:val="left"/>
      <w:pPr>
        <w:ind w:left="1440" w:firstLine="413"/>
        <w:tabs>
          <w:tab w:val="left" w:pos="360" w:leader="none"/>
          <w:tab w:val="left" w:pos="1080" w:leader="none"/>
          <w:tab w:val="num" w:pos="2149" w:leader="none"/>
        </w:tabs>
      </w:pPr>
      <w:rPr>
        <w:rFonts w:hAnsi="Arial Unicode MS" w:cs="Times New Roman"/>
        <w:caps w:val="0"/>
        <w:smallCaps w:val="0"/>
        <w:strike w:val="0"/>
        <w:spacing w:val="0"/>
        <w:position w:val="0"/>
        <w:vertAlign w:val="baseline"/>
      </w:rPr>
    </w:lvl>
    <w:lvl w:ilvl="3">
      <w:start w:val="1"/>
      <w:numFmt w:val="decimal"/>
      <w:isLgl w:val="false"/>
      <w:suff w:val="tab"/>
      <w:lvlText w:val="%4."/>
      <w:lvlJc w:val="left"/>
      <w:pPr>
        <w:ind w:left="2160" w:firstLine="338"/>
        <w:tabs>
          <w:tab w:val="left" w:pos="360" w:leader="none"/>
          <w:tab w:val="left" w:pos="1080" w:leader="none"/>
          <w:tab w:val="num" w:pos="2869" w:leader="none"/>
        </w:tabs>
      </w:pPr>
      <w:rPr>
        <w:rFonts w:hAnsi="Arial Unicode MS" w:cs="Times New Roman"/>
        <w:caps w:val="0"/>
        <w:smallCaps w:val="0"/>
        <w:strike w:val="0"/>
        <w:spacing w:val="0"/>
        <w:position w:val="0"/>
        <w:vertAlign w:val="baseline"/>
      </w:rPr>
    </w:lvl>
    <w:lvl w:ilvl="4">
      <w:start w:val="1"/>
      <w:numFmt w:val="lowerLetter"/>
      <w:isLgl w:val="false"/>
      <w:suff w:val="tab"/>
      <w:lvlText w:val="%5."/>
      <w:lvlJc w:val="left"/>
      <w:pPr>
        <w:ind w:left="2880" w:firstLine="338"/>
        <w:tabs>
          <w:tab w:val="left" w:pos="360" w:leader="none"/>
          <w:tab w:val="left" w:pos="1080" w:leader="none"/>
          <w:tab w:val="num" w:pos="3589" w:leader="none"/>
        </w:tabs>
      </w:pPr>
      <w:rPr>
        <w:rFonts w:hAnsi="Arial Unicode MS" w:cs="Times New Roman"/>
        <w:caps w:val="0"/>
        <w:smallCaps w:val="0"/>
        <w:strike w:val="0"/>
        <w:spacing w:val="0"/>
        <w:position w:val="0"/>
        <w:vertAlign w:val="baseline"/>
      </w:rPr>
    </w:lvl>
    <w:lvl w:ilvl="5">
      <w:start w:val="1"/>
      <w:numFmt w:val="lowerRoman"/>
      <w:isLgl w:val="false"/>
      <w:suff w:val="tab"/>
      <w:lvlText w:val="%6."/>
      <w:lvlJc w:val="left"/>
      <w:pPr>
        <w:ind w:left="3600" w:firstLine="413"/>
        <w:tabs>
          <w:tab w:val="left" w:pos="360" w:leader="none"/>
          <w:tab w:val="left" w:pos="1080" w:leader="none"/>
          <w:tab w:val="num" w:pos="4309" w:leader="none"/>
        </w:tabs>
      </w:pPr>
      <w:rPr>
        <w:rFonts w:hAnsi="Arial Unicode MS" w:cs="Times New Roman"/>
        <w:caps w:val="0"/>
        <w:smallCaps w:val="0"/>
        <w:strike w:val="0"/>
        <w:spacing w:val="0"/>
        <w:position w:val="0"/>
        <w:vertAlign w:val="baseline"/>
      </w:rPr>
    </w:lvl>
    <w:lvl w:ilvl="6">
      <w:start w:val="1"/>
      <w:numFmt w:val="decimal"/>
      <w:isLgl w:val="false"/>
      <w:suff w:val="tab"/>
      <w:lvlText w:val="%7."/>
      <w:lvlJc w:val="left"/>
      <w:pPr>
        <w:ind w:left="4320" w:firstLine="338"/>
        <w:tabs>
          <w:tab w:val="left" w:pos="360" w:leader="none"/>
          <w:tab w:val="left" w:pos="1080" w:leader="none"/>
          <w:tab w:val="num" w:pos="5029" w:leader="none"/>
        </w:tabs>
      </w:pPr>
      <w:rPr>
        <w:rFonts w:hAnsi="Arial Unicode MS" w:cs="Times New Roman"/>
        <w:caps w:val="0"/>
        <w:smallCaps w:val="0"/>
        <w:strike w:val="0"/>
        <w:spacing w:val="0"/>
        <w:position w:val="0"/>
        <w:vertAlign w:val="baseline"/>
      </w:rPr>
    </w:lvl>
    <w:lvl w:ilvl="7">
      <w:start w:val="1"/>
      <w:numFmt w:val="lowerLetter"/>
      <w:isLgl w:val="false"/>
      <w:suff w:val="tab"/>
      <w:lvlText w:val="%8."/>
      <w:lvlJc w:val="left"/>
      <w:pPr>
        <w:ind w:left="5040" w:firstLine="338"/>
        <w:tabs>
          <w:tab w:val="left" w:pos="360" w:leader="none"/>
          <w:tab w:val="left" w:pos="1080" w:leader="none"/>
          <w:tab w:val="num" w:pos="5749" w:leader="none"/>
        </w:tabs>
      </w:pPr>
      <w:rPr>
        <w:rFonts w:hAnsi="Arial Unicode MS" w:cs="Times New Roman"/>
        <w:caps w:val="0"/>
        <w:smallCaps w:val="0"/>
        <w:strike w:val="0"/>
        <w:spacing w:val="0"/>
        <w:position w:val="0"/>
        <w:vertAlign w:val="baseline"/>
      </w:rPr>
    </w:lvl>
    <w:lvl w:ilvl="8">
      <w:start w:val="1"/>
      <w:numFmt w:val="lowerRoman"/>
      <w:isLgl w:val="false"/>
      <w:suff w:val="tab"/>
      <w:lvlText w:val="%9."/>
      <w:lvlJc w:val="left"/>
      <w:pPr>
        <w:ind w:left="5760" w:firstLine="413"/>
        <w:tabs>
          <w:tab w:val="left" w:pos="360" w:leader="none"/>
          <w:tab w:val="left" w:pos="1080" w:leader="none"/>
          <w:tab w:val="num" w:pos="6469" w:leader="none"/>
        </w:tabs>
      </w:pPr>
      <w:rPr>
        <w:rFonts w:hAnsi="Arial Unicode MS" w:cs="Times New Roman"/>
        <w:caps w:val="0"/>
        <w:smallCaps w:val="0"/>
        <w:strike w:val="0"/>
        <w:spacing w:val="0"/>
        <w:position w:val="0"/>
        <w:vertAlign w:val="baseline"/>
      </w:rPr>
    </w:lvl>
  </w:abstractNum>
  <w:abstractNum w:abstractNumId="94">
    <w:multiLevelType w:val="hybridMultilevel"/>
    <w:numStyleLink w:val="1680"/>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5">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96">
    <w:multiLevelType w:val="hybridMultilevel"/>
    <w:lvl w:ilvl="0">
      <w:start w:val="3"/>
      <w:numFmt w:val="decimal"/>
      <w:isLgl w:val="false"/>
      <w:suff w:val="tab"/>
      <w:lvlText w:val="6.%1."/>
      <w:legacy w:legacy="1" w:legacyIndent="453" w:legacySpace="0"/>
      <w:lvlJc w:val="left"/>
      <w:pPr/>
      <w:rPr>
        <w:rFonts w:hint="default" w:ascii="Times New Roman" w:hAnsi="Times New Roman" w:cs="Times New Roman"/>
        <w:b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7">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98">
    <w:multiLevelType w:val="hybridMultilevel"/>
    <w:lvl w:ilvl="0">
      <w:start w:val="6"/>
      <w:numFmt w:val="decimal"/>
      <w:isLgl w:val="false"/>
      <w:suff w:val="tab"/>
      <w:lvlText w:val="6.%1."/>
      <w:legacy w:legacy="1" w:legacyIndent="417"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29"/>
  </w:num>
  <w:num w:numId="2">
    <w:abstractNumId w:val="64"/>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9"/>
  </w:num>
  <w:num w:numId="4">
    <w:abstractNumId w:val="53"/>
  </w:num>
  <w:num w:numId="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 w:ilvl="0">
        <w:start w:val="1"/>
        <w:numFmt w:val="bullet"/>
        <w:isLgl w:val="false"/>
        <w:suff w:val="tab"/>
        <w:lvlText w:val="-"/>
        <w:legacy w:legacy="1" w:legacyIndent="427" w:legacySpace="0"/>
        <w:lvlJc w:val="left"/>
        <w:pPr/>
        <w:rPr>
          <w:rFonts w:hint="default" w:ascii="Arial" w:hAnsi="Arial"/>
        </w:rPr>
      </w:lvl>
    </w:lvlOverride>
  </w:num>
  <w:num w:numId="7">
    <w:abstractNumId w:val="58"/>
  </w:num>
  <w:num w:numId="8">
    <w:abstractNumId w:val="17"/>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18"/>
  </w:num>
  <w:num w:numId="13">
    <w:abstractNumId w:val="38"/>
  </w:num>
  <w:num w:numId="14">
    <w:abstractNumId w:val="27"/>
  </w:num>
  <w:num w:numId="15">
    <w:abstractNumId w:val="87"/>
  </w:num>
  <w:num w:numId="16">
    <w:abstractNumId w:val="44"/>
  </w:num>
  <w:num w:numId="17">
    <w:abstractNumId w:val="4"/>
  </w:num>
  <w:num w:numId="18">
    <w:abstractNumId w:val="92"/>
  </w:num>
  <w:num w:numId="19">
    <w:abstractNumId w:val="25"/>
  </w:num>
  <w:num w:numId="20">
    <w:abstractNumId w:val="60"/>
  </w:num>
  <w:num w:numId="21">
    <w:abstractNumId w:val="24"/>
  </w:num>
  <w:num w:numId="22">
    <w:abstractNumId w:val="77"/>
  </w:num>
  <w:num w:numId="23">
    <w:abstractNumId w:val="89"/>
  </w:num>
  <w:num w:numId="24">
    <w:abstractNumId w:val="73"/>
  </w:num>
  <w:num w:numId="25">
    <w:abstractNumId w:val="55"/>
  </w:num>
  <w:num w:numId="26">
    <w:abstractNumId w:val="49"/>
  </w:num>
  <w:num w:numId="27">
    <w:abstractNumId w:val="45"/>
  </w:num>
  <w:num w:numId="28">
    <w:abstractNumId w:val="22"/>
  </w:num>
  <w:num w:numId="29">
    <w:abstractNumId w:val="0"/>
  </w:num>
  <w:num w:numId="30">
    <w:abstractNumId w:val="96"/>
  </w:num>
  <w:num w:numId="31">
    <w:abstractNumId w:val="98"/>
  </w:num>
  <w:num w:numId="32">
    <w:abstractNumId w:val="65"/>
  </w:num>
  <w:num w:numId="33">
    <w:abstractNumId w:val="33"/>
  </w:num>
  <w:num w:numId="34">
    <w:abstractNumId w:val="67"/>
  </w:num>
  <w:num w:numId="35">
    <w:abstractNumId w:val="70"/>
  </w:num>
  <w:num w:numId="36">
    <w:abstractNumId w:val="14"/>
  </w:num>
  <w:num w:numId="37">
    <w:abstractNumId w:val="1"/>
  </w:num>
  <w:num w:numId="38">
    <w:abstractNumId w:val="40"/>
  </w:num>
  <w:num w:numId="39">
    <w:abstractNumId w:val="41"/>
  </w:num>
  <w:num w:numId="40">
    <w:abstractNumId w:val="74"/>
  </w:num>
  <w:num w:numId="41">
    <w:abstractNumId w:val="83"/>
  </w:num>
  <w:num w:numId="42">
    <w:abstractNumId w:val="54"/>
  </w:num>
  <w:num w:numId="43">
    <w:abstractNumId w:val="12"/>
  </w:num>
  <w:num w:numId="44">
    <w:abstractNumId w:val="57"/>
  </w:num>
  <w:num w:numId="45">
    <w:abstractNumId w:val="34"/>
  </w:num>
  <w:num w:numId="46">
    <w:abstractNumId w:val="80"/>
  </w:num>
  <w:num w:numId="47">
    <w:abstractNumId w:val="47"/>
  </w:num>
  <w:num w:numId="48">
    <w:abstractNumId w:val="26"/>
  </w:num>
  <w:num w:numId="49">
    <w:abstractNumId w:val="46"/>
  </w:num>
  <w:num w:numId="50">
    <w:abstractNumId w:val="23"/>
  </w:num>
  <w:num w:numId="51">
    <w:abstractNumId w:val="71"/>
  </w:num>
  <w:num w:numId="52">
    <w:abstractNumId w:val="36"/>
  </w:num>
  <w:num w:numId="53">
    <w:abstractNumId w:val="90"/>
  </w:num>
  <w:num w:numId="54">
    <w:abstractNumId w:val="9"/>
  </w:num>
  <w:num w:numId="55">
    <w:abstractNumId w:val="10"/>
  </w:num>
  <w:num w:numId="56">
    <w:abstractNumId w:val="69"/>
  </w:num>
  <w:num w:numId="57">
    <w:abstractNumId w:val="93"/>
  </w:num>
  <w:num w:numId="58">
    <w:abstractNumId w:val="63"/>
  </w:num>
  <w:num w:numId="59">
    <w:abstractNumId w:val="81"/>
  </w:num>
  <w:num w:numId="60">
    <w:abstractNumId w:val="76"/>
  </w:num>
  <w:num w:numId="61">
    <w:abstractNumId w:val="75"/>
  </w:num>
  <w:num w:numId="62">
    <w:abstractNumId w:val="66"/>
  </w:num>
  <w:num w:numId="63">
    <w:abstractNumId w:val="62"/>
  </w:num>
  <w:num w:numId="64">
    <w:abstractNumId w:val="32"/>
  </w:num>
  <w:num w:numId="65">
    <w:abstractNumId w:val="52"/>
  </w:num>
  <w:num w:numId="66">
    <w:abstractNumId w:val="30"/>
  </w:num>
  <w:num w:numId="67">
    <w:abstractNumId w:val="3"/>
  </w:num>
  <w:num w:numId="68">
    <w:abstractNumId w:val="48"/>
    <w:lvlOverride w:ilvl="0">
      <w:startOverride w:val="2"/>
    </w:lvlOverride>
  </w:num>
  <w:num w:numId="69">
    <w:abstractNumId w:val="68"/>
  </w:num>
  <w:num w:numId="70">
    <w:abstractNumId w:val="94"/>
  </w:num>
  <w:num w:numId="71">
    <w:abstractNumId w:val="94"/>
    <w:lvlOverride w:ilvl="0">
      <w:lvl w:ilvl="0">
        <w:start w:val="1"/>
        <w:numFmt w:val="bullet"/>
        <w:isLgl w:val="false"/>
        <w:suff w:val="tab"/>
        <w:lvlText w:val="-"/>
        <w:lvlJc w:val="left"/>
        <w:pPr>
          <w:ind w:left="284" w:firstLine="425"/>
          <w:tabs>
            <w:tab w:val="num" w:pos="993"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1">
      <w:lvl w:ilvl="1">
        <w:start w:val="1"/>
        <w:numFmt w:val="bullet"/>
        <w:isLgl w:val="false"/>
        <w:suff w:val="tab"/>
        <w:lvlText w:val="-"/>
        <w:lvlJc w:val="left"/>
        <w:pPr>
          <w:ind w:left="284" w:firstLine="425"/>
          <w:tabs>
            <w:tab w:val="num" w:pos="993" w:leader="none"/>
            <w:tab w:val="left" w:pos="1211" w:leader="none"/>
            <w:tab w:val="left" w:pos="2089" w:leader="none"/>
          </w:tabs>
        </w:pPr>
        <w:rPr>
          <w:rFonts w:ascii="Times New Roman" w:hAnsi="Times New Roman" w:eastAsia="Times New Roman"/>
          <w:b w:val="0"/>
          <w:i w:val="0"/>
          <w:caps w:val="0"/>
          <w:smallCaps w:val="0"/>
          <w:strike w:val="0"/>
          <w:spacing w:val="0"/>
          <w:position w:val="0"/>
          <w:vertAlign w:val="baseline"/>
        </w:rPr>
      </w:lvl>
    </w:lvlOverride>
    <w:lvlOverride w:ilvl="2">
      <w:lvl w:ilvl="2">
        <w:start w:val="1"/>
        <w:numFmt w:val="bullet"/>
        <w:isLgl w:val="false"/>
        <w:suff w:val="tab"/>
        <w:lvlText w:val="▪"/>
        <w:lvlJc w:val="left"/>
        <w:pPr>
          <w:ind w:left="1380" w:hanging="671"/>
        </w:pPr>
        <w:rPr>
          <w:rFonts w:ascii="Times New Roman" w:hAnsi="Times New Roman" w:eastAsia="Times New Roman"/>
          <w:b w:val="0"/>
          <w:i w:val="0"/>
          <w:caps w:val="0"/>
          <w:smallCaps w:val="0"/>
          <w:strike w:val="0"/>
          <w:spacing w:val="0"/>
          <w:position w:val="0"/>
          <w:vertAlign w:val="baseline"/>
        </w:rPr>
      </w:lvl>
    </w:lvlOverride>
    <w:lvlOverride w:ilvl="3">
      <w:lvl w:ilvl="3">
        <w:start w:val="1"/>
        <w:numFmt w:val="bullet"/>
        <w:isLgl w:val="false"/>
        <w:suff w:val="tab"/>
        <w:lvlText w:val="•"/>
        <w:lvlJc w:val="left"/>
        <w:pPr>
          <w:ind w:left="1440" w:hanging="671"/>
        </w:pPr>
        <w:rPr>
          <w:rFonts w:ascii="Times New Roman" w:hAnsi="Times New Roman" w:eastAsia="Times New Roman"/>
          <w:b w:val="0"/>
          <w:i w:val="0"/>
          <w:caps w:val="0"/>
          <w:smallCaps w:val="0"/>
          <w:strike w:val="0"/>
          <w:spacing w:val="0"/>
          <w:position w:val="0"/>
          <w:vertAlign w:val="baseline"/>
        </w:rPr>
      </w:lvl>
    </w:lvlOverride>
    <w:lvlOverride w:ilvl="4">
      <w:lvl w:ilvl="4">
        <w:start w:val="1"/>
        <w:numFmt w:val="bullet"/>
        <w:isLgl w:val="false"/>
        <w:suff w:val="tab"/>
        <w:lvlText w:val="o"/>
        <w:lvlJc w:val="left"/>
        <w:pPr>
          <w:ind w:left="2160" w:hanging="671"/>
          <w:tabs>
            <w:tab w:val="left" w:pos="993"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lvlOverride w:ilvl="5">
      <w:lvl w:ilvl="5">
        <w:start w:val="1"/>
        <w:numFmt w:val="bullet"/>
        <w:isLgl w:val="false"/>
        <w:suff w:val="tab"/>
        <w:lvlText w:val="▪"/>
        <w:lvlJc w:val="left"/>
        <w:pPr>
          <w:ind w:left="2880" w:hanging="671"/>
          <w:tabs>
            <w:tab w:val="left" w:pos="993" w:leader="none"/>
            <w:tab w:val="left" w:pos="1211" w:leader="none"/>
            <w:tab w:val="left" w:pos="2089" w:leader="none"/>
          </w:tabs>
        </w:pPr>
        <w:rPr>
          <w:rFonts w:ascii="Times New Roman" w:hAnsi="Times New Roman" w:eastAsia="Times New Roman"/>
          <w:b w:val="0"/>
          <w:i w:val="0"/>
          <w:caps w:val="0"/>
          <w:smallCaps w:val="0"/>
          <w:strike w:val="0"/>
          <w:spacing w:val="0"/>
          <w:position w:val="0"/>
          <w:vertAlign w:val="baseline"/>
        </w:rPr>
      </w:lvl>
    </w:lvlOverride>
    <w:lvlOverride w:ilvl="6">
      <w:lvl w:ilvl="6">
        <w:start w:val="1"/>
        <w:numFmt w:val="bullet"/>
        <w:isLgl w:val="false"/>
        <w:suff w:val="tab"/>
        <w:lvlText w:val="•"/>
        <w:lvlJc w:val="left"/>
        <w:pPr>
          <w:ind w:left="3600" w:hanging="671"/>
          <w:tabs>
            <w:tab w:val="left" w:pos="993" w:leader="none"/>
            <w:tab w:val="left" w:pos="1211" w:leader="none"/>
            <w:tab w:val="left" w:pos="2089" w:leader="none"/>
          </w:tabs>
        </w:pPr>
        <w:rPr>
          <w:rFonts w:ascii="Times New Roman" w:hAnsi="Times New Roman" w:eastAsia="Times New Roman"/>
          <w:b w:val="0"/>
          <w:i w:val="0"/>
          <w:caps w:val="0"/>
          <w:smallCaps w:val="0"/>
          <w:strike w:val="0"/>
          <w:spacing w:val="0"/>
          <w:position w:val="0"/>
          <w:vertAlign w:val="baseline"/>
        </w:rPr>
      </w:lvl>
    </w:lvlOverride>
    <w:lvlOverride w:ilvl="7">
      <w:lvl w:ilvl="7">
        <w:start w:val="1"/>
        <w:numFmt w:val="bullet"/>
        <w:isLgl w:val="false"/>
        <w:suff w:val="tab"/>
        <w:lvlText w:val="o"/>
        <w:lvlJc w:val="left"/>
        <w:pPr>
          <w:ind w:left="4320" w:hanging="671"/>
          <w:tabs>
            <w:tab w:val="left" w:pos="993" w:leader="none"/>
            <w:tab w:val="left" w:pos="1211" w:leader="none"/>
            <w:tab w:val="left" w:pos="2089" w:leader="none"/>
          </w:tabs>
        </w:pPr>
        <w:rPr>
          <w:rFonts w:ascii="Times New Roman" w:hAnsi="Times New Roman" w:eastAsia="Times New Roman"/>
          <w:b w:val="0"/>
          <w:i w:val="0"/>
          <w:caps w:val="0"/>
          <w:smallCaps w:val="0"/>
          <w:strike w:val="0"/>
          <w:spacing w:val="0"/>
          <w:position w:val="0"/>
          <w:vertAlign w:val="baseline"/>
        </w:rPr>
      </w:lvl>
    </w:lvlOverride>
    <w:lvlOverride w:ilvl="8">
      <w:lvl w:ilvl="8">
        <w:start w:val="1"/>
        <w:numFmt w:val="bullet"/>
        <w:isLgl w:val="false"/>
        <w:suff w:val="tab"/>
        <w:lvlText w:val="▪"/>
        <w:lvlJc w:val="left"/>
        <w:pPr>
          <w:ind w:left="5040" w:hanging="671"/>
          <w:tabs>
            <w:tab w:val="left" w:pos="993" w:leader="none"/>
            <w:tab w:val="left" w:pos="1211" w:leader="none"/>
            <w:tab w:val="left" w:pos="2089" w:leader="none"/>
          </w:tabs>
        </w:pPr>
        <w:rPr>
          <w:rFonts w:ascii="Times New Roman" w:hAnsi="Times New Roman" w:eastAsia="Times New Roman"/>
          <w:b w:val="0"/>
          <w:i w:val="0"/>
          <w:caps w:val="0"/>
          <w:smallCaps w:val="0"/>
          <w:strike w:val="0"/>
          <w:spacing w:val="0"/>
          <w:position w:val="0"/>
          <w:vertAlign w:val="baseline"/>
        </w:rPr>
      </w:lvl>
    </w:lvlOverride>
  </w:num>
  <w:num w:numId="72">
    <w:abstractNumId w:val="94"/>
    <w:lvlOverride w:ilvl="0">
      <w:lvl w:ilvl="0">
        <w:start w:val="1"/>
        <w:numFmt w:val="bullet"/>
        <w:isLgl w:val="false"/>
        <w:suff w:val="tab"/>
        <w:lvlText w:val="-"/>
        <w:lvlJc w:val="left"/>
        <w:pPr>
          <w:ind w:left="284" w:firstLine="425"/>
          <w:tabs>
            <w:tab w:val="num" w:pos="993"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1">
      <w:lvl w:ilvl="1">
        <w:start w:val="1"/>
        <w:numFmt w:val="bullet"/>
        <w:isLgl w:val="false"/>
        <w:suff w:val="tab"/>
        <w:lvlText w:val="-"/>
        <w:lvlJc w:val="left"/>
        <w:pPr>
          <w:ind w:left="219" w:firstLine="490"/>
          <w:tabs>
            <w:tab w:val="num" w:pos="928" w:leader="none"/>
            <w:tab w:val="left" w:pos="1080"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lvlOverride w:ilvl="2">
      <w:lvl w:ilvl="2">
        <w:start w:val="1"/>
        <w:numFmt w:val="bullet"/>
        <w:isLgl w:val="false"/>
        <w:suff w:val="tab"/>
        <w:lvlText w:val="▪"/>
        <w:lvlJc w:val="left"/>
        <w:pPr>
          <w:ind w:left="1380" w:hanging="671"/>
        </w:pPr>
        <w:rPr>
          <w:rFonts w:ascii="Times New Roman" w:hAnsi="Times New Roman" w:eastAsia="Times New Roman"/>
          <w:b w:val="0"/>
          <w:i w:val="0"/>
          <w:caps w:val="0"/>
          <w:smallCaps w:val="0"/>
          <w:strike w:val="0"/>
          <w:spacing w:val="0"/>
          <w:position w:val="0"/>
          <w:vertAlign w:val="baseline"/>
        </w:rPr>
      </w:lvl>
    </w:lvlOverride>
    <w:lvlOverride w:ilvl="3">
      <w:lvl w:ilvl="3">
        <w:start w:val="1"/>
        <w:numFmt w:val="bullet"/>
        <w:isLgl w:val="false"/>
        <w:suff w:val="tab"/>
        <w:lvlText w:val="•"/>
        <w:lvlJc w:val="left"/>
        <w:pPr>
          <w:ind w:left="1440" w:hanging="671"/>
        </w:pPr>
        <w:rPr>
          <w:rFonts w:ascii="Times New Roman" w:hAnsi="Times New Roman" w:eastAsia="Times New Roman"/>
          <w:b w:val="0"/>
          <w:i w:val="0"/>
          <w:caps w:val="0"/>
          <w:smallCaps w:val="0"/>
          <w:strike w:val="0"/>
          <w:spacing w:val="0"/>
          <w:position w:val="0"/>
          <w:vertAlign w:val="baseline"/>
        </w:rPr>
      </w:lvl>
    </w:lvlOverride>
    <w:lvlOverride w:ilvl="4">
      <w:lvl w:ilvl="4">
        <w:start w:val="1"/>
        <w:numFmt w:val="bullet"/>
        <w:isLgl w:val="false"/>
        <w:suff w:val="tab"/>
        <w:lvlText w:val="o"/>
        <w:lvlJc w:val="left"/>
        <w:pPr>
          <w:ind w:left="2160" w:hanging="671"/>
          <w:tabs>
            <w:tab w:val="left" w:pos="928" w:leader="none"/>
            <w:tab w:val="left" w:pos="1080"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lvlOverride w:ilvl="5">
      <w:lvl w:ilvl="5">
        <w:start w:val="1"/>
        <w:numFmt w:val="bullet"/>
        <w:isLgl w:val="false"/>
        <w:suff w:val="tab"/>
        <w:lvlText w:val="▪"/>
        <w:lvlJc w:val="left"/>
        <w:pPr>
          <w:ind w:left="2880" w:hanging="671"/>
          <w:tabs>
            <w:tab w:val="left" w:pos="928" w:leader="none"/>
            <w:tab w:val="left" w:pos="1080"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lvlOverride w:ilvl="6">
      <w:lvl w:ilvl="6">
        <w:start w:val="1"/>
        <w:numFmt w:val="bullet"/>
        <w:isLgl w:val="false"/>
        <w:suff w:val="tab"/>
        <w:lvlText w:val="•"/>
        <w:lvlJc w:val="left"/>
        <w:pPr>
          <w:ind w:left="3600" w:hanging="671"/>
          <w:tabs>
            <w:tab w:val="left" w:pos="928" w:leader="none"/>
            <w:tab w:val="left" w:pos="1080"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lvlOverride w:ilvl="7">
      <w:lvl w:ilvl="7">
        <w:start w:val="1"/>
        <w:numFmt w:val="bullet"/>
        <w:isLgl w:val="false"/>
        <w:suff w:val="tab"/>
        <w:lvlText w:val="o"/>
        <w:lvlJc w:val="left"/>
        <w:pPr>
          <w:ind w:left="4320" w:hanging="671"/>
          <w:tabs>
            <w:tab w:val="left" w:pos="928" w:leader="none"/>
            <w:tab w:val="left" w:pos="1080"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lvlOverride w:ilvl="8">
      <w:lvl w:ilvl="8">
        <w:start w:val="1"/>
        <w:numFmt w:val="bullet"/>
        <w:isLgl w:val="false"/>
        <w:suff w:val="tab"/>
        <w:lvlText w:val="▪"/>
        <w:lvlJc w:val="left"/>
        <w:pPr>
          <w:ind w:left="5040" w:hanging="671"/>
          <w:tabs>
            <w:tab w:val="left" w:pos="928" w:leader="none"/>
            <w:tab w:val="left" w:pos="1080" w:leader="none"/>
            <w:tab w:val="left" w:pos="1211" w:leader="none"/>
          </w:tabs>
        </w:pPr>
        <w:rPr>
          <w:rFonts w:ascii="Times New Roman" w:hAnsi="Times New Roman" w:eastAsia="Times New Roman"/>
          <w:b w:val="0"/>
          <w:i w:val="0"/>
          <w:caps w:val="0"/>
          <w:smallCaps w:val="0"/>
          <w:strike w:val="0"/>
          <w:spacing w:val="0"/>
          <w:position w:val="0"/>
          <w:vertAlign w:val="baseline"/>
        </w:rPr>
      </w:lvl>
    </w:lvlOverride>
  </w:num>
  <w:num w:numId="73">
    <w:abstractNumId w:val="28"/>
  </w:num>
  <w:num w:numId="74">
    <w:abstractNumId w:val="61"/>
  </w:num>
  <w:num w:numId="75">
    <w:abstractNumId w:val="61"/>
    <w:lvlOverride w:ilvl="0">
      <w:lvl w:ilvl="0">
        <w:start w:val="1"/>
        <w:numFmt w:val="decimal"/>
        <w:isLgl w:val="false"/>
        <w:suff w:val="tab"/>
        <w:lvlText w:val="%1."/>
        <w:lvlJc w:val="left"/>
        <w:pPr>
          <w:ind w:left="878" w:hanging="168"/>
        </w:pPr>
        <w:rPr>
          <w:rFonts w:hAnsi="Arial Unicode MS" w:cs="Times New Roman"/>
          <w:caps w:val="0"/>
          <w:smallCaps w:val="0"/>
          <w:strike w:val="0"/>
          <w:spacing w:val="0"/>
          <w:position w:val="0"/>
          <w:vertAlign w:val="baseline"/>
        </w:rPr>
      </w:lvl>
    </w:lvlOverride>
    <w:lvlOverride w:ilvl="1">
      <w:lvl w:ilvl="1">
        <w:start w:val="1"/>
        <w:numFmt w:val="decimal"/>
        <w:isLgl w:val="false"/>
        <w:suff w:val="tab"/>
        <w:lvlText w:val="%2."/>
        <w:lvlJc w:val="left"/>
        <w:pPr>
          <w:ind w:left="567" w:firstLine="142"/>
          <w:tabs>
            <w:tab w:val="num" w:pos="1276" w:leader="none"/>
          </w:tabs>
        </w:pPr>
        <w:rPr>
          <w:rFonts w:hAnsi="Arial Unicode MS" w:cs="Times New Roman"/>
          <w:caps w:val="0"/>
          <w:smallCaps w:val="0"/>
          <w:strike w:val="0"/>
          <w:spacing w:val="0"/>
          <w:position w:val="0"/>
          <w:vertAlign w:val="baseline"/>
        </w:rPr>
      </w:lvl>
    </w:lvlOverride>
    <w:lvlOverride w:ilvl="2">
      <w:lvl w:ilvl="2">
        <w:start w:val="1"/>
        <w:numFmt w:val="decimal"/>
        <w:isLgl w:val="false"/>
        <w:suff w:val="tab"/>
        <w:lvlText w:val="%2.%3."/>
        <w:lvlJc w:val="left"/>
        <w:pPr>
          <w:ind w:left="709"/>
          <w:tabs>
            <w:tab w:val="num" w:pos="1418" w:leader="none"/>
            <w:tab w:val="left" w:pos="16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3">
      <w:lvl w:ilvl="3">
        <w:start w:val="1"/>
        <w:numFmt w:val="decimal"/>
        <w:isLgl w:val="false"/>
        <w:suff w:val="tab"/>
        <w:lvlText w:val="%2.%3.%4."/>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4">
      <w:lvl w:ilvl="4">
        <w:start w:val="1"/>
        <w:numFmt w:val="decimal"/>
        <w:isLgl w:val="false"/>
        <w:suff w:val="tab"/>
        <w:lvlText w:val="%2.%3.%4.%5."/>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5">
      <w:lvl w:ilvl="5">
        <w:start w:val="1"/>
        <w:numFmt w:val="decimal"/>
        <w:isLgl w:val="false"/>
        <w:suff w:val="tab"/>
        <w:lvlText w:val="%2.%3.%4.%5.%6."/>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6">
      <w:lvl w:ilvl="6">
        <w:start w:val="1"/>
        <w:numFmt w:val="decimal"/>
        <w:isLgl w:val="false"/>
        <w:suff w:val="tab"/>
        <w:lvlText w:val="%2.%3.%4.%5.%6.%7."/>
        <w:lvlJc w:val="left"/>
        <w:pPr>
          <w:ind w:left="371" w:firstLine="338"/>
          <w:tabs>
            <w:tab w:val="num" w:pos="1080" w:leader="none"/>
            <w:tab w:val="left" w:pos="1418" w:leader="none"/>
            <w:tab w:val="left" w:pos="16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7">
      <w:lvl w:ilvl="7">
        <w:start w:val="1"/>
        <w:numFmt w:val="decimal"/>
        <w:isLgl w:val="false"/>
        <w:suff w:val="tab"/>
        <w:lvlText w:val="%2.%3.%4.%5.%6.%7.%8."/>
        <w:lvlJc w:val="left"/>
        <w:pPr>
          <w:ind w:left="371" w:firstLine="338"/>
          <w:tabs>
            <w:tab w:val="num" w:pos="1080" w:leader="none"/>
            <w:tab w:val="left" w:pos="1418" w:leader="none"/>
            <w:tab w:val="left" w:pos="16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8">
      <w:lvl w:ilvl="8">
        <w:start w:val="1"/>
        <w:numFmt w:val="decimal"/>
        <w:isLgl w:val="false"/>
        <w:suff w:val="tab"/>
        <w:lvlText w:val="%2.%3.%4.%5.%6.%7.%8.%9."/>
        <w:lvlJc w:val="left"/>
        <w:pPr>
          <w:ind w:left="731" w:hanging="22"/>
          <w:tabs>
            <w:tab w:val="num" w:pos="1440" w:leader="none"/>
            <w:tab w:val="left" w:pos="16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num>
  <w:num w:numId="76">
    <w:abstractNumId w:val="61"/>
    <w:lvlOverride w:ilvl="0">
      <w:lvl w:ilvl="0">
        <w:start w:val="1"/>
        <w:numFmt w:val="decimal"/>
        <w:isLgl w:val="false"/>
        <w:suff w:val="tab"/>
        <w:lvlText w:val="%1."/>
        <w:lvlJc w:val="left"/>
        <w:pPr>
          <w:ind w:left="878" w:hanging="168"/>
        </w:pPr>
        <w:rPr>
          <w:rFonts w:hAnsi="Arial Unicode MS" w:cs="Times New Roman"/>
          <w:caps w:val="0"/>
          <w:smallCaps w:val="0"/>
          <w:strike w:val="0"/>
          <w:spacing w:val="0"/>
          <w:position w:val="0"/>
          <w:vertAlign w:val="baseline"/>
        </w:rPr>
      </w:lvl>
    </w:lvlOverride>
    <w:lvlOverride w:ilvl="1">
      <w:lvl w:ilvl="1">
        <w:start w:val="1"/>
        <w:numFmt w:val="decimal"/>
        <w:isLgl w:val="false"/>
        <w:suff w:val="tab"/>
        <w:lvlText w:val="%2."/>
        <w:lvlJc w:val="left"/>
        <w:pPr>
          <w:ind w:left="597" w:firstLine="112"/>
          <w:tabs>
            <w:tab w:val="num" w:pos="1306" w:leader="none"/>
          </w:tabs>
        </w:pPr>
        <w:rPr>
          <w:rFonts w:hAnsi="Arial Unicode MS" w:cs="Times New Roman"/>
          <w:caps w:val="0"/>
          <w:smallCaps w:val="0"/>
          <w:strike w:val="0"/>
          <w:spacing w:val="0"/>
          <w:position w:val="0"/>
          <w:vertAlign w:val="baseline"/>
        </w:rPr>
      </w:lvl>
    </w:lvlOverride>
    <w:lvlOverride w:ilvl="2">
      <w:lvl w:ilvl="2">
        <w:start w:val="1"/>
        <w:numFmt w:val="decimal"/>
        <w:isLgl w:val="false"/>
        <w:suff w:val="tab"/>
        <w:lvlText w:val="%2.%3."/>
        <w:lvlJc w:val="left"/>
        <w:pPr>
          <w:ind w:left="851" w:hanging="142"/>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3">
      <w:lvl w:ilvl="3">
        <w:start w:val="1"/>
        <w:numFmt w:val="decimal"/>
        <w:isLgl w:val="false"/>
        <w:suff w:val="tab"/>
        <w:lvlText w:val="%2.%3.%4."/>
        <w:lvlJc w:val="left"/>
        <w:pPr>
          <w:ind w:left="1702" w:hanging="993"/>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4">
      <w:lvl w:ilvl="4">
        <w:start w:val="1"/>
        <w:numFmt w:val="decimal"/>
        <w:isLgl w:val="false"/>
        <w:suff w:val="tab"/>
        <w:lvlText w:val="%2.%3.%4.%5."/>
        <w:lvlJc w:val="left"/>
        <w:pPr>
          <w:ind w:left="1702" w:hanging="993"/>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5">
      <w:lvl w:ilvl="5">
        <w:start w:val="1"/>
        <w:numFmt w:val="decimal"/>
        <w:isLgl w:val="false"/>
        <w:suff w:val="tab"/>
        <w:lvlText w:val="%2.%3.%4.%5.%6."/>
        <w:lvlJc w:val="left"/>
        <w:pPr>
          <w:ind w:left="1702" w:hanging="993"/>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6">
      <w:lvl w:ilvl="6">
        <w:start w:val="1"/>
        <w:numFmt w:val="decimal"/>
        <w:isLgl w:val="false"/>
        <w:suff w:val="tab"/>
        <w:lvlText w:val="%2.%3.%4.%5.%6.%7."/>
        <w:lvlJc w:val="left"/>
        <w:pPr>
          <w:ind w:left="371" w:firstLine="338"/>
          <w:tabs>
            <w:tab w:val="num" w:pos="1080" w:leader="none"/>
            <w:tab w:val="left" w:pos="156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7">
      <w:lvl w:ilvl="7">
        <w:start w:val="1"/>
        <w:numFmt w:val="decimal"/>
        <w:isLgl w:val="false"/>
        <w:suff w:val="tab"/>
        <w:lvlText w:val="%2.%3.%4.%5.%6.%7.%8."/>
        <w:lvlJc w:val="left"/>
        <w:pPr>
          <w:ind w:left="371" w:firstLine="338"/>
          <w:tabs>
            <w:tab w:val="num" w:pos="1080" w:leader="none"/>
            <w:tab w:val="left" w:pos="156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8">
      <w:lvl w:ilvl="8">
        <w:start w:val="1"/>
        <w:numFmt w:val="decimal"/>
        <w:isLgl w:val="false"/>
        <w:suff w:val="tab"/>
        <w:lvlText w:val="%2.%3.%4.%5.%6.%7.%8.%9."/>
        <w:lvlJc w:val="left"/>
        <w:pPr>
          <w:ind w:left="731" w:hanging="22"/>
          <w:tabs>
            <w:tab w:val="num" w:pos="1440" w:leader="none"/>
            <w:tab w:val="left" w:pos="156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num>
  <w:num w:numId="77">
    <w:abstractNumId w:val="61"/>
    <w:lvlOverride w:ilvl="0">
      <w:lvl w:ilvl="0">
        <w:start w:val="1"/>
        <w:numFmt w:val="decimal"/>
        <w:isLgl w:val="false"/>
        <w:suff w:val="tab"/>
        <w:lvlText w:val="%1."/>
        <w:lvlJc w:val="left"/>
        <w:pPr>
          <w:ind w:left="878" w:hanging="168"/>
        </w:pPr>
        <w:rPr>
          <w:rFonts w:hAnsi="Arial Unicode MS" w:cs="Times New Roman"/>
          <w:caps w:val="0"/>
          <w:smallCaps w:val="0"/>
          <w:strike w:val="0"/>
          <w:spacing w:val="0"/>
          <w:position w:val="0"/>
          <w:vertAlign w:val="baseline"/>
        </w:rPr>
      </w:lvl>
    </w:lvlOverride>
    <w:lvlOverride w:ilvl="1">
      <w:lvl w:ilvl="1">
        <w:start w:val="1"/>
        <w:numFmt w:val="decimal"/>
        <w:isLgl w:val="false"/>
        <w:suff w:val="tab"/>
        <w:lvlText w:val="%2."/>
        <w:lvlJc w:val="left"/>
        <w:pPr>
          <w:ind w:left="597" w:firstLine="112"/>
          <w:tabs>
            <w:tab w:val="num" w:pos="1306" w:leader="none"/>
          </w:tabs>
        </w:pPr>
        <w:rPr>
          <w:rFonts w:hAnsi="Arial Unicode MS" w:cs="Times New Roman"/>
          <w:caps w:val="0"/>
          <w:smallCaps w:val="0"/>
          <w:strike w:val="0"/>
          <w:spacing w:val="0"/>
          <w:position w:val="0"/>
          <w:vertAlign w:val="baseline"/>
        </w:rPr>
      </w:lvl>
    </w:lvlOverride>
    <w:lvlOverride w:ilvl="2">
      <w:lvl w:ilvl="2">
        <w:start w:val="1"/>
        <w:numFmt w:val="decimal"/>
        <w:isLgl w:val="false"/>
        <w:suff w:val="tab"/>
        <w:lvlText w:val="%2.%3."/>
        <w:lvlJc w:val="left"/>
        <w:pPr>
          <w:ind w:left="709"/>
          <w:tabs>
            <w:tab w:val="num" w:pos="1418"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3">
      <w:lvl w:ilvl="3">
        <w:start w:val="1"/>
        <w:numFmt w:val="decimal"/>
        <w:isLgl w:val="false"/>
        <w:suff w:val="tab"/>
        <w:lvlText w:val="%2.%3.%4."/>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4">
      <w:lvl w:ilvl="4">
        <w:start w:val="1"/>
        <w:numFmt w:val="decimal"/>
        <w:isLgl w:val="false"/>
        <w:suff w:val="tab"/>
        <w:lvlText w:val="%2.%3.%4.%5."/>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5">
      <w:lvl w:ilvl="5">
        <w:start w:val="1"/>
        <w:numFmt w:val="decimal"/>
        <w:isLgl w:val="false"/>
        <w:suff w:val="tab"/>
        <w:lvlText w:val="%2.%3.%4.%5.%6."/>
        <w:lvlJc w:val="left"/>
        <w:pPr>
          <w:ind w:left="1560" w:hanging="851"/>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6">
      <w:lvl w:ilvl="6">
        <w:start w:val="1"/>
        <w:numFmt w:val="decimal"/>
        <w:isLgl w:val="false"/>
        <w:suff w:val="tab"/>
        <w:lvlText w:val="%2.%3.%4.%5.%6.%7."/>
        <w:lvlJc w:val="left"/>
        <w:pPr>
          <w:ind w:left="371" w:firstLine="338"/>
          <w:tabs>
            <w:tab w:val="num" w:pos="1080" w:leader="none"/>
            <w:tab w:val="left" w:pos="1418"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7">
      <w:lvl w:ilvl="7">
        <w:start w:val="1"/>
        <w:numFmt w:val="decimal"/>
        <w:isLgl w:val="false"/>
        <w:suff w:val="tab"/>
        <w:lvlText w:val="%2.%3.%4.%5.%6.%7.%8."/>
        <w:lvlJc w:val="left"/>
        <w:pPr>
          <w:ind w:left="371" w:firstLine="338"/>
          <w:tabs>
            <w:tab w:val="num" w:pos="1080" w:leader="none"/>
            <w:tab w:val="left" w:pos="1418"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8">
      <w:lvl w:ilvl="8">
        <w:start w:val="1"/>
        <w:numFmt w:val="decimal"/>
        <w:isLgl w:val="false"/>
        <w:suff w:val="tab"/>
        <w:lvlText w:val="%2.%3.%4.%5.%6.%7.%8.%9."/>
        <w:lvlJc w:val="left"/>
        <w:pPr>
          <w:ind w:left="731" w:hanging="22"/>
          <w:tabs>
            <w:tab w:val="num" w:pos="144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num>
  <w:num w:numId="78">
    <w:abstractNumId w:val="61"/>
    <w:lvlOverride w:ilvl="0">
      <w:lvl w:ilvl="0">
        <w:start w:val="1"/>
        <w:numFmt w:val="decimal"/>
        <w:isLgl w:val="false"/>
        <w:suff w:val="tab"/>
        <w:lvlText w:val="%1."/>
        <w:lvlJc w:val="left"/>
        <w:pPr>
          <w:ind w:left="878" w:hanging="168"/>
        </w:pPr>
        <w:rPr>
          <w:rFonts w:hAnsi="Arial Unicode MS" w:cs="Times New Roman"/>
          <w:caps w:val="0"/>
          <w:smallCaps w:val="0"/>
          <w:strike w:val="0"/>
          <w:spacing w:val="0"/>
          <w:position w:val="0"/>
          <w:vertAlign w:val="baseline"/>
        </w:rPr>
      </w:lvl>
    </w:lvlOverride>
    <w:lvlOverride w:ilvl="1">
      <w:lvl w:ilvl="1">
        <w:start w:val="1"/>
        <w:numFmt w:val="decimal"/>
        <w:isLgl w:val="false"/>
        <w:suff w:val="tab"/>
        <w:lvlText w:val="%2."/>
        <w:lvlJc w:val="left"/>
        <w:pPr>
          <w:ind w:left="567" w:firstLine="142"/>
          <w:tabs>
            <w:tab w:val="num" w:pos="1276" w:leader="none"/>
            <w:tab w:val="left" w:pos="1306" w:leader="none"/>
          </w:tabs>
        </w:pPr>
        <w:rPr>
          <w:rFonts w:hAnsi="Arial Unicode MS" w:cs="Times New Roman"/>
          <w:caps w:val="0"/>
          <w:smallCaps w:val="0"/>
          <w:strike w:val="0"/>
          <w:spacing w:val="0"/>
          <w:position w:val="0"/>
          <w:vertAlign w:val="baseline"/>
        </w:rPr>
      </w:lvl>
    </w:lvlOverride>
    <w:lvlOverride w:ilvl="2">
      <w:lvl w:ilvl="2">
        <w:start w:val="1"/>
        <w:numFmt w:val="decimal"/>
        <w:isLgl w:val="false"/>
        <w:suff w:val="tab"/>
        <w:lvlText w:val="%2.%3."/>
        <w:lvlJc w:val="left"/>
        <w:pPr>
          <w:ind w:left="851" w:firstLine="145"/>
          <w:tabs>
            <w:tab w:val="num" w:pos="1560" w:leader="none"/>
          </w:tabs>
        </w:pPr>
        <w:rPr>
          <w:rFonts w:hAnsi="Arial Unicode MS" w:cs="Times New Roman"/>
          <w:caps w:val="0"/>
          <w:smallCaps w:val="0"/>
          <w:strike w:val="0"/>
          <w:spacing w:val="0"/>
          <w:position w:val="0"/>
          <w:vertAlign w:val="baseline"/>
        </w:rPr>
      </w:lvl>
    </w:lvlOverride>
    <w:lvlOverride w:ilvl="3">
      <w:lvl w:ilvl="3">
        <w:start w:val="1"/>
        <w:numFmt w:val="decimal"/>
        <w:isLgl w:val="false"/>
        <w:suff w:val="tab"/>
        <w:lvlText w:val="%2.%3.%4."/>
        <w:lvlJc w:val="left"/>
        <w:pPr>
          <w:ind w:left="567" w:firstLine="142"/>
          <w:tabs>
            <w:tab w:val="num" w:pos="1276" w:leader="none"/>
            <w:tab w:val="left" w:pos="1306" w:leader="none"/>
          </w:tabs>
        </w:pPr>
        <w:rPr>
          <w:rFonts w:hAnsi="Arial Unicode MS" w:cs="Times New Roman"/>
          <w:caps w:val="0"/>
          <w:smallCaps w:val="0"/>
          <w:strike w:val="0"/>
          <w:spacing w:val="0"/>
          <w:position w:val="0"/>
          <w:vertAlign w:val="baseline"/>
        </w:rPr>
      </w:lvl>
    </w:lvlOverride>
    <w:lvlOverride w:ilvl="4">
      <w:lvl w:ilvl="4">
        <w:start w:val="1"/>
        <w:numFmt w:val="decimal"/>
        <w:isLgl w:val="false"/>
        <w:suff w:val="tab"/>
        <w:lvlText w:val="%2.%3.%4.%5."/>
        <w:lvlJc w:val="left"/>
        <w:pPr>
          <w:ind w:left="567" w:firstLine="142"/>
          <w:tabs>
            <w:tab w:val="num" w:pos="1276" w:leader="none"/>
            <w:tab w:val="left" w:pos="1306" w:leader="none"/>
          </w:tabs>
        </w:pPr>
        <w:rPr>
          <w:rFonts w:hAnsi="Arial Unicode MS" w:cs="Times New Roman"/>
          <w:caps w:val="0"/>
          <w:smallCaps w:val="0"/>
          <w:strike w:val="0"/>
          <w:spacing w:val="0"/>
          <w:position w:val="0"/>
          <w:vertAlign w:val="baseline"/>
        </w:rPr>
      </w:lvl>
    </w:lvlOverride>
    <w:lvlOverride w:ilvl="5">
      <w:lvl w:ilvl="5">
        <w:start w:val="1"/>
        <w:numFmt w:val="decimal"/>
        <w:isLgl w:val="false"/>
        <w:suff w:val="tab"/>
        <w:lvlText w:val="%2.%3.%4.%5.%6."/>
        <w:lvlJc w:val="left"/>
        <w:pPr>
          <w:ind w:left="720" w:firstLine="142"/>
          <w:tabs>
            <w:tab w:val="num" w:pos="1429" w:leader="none"/>
          </w:tabs>
        </w:pPr>
        <w:rPr>
          <w:rFonts w:hAnsi="Arial Unicode MS" w:cs="Times New Roman"/>
          <w:caps w:val="0"/>
          <w:smallCaps w:val="0"/>
          <w:strike w:val="0"/>
          <w:spacing w:val="0"/>
          <w:position w:val="0"/>
          <w:vertAlign w:val="baseline"/>
        </w:rPr>
      </w:lvl>
    </w:lvlOverride>
    <w:lvlOverride w:ilvl="6">
      <w:lvl w:ilvl="6">
        <w:start w:val="1"/>
        <w:numFmt w:val="decimal"/>
        <w:isLgl w:val="false"/>
        <w:suff w:val="tab"/>
        <w:lvlText w:val="%2.%3.%4.%5.%6.%7."/>
        <w:lvlJc w:val="left"/>
        <w:pPr>
          <w:ind w:left="1080" w:firstLine="338"/>
          <w:tabs>
            <w:tab w:val="left" w:pos="1276" w:leader="none"/>
            <w:tab w:val="left" w:pos="1306" w:leader="none"/>
            <w:tab w:val="num" w:pos="1789" w:leader="none"/>
          </w:tabs>
        </w:pPr>
        <w:rPr>
          <w:rFonts w:hAnsi="Arial Unicode MS" w:cs="Times New Roman"/>
          <w:caps w:val="0"/>
          <w:smallCaps w:val="0"/>
          <w:strike w:val="0"/>
          <w:spacing w:val="0"/>
          <w:position w:val="0"/>
          <w:vertAlign w:val="baseline"/>
        </w:rPr>
      </w:lvl>
    </w:lvlOverride>
    <w:lvlOverride w:ilvl="7">
      <w:lvl w:ilvl="7">
        <w:start w:val="1"/>
        <w:numFmt w:val="decimal"/>
        <w:isLgl w:val="false"/>
        <w:suff w:val="tab"/>
        <w:lvlText w:val="%2.%3.%4.%5.%6.%7.%8."/>
        <w:lvlJc w:val="left"/>
        <w:pPr>
          <w:ind w:left="1080" w:firstLine="338"/>
          <w:tabs>
            <w:tab w:val="left" w:pos="1276" w:leader="none"/>
            <w:tab w:val="left" w:pos="1306" w:leader="none"/>
            <w:tab w:val="num" w:pos="1789" w:leader="none"/>
          </w:tabs>
        </w:pPr>
        <w:rPr>
          <w:rFonts w:hAnsi="Arial Unicode MS" w:cs="Times New Roman"/>
          <w:caps w:val="0"/>
          <w:smallCaps w:val="0"/>
          <w:strike w:val="0"/>
          <w:spacing w:val="0"/>
          <w:position w:val="0"/>
          <w:vertAlign w:val="baseline"/>
        </w:rPr>
      </w:lvl>
    </w:lvlOverride>
    <w:lvlOverride w:ilvl="8">
      <w:lvl w:ilvl="8">
        <w:start w:val="1"/>
        <w:numFmt w:val="decimal"/>
        <w:isLgl w:val="false"/>
        <w:suff w:val="tab"/>
        <w:lvlText w:val="%2.%3.%4.%5.%6.%7.%8.%9."/>
        <w:lvlJc w:val="left"/>
        <w:pPr>
          <w:ind w:left="1276" w:firstLine="142"/>
          <w:tabs>
            <w:tab w:val="left" w:pos="1276" w:leader="none"/>
            <w:tab w:val="left" w:pos="1306" w:leader="none"/>
            <w:tab w:val="num" w:pos="1985" w:leader="none"/>
          </w:tabs>
        </w:pPr>
        <w:rPr>
          <w:rFonts w:hAnsi="Arial Unicode MS" w:cs="Times New Roman"/>
          <w:caps w:val="0"/>
          <w:smallCaps w:val="0"/>
          <w:strike w:val="0"/>
          <w:spacing w:val="0"/>
          <w:position w:val="0"/>
          <w:vertAlign w:val="baseline"/>
        </w:rPr>
      </w:lvl>
    </w:lvlOverride>
  </w:num>
  <w:num w:numId="79">
    <w:abstractNumId w:val="61"/>
    <w:lvlOverride w:ilvl="0">
      <w:lvl w:ilvl="0">
        <w:start w:val="1"/>
        <w:numFmt w:val="decimal"/>
        <w:isLgl w:val="false"/>
        <w:suff w:val="tab"/>
        <w:lvlText w:val="%1."/>
        <w:lvlJc w:val="left"/>
        <w:pPr>
          <w:ind w:left="878" w:hanging="168"/>
        </w:pPr>
        <w:rPr>
          <w:rFonts w:hAnsi="Arial Unicode MS" w:cs="Times New Roman"/>
          <w:caps w:val="0"/>
          <w:smallCaps w:val="0"/>
          <w:strike w:val="0"/>
          <w:spacing w:val="0"/>
          <w:position w:val="0"/>
          <w:vertAlign w:val="baseline"/>
        </w:rPr>
      </w:lvl>
    </w:lvlOverride>
    <w:lvlOverride w:ilvl="1">
      <w:lvl w:ilvl="1">
        <w:start w:val="1"/>
        <w:numFmt w:val="decimal"/>
        <w:isLgl w:val="false"/>
        <w:suff w:val="tab"/>
        <w:lvlText w:val="%2."/>
        <w:lvlJc w:val="left"/>
        <w:pPr>
          <w:ind w:left="567" w:firstLine="142"/>
          <w:tabs>
            <w:tab w:val="num" w:pos="1276" w:leader="none"/>
          </w:tabs>
        </w:pPr>
        <w:rPr>
          <w:rFonts w:hAnsi="Arial Unicode MS" w:cs="Times New Roman"/>
          <w:caps w:val="0"/>
          <w:smallCaps w:val="0"/>
          <w:strike w:val="0"/>
          <w:spacing w:val="0"/>
          <w:position w:val="0"/>
          <w:vertAlign w:val="baseline"/>
        </w:rPr>
      </w:lvl>
    </w:lvlOverride>
    <w:lvlOverride w:ilvl="2">
      <w:lvl w:ilvl="2">
        <w:start w:val="1"/>
        <w:numFmt w:val="decimal"/>
        <w:isLgl w:val="false"/>
        <w:suff w:val="tab"/>
        <w:lvlText w:val="%2.%3."/>
        <w:lvlJc w:val="left"/>
        <w:pPr>
          <w:ind w:left="577" w:firstLine="132"/>
          <w:tabs>
            <w:tab w:val="num" w:pos="1286"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3">
      <w:lvl w:ilvl="3">
        <w:start w:val="1"/>
        <w:numFmt w:val="decimal"/>
        <w:isLgl w:val="false"/>
        <w:suff w:val="tab"/>
        <w:lvlText w:val="%2.%3.%4."/>
        <w:lvlJc w:val="left"/>
        <w:pPr>
          <w:ind w:left="1428" w:hanging="719"/>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4">
      <w:lvl w:ilvl="4">
        <w:start w:val="1"/>
        <w:numFmt w:val="decimal"/>
        <w:isLgl w:val="false"/>
        <w:suff w:val="tab"/>
        <w:lvlText w:val="%2.%3.%4.%5."/>
        <w:lvlJc w:val="left"/>
        <w:pPr>
          <w:ind w:left="1428" w:hanging="719"/>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5">
      <w:lvl w:ilvl="5">
        <w:start w:val="1"/>
        <w:numFmt w:val="decimal"/>
        <w:isLgl w:val="false"/>
        <w:suff w:val="tab"/>
        <w:lvlText w:val="%2.%3.%4.%5.%6."/>
        <w:lvlJc w:val="left"/>
        <w:pPr>
          <w:ind w:left="1428" w:hanging="719"/>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6">
      <w:lvl w:ilvl="6">
        <w:start w:val="1"/>
        <w:numFmt w:val="decimal"/>
        <w:isLgl w:val="false"/>
        <w:suff w:val="tab"/>
        <w:lvlText w:val="%2.%3.%4.%5.%6.%7."/>
        <w:lvlJc w:val="left"/>
        <w:pPr>
          <w:ind w:left="371" w:firstLine="338"/>
          <w:tabs>
            <w:tab w:val="num" w:pos="1080" w:leader="none"/>
            <w:tab w:val="left" w:pos="1286"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7">
      <w:lvl w:ilvl="7">
        <w:start w:val="1"/>
        <w:numFmt w:val="decimal"/>
        <w:isLgl w:val="false"/>
        <w:suff w:val="tab"/>
        <w:lvlText w:val="%2.%3.%4.%5.%6.%7.%8."/>
        <w:lvlJc w:val="left"/>
        <w:pPr>
          <w:ind w:left="371" w:firstLine="338"/>
          <w:tabs>
            <w:tab w:val="num" w:pos="1080" w:leader="none"/>
            <w:tab w:val="left" w:pos="1286"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8">
      <w:lvl w:ilvl="8">
        <w:start w:val="1"/>
        <w:numFmt w:val="decimal"/>
        <w:isLgl w:val="false"/>
        <w:suff w:val="tab"/>
        <w:lvlText w:val="%2.%3.%4.%5.%6.%7.%8.%9."/>
        <w:lvlJc w:val="left"/>
        <w:pPr>
          <w:ind w:left="731" w:hanging="22"/>
          <w:tabs>
            <w:tab w:val="num" w:pos="144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num>
  <w:num w:numId="80">
    <w:abstractNumId w:val="61"/>
    <w:lvlOverride w:ilvl="0">
      <w:lvl w:ilvl="0">
        <w:start w:val="1"/>
        <w:numFmt w:val="decimal"/>
        <w:isLgl w:val="false"/>
        <w:suff w:val="tab"/>
        <w:lvlText w:val="%1."/>
        <w:lvlJc w:val="left"/>
        <w:pPr>
          <w:ind w:left="878" w:hanging="168"/>
        </w:pPr>
        <w:rPr>
          <w:rFonts w:hAnsi="Arial Unicode MS" w:cs="Times New Roman"/>
          <w:caps w:val="0"/>
          <w:smallCaps w:val="0"/>
          <w:strike w:val="0"/>
          <w:spacing w:val="0"/>
          <w:position w:val="0"/>
          <w:vertAlign w:val="baseline"/>
        </w:rPr>
      </w:lvl>
    </w:lvlOverride>
    <w:lvlOverride w:ilvl="1">
      <w:lvl w:ilvl="1">
        <w:start w:val="1"/>
        <w:numFmt w:val="decimal"/>
        <w:isLgl w:val="false"/>
        <w:suff w:val="tab"/>
        <w:lvlText w:val="%2."/>
        <w:lvlJc w:val="left"/>
        <w:pPr>
          <w:ind w:left="567" w:firstLine="142"/>
          <w:tabs>
            <w:tab w:val="num" w:pos="1276" w:leader="none"/>
          </w:tabs>
        </w:pPr>
        <w:rPr>
          <w:rFonts w:hAnsi="Arial Unicode MS" w:cs="Times New Roman"/>
          <w:caps w:val="0"/>
          <w:smallCaps w:val="0"/>
          <w:strike w:val="0"/>
          <w:spacing w:val="0"/>
          <w:position w:val="0"/>
          <w:vertAlign w:val="baseline"/>
        </w:rPr>
      </w:lvl>
    </w:lvlOverride>
    <w:lvlOverride w:ilvl="2">
      <w:lvl w:ilvl="2">
        <w:start w:val="1"/>
        <w:numFmt w:val="decimal"/>
        <w:isLgl w:val="false"/>
        <w:suff w:val="tab"/>
        <w:lvlText w:val="%2.%3."/>
        <w:lvlJc w:val="left"/>
        <w:pPr>
          <w:ind w:left="577" w:firstLine="132"/>
          <w:tabs>
            <w:tab w:val="left" w:pos="720" w:leader="none"/>
            <w:tab w:val="num" w:pos="1286"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3">
      <w:lvl w:ilvl="3">
        <w:start w:val="1"/>
        <w:numFmt w:val="decimal"/>
        <w:isLgl w:val="false"/>
        <w:suff w:val="tab"/>
        <w:lvlText w:val="%2.%3.%4."/>
        <w:lvlJc w:val="left"/>
        <w:pPr>
          <w:ind w:left="862" w:hanging="153"/>
          <w:tabs>
            <w:tab w:val="left" w:pos="7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4">
      <w:lvl w:ilvl="4">
        <w:start w:val="1"/>
        <w:numFmt w:val="decimal"/>
        <w:isLgl w:val="false"/>
        <w:suff w:val="tab"/>
        <w:lvlText w:val="%2.%3.%4.%5."/>
        <w:lvlJc w:val="left"/>
        <w:pPr>
          <w:ind w:left="862" w:hanging="153"/>
          <w:tabs>
            <w:tab w:val="left" w:pos="7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5">
      <w:lvl w:ilvl="5">
        <w:start w:val="1"/>
        <w:numFmt w:val="decimal"/>
        <w:isLgl w:val="false"/>
        <w:suff w:val="tab"/>
        <w:lvlText w:val="%2.%3.%4.%5.%6."/>
        <w:lvlJc w:val="left"/>
        <w:pPr>
          <w:ind w:left="862" w:hanging="153"/>
          <w:tabs>
            <w:tab w:val="left" w:pos="72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6">
      <w:lvl w:ilvl="6">
        <w:start w:val="1"/>
        <w:numFmt w:val="decimal"/>
        <w:isLgl w:val="false"/>
        <w:suff w:val="tab"/>
        <w:lvlText w:val="%2.%3.%4.%5.%6.%7."/>
        <w:lvlJc w:val="left"/>
        <w:pPr>
          <w:ind w:left="371" w:firstLine="338"/>
          <w:tabs>
            <w:tab w:val="left" w:pos="720" w:leader="none"/>
            <w:tab w:val="num" w:pos="1080" w:leader="none"/>
            <w:tab w:val="left" w:pos="1286"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7">
      <w:lvl w:ilvl="7">
        <w:start w:val="1"/>
        <w:numFmt w:val="decimal"/>
        <w:isLgl w:val="false"/>
        <w:suff w:val="tab"/>
        <w:lvlText w:val="%2.%3.%4.%5.%6.%7.%8."/>
        <w:lvlJc w:val="left"/>
        <w:pPr>
          <w:ind w:left="371" w:firstLine="338"/>
          <w:tabs>
            <w:tab w:val="left" w:pos="720" w:leader="none"/>
            <w:tab w:val="num" w:pos="1080" w:leader="none"/>
            <w:tab w:val="left" w:pos="1286"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lvlOverride w:ilvl="8">
      <w:lvl w:ilvl="8">
        <w:start w:val="1"/>
        <w:numFmt w:val="decimal"/>
        <w:isLgl w:val="false"/>
        <w:suff w:val="tab"/>
        <w:lvlText w:val="%2.%3.%4.%5.%6.%7.%8.%9."/>
        <w:lvlJc w:val="left"/>
        <w:pPr>
          <w:ind w:left="731" w:hanging="22"/>
          <w:tabs>
            <w:tab w:val="left" w:pos="720" w:leader="none"/>
            <w:tab w:val="num" w:pos="1440" w:leader="none"/>
          </w:tabs>
        </w:pPr>
        <w:rPr>
          <w:rFonts w:ascii="Times New Roman" w:hAnsi="Times New Roman" w:eastAsia="Times New Roman" w:cs="Times New Roman"/>
          <w:b w:val="0"/>
          <w:bCs w:val="0"/>
          <w:i w:val="0"/>
          <w:iCs w:val="0"/>
          <w:caps w:val="0"/>
          <w:smallCaps w:val="0"/>
          <w:strike w:val="0"/>
          <w:spacing w:val="0"/>
          <w:position w:val="0"/>
          <w:vertAlign w:val="baseline"/>
        </w:rPr>
      </w:lvl>
    </w:lvlOverride>
  </w:num>
  <w:num w:numId="81">
    <w:abstractNumId w:val="35"/>
  </w:num>
  <w:num w:numId="82">
    <w:abstractNumId w:val="16"/>
  </w:num>
  <w:num w:numId="83">
    <w:abstractNumId w:val="16"/>
    <w:lvlOverride w:ilvl="0">
      <w:lvl w:ilvl="0">
        <w:start w:val="1"/>
        <w:numFmt w:val="bullet"/>
        <w:isLgl w:val="false"/>
        <w:suff w:val="tab"/>
        <w:lvlText w:val="-"/>
        <w:lvlJc w:val="left"/>
        <w:pPr>
          <w:ind w:left="284" w:firstLine="425"/>
          <w:tabs>
            <w:tab w:val="left" w:pos="502" w:leader="none"/>
            <w:tab w:val="num" w:pos="993" w:leader="none"/>
            <w:tab w:val="left" w:pos="1440" w:leader="none"/>
          </w:tabs>
        </w:pPr>
        <w:rPr>
          <w:rFonts w:ascii="Times New Roman" w:hAnsi="Times New Roman" w:eastAsia="Times New Roman"/>
          <w:b w:val="0"/>
          <w:i w:val="0"/>
          <w:caps w:val="0"/>
          <w:smallCaps w:val="0"/>
          <w:strike w:val="0"/>
          <w:spacing w:val="0"/>
          <w:position w:val="0"/>
          <w:vertAlign w:val="baseline"/>
        </w:rPr>
      </w:lvl>
    </w:lvlOverride>
    <w:lvlOverride w:ilvl="1">
      <w:lvl w:ilvl="1">
        <w:start w:val="1"/>
        <w:numFmt w:val="bullet"/>
        <w:isLgl w:val="false"/>
        <w:suff w:val="tab"/>
        <w:lvlText w:val="o"/>
        <w:lvlJc w:val="left"/>
        <w:pPr>
          <w:ind w:left="731" w:hanging="22"/>
          <w:tabs>
            <w:tab w:val="left" w:pos="502" w:leader="none"/>
            <w:tab w:val="num" w:pos="1440" w:leader="none"/>
          </w:tabs>
        </w:pPr>
        <w:rPr>
          <w:rFonts w:ascii="Times New Roman" w:hAnsi="Times New Roman" w:eastAsia="Times New Roman"/>
          <w:b w:val="0"/>
          <w:i w:val="0"/>
          <w:caps w:val="0"/>
          <w:smallCaps w:val="0"/>
          <w:strike w:val="0"/>
          <w:spacing w:val="0"/>
          <w:position w:val="0"/>
          <w:vertAlign w:val="baseline"/>
        </w:rPr>
      </w:lvl>
    </w:lvlOverride>
    <w:lvlOverride w:ilvl="2">
      <w:lvl w:ilvl="2">
        <w:start w:val="1"/>
        <w:numFmt w:val="bullet"/>
        <w:isLgl w:val="false"/>
        <w:suff w:val="tab"/>
        <w:lvlText w:val="▪"/>
        <w:lvlJc w:val="left"/>
        <w:pPr>
          <w:ind w:left="1440" w:hanging="22"/>
          <w:tabs>
            <w:tab w:val="left" w:pos="502" w:leader="none"/>
            <w:tab w:val="left" w:pos="993" w:leader="none"/>
            <w:tab w:val="left" w:pos="1440" w:leader="none"/>
            <w:tab w:val="num" w:pos="2149" w:leader="none"/>
          </w:tabs>
        </w:pPr>
        <w:rPr>
          <w:rFonts w:ascii="Times New Roman" w:hAnsi="Times New Roman" w:eastAsia="Times New Roman"/>
          <w:b w:val="0"/>
          <w:i w:val="0"/>
          <w:caps w:val="0"/>
          <w:smallCaps w:val="0"/>
          <w:strike w:val="0"/>
          <w:spacing w:val="0"/>
          <w:position w:val="0"/>
          <w:vertAlign w:val="baseline"/>
        </w:rPr>
      </w:lvl>
    </w:lvlOverride>
    <w:lvlOverride w:ilvl="3">
      <w:lvl w:ilvl="3">
        <w:start w:val="1"/>
        <w:numFmt w:val="bullet"/>
        <w:isLgl w:val="false"/>
        <w:suff w:val="tab"/>
        <w:lvlText w:val="•"/>
        <w:lvlJc w:val="left"/>
        <w:pPr>
          <w:ind w:left="2160" w:hanging="22"/>
          <w:tabs>
            <w:tab w:val="left" w:pos="502" w:leader="none"/>
            <w:tab w:val="left" w:pos="993" w:leader="none"/>
            <w:tab w:val="left" w:pos="1440" w:leader="none"/>
            <w:tab w:val="num" w:pos="2869" w:leader="none"/>
          </w:tabs>
        </w:pPr>
        <w:rPr>
          <w:rFonts w:ascii="Times New Roman" w:hAnsi="Times New Roman" w:eastAsia="Times New Roman"/>
          <w:b w:val="0"/>
          <w:i w:val="0"/>
          <w:caps w:val="0"/>
          <w:smallCaps w:val="0"/>
          <w:strike w:val="0"/>
          <w:spacing w:val="0"/>
          <w:position w:val="0"/>
          <w:vertAlign w:val="baseline"/>
        </w:rPr>
      </w:lvl>
    </w:lvlOverride>
    <w:lvlOverride w:ilvl="4">
      <w:lvl w:ilvl="4">
        <w:start w:val="1"/>
        <w:numFmt w:val="bullet"/>
        <w:isLgl w:val="false"/>
        <w:suff w:val="tab"/>
        <w:lvlText w:val="o"/>
        <w:lvlJc w:val="left"/>
        <w:pPr>
          <w:ind w:left="2880" w:hanging="22"/>
          <w:tabs>
            <w:tab w:val="left" w:pos="502" w:leader="none"/>
            <w:tab w:val="left" w:pos="993" w:leader="none"/>
            <w:tab w:val="left" w:pos="1440" w:leader="none"/>
            <w:tab w:val="num" w:pos="3589" w:leader="none"/>
          </w:tabs>
        </w:pPr>
        <w:rPr>
          <w:rFonts w:ascii="Times New Roman" w:hAnsi="Times New Roman" w:eastAsia="Times New Roman"/>
          <w:b w:val="0"/>
          <w:i w:val="0"/>
          <w:caps w:val="0"/>
          <w:smallCaps w:val="0"/>
          <w:strike w:val="0"/>
          <w:spacing w:val="0"/>
          <w:position w:val="0"/>
          <w:vertAlign w:val="baseline"/>
        </w:rPr>
      </w:lvl>
    </w:lvlOverride>
    <w:lvlOverride w:ilvl="5">
      <w:lvl w:ilvl="5">
        <w:start w:val="1"/>
        <w:numFmt w:val="bullet"/>
        <w:isLgl w:val="false"/>
        <w:suff w:val="tab"/>
        <w:lvlText w:val="▪"/>
        <w:lvlJc w:val="left"/>
        <w:pPr>
          <w:ind w:left="3600" w:hanging="22"/>
          <w:tabs>
            <w:tab w:val="left" w:pos="502" w:leader="none"/>
            <w:tab w:val="left" w:pos="993" w:leader="none"/>
            <w:tab w:val="left" w:pos="1440" w:leader="none"/>
            <w:tab w:val="num" w:pos="4309" w:leader="none"/>
          </w:tabs>
        </w:pPr>
        <w:rPr>
          <w:rFonts w:ascii="Times New Roman" w:hAnsi="Times New Roman" w:eastAsia="Times New Roman"/>
          <w:b w:val="0"/>
          <w:i w:val="0"/>
          <w:caps w:val="0"/>
          <w:smallCaps w:val="0"/>
          <w:strike w:val="0"/>
          <w:spacing w:val="0"/>
          <w:position w:val="0"/>
          <w:vertAlign w:val="baseline"/>
        </w:rPr>
      </w:lvl>
    </w:lvlOverride>
    <w:lvlOverride w:ilvl="6">
      <w:lvl w:ilvl="6">
        <w:start w:val="1"/>
        <w:numFmt w:val="bullet"/>
        <w:isLgl w:val="false"/>
        <w:suff w:val="tab"/>
        <w:lvlText w:val="•"/>
        <w:lvlJc w:val="left"/>
        <w:pPr>
          <w:ind w:left="4320" w:hanging="22"/>
          <w:tabs>
            <w:tab w:val="left" w:pos="502" w:leader="none"/>
            <w:tab w:val="left" w:pos="993" w:leader="none"/>
            <w:tab w:val="left" w:pos="1440" w:leader="none"/>
            <w:tab w:val="num" w:pos="5029" w:leader="none"/>
          </w:tabs>
        </w:pPr>
        <w:rPr>
          <w:rFonts w:ascii="Times New Roman" w:hAnsi="Times New Roman" w:eastAsia="Times New Roman"/>
          <w:b w:val="0"/>
          <w:i w:val="0"/>
          <w:caps w:val="0"/>
          <w:smallCaps w:val="0"/>
          <w:strike w:val="0"/>
          <w:spacing w:val="0"/>
          <w:position w:val="0"/>
          <w:vertAlign w:val="baseline"/>
        </w:rPr>
      </w:lvl>
    </w:lvlOverride>
    <w:lvlOverride w:ilvl="7">
      <w:lvl w:ilvl="7">
        <w:start w:val="1"/>
        <w:numFmt w:val="bullet"/>
        <w:isLgl w:val="false"/>
        <w:suff w:val="tab"/>
        <w:lvlText w:val="o"/>
        <w:lvlJc w:val="left"/>
        <w:pPr>
          <w:ind w:left="5040" w:hanging="22"/>
          <w:tabs>
            <w:tab w:val="left" w:pos="502" w:leader="none"/>
            <w:tab w:val="left" w:pos="993" w:leader="none"/>
            <w:tab w:val="left" w:pos="1440" w:leader="none"/>
            <w:tab w:val="num" w:pos="5749" w:leader="none"/>
          </w:tabs>
        </w:pPr>
        <w:rPr>
          <w:rFonts w:ascii="Times New Roman" w:hAnsi="Times New Roman" w:eastAsia="Times New Roman"/>
          <w:b w:val="0"/>
          <w:i w:val="0"/>
          <w:caps w:val="0"/>
          <w:smallCaps w:val="0"/>
          <w:strike w:val="0"/>
          <w:spacing w:val="0"/>
          <w:position w:val="0"/>
          <w:vertAlign w:val="baseline"/>
        </w:rPr>
      </w:lvl>
    </w:lvlOverride>
    <w:lvlOverride w:ilvl="8">
      <w:lvl w:ilvl="8">
        <w:start w:val="1"/>
        <w:numFmt w:val="bullet"/>
        <w:isLgl w:val="false"/>
        <w:suff w:val="tab"/>
        <w:lvlText w:val="▪"/>
        <w:lvlJc w:val="left"/>
        <w:pPr>
          <w:ind w:left="5760" w:hanging="22"/>
          <w:tabs>
            <w:tab w:val="left" w:pos="502" w:leader="none"/>
            <w:tab w:val="left" w:pos="993" w:leader="none"/>
            <w:tab w:val="left" w:pos="1440" w:leader="none"/>
            <w:tab w:val="num" w:pos="6469" w:leader="none"/>
          </w:tabs>
        </w:pPr>
        <w:rPr>
          <w:rFonts w:ascii="Times New Roman" w:hAnsi="Times New Roman" w:eastAsia="Times New Roman"/>
          <w:b w:val="0"/>
          <w:i w:val="0"/>
          <w:caps w:val="0"/>
          <w:smallCaps w:val="0"/>
          <w:strike w:val="0"/>
          <w:spacing w:val="0"/>
          <w:position w:val="0"/>
          <w:vertAlign w:val="baseline"/>
        </w:rPr>
      </w:lvl>
    </w:lvlOverride>
  </w:num>
  <w:num w:numId="84">
    <w:abstractNumId w:val="2"/>
  </w:num>
  <w:num w:numId="85">
    <w:abstractNumId w:val="13"/>
  </w:num>
  <w:num w:numId="86">
    <w:abstractNumId w:val="13"/>
    <w:lvlOverride w:ilvl="0">
      <w:lvl w:ilvl="0">
        <w:start w:val="1"/>
        <w:numFmt w:val="bullet"/>
        <w:isLgl w:val="false"/>
        <w:suff w:val="tab"/>
        <w:lvlText w:val="−"/>
        <w:lvlJc w:val="left"/>
        <w:pPr>
          <w:ind w:left="2343" w:firstLine="241"/>
          <w:tabs>
            <w:tab w:val="num" w:pos="3052" w:leader="none"/>
          </w:tabs>
        </w:pPr>
        <w:rPr>
          <w:rFonts w:ascii="Times New Roman" w:hAnsi="Times New Roman" w:eastAsia="Times New Roman"/>
          <w:b w:val="0"/>
          <w:i w:val="0"/>
          <w:caps w:val="0"/>
          <w:smallCaps w:val="0"/>
          <w:strike w:val="0"/>
          <w:spacing w:val="0"/>
          <w:position w:val="0"/>
          <w:vertAlign w:val="baseline"/>
        </w:rPr>
      </w:lvl>
    </w:lvlOverride>
    <w:lvlOverride w:ilvl="1">
      <w:lvl w:ilvl="1">
        <w:start w:val="1"/>
        <w:numFmt w:val="bullet"/>
        <w:isLgl w:val="false"/>
        <w:suff w:val="tab"/>
        <w:lvlText w:val="-"/>
        <w:lvlJc w:val="left"/>
        <w:pPr>
          <w:ind w:left="284" w:firstLine="425"/>
          <w:tabs>
            <w:tab w:val="num" w:pos="993" w:leader="none"/>
            <w:tab w:val="left" w:pos="108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2">
      <w:lvl w:ilvl="2">
        <w:start w:val="1"/>
        <w:numFmt w:val="bullet"/>
        <w:isLgl w:val="false"/>
        <w:suff w:val="tab"/>
        <w:lvlText w:val="▪"/>
        <w:lvlJc w:val="left"/>
        <w:pPr>
          <w:ind w:left="1526" w:hanging="817"/>
        </w:pPr>
        <w:rPr>
          <w:rFonts w:ascii="Times New Roman" w:hAnsi="Times New Roman" w:eastAsia="Times New Roman"/>
          <w:b w:val="0"/>
          <w:i w:val="0"/>
          <w:caps w:val="0"/>
          <w:smallCaps w:val="0"/>
          <w:strike w:val="0"/>
          <w:color w:val="000000"/>
          <w:spacing w:val="0"/>
          <w:position w:val="0"/>
          <w:vertAlign w:val="baseline"/>
        </w:rPr>
      </w:lvl>
    </w:lvlOverride>
    <w:lvlOverride w:ilvl="3">
      <w:lvl w:ilvl="3">
        <w:start w:val="1"/>
        <w:numFmt w:val="bullet"/>
        <w:isLgl w:val="false"/>
        <w:suff w:val="tab"/>
        <w:lvlText w:val="•"/>
        <w:lvlJc w:val="left"/>
        <w:pPr>
          <w:ind w:left="1526" w:hanging="817"/>
        </w:pPr>
        <w:rPr>
          <w:rFonts w:ascii="Times New Roman" w:hAnsi="Times New Roman" w:eastAsia="Times New Roman"/>
          <w:b w:val="0"/>
          <w:i w:val="0"/>
          <w:caps w:val="0"/>
          <w:smallCaps w:val="0"/>
          <w:strike w:val="0"/>
          <w:color w:val="000000"/>
          <w:spacing w:val="0"/>
          <w:position w:val="0"/>
          <w:vertAlign w:val="baseline"/>
        </w:rPr>
      </w:lvl>
    </w:lvlOverride>
    <w:lvlOverride w:ilvl="4">
      <w:lvl w:ilvl="4">
        <w:start w:val="1"/>
        <w:numFmt w:val="bullet"/>
        <w:isLgl w:val="false"/>
        <w:suff w:val="tab"/>
        <w:lvlText w:val="o"/>
        <w:lvlJc w:val="left"/>
        <w:pPr>
          <w:ind w:left="2160" w:hanging="817"/>
          <w:tabs>
            <w:tab w:val="left" w:pos="993" w:leader="none"/>
            <w:tab w:val="left" w:pos="1080"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5">
      <w:lvl w:ilvl="5">
        <w:start w:val="1"/>
        <w:numFmt w:val="bullet"/>
        <w:isLgl w:val="false"/>
        <w:suff w:val="tab"/>
        <w:lvlText w:val="▪"/>
        <w:lvlJc w:val="left"/>
        <w:pPr>
          <w:ind w:left="2880" w:hanging="817"/>
          <w:tabs>
            <w:tab w:val="left" w:pos="993" w:leader="none"/>
            <w:tab w:val="left" w:pos="1080"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6">
      <w:lvl w:ilvl="6">
        <w:start w:val="1"/>
        <w:numFmt w:val="bullet"/>
        <w:isLgl w:val="false"/>
        <w:suff w:val="tab"/>
        <w:lvlText w:val="•"/>
        <w:lvlJc w:val="left"/>
        <w:pPr>
          <w:ind w:left="3600" w:hanging="817"/>
          <w:tabs>
            <w:tab w:val="left" w:pos="993" w:leader="none"/>
            <w:tab w:val="left" w:pos="108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7">
      <w:lvl w:ilvl="7">
        <w:start w:val="1"/>
        <w:numFmt w:val="bullet"/>
        <w:isLgl w:val="false"/>
        <w:suff w:val="tab"/>
        <w:lvlText w:val="o"/>
        <w:lvlJc w:val="left"/>
        <w:pPr>
          <w:ind w:left="4320" w:hanging="817"/>
          <w:tabs>
            <w:tab w:val="left" w:pos="993" w:leader="none"/>
            <w:tab w:val="left" w:pos="108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8">
      <w:lvl w:ilvl="8">
        <w:start w:val="1"/>
        <w:numFmt w:val="bullet"/>
        <w:isLgl w:val="false"/>
        <w:suff w:val="tab"/>
        <w:lvlText w:val="▪"/>
        <w:lvlJc w:val="left"/>
        <w:pPr>
          <w:ind w:left="5040" w:hanging="817"/>
          <w:tabs>
            <w:tab w:val="left" w:pos="993" w:leader="none"/>
            <w:tab w:val="left" w:pos="108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num>
  <w:num w:numId="87">
    <w:abstractNumId w:val="13"/>
    <w:lvlOverride w:ilvl="0">
      <w:lvl w:ilvl="0">
        <w:start w:val="1"/>
        <w:numFmt w:val="bullet"/>
        <w:isLgl w:val="false"/>
        <w:suff w:val="tab"/>
        <w:lvlText w:val="−"/>
        <w:lvlJc w:val="left"/>
        <w:pPr>
          <w:ind w:left="2343" w:firstLine="241"/>
          <w:tabs>
            <w:tab w:val="num" w:pos="3052" w:leader="none"/>
          </w:tabs>
        </w:pPr>
        <w:rPr>
          <w:rFonts w:ascii="Times New Roman" w:hAnsi="Times New Roman" w:eastAsia="Times New Roman"/>
          <w:b w:val="0"/>
          <w:i w:val="0"/>
          <w:caps w:val="0"/>
          <w:smallCaps w:val="0"/>
          <w:strike w:val="0"/>
          <w:spacing w:val="0"/>
          <w:position w:val="0"/>
          <w:vertAlign w:val="baseline"/>
        </w:rPr>
      </w:lvl>
    </w:lvlOverride>
    <w:lvlOverride w:ilvl="1">
      <w:lvl w:ilvl="1">
        <w:start w:val="1"/>
        <w:numFmt w:val="bullet"/>
        <w:isLgl w:val="false"/>
        <w:suff w:val="tab"/>
        <w:lvlText w:val="-"/>
        <w:lvlJc w:val="left"/>
        <w:pPr>
          <w:ind w:left="251" w:firstLine="458"/>
          <w:tabs>
            <w:tab w:val="num" w:pos="96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2">
      <w:lvl w:ilvl="2">
        <w:start w:val="1"/>
        <w:numFmt w:val="bullet"/>
        <w:isLgl w:val="false"/>
        <w:suff w:val="tab"/>
        <w:lvlText w:val="▪"/>
        <w:lvlJc w:val="left"/>
        <w:pPr>
          <w:ind w:left="1526" w:hanging="817"/>
        </w:pPr>
        <w:rPr>
          <w:rFonts w:ascii="Times New Roman" w:hAnsi="Times New Roman" w:eastAsia="Times New Roman"/>
          <w:b w:val="0"/>
          <w:i w:val="0"/>
          <w:caps w:val="0"/>
          <w:smallCaps w:val="0"/>
          <w:strike w:val="0"/>
          <w:color w:val="000000"/>
          <w:spacing w:val="0"/>
          <w:position w:val="0"/>
          <w:vertAlign w:val="baseline"/>
        </w:rPr>
      </w:lvl>
    </w:lvlOverride>
    <w:lvlOverride w:ilvl="3">
      <w:lvl w:ilvl="3">
        <w:start w:val="1"/>
        <w:numFmt w:val="bullet"/>
        <w:isLgl w:val="false"/>
        <w:suff w:val="tab"/>
        <w:lvlText w:val="•"/>
        <w:lvlJc w:val="left"/>
        <w:pPr>
          <w:ind w:left="1526" w:hanging="817"/>
        </w:pPr>
        <w:rPr>
          <w:rFonts w:ascii="Times New Roman" w:hAnsi="Times New Roman" w:eastAsia="Times New Roman"/>
          <w:b w:val="0"/>
          <w:i w:val="0"/>
          <w:caps w:val="0"/>
          <w:smallCaps w:val="0"/>
          <w:strike w:val="0"/>
          <w:color w:val="000000"/>
          <w:spacing w:val="0"/>
          <w:position w:val="0"/>
          <w:vertAlign w:val="baseline"/>
        </w:rPr>
      </w:lvl>
    </w:lvlOverride>
    <w:lvlOverride w:ilvl="4">
      <w:lvl w:ilvl="4">
        <w:start w:val="1"/>
        <w:numFmt w:val="bullet"/>
        <w:isLgl w:val="false"/>
        <w:suff w:val="tab"/>
        <w:lvlText w:val="o"/>
        <w:lvlJc w:val="left"/>
        <w:pPr>
          <w:ind w:left="2160" w:hanging="817"/>
          <w:tabs>
            <w:tab w:val="left" w:pos="960"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5">
      <w:lvl w:ilvl="5">
        <w:start w:val="1"/>
        <w:numFmt w:val="bullet"/>
        <w:isLgl w:val="false"/>
        <w:suff w:val="tab"/>
        <w:lvlText w:val="▪"/>
        <w:lvlJc w:val="left"/>
        <w:pPr>
          <w:ind w:left="2880" w:hanging="817"/>
          <w:tabs>
            <w:tab w:val="left" w:pos="960"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6">
      <w:lvl w:ilvl="6">
        <w:start w:val="1"/>
        <w:numFmt w:val="bullet"/>
        <w:isLgl w:val="false"/>
        <w:suff w:val="tab"/>
        <w:lvlText w:val="•"/>
        <w:lvlJc w:val="left"/>
        <w:pPr>
          <w:ind w:left="3600" w:hanging="817"/>
          <w:tabs>
            <w:tab w:val="left" w:pos="96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7">
      <w:lvl w:ilvl="7">
        <w:start w:val="1"/>
        <w:numFmt w:val="bullet"/>
        <w:isLgl w:val="false"/>
        <w:suff w:val="tab"/>
        <w:lvlText w:val="o"/>
        <w:lvlJc w:val="left"/>
        <w:pPr>
          <w:ind w:left="4320" w:hanging="817"/>
          <w:tabs>
            <w:tab w:val="left" w:pos="96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lvlOverride w:ilvl="8">
      <w:lvl w:ilvl="8">
        <w:start w:val="1"/>
        <w:numFmt w:val="bullet"/>
        <w:isLgl w:val="false"/>
        <w:suff w:val="tab"/>
        <w:lvlText w:val="▪"/>
        <w:lvlJc w:val="left"/>
        <w:pPr>
          <w:ind w:left="5040" w:hanging="817"/>
          <w:tabs>
            <w:tab w:val="left" w:pos="960" w:leader="none"/>
            <w:tab w:val="left" w:pos="2235" w:leader="none"/>
          </w:tabs>
        </w:pPr>
        <w:rPr>
          <w:rFonts w:ascii="Times New Roman" w:hAnsi="Times New Roman" w:eastAsia="Times New Roman"/>
          <w:b w:val="0"/>
          <w:i w:val="0"/>
          <w:caps w:val="0"/>
          <w:smallCaps w:val="0"/>
          <w:strike w:val="0"/>
          <w:color w:val="000000"/>
          <w:spacing w:val="0"/>
          <w:position w:val="0"/>
          <w:vertAlign w:val="baseline"/>
        </w:rPr>
      </w:lvl>
    </w:lvlOverride>
  </w:num>
  <w:num w:numId="88">
    <w:abstractNumId w:val="86"/>
  </w:num>
  <w:num w:numId="89">
    <w:abstractNumId w:val="56"/>
  </w:num>
  <w:num w:numId="90">
    <w:abstractNumId w:val="88"/>
  </w:num>
  <w:num w:numId="91">
    <w:abstractNumId w:val="39"/>
  </w:num>
  <w:num w:numId="92">
    <w:abstractNumId w:val="78"/>
  </w:num>
  <w:num w:numId="93">
    <w:abstractNumId w:val="19"/>
  </w:num>
  <w:num w:numId="94">
    <w:abstractNumId w:val="59"/>
  </w:num>
  <w:num w:numId="95">
    <w:abstractNumId w:val="91"/>
  </w:num>
  <w:num w:numId="96">
    <w:abstractNumId w:val="8"/>
  </w:num>
  <w:num w:numId="97">
    <w:abstractNumId w:val="95"/>
  </w:num>
  <w:num w:numId="9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
  </w:num>
  <w:num w:numId="10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
  </w:num>
  <w:num w:numId="103">
    <w:abstractNumId w:val="84"/>
  </w:num>
  <w:num w:numId="104">
    <w:abstractNumId w:val="51"/>
  </w:num>
  <w:num w:numId="105">
    <w:abstractNumId w:val="50"/>
  </w:num>
  <w:num w:numId="1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2"/>
  </w:num>
  <w:num w:numId="10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2"/>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edit="trackedChanges"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78" w:default="1">
    <w:name w:val="Normal"/>
    <w:qFormat/>
    <w:pPr>
      <w:spacing w:after="0" w:line="240" w:lineRule="auto"/>
      <w:widowControl w:val="off"/>
    </w:pPr>
    <w:rPr>
      <w:rFonts w:ascii="Arial" w:hAnsi="Arial" w:eastAsia="Times New Roman" w:cs="Arial"/>
      <w:sz w:val="20"/>
      <w:szCs w:val="20"/>
      <w:lang w:eastAsia="ru-RU"/>
    </w:rPr>
  </w:style>
  <w:style w:type="paragraph" w:styleId="1279">
    <w:name w:val="Heading 1"/>
    <w:basedOn w:val="1278"/>
    <w:next w:val="1278"/>
    <w:link w:val="1441"/>
    <w:uiPriority w:val="9"/>
    <w:qFormat/>
    <w:pPr>
      <w:spacing w:after="160" w:line="240" w:lineRule="exact"/>
      <w:widowControl/>
      <w:outlineLvl w:val="0"/>
    </w:pPr>
    <w:rPr>
      <w:rFonts w:ascii="Verdana" w:hAnsi="Verdana" w:cs="Verdana"/>
      <w:lang w:val="en-US" w:eastAsia="en-US"/>
    </w:rPr>
  </w:style>
  <w:style w:type="paragraph" w:styleId="1280">
    <w:name w:val="Heading 2"/>
    <w:basedOn w:val="1278"/>
    <w:next w:val="1278"/>
    <w:link w:val="1442"/>
    <w:uiPriority w:val="9"/>
    <w:qFormat/>
    <w:pPr>
      <w:keepNext/>
      <w:spacing w:before="240" w:after="60"/>
      <w:widowControl/>
      <w:outlineLvl w:val="1"/>
    </w:pPr>
    <w:rPr>
      <w:rFonts w:ascii="Cambria" w:hAnsi="Cambria" w:cs="Times New Roman"/>
      <w:b/>
      <w:i/>
      <w:iCs/>
      <w:sz w:val="28"/>
      <w:szCs w:val="28"/>
    </w:rPr>
  </w:style>
  <w:style w:type="paragraph" w:styleId="1281">
    <w:name w:val="Heading 3"/>
    <w:basedOn w:val="1278"/>
    <w:next w:val="1278"/>
    <w:link w:val="1443"/>
    <w:uiPriority w:val="9"/>
    <w:qFormat/>
    <w:pPr>
      <w:numPr>
        <w:ilvl w:val="2"/>
        <w:numId w:val="8"/>
      </w:numPr>
      <w:keepNext/>
      <w:spacing w:before="120" w:after="120"/>
      <w:widowControl/>
      <w:outlineLvl w:val="2"/>
    </w:pPr>
    <w:rPr>
      <w:rFonts w:ascii="Times New Roman" w:hAnsi="Times New Roman" w:cs="Times New Roman"/>
      <w:b/>
      <w:bCs/>
      <w:sz w:val="28"/>
      <w:szCs w:val="28"/>
    </w:rPr>
  </w:style>
  <w:style w:type="paragraph" w:styleId="1282">
    <w:name w:val="Heading 4"/>
    <w:basedOn w:val="1278"/>
    <w:next w:val="1278"/>
    <w:link w:val="1444"/>
    <w:uiPriority w:val="9"/>
    <w:qFormat/>
    <w:pPr>
      <w:numPr>
        <w:ilvl w:val="3"/>
        <w:numId w:val="8"/>
      </w:numPr>
      <w:jc w:val="both"/>
      <w:keepNext/>
      <w:spacing w:before="240" w:after="120"/>
      <w:widowControl/>
      <w:tabs>
        <w:tab w:val="left" w:pos="1134" w:leader="none"/>
      </w:tabs>
      <w:outlineLvl w:val="3"/>
    </w:pPr>
    <w:rPr>
      <w:rFonts w:ascii="Times New Roman" w:hAnsi="Times New Roman" w:cs="Times New Roman"/>
      <w:b/>
      <w:bCs/>
      <w:i/>
      <w:iCs/>
      <w:sz w:val="28"/>
      <w:szCs w:val="28"/>
    </w:rPr>
  </w:style>
  <w:style w:type="paragraph" w:styleId="1283">
    <w:name w:val="Heading 5"/>
    <w:basedOn w:val="1278"/>
    <w:next w:val="1278"/>
    <w:link w:val="1445"/>
    <w:uiPriority w:val="9"/>
    <w:qFormat/>
    <w:pPr>
      <w:numPr>
        <w:ilvl w:val="4"/>
        <w:numId w:val="9"/>
      </w:numPr>
      <w:ind w:left="0" w:firstLine="0"/>
      <w:jc w:val="both"/>
      <w:keepNext/>
      <w:spacing w:before="60" w:line="360" w:lineRule="auto"/>
      <w:widowControl/>
      <w:tabs>
        <w:tab w:val="num" w:pos="360" w:leader="none"/>
        <w:tab w:val="clear" w:pos="1008" w:leader="none"/>
      </w:tabs>
      <w:outlineLvl w:val="4"/>
    </w:pPr>
    <w:rPr>
      <w:rFonts w:ascii="Times New Roman" w:hAnsi="Times New Roman" w:cs="Times New Roman"/>
      <w:b/>
      <w:bCs/>
      <w:sz w:val="26"/>
      <w:szCs w:val="26"/>
    </w:rPr>
  </w:style>
  <w:style w:type="paragraph" w:styleId="1284">
    <w:name w:val="Heading 6"/>
    <w:basedOn w:val="1278"/>
    <w:next w:val="1278"/>
    <w:link w:val="1446"/>
    <w:uiPriority w:val="9"/>
    <w:qFormat/>
    <w:pPr>
      <w:numPr>
        <w:ilvl w:val="5"/>
        <w:numId w:val="9"/>
      </w:numPr>
      <w:ind w:left="0" w:firstLine="0"/>
      <w:jc w:val="both"/>
      <w:spacing w:before="240" w:after="60" w:line="360" w:lineRule="auto"/>
      <w:tabs>
        <w:tab w:val="num" w:pos="360" w:leader="none"/>
        <w:tab w:val="clear" w:pos="1152" w:leader="none"/>
      </w:tabs>
      <w:outlineLvl w:val="5"/>
    </w:pPr>
    <w:rPr>
      <w:rFonts w:ascii="Times New Roman" w:hAnsi="Times New Roman" w:cs="Times New Roman"/>
      <w:b/>
      <w:bCs/>
      <w:sz w:val="22"/>
      <w:szCs w:val="22"/>
    </w:rPr>
  </w:style>
  <w:style w:type="paragraph" w:styleId="1285">
    <w:name w:val="Heading 7"/>
    <w:basedOn w:val="1278"/>
    <w:next w:val="1278"/>
    <w:link w:val="1447"/>
    <w:uiPriority w:val="99"/>
    <w:qFormat/>
    <w:pPr>
      <w:numPr>
        <w:ilvl w:val="6"/>
        <w:numId w:val="9"/>
      </w:numPr>
      <w:ind w:left="0" w:firstLine="0"/>
      <w:jc w:val="both"/>
      <w:spacing w:before="240" w:after="60" w:line="360" w:lineRule="auto"/>
      <w:tabs>
        <w:tab w:val="num" w:pos="360" w:leader="none"/>
        <w:tab w:val="clear" w:pos="1296" w:leader="none"/>
      </w:tabs>
      <w:outlineLvl w:val="6"/>
    </w:pPr>
    <w:rPr>
      <w:rFonts w:ascii="Times New Roman" w:hAnsi="Times New Roman" w:cs="Times New Roman"/>
      <w:sz w:val="26"/>
      <w:szCs w:val="26"/>
    </w:rPr>
  </w:style>
  <w:style w:type="paragraph" w:styleId="1286">
    <w:name w:val="Heading 8"/>
    <w:basedOn w:val="1278"/>
    <w:next w:val="1278"/>
    <w:link w:val="1448"/>
    <w:uiPriority w:val="99"/>
    <w:qFormat/>
    <w:pPr>
      <w:numPr>
        <w:ilvl w:val="7"/>
        <w:numId w:val="9"/>
      </w:numPr>
      <w:ind w:left="0" w:firstLine="0"/>
      <w:jc w:val="both"/>
      <w:spacing w:before="240" w:after="60" w:line="360" w:lineRule="auto"/>
      <w:tabs>
        <w:tab w:val="num" w:pos="360" w:leader="none"/>
        <w:tab w:val="clear" w:pos="1440" w:leader="none"/>
      </w:tabs>
      <w:outlineLvl w:val="7"/>
    </w:pPr>
    <w:rPr>
      <w:rFonts w:ascii="Times New Roman" w:hAnsi="Times New Roman" w:cs="Times New Roman"/>
      <w:i/>
      <w:iCs/>
      <w:sz w:val="26"/>
      <w:szCs w:val="26"/>
    </w:rPr>
  </w:style>
  <w:style w:type="paragraph" w:styleId="1287">
    <w:name w:val="Heading 9"/>
    <w:basedOn w:val="1278"/>
    <w:next w:val="1278"/>
    <w:link w:val="1449"/>
    <w:uiPriority w:val="99"/>
    <w:qFormat/>
    <w:pPr>
      <w:numPr>
        <w:ilvl w:val="8"/>
        <w:numId w:val="9"/>
      </w:numPr>
      <w:ind w:left="0" w:firstLine="0"/>
      <w:jc w:val="both"/>
      <w:spacing w:before="240" w:after="60" w:line="360" w:lineRule="auto"/>
      <w:tabs>
        <w:tab w:val="num" w:pos="360" w:leader="none"/>
        <w:tab w:val="clear" w:pos="1584" w:leader="none"/>
      </w:tabs>
      <w:outlineLvl w:val="8"/>
    </w:pPr>
    <w:rPr>
      <w:rFonts w:cs="Times New Roman"/>
      <w:sz w:val="22"/>
      <w:szCs w:val="22"/>
    </w:rPr>
  </w:style>
  <w:style w:type="character" w:styleId="1288" w:default="1">
    <w:name w:val="Default Paragraph Font"/>
    <w:uiPriority w:val="1"/>
    <w:semiHidden/>
    <w:unhideWhenUsed/>
  </w:style>
  <w:style w:type="table" w:styleId="1289" w:default="1">
    <w:name w:val="Normal Table"/>
    <w:uiPriority w:val="99"/>
    <w:semiHidden/>
    <w:unhideWhenUsed/>
    <w:tblPr>
      <w:tblInd w:w="0" w:type="dxa"/>
      <w:tblCellMar>
        <w:left w:w="108" w:type="dxa"/>
        <w:top w:w="0" w:type="dxa"/>
        <w:right w:w="108" w:type="dxa"/>
        <w:bottom w:w="0" w:type="dxa"/>
      </w:tblCellMar>
    </w:tblPr>
  </w:style>
  <w:style w:type="numbering" w:styleId="1290" w:default="1">
    <w:name w:val="No List"/>
    <w:uiPriority w:val="99"/>
    <w:semiHidden/>
    <w:unhideWhenUsed/>
  </w:style>
  <w:style w:type="character" w:styleId="1291" w:customStyle="1">
    <w:name w:val="Subtitle Char"/>
    <w:basedOn w:val="1288"/>
    <w:uiPriority w:val="11"/>
    <w:rPr>
      <w:sz w:val="24"/>
      <w:szCs w:val="24"/>
    </w:rPr>
  </w:style>
  <w:style w:type="character" w:styleId="1292" w:customStyle="1">
    <w:name w:val="Quote Char"/>
    <w:uiPriority w:val="29"/>
    <w:rPr>
      <w:i/>
    </w:rPr>
  </w:style>
  <w:style w:type="character" w:styleId="1293" w:customStyle="1">
    <w:name w:val="Intense Quote Char"/>
    <w:uiPriority w:val="30"/>
    <w:rPr>
      <w:i/>
    </w:rPr>
  </w:style>
  <w:style w:type="character" w:styleId="1294" w:customStyle="1">
    <w:name w:val="Caption Char"/>
    <w:basedOn w:val="1288"/>
    <w:uiPriority w:val="35"/>
    <w:rPr>
      <w:b/>
      <w:bCs/>
      <w:color w:val="5b9bd5" w:themeColor="accent1"/>
      <w:sz w:val="18"/>
      <w:szCs w:val="18"/>
    </w:rPr>
  </w:style>
  <w:style w:type="character" w:styleId="1295" w:customStyle="1">
    <w:name w:val="Heading 2 Char"/>
    <w:basedOn w:val="1288"/>
    <w:uiPriority w:val="9"/>
    <w:rPr>
      <w:rFonts w:ascii="Arial" w:hAnsi="Arial" w:eastAsia="Arial" w:cs="Arial"/>
      <w:sz w:val="34"/>
    </w:rPr>
  </w:style>
  <w:style w:type="character" w:styleId="1296" w:customStyle="1">
    <w:name w:val="Heading 3 Char"/>
    <w:basedOn w:val="1288"/>
    <w:uiPriority w:val="9"/>
    <w:rPr>
      <w:rFonts w:ascii="Arial" w:hAnsi="Arial" w:eastAsia="Arial" w:cs="Arial"/>
      <w:sz w:val="30"/>
      <w:szCs w:val="30"/>
    </w:rPr>
  </w:style>
  <w:style w:type="character" w:styleId="1297" w:customStyle="1">
    <w:name w:val="Heading 4 Char"/>
    <w:basedOn w:val="1288"/>
    <w:uiPriority w:val="9"/>
    <w:rPr>
      <w:rFonts w:ascii="Arial" w:hAnsi="Arial" w:eastAsia="Arial" w:cs="Arial"/>
      <w:b/>
      <w:bCs/>
      <w:sz w:val="26"/>
      <w:szCs w:val="26"/>
    </w:rPr>
  </w:style>
  <w:style w:type="character" w:styleId="1298" w:customStyle="1">
    <w:name w:val="Heading 5 Char"/>
    <w:basedOn w:val="1288"/>
    <w:uiPriority w:val="9"/>
    <w:rPr>
      <w:rFonts w:ascii="Arial" w:hAnsi="Arial" w:eastAsia="Arial" w:cs="Arial"/>
      <w:b/>
      <w:bCs/>
      <w:sz w:val="24"/>
      <w:szCs w:val="24"/>
    </w:rPr>
  </w:style>
  <w:style w:type="character" w:styleId="1299" w:customStyle="1">
    <w:name w:val="Heading 6 Char"/>
    <w:basedOn w:val="1288"/>
    <w:uiPriority w:val="9"/>
    <w:rPr>
      <w:rFonts w:ascii="Arial" w:hAnsi="Arial" w:eastAsia="Arial" w:cs="Arial"/>
      <w:b/>
      <w:bCs/>
      <w:sz w:val="22"/>
      <w:szCs w:val="22"/>
    </w:rPr>
  </w:style>
  <w:style w:type="character" w:styleId="1300" w:customStyle="1">
    <w:name w:val="Heading 7 Char"/>
    <w:basedOn w:val="1288"/>
    <w:uiPriority w:val="9"/>
    <w:rPr>
      <w:rFonts w:ascii="Arial" w:hAnsi="Arial" w:eastAsia="Arial" w:cs="Arial"/>
      <w:b/>
      <w:bCs/>
      <w:i/>
      <w:iCs/>
      <w:sz w:val="22"/>
      <w:szCs w:val="22"/>
    </w:rPr>
  </w:style>
  <w:style w:type="character" w:styleId="1301" w:customStyle="1">
    <w:name w:val="Heading 8 Char"/>
    <w:basedOn w:val="1288"/>
    <w:uiPriority w:val="9"/>
    <w:rPr>
      <w:rFonts w:ascii="Arial" w:hAnsi="Arial" w:eastAsia="Arial" w:cs="Arial"/>
      <w:i/>
      <w:iCs/>
      <w:sz w:val="22"/>
      <w:szCs w:val="22"/>
    </w:rPr>
  </w:style>
  <w:style w:type="character" w:styleId="1302" w:customStyle="1">
    <w:name w:val="Heading 9 Char"/>
    <w:basedOn w:val="1288"/>
    <w:uiPriority w:val="9"/>
    <w:rPr>
      <w:rFonts w:ascii="Arial" w:hAnsi="Arial" w:eastAsia="Arial" w:cs="Arial"/>
      <w:i/>
      <w:iCs/>
      <w:sz w:val="21"/>
      <w:szCs w:val="21"/>
    </w:rPr>
  </w:style>
  <w:style w:type="paragraph" w:styleId="1303">
    <w:name w:val="Subtitle"/>
    <w:basedOn w:val="1278"/>
    <w:next w:val="1278"/>
    <w:link w:val="1304"/>
    <w:uiPriority w:val="11"/>
    <w:qFormat/>
    <w:pPr>
      <w:spacing w:before="200" w:after="200"/>
    </w:pPr>
    <w:rPr>
      <w:sz w:val="24"/>
      <w:szCs w:val="24"/>
    </w:rPr>
  </w:style>
  <w:style w:type="character" w:styleId="1304" w:customStyle="1">
    <w:name w:val="Подзаголовок Знак"/>
    <w:basedOn w:val="1288"/>
    <w:link w:val="1303"/>
    <w:uiPriority w:val="11"/>
    <w:rPr>
      <w:sz w:val="24"/>
      <w:szCs w:val="24"/>
    </w:rPr>
  </w:style>
  <w:style w:type="paragraph" w:styleId="1305">
    <w:name w:val="Quote"/>
    <w:basedOn w:val="1278"/>
    <w:next w:val="1278"/>
    <w:link w:val="1306"/>
    <w:uiPriority w:val="29"/>
    <w:qFormat/>
    <w:pPr>
      <w:ind w:left="720" w:right="720"/>
    </w:pPr>
    <w:rPr>
      <w:i/>
    </w:rPr>
  </w:style>
  <w:style w:type="character" w:styleId="1306" w:customStyle="1">
    <w:name w:val="Цитата 2 Знак"/>
    <w:link w:val="1305"/>
    <w:uiPriority w:val="29"/>
    <w:rPr>
      <w:i/>
    </w:rPr>
  </w:style>
  <w:style w:type="paragraph" w:styleId="1307">
    <w:name w:val="Intense Quote"/>
    <w:basedOn w:val="1278"/>
    <w:next w:val="1278"/>
    <w:link w:val="1308"/>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08" w:customStyle="1">
    <w:name w:val="Выделенная цитата Знак"/>
    <w:link w:val="1307"/>
    <w:uiPriority w:val="30"/>
    <w:rPr>
      <w:i/>
    </w:rPr>
  </w:style>
  <w:style w:type="character" w:styleId="1309" w:customStyle="1">
    <w:name w:val="Header Char"/>
    <w:basedOn w:val="1288"/>
    <w:uiPriority w:val="99"/>
  </w:style>
  <w:style w:type="character" w:styleId="1310" w:customStyle="1">
    <w:name w:val="Footer Char"/>
    <w:basedOn w:val="1288"/>
    <w:uiPriority w:val="99"/>
  </w:style>
  <w:style w:type="character" w:styleId="1311" w:customStyle="1">
    <w:name w:val="Название объекта Знак"/>
    <w:basedOn w:val="1288"/>
    <w:link w:val="1528"/>
    <w:uiPriority w:val="35"/>
    <w:rPr>
      <w:b/>
      <w:bCs/>
      <w:color w:val="5b9bd5" w:themeColor="accent1"/>
      <w:sz w:val="18"/>
      <w:szCs w:val="18"/>
    </w:rPr>
  </w:style>
  <w:style w:type="table" w:styleId="1312" w:customStyle="1">
    <w:name w:val="Table Grid Light"/>
    <w:basedOn w:val="1289"/>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313">
    <w:name w:val="Plain Table 1"/>
    <w:basedOn w:val="1289"/>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14">
    <w:name w:val="Plain Table 2"/>
    <w:basedOn w:val="1289"/>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15">
    <w:name w:val="Plain Table 3"/>
    <w:basedOn w:val="1289"/>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16">
    <w:name w:val="Plain Table 4"/>
    <w:basedOn w:val="1289"/>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17">
    <w:name w:val="Plain Table 5"/>
    <w:basedOn w:val="1289"/>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318">
    <w:name w:val="Grid Table 1 Light"/>
    <w:basedOn w:val="1289"/>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319" w:customStyle="1">
    <w:name w:val="Grid Table 1 Light - Accent 1"/>
    <w:basedOn w:val="1289"/>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320" w:customStyle="1">
    <w:name w:val="Grid Table 1 Light - Accent 2"/>
    <w:basedOn w:val="1289"/>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321" w:customStyle="1">
    <w:name w:val="Grid Table 1 Light - Accent 3"/>
    <w:basedOn w:val="1289"/>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322" w:customStyle="1">
    <w:name w:val="Grid Table 1 Light - Accent 4"/>
    <w:basedOn w:val="1289"/>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323" w:customStyle="1">
    <w:name w:val="Grid Table 1 Light - Accent 5"/>
    <w:basedOn w:val="1289"/>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324" w:customStyle="1">
    <w:name w:val="Grid Table 1 Light - Accent 6"/>
    <w:basedOn w:val="1289"/>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325">
    <w:name w:val="Grid Table 2"/>
    <w:basedOn w:val="1289"/>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326" w:customStyle="1">
    <w:name w:val="Grid Table 2 - Accent 1"/>
    <w:basedOn w:val="1289"/>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327" w:customStyle="1">
    <w:name w:val="Grid Table 2 - Accent 2"/>
    <w:basedOn w:val="1289"/>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328" w:customStyle="1">
    <w:name w:val="Grid Table 2 - Accent 3"/>
    <w:basedOn w:val="1289"/>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329" w:customStyle="1">
    <w:name w:val="Grid Table 2 - Accent 4"/>
    <w:basedOn w:val="1289"/>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330" w:customStyle="1">
    <w:name w:val="Grid Table 2 - Accent 5"/>
    <w:basedOn w:val="1289"/>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331" w:customStyle="1">
    <w:name w:val="Grid Table 2 - Accent 6"/>
    <w:basedOn w:val="1289"/>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332">
    <w:name w:val="Grid Table 3"/>
    <w:basedOn w:val="1289"/>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3" w:customStyle="1">
    <w:name w:val="Grid Table 3 - Accent 1"/>
    <w:basedOn w:val="1289"/>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4" w:customStyle="1">
    <w:name w:val="Grid Table 3 - Accent 2"/>
    <w:basedOn w:val="1289"/>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5" w:customStyle="1">
    <w:name w:val="Grid Table 3 - Accent 3"/>
    <w:basedOn w:val="1289"/>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6" w:customStyle="1">
    <w:name w:val="Grid Table 3 - Accent 4"/>
    <w:basedOn w:val="1289"/>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7" w:customStyle="1">
    <w:name w:val="Grid Table 3 - Accent 5"/>
    <w:basedOn w:val="1289"/>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8" w:customStyle="1">
    <w:name w:val="Grid Table 3 - Accent 6"/>
    <w:basedOn w:val="1289"/>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339">
    <w:name w:val="Grid Table 4"/>
    <w:basedOn w:val="1289"/>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40" w:customStyle="1">
    <w:name w:val="Grid Table 4 - Accent 1"/>
    <w:basedOn w:val="1289"/>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341" w:customStyle="1">
    <w:name w:val="Grid Table 4 - Accent 2"/>
    <w:basedOn w:val="1289"/>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342" w:customStyle="1">
    <w:name w:val="Grid Table 4 - Accent 3"/>
    <w:basedOn w:val="1289"/>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343" w:customStyle="1">
    <w:name w:val="Grid Table 4 - Accent 4"/>
    <w:basedOn w:val="1289"/>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344" w:customStyle="1">
    <w:name w:val="Grid Table 4 - Accent 5"/>
    <w:basedOn w:val="1289"/>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345" w:customStyle="1">
    <w:name w:val="Grid Table 4 - Accent 6"/>
    <w:basedOn w:val="1289"/>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346">
    <w:name w:val="Grid Table 5 Dark"/>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347" w:customStyle="1">
    <w:name w:val="Grid Table 5 Dark- Accent 1"/>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348" w:customStyle="1">
    <w:name w:val="Grid Table 5 Dark - Accent 2"/>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349" w:customStyle="1">
    <w:name w:val="Grid Table 5 Dark - Accent 3"/>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350" w:customStyle="1">
    <w:name w:val="Grid Table 5 Dark- Accent 4"/>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351" w:customStyle="1">
    <w:name w:val="Grid Table 5 Dark - Accent 5"/>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352" w:customStyle="1">
    <w:name w:val="Grid Table 5 Dark - Accent 6"/>
    <w:basedOn w:val="12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353">
    <w:name w:val="Grid Table 6 Colorful"/>
    <w:basedOn w:val="1289"/>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354" w:customStyle="1">
    <w:name w:val="Grid Table 6 Colorful - Accent 1"/>
    <w:basedOn w:val="1289"/>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355" w:customStyle="1">
    <w:name w:val="Grid Table 6 Colorful - Accent 2"/>
    <w:basedOn w:val="1289"/>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356" w:customStyle="1">
    <w:name w:val="Grid Table 6 Colorful - Accent 3"/>
    <w:basedOn w:val="1289"/>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357" w:customStyle="1">
    <w:name w:val="Grid Table 6 Colorful - Accent 4"/>
    <w:basedOn w:val="1289"/>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358" w:customStyle="1">
    <w:name w:val="Grid Table 6 Colorful - Accent 5"/>
    <w:basedOn w:val="1289"/>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359" w:customStyle="1">
    <w:name w:val="Grid Table 6 Colorful - Accent 6"/>
    <w:basedOn w:val="1289"/>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360">
    <w:name w:val="Grid Table 7 Colorful"/>
    <w:basedOn w:val="1289"/>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361" w:customStyle="1">
    <w:name w:val="Grid Table 7 Colorful - Accent 1"/>
    <w:basedOn w:val="1289"/>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362" w:customStyle="1">
    <w:name w:val="Grid Table 7 Colorful - Accent 2"/>
    <w:basedOn w:val="1289"/>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363" w:customStyle="1">
    <w:name w:val="Grid Table 7 Colorful - Accent 3"/>
    <w:basedOn w:val="1289"/>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364" w:customStyle="1">
    <w:name w:val="Grid Table 7 Colorful - Accent 4"/>
    <w:basedOn w:val="1289"/>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365" w:customStyle="1">
    <w:name w:val="Grid Table 7 Colorful - Accent 5"/>
    <w:basedOn w:val="1289"/>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366" w:customStyle="1">
    <w:name w:val="Grid Table 7 Colorful - Accent 6"/>
    <w:basedOn w:val="1289"/>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367">
    <w:name w:val="List Table 1 Light"/>
    <w:basedOn w:val="1289"/>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68" w:customStyle="1">
    <w:name w:val="List Table 1 Light - Accent 1"/>
    <w:basedOn w:val="1289"/>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369" w:customStyle="1">
    <w:name w:val="List Table 1 Light - Accent 2"/>
    <w:basedOn w:val="1289"/>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370" w:customStyle="1">
    <w:name w:val="List Table 1 Light - Accent 3"/>
    <w:basedOn w:val="1289"/>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371" w:customStyle="1">
    <w:name w:val="List Table 1 Light - Accent 4"/>
    <w:basedOn w:val="1289"/>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372" w:customStyle="1">
    <w:name w:val="List Table 1 Light - Accent 5"/>
    <w:basedOn w:val="1289"/>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373" w:customStyle="1">
    <w:name w:val="List Table 1 Light - Accent 6"/>
    <w:basedOn w:val="1289"/>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374">
    <w:name w:val="List Table 2"/>
    <w:basedOn w:val="1289"/>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375" w:customStyle="1">
    <w:name w:val="List Table 2 - Accent 1"/>
    <w:basedOn w:val="1289"/>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376" w:customStyle="1">
    <w:name w:val="List Table 2 - Accent 2"/>
    <w:basedOn w:val="1289"/>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377" w:customStyle="1">
    <w:name w:val="List Table 2 - Accent 3"/>
    <w:basedOn w:val="1289"/>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378" w:customStyle="1">
    <w:name w:val="List Table 2 - Accent 4"/>
    <w:basedOn w:val="1289"/>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379" w:customStyle="1">
    <w:name w:val="List Table 2 - Accent 5"/>
    <w:basedOn w:val="1289"/>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380" w:customStyle="1">
    <w:name w:val="List Table 2 - Accent 6"/>
    <w:basedOn w:val="1289"/>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381">
    <w:name w:val="List Table 3"/>
    <w:basedOn w:val="1289"/>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382" w:customStyle="1">
    <w:name w:val="List Table 3 - Accent 1"/>
    <w:basedOn w:val="1289"/>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383" w:customStyle="1">
    <w:name w:val="List Table 3 - Accent 2"/>
    <w:basedOn w:val="1289"/>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384" w:customStyle="1">
    <w:name w:val="List Table 3 - Accent 3"/>
    <w:basedOn w:val="1289"/>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385" w:customStyle="1">
    <w:name w:val="List Table 3 - Accent 4"/>
    <w:basedOn w:val="1289"/>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386" w:customStyle="1">
    <w:name w:val="List Table 3 - Accent 5"/>
    <w:basedOn w:val="1289"/>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387" w:customStyle="1">
    <w:name w:val="List Table 3 - Accent 6"/>
    <w:basedOn w:val="1289"/>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388">
    <w:name w:val="List Table 4"/>
    <w:basedOn w:val="1289"/>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389" w:customStyle="1">
    <w:name w:val="List Table 4 - Accent 1"/>
    <w:basedOn w:val="1289"/>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390" w:customStyle="1">
    <w:name w:val="List Table 4 - Accent 2"/>
    <w:basedOn w:val="1289"/>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391" w:customStyle="1">
    <w:name w:val="List Table 4 - Accent 3"/>
    <w:basedOn w:val="1289"/>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392" w:customStyle="1">
    <w:name w:val="List Table 4 - Accent 4"/>
    <w:basedOn w:val="1289"/>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393" w:customStyle="1">
    <w:name w:val="List Table 4 - Accent 5"/>
    <w:basedOn w:val="1289"/>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394" w:customStyle="1">
    <w:name w:val="List Table 4 - Accent 6"/>
    <w:basedOn w:val="1289"/>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395">
    <w:name w:val="List Table 5 Dark"/>
    <w:basedOn w:val="1289"/>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396" w:customStyle="1">
    <w:name w:val="List Table 5 Dark - Accent 1"/>
    <w:basedOn w:val="1289"/>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397" w:customStyle="1">
    <w:name w:val="List Table 5 Dark - Accent 2"/>
    <w:basedOn w:val="1289"/>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398" w:customStyle="1">
    <w:name w:val="List Table 5 Dark - Accent 3"/>
    <w:basedOn w:val="1289"/>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399" w:customStyle="1">
    <w:name w:val="List Table 5 Dark - Accent 4"/>
    <w:basedOn w:val="1289"/>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400" w:customStyle="1">
    <w:name w:val="List Table 5 Dark - Accent 5"/>
    <w:basedOn w:val="1289"/>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401" w:customStyle="1">
    <w:name w:val="List Table 5 Dark - Accent 6"/>
    <w:basedOn w:val="1289"/>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402">
    <w:name w:val="List Table 6 Colorful"/>
    <w:basedOn w:val="1289"/>
    <w:link w:val="1721"/>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403" w:customStyle="1">
    <w:name w:val="List Table 6 Colorful - Accent 1"/>
    <w:basedOn w:val="1289"/>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404" w:customStyle="1">
    <w:name w:val="List Table 6 Colorful - Accent 2"/>
    <w:basedOn w:val="1289"/>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405" w:customStyle="1">
    <w:name w:val="List Table 6 Colorful - Accent 3"/>
    <w:basedOn w:val="1289"/>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406" w:customStyle="1">
    <w:name w:val="List Table 6 Colorful - Accent 4"/>
    <w:basedOn w:val="1289"/>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407" w:customStyle="1">
    <w:name w:val="List Table 6 Colorful - Accent 5"/>
    <w:basedOn w:val="1289"/>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408" w:customStyle="1">
    <w:name w:val="List Table 6 Colorful - Accent 6"/>
    <w:basedOn w:val="1289"/>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409">
    <w:name w:val="List Table 7 Colorful"/>
    <w:basedOn w:val="1289"/>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410" w:customStyle="1">
    <w:name w:val="List Table 7 Colorful - Accent 1"/>
    <w:basedOn w:val="1289"/>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411" w:customStyle="1">
    <w:name w:val="List Table 7 Colorful - Accent 2"/>
    <w:basedOn w:val="1289"/>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412" w:customStyle="1">
    <w:name w:val="List Table 7 Colorful - Accent 3"/>
    <w:basedOn w:val="1289"/>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413" w:customStyle="1">
    <w:name w:val="List Table 7 Colorful - Accent 4"/>
    <w:basedOn w:val="1289"/>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414" w:customStyle="1">
    <w:name w:val="List Table 7 Colorful - Accent 5"/>
    <w:basedOn w:val="1289"/>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415" w:customStyle="1">
    <w:name w:val="List Table 7 Colorful - Accent 6"/>
    <w:basedOn w:val="1289"/>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416" w:customStyle="1">
    <w:name w:val="Lined - Accent"/>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417" w:customStyle="1">
    <w:name w:val="Lined - Accent 1"/>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418" w:customStyle="1">
    <w:name w:val="Lined - Accent 2"/>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419" w:customStyle="1">
    <w:name w:val="Lined - Accent 3"/>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420" w:customStyle="1">
    <w:name w:val="Lined - Accent 4"/>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421" w:customStyle="1">
    <w:name w:val="Lined - Accent 5"/>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422" w:customStyle="1">
    <w:name w:val="Lined - Accent 6"/>
    <w:basedOn w:val="1289"/>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423" w:customStyle="1">
    <w:name w:val="Bordered &amp; Lined - Accent"/>
    <w:basedOn w:val="1289"/>
    <w:uiPriority w:val="99"/>
    <w:pPr>
      <w:spacing w:after="0" w:line="240" w:lineRule="auto"/>
    </w:pPr>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424" w:customStyle="1">
    <w:name w:val="Bordered &amp; Lined - Accent 1"/>
    <w:basedOn w:val="1289"/>
    <w:uiPriority w:val="99"/>
    <w:pPr>
      <w:spacing w:after="0" w:line="240" w:lineRule="auto"/>
    </w:pPr>
    <w:rPr>
      <w:color w:val="404040"/>
      <w:sz w:val="20"/>
      <w:szCs w:val="20"/>
      <w:lang w:eastAsia="ru-RU"/>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425" w:customStyle="1">
    <w:name w:val="Bordered &amp; Lined - Accent 2"/>
    <w:basedOn w:val="1289"/>
    <w:uiPriority w:val="99"/>
    <w:pPr>
      <w:spacing w:after="0" w:line="240" w:lineRule="auto"/>
    </w:pPr>
    <w:rPr>
      <w:color w:val="404040"/>
      <w:sz w:val="20"/>
      <w:szCs w:val="20"/>
      <w:lang w:eastAsia="ru-RU"/>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426" w:customStyle="1">
    <w:name w:val="Bordered &amp; Lined - Accent 3"/>
    <w:basedOn w:val="1289"/>
    <w:uiPriority w:val="99"/>
    <w:pPr>
      <w:spacing w:after="0" w:line="240" w:lineRule="auto"/>
    </w:pPr>
    <w:rPr>
      <w:color w:val="404040"/>
      <w:sz w:val="20"/>
      <w:szCs w:val="20"/>
      <w:lang w:eastAsia="ru-RU"/>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427" w:customStyle="1">
    <w:name w:val="Bordered &amp; Lined - Accent 4"/>
    <w:basedOn w:val="1289"/>
    <w:uiPriority w:val="99"/>
    <w:pPr>
      <w:spacing w:after="0" w:line="240" w:lineRule="auto"/>
    </w:pPr>
    <w:rPr>
      <w:color w:val="404040"/>
      <w:sz w:val="20"/>
      <w:szCs w:val="20"/>
      <w:lang w:eastAsia="ru-RU"/>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428" w:customStyle="1">
    <w:name w:val="Bordered &amp; Lined - Accent 5"/>
    <w:basedOn w:val="1289"/>
    <w:uiPriority w:val="99"/>
    <w:pPr>
      <w:spacing w:after="0" w:line="240" w:lineRule="auto"/>
    </w:pPr>
    <w:rPr>
      <w:color w:val="404040"/>
      <w:sz w:val="20"/>
      <w:szCs w:val="20"/>
      <w:lang w:eastAsia="ru-RU"/>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429" w:customStyle="1">
    <w:name w:val="Bordered &amp; Lined - Accent 6"/>
    <w:basedOn w:val="1289"/>
    <w:uiPriority w:val="99"/>
    <w:pPr>
      <w:spacing w:after="0" w:line="240" w:lineRule="auto"/>
    </w:pPr>
    <w:rPr>
      <w:color w:val="404040"/>
      <w:sz w:val="20"/>
      <w:szCs w:val="20"/>
      <w:lang w:eastAsia="ru-RU"/>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430" w:customStyle="1">
    <w:name w:val="Bordered"/>
    <w:basedOn w:val="1289"/>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431" w:customStyle="1">
    <w:name w:val="Bordered - Accent 1"/>
    <w:basedOn w:val="1289"/>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432" w:customStyle="1">
    <w:name w:val="Bordered - Accent 2"/>
    <w:basedOn w:val="1289"/>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433" w:customStyle="1">
    <w:name w:val="Bordered - Accent 3"/>
    <w:basedOn w:val="1289"/>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434" w:customStyle="1">
    <w:name w:val="Bordered - Accent 4"/>
    <w:basedOn w:val="1289"/>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435" w:customStyle="1">
    <w:name w:val="Bordered - Accent 5"/>
    <w:basedOn w:val="1289"/>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436" w:customStyle="1">
    <w:name w:val="Bordered - Accent 6"/>
    <w:basedOn w:val="1289"/>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437" w:customStyle="1">
    <w:name w:val="Footnote Text Char"/>
    <w:uiPriority w:val="99"/>
    <w:rPr>
      <w:sz w:val="18"/>
    </w:rPr>
  </w:style>
  <w:style w:type="character" w:styleId="1438" w:customStyle="1">
    <w:name w:val="Endnote Text Char"/>
    <w:uiPriority w:val="99"/>
    <w:rPr>
      <w:sz w:val="20"/>
    </w:rPr>
  </w:style>
  <w:style w:type="character" w:styleId="1439">
    <w:name w:val="endnote reference"/>
    <w:basedOn w:val="1288"/>
    <w:uiPriority w:val="99"/>
    <w:semiHidden/>
    <w:unhideWhenUsed/>
    <w:rPr>
      <w:vertAlign w:val="superscript"/>
    </w:rPr>
  </w:style>
  <w:style w:type="paragraph" w:styleId="1440">
    <w:name w:val="table of figures"/>
    <w:basedOn w:val="1278"/>
    <w:next w:val="1278"/>
    <w:uiPriority w:val="99"/>
    <w:unhideWhenUsed/>
  </w:style>
  <w:style w:type="character" w:styleId="1441" w:customStyle="1">
    <w:name w:val="Заголовок 1 Знак"/>
    <w:basedOn w:val="1288"/>
    <w:link w:val="1279"/>
    <w:uiPriority w:val="9"/>
    <w:rPr>
      <w:rFonts w:ascii="Verdana" w:hAnsi="Verdana" w:eastAsia="Times New Roman" w:cs="Verdana"/>
      <w:sz w:val="20"/>
      <w:szCs w:val="20"/>
      <w:lang w:val="en-US"/>
    </w:rPr>
  </w:style>
  <w:style w:type="character" w:styleId="1442" w:customStyle="1">
    <w:name w:val="Заголовок 2 Знак"/>
    <w:basedOn w:val="1288"/>
    <w:link w:val="1280"/>
    <w:uiPriority w:val="9"/>
    <w:rPr>
      <w:rFonts w:ascii="Cambria" w:hAnsi="Cambria" w:eastAsia="Times New Roman" w:cs="Times New Roman"/>
      <w:b/>
      <w:i/>
      <w:iCs/>
      <w:sz w:val="28"/>
      <w:szCs w:val="28"/>
      <w:lang w:eastAsia="ru-RU"/>
    </w:rPr>
  </w:style>
  <w:style w:type="character" w:styleId="1443" w:customStyle="1">
    <w:name w:val="Заголовок 3 Знак"/>
    <w:basedOn w:val="1288"/>
    <w:link w:val="1281"/>
    <w:uiPriority w:val="9"/>
    <w:rPr>
      <w:rFonts w:ascii="Times New Roman" w:hAnsi="Times New Roman" w:eastAsia="Times New Roman" w:cs="Times New Roman"/>
      <w:b/>
      <w:bCs/>
      <w:sz w:val="28"/>
      <w:szCs w:val="28"/>
      <w:lang w:eastAsia="ru-RU"/>
    </w:rPr>
  </w:style>
  <w:style w:type="character" w:styleId="1444" w:customStyle="1">
    <w:name w:val="Заголовок 4 Знак"/>
    <w:basedOn w:val="1288"/>
    <w:link w:val="1282"/>
    <w:uiPriority w:val="9"/>
    <w:rPr>
      <w:rFonts w:ascii="Times New Roman" w:hAnsi="Times New Roman" w:eastAsia="Times New Roman" w:cs="Times New Roman"/>
      <w:b/>
      <w:bCs/>
      <w:i/>
      <w:iCs/>
      <w:sz w:val="28"/>
      <w:szCs w:val="28"/>
      <w:lang w:eastAsia="ru-RU"/>
    </w:rPr>
  </w:style>
  <w:style w:type="character" w:styleId="1445" w:customStyle="1">
    <w:name w:val="Заголовок 5 Знак"/>
    <w:basedOn w:val="1288"/>
    <w:link w:val="1283"/>
    <w:uiPriority w:val="9"/>
    <w:rPr>
      <w:rFonts w:ascii="Times New Roman" w:hAnsi="Times New Roman" w:eastAsia="Times New Roman" w:cs="Times New Roman"/>
      <w:b/>
      <w:bCs/>
      <w:sz w:val="26"/>
      <w:szCs w:val="26"/>
      <w:lang w:eastAsia="ru-RU"/>
    </w:rPr>
  </w:style>
  <w:style w:type="character" w:styleId="1446" w:customStyle="1">
    <w:name w:val="Заголовок 6 Знак"/>
    <w:basedOn w:val="1288"/>
    <w:link w:val="1284"/>
    <w:uiPriority w:val="9"/>
    <w:rPr>
      <w:rFonts w:ascii="Times New Roman" w:hAnsi="Times New Roman" w:eastAsia="Times New Roman" w:cs="Times New Roman"/>
      <w:b/>
      <w:bCs/>
      <w:lang w:eastAsia="ru-RU"/>
    </w:rPr>
  </w:style>
  <w:style w:type="character" w:styleId="1447" w:customStyle="1">
    <w:name w:val="Заголовок 7 Знак"/>
    <w:basedOn w:val="1288"/>
    <w:link w:val="1285"/>
    <w:uiPriority w:val="99"/>
    <w:rPr>
      <w:rFonts w:ascii="Times New Roman" w:hAnsi="Times New Roman" w:eastAsia="Times New Roman" w:cs="Times New Roman"/>
      <w:sz w:val="26"/>
      <w:szCs w:val="26"/>
      <w:lang w:eastAsia="ru-RU"/>
    </w:rPr>
  </w:style>
  <w:style w:type="character" w:styleId="1448" w:customStyle="1">
    <w:name w:val="Заголовок 8 Знак"/>
    <w:basedOn w:val="1288"/>
    <w:link w:val="1286"/>
    <w:uiPriority w:val="99"/>
    <w:rPr>
      <w:rFonts w:ascii="Times New Roman" w:hAnsi="Times New Roman" w:eastAsia="Times New Roman" w:cs="Times New Roman"/>
      <w:i/>
      <w:iCs/>
      <w:sz w:val="26"/>
      <w:szCs w:val="26"/>
      <w:lang w:eastAsia="ru-RU"/>
    </w:rPr>
  </w:style>
  <w:style w:type="character" w:styleId="1449" w:customStyle="1">
    <w:name w:val="Заголовок 9 Знак"/>
    <w:basedOn w:val="1288"/>
    <w:link w:val="1287"/>
    <w:uiPriority w:val="99"/>
    <w:rPr>
      <w:rFonts w:ascii="Arial" w:hAnsi="Arial" w:eastAsia="Times New Roman" w:cs="Times New Roman"/>
      <w:lang w:eastAsia="ru-RU"/>
    </w:rPr>
  </w:style>
  <w:style w:type="character" w:styleId="1450" w:customStyle="1">
    <w:name w:val="Основной текст Знак"/>
    <w:link w:val="1451"/>
    <w:uiPriority w:val="99"/>
    <w:rPr>
      <w:rFonts w:ascii="Arial" w:hAnsi="Arial"/>
      <w:sz w:val="20"/>
      <w:lang w:eastAsia="ru-RU"/>
    </w:rPr>
  </w:style>
  <w:style w:type="paragraph" w:styleId="1451">
    <w:name w:val="Body Text"/>
    <w:basedOn w:val="1278"/>
    <w:link w:val="1450"/>
    <w:uiPriority w:val="99"/>
    <w:pPr>
      <w:spacing w:after="120"/>
    </w:pPr>
    <w:rPr>
      <w:rFonts w:eastAsiaTheme="minorHAnsi" w:cstheme="minorBidi"/>
      <w:szCs w:val="22"/>
    </w:rPr>
  </w:style>
  <w:style w:type="character" w:styleId="1452" w:customStyle="1">
    <w:name w:val="Основной текст Знак1"/>
    <w:basedOn w:val="1288"/>
    <w:uiPriority w:val="99"/>
    <w:rPr>
      <w:rFonts w:ascii="Arial" w:hAnsi="Arial" w:eastAsia="Times New Roman" w:cs="Arial"/>
      <w:sz w:val="20"/>
      <w:szCs w:val="20"/>
      <w:lang w:eastAsia="ru-RU"/>
    </w:rPr>
  </w:style>
  <w:style w:type="paragraph" w:styleId="1453" w:customStyle="1">
    <w:name w:val="Ариал"/>
    <w:basedOn w:val="1278"/>
    <w:link w:val="1454"/>
    <w:pPr>
      <w:ind w:firstLine="851"/>
      <w:jc w:val="both"/>
      <w:spacing w:before="120" w:after="120" w:line="360" w:lineRule="auto"/>
      <w:widowControl/>
    </w:pPr>
    <w:rPr>
      <w:rFonts w:cs="Times New Roman"/>
    </w:rPr>
  </w:style>
  <w:style w:type="character" w:styleId="1454" w:customStyle="1">
    <w:name w:val="Ариал Знак1"/>
    <w:link w:val="1453"/>
    <w:uiPriority w:val="99"/>
    <w:rPr>
      <w:rFonts w:ascii="Arial" w:hAnsi="Arial" w:eastAsia="Times New Roman" w:cs="Times New Roman"/>
      <w:sz w:val="20"/>
      <w:szCs w:val="20"/>
      <w:lang w:eastAsia="ru-RU"/>
    </w:rPr>
  </w:style>
  <w:style w:type="paragraph" w:styleId="1455">
    <w:name w:val="annotation text"/>
    <w:basedOn w:val="1278"/>
    <w:link w:val="1456"/>
    <w:uiPriority w:val="99"/>
    <w:pPr>
      <w:widowControl/>
    </w:pPr>
    <w:rPr>
      <w:rFonts w:ascii="Times New Roman" w:hAnsi="Times New Roman" w:cs="Times New Roman"/>
    </w:rPr>
  </w:style>
  <w:style w:type="character" w:styleId="1456" w:customStyle="1">
    <w:name w:val="Текст примечания Знак"/>
    <w:basedOn w:val="1288"/>
    <w:link w:val="1455"/>
    <w:uiPriority w:val="99"/>
    <w:rPr>
      <w:rFonts w:ascii="Times New Roman" w:hAnsi="Times New Roman" w:eastAsia="Times New Roman" w:cs="Times New Roman"/>
      <w:sz w:val="20"/>
      <w:szCs w:val="20"/>
      <w:lang w:eastAsia="ru-RU"/>
    </w:rPr>
  </w:style>
  <w:style w:type="paragraph" w:styleId="1457">
    <w:name w:val="Body Text Indent 2"/>
    <w:basedOn w:val="1278"/>
    <w:link w:val="1458"/>
    <w:uiPriority w:val="99"/>
    <w:pPr>
      <w:ind w:left="283"/>
      <w:spacing w:after="120" w:line="480" w:lineRule="auto"/>
      <w:widowControl/>
    </w:pPr>
    <w:rPr>
      <w:rFonts w:ascii="Times New Roman" w:hAnsi="Times New Roman" w:cs="Times New Roman"/>
    </w:rPr>
  </w:style>
  <w:style w:type="character" w:styleId="1458" w:customStyle="1">
    <w:name w:val="Основной текст с отступом 2 Знак"/>
    <w:basedOn w:val="1288"/>
    <w:link w:val="1457"/>
    <w:uiPriority w:val="99"/>
    <w:rPr>
      <w:rFonts w:ascii="Times New Roman" w:hAnsi="Times New Roman" w:eastAsia="Times New Roman" w:cs="Times New Roman"/>
      <w:sz w:val="20"/>
      <w:szCs w:val="20"/>
      <w:lang w:eastAsia="ru-RU"/>
    </w:rPr>
  </w:style>
  <w:style w:type="character" w:styleId="1459">
    <w:name w:val="page number"/>
    <w:basedOn w:val="1288"/>
    <w:uiPriority w:val="99"/>
    <w:rPr>
      <w:rFonts w:cs="Times New Roman"/>
    </w:rPr>
  </w:style>
  <w:style w:type="paragraph" w:styleId="1460">
    <w:name w:val="Header"/>
    <w:basedOn w:val="1278"/>
    <w:link w:val="1461"/>
    <w:uiPriority w:val="99"/>
    <w:pPr>
      <w:tabs>
        <w:tab w:val="center" w:pos="4677" w:leader="none"/>
        <w:tab w:val="right" w:pos="9355" w:leader="none"/>
      </w:tabs>
    </w:pPr>
    <w:rPr>
      <w:rFonts w:cs="Times New Roman"/>
    </w:rPr>
  </w:style>
  <w:style w:type="character" w:styleId="1461" w:customStyle="1">
    <w:name w:val="Верхний колонтитул Знак"/>
    <w:basedOn w:val="1288"/>
    <w:link w:val="1460"/>
    <w:uiPriority w:val="99"/>
    <w:rPr>
      <w:rFonts w:ascii="Arial" w:hAnsi="Arial" w:eastAsia="Times New Roman" w:cs="Times New Roman"/>
      <w:sz w:val="20"/>
      <w:szCs w:val="20"/>
      <w:lang w:eastAsia="ru-RU"/>
    </w:rPr>
  </w:style>
  <w:style w:type="paragraph" w:styleId="1462">
    <w:name w:val="Title"/>
    <w:basedOn w:val="1278"/>
    <w:link w:val="1463"/>
    <w:uiPriority w:val="10"/>
    <w:qFormat/>
    <w:pPr>
      <w:jc w:val="center"/>
      <w:widowControl/>
    </w:pPr>
    <w:rPr>
      <w:rFonts w:ascii="Times New Roman" w:hAnsi="Times New Roman" w:cs="Times New Roman"/>
      <w:b/>
      <w:sz w:val="28"/>
    </w:rPr>
  </w:style>
  <w:style w:type="character" w:styleId="1463" w:customStyle="1">
    <w:name w:val="Заголовок Знак"/>
    <w:basedOn w:val="1288"/>
    <w:link w:val="1462"/>
    <w:uiPriority w:val="10"/>
    <w:rPr>
      <w:rFonts w:ascii="Times New Roman" w:hAnsi="Times New Roman" w:eastAsia="Times New Roman" w:cs="Times New Roman"/>
      <w:b/>
      <w:sz w:val="28"/>
      <w:szCs w:val="20"/>
      <w:lang w:eastAsia="ru-RU"/>
    </w:rPr>
  </w:style>
  <w:style w:type="paragraph" w:styleId="1464" w:customStyle="1">
    <w:name w:val="ConsPlusNormal"/>
    <w:pPr>
      <w:ind w:firstLine="720"/>
      <w:spacing w:after="0" w:line="240" w:lineRule="auto"/>
    </w:pPr>
    <w:rPr>
      <w:rFonts w:ascii="Arial" w:hAnsi="Arial" w:eastAsia="Times New Roman" w:cs="Arial"/>
      <w:sz w:val="20"/>
      <w:szCs w:val="20"/>
      <w:lang w:eastAsia="ru-RU"/>
    </w:rPr>
  </w:style>
  <w:style w:type="paragraph" w:styleId="1465">
    <w:name w:val="Body Text Indent"/>
    <w:basedOn w:val="1278"/>
    <w:link w:val="1466"/>
    <w:uiPriority w:val="99"/>
    <w:pPr>
      <w:ind w:left="283"/>
      <w:spacing w:after="120"/>
    </w:pPr>
    <w:rPr>
      <w:rFonts w:cs="Times New Roman"/>
    </w:rPr>
  </w:style>
  <w:style w:type="character" w:styleId="1466" w:customStyle="1">
    <w:name w:val="Основной текст с отступом Знак"/>
    <w:basedOn w:val="1288"/>
    <w:link w:val="1465"/>
    <w:uiPriority w:val="99"/>
    <w:rPr>
      <w:rFonts w:ascii="Arial" w:hAnsi="Arial" w:eastAsia="Times New Roman" w:cs="Times New Roman"/>
      <w:sz w:val="20"/>
      <w:szCs w:val="20"/>
      <w:lang w:eastAsia="ru-RU"/>
    </w:rPr>
  </w:style>
  <w:style w:type="paragraph" w:styleId="1467">
    <w:name w:val="List Paragraph"/>
    <w:basedOn w:val="1278"/>
    <w:link w:val="1468"/>
    <w:uiPriority w:val="34"/>
    <w:qFormat/>
    <w:pPr>
      <w:ind w:left="720"/>
      <w:widowControl/>
    </w:pPr>
    <w:rPr>
      <w:rFonts w:ascii="Times New Roman" w:hAnsi="Times New Roman" w:cs="Times New Roman"/>
      <w:sz w:val="24"/>
      <w:szCs w:val="24"/>
    </w:rPr>
  </w:style>
  <w:style w:type="character" w:styleId="1468" w:customStyle="1">
    <w:name w:val="Абзац списка Знак"/>
    <w:link w:val="1467"/>
    <w:uiPriority w:val="34"/>
    <w:qFormat/>
    <w:rPr>
      <w:rFonts w:ascii="Times New Roman" w:hAnsi="Times New Roman" w:eastAsia="Times New Roman" w:cs="Times New Roman"/>
      <w:sz w:val="24"/>
      <w:szCs w:val="24"/>
      <w:lang w:eastAsia="ru-RU"/>
    </w:rPr>
  </w:style>
  <w:style w:type="paragraph" w:styleId="1469">
    <w:name w:val="Body Text Indent 3"/>
    <w:basedOn w:val="1278"/>
    <w:link w:val="1470"/>
    <w:uiPriority w:val="99"/>
    <w:pPr>
      <w:ind w:left="283"/>
      <w:spacing w:after="120"/>
    </w:pPr>
    <w:rPr>
      <w:rFonts w:cs="Times New Roman"/>
      <w:sz w:val="16"/>
      <w:szCs w:val="16"/>
    </w:rPr>
  </w:style>
  <w:style w:type="character" w:styleId="1470" w:customStyle="1">
    <w:name w:val="Основной текст с отступом 3 Знак"/>
    <w:basedOn w:val="1288"/>
    <w:link w:val="1469"/>
    <w:uiPriority w:val="99"/>
    <w:rPr>
      <w:rFonts w:ascii="Arial" w:hAnsi="Arial" w:eastAsia="Times New Roman" w:cs="Times New Roman"/>
      <w:sz w:val="16"/>
      <w:szCs w:val="16"/>
      <w:lang w:eastAsia="ru-RU"/>
    </w:rPr>
  </w:style>
  <w:style w:type="paragraph" w:styleId="1471">
    <w:name w:val="HTML Preformatted"/>
    <w:basedOn w:val="1278"/>
    <w:link w:val="1472"/>
    <w:uiPriority w:val="99"/>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Times New Roman"/>
    </w:rPr>
  </w:style>
  <w:style w:type="character" w:styleId="1472" w:customStyle="1">
    <w:name w:val="Стандартный HTML Знак"/>
    <w:basedOn w:val="1288"/>
    <w:link w:val="1471"/>
    <w:uiPriority w:val="99"/>
    <w:rPr>
      <w:rFonts w:ascii="Courier New" w:hAnsi="Courier New" w:eastAsia="Times New Roman" w:cs="Times New Roman"/>
      <w:sz w:val="20"/>
      <w:szCs w:val="20"/>
      <w:lang w:eastAsia="ru-RU"/>
    </w:rPr>
  </w:style>
  <w:style w:type="character" w:styleId="1473">
    <w:name w:val="annotation reference"/>
    <w:basedOn w:val="1288"/>
    <w:uiPriority w:val="99"/>
    <w:semiHidden/>
    <w:unhideWhenUsed/>
    <w:rPr>
      <w:sz w:val="16"/>
      <w:szCs w:val="16"/>
    </w:rPr>
  </w:style>
  <w:style w:type="paragraph" w:styleId="1474">
    <w:name w:val="Balloon Text"/>
    <w:basedOn w:val="1278"/>
    <w:link w:val="1475"/>
    <w:uiPriority w:val="99"/>
    <w:semiHidden/>
    <w:unhideWhenUsed/>
    <w:rPr>
      <w:rFonts w:ascii="Segoe UI" w:hAnsi="Segoe UI" w:cs="Segoe UI"/>
      <w:sz w:val="18"/>
      <w:szCs w:val="18"/>
    </w:rPr>
  </w:style>
  <w:style w:type="character" w:styleId="1475" w:customStyle="1">
    <w:name w:val="Текст выноски Знак"/>
    <w:basedOn w:val="1288"/>
    <w:link w:val="1474"/>
    <w:uiPriority w:val="99"/>
    <w:semiHidden/>
    <w:rPr>
      <w:rFonts w:ascii="Segoe UI" w:hAnsi="Segoe UI" w:eastAsia="Times New Roman" w:cs="Segoe UI"/>
      <w:sz w:val="18"/>
      <w:szCs w:val="18"/>
      <w:lang w:eastAsia="ru-RU"/>
    </w:rPr>
  </w:style>
  <w:style w:type="paragraph" w:styleId="1476">
    <w:name w:val="annotation subject"/>
    <w:basedOn w:val="1455"/>
    <w:next w:val="1455"/>
    <w:link w:val="1477"/>
    <w:uiPriority w:val="99"/>
    <w:semiHidden/>
    <w:unhideWhenUsed/>
    <w:pPr>
      <w:widowControl w:val="off"/>
    </w:pPr>
    <w:rPr>
      <w:rFonts w:ascii="Arial" w:hAnsi="Arial" w:cs="Arial"/>
      <w:b/>
      <w:bCs/>
    </w:rPr>
  </w:style>
  <w:style w:type="character" w:styleId="1477" w:customStyle="1">
    <w:name w:val="Тема примечания Знак"/>
    <w:basedOn w:val="1456"/>
    <w:link w:val="1476"/>
    <w:uiPriority w:val="99"/>
    <w:semiHidden/>
    <w:rPr>
      <w:rFonts w:ascii="Arial" w:hAnsi="Arial" w:eastAsia="Times New Roman" w:cs="Arial"/>
      <w:b/>
      <w:bCs/>
      <w:sz w:val="20"/>
      <w:szCs w:val="20"/>
      <w:lang w:eastAsia="ru-RU"/>
    </w:rPr>
  </w:style>
  <w:style w:type="paragraph" w:styleId="1478">
    <w:name w:val="No Spacing"/>
    <w:uiPriority w:val="99"/>
    <w:qFormat/>
    <w:pPr>
      <w:spacing w:after="0" w:line="240" w:lineRule="auto"/>
    </w:pPr>
    <w:rPr>
      <w:rFonts w:ascii="Calibri" w:hAnsi="Calibri" w:eastAsia="Times New Roman" w:cs="Times New Roman"/>
    </w:rPr>
  </w:style>
  <w:style w:type="character" w:styleId="1479">
    <w:name w:val="Hyperlink"/>
    <w:uiPriority w:val="99"/>
    <w:rPr>
      <w:u w:val="single"/>
    </w:rPr>
  </w:style>
  <w:style w:type="paragraph" w:styleId="1480">
    <w:name w:val="footnote text"/>
    <w:link w:val="1481"/>
    <w:uiPriority w:val="99"/>
    <w:pPr>
      <w:spacing w:after="0" w:line="240" w:lineRule="auto"/>
      <w:widowControl w:val="off"/>
      <w:pBdr>
        <w:top w:val="none" w:color="000000" w:sz="4" w:space="0"/>
        <w:left w:val="none" w:color="000000" w:sz="4" w:space="0"/>
        <w:bottom w:val="none" w:color="000000" w:sz="4" w:space="0"/>
        <w:right w:val="none" w:color="000000" w:sz="4" w:space="0"/>
        <w:between w:val="none" w:color="000000" w:sz="4" w:space="0"/>
      </w:pBdr>
    </w:pPr>
    <w:rPr>
      <w:rFonts w:ascii="Arial" w:hAnsi="Arial" w:eastAsia="Arial" w:cs="Arial"/>
      <w:color w:val="000000"/>
      <w:sz w:val="20"/>
      <w:szCs w:val="20"/>
      <w:lang w:eastAsia="ru-RU"/>
    </w:rPr>
  </w:style>
  <w:style w:type="character" w:styleId="1481" w:customStyle="1">
    <w:name w:val="Текст сноски Знак"/>
    <w:basedOn w:val="1288"/>
    <w:link w:val="1480"/>
    <w:uiPriority w:val="99"/>
    <w:rPr>
      <w:rFonts w:ascii="Arial" w:hAnsi="Arial" w:eastAsia="Arial" w:cs="Arial"/>
      <w:color w:val="000000"/>
      <w:sz w:val="20"/>
      <w:szCs w:val="20"/>
      <w:lang w:eastAsia="ru-RU"/>
    </w:rPr>
  </w:style>
  <w:style w:type="character" w:styleId="1482">
    <w:name w:val="footnote reference"/>
    <w:uiPriority w:val="99"/>
    <w:rPr>
      <w:vertAlign w:val="superscript"/>
    </w:rPr>
  </w:style>
  <w:style w:type="paragraph" w:styleId="1483" w:customStyle="1">
    <w:name w:val="Знак2"/>
    <w:basedOn w:val="1278"/>
    <w:pPr>
      <w:spacing w:after="160" w:line="240" w:lineRule="exact"/>
      <w:widowControl/>
    </w:pPr>
    <w:rPr>
      <w:rFonts w:ascii="Verdana" w:hAnsi="Verdana" w:cs="Verdana"/>
      <w:lang w:val="en-US" w:eastAsia="en-US"/>
    </w:rPr>
  </w:style>
  <w:style w:type="character" w:styleId="1484" w:customStyle="1">
    <w:name w:val="Font Style50"/>
    <w:uiPriority w:val="99"/>
    <w:rPr>
      <w:rFonts w:ascii="Times New Roman" w:hAnsi="Times New Roman"/>
      <w:sz w:val="24"/>
    </w:rPr>
  </w:style>
  <w:style w:type="paragraph" w:styleId="1485" w:customStyle="1">
    <w:name w:val="Обычный1"/>
    <w:pPr>
      <w:ind w:firstLine="567"/>
      <w:jc w:val="both"/>
      <w:spacing w:before="120" w:after="120" w:line="240" w:lineRule="auto"/>
      <w:widowControl w:val="off"/>
    </w:pPr>
    <w:rPr>
      <w:rFonts w:ascii="Times New Roman" w:hAnsi="Times New Roman" w:eastAsia="Times New Roman" w:cs="Times New Roman"/>
      <w:sz w:val="20"/>
      <w:szCs w:val="20"/>
      <w:lang w:eastAsia="ru-RU"/>
    </w:rPr>
  </w:style>
  <w:style w:type="character" w:styleId="1486" w:customStyle="1">
    <w:name w:val="Heading 1 Char"/>
    <w:uiPriority w:val="99"/>
    <w:rPr>
      <w:rFonts w:ascii="Cambria" w:hAnsi="Cambria"/>
      <w:b/>
      <w:sz w:val="32"/>
    </w:rPr>
  </w:style>
  <w:style w:type="paragraph" w:styleId="1487">
    <w:name w:val="Footer"/>
    <w:basedOn w:val="1278"/>
    <w:link w:val="1488"/>
    <w:uiPriority w:val="99"/>
    <w:pPr>
      <w:tabs>
        <w:tab w:val="center" w:pos="4677" w:leader="none"/>
        <w:tab w:val="right" w:pos="9355" w:leader="none"/>
      </w:tabs>
    </w:pPr>
    <w:rPr>
      <w:rFonts w:cs="Times New Roman"/>
    </w:rPr>
  </w:style>
  <w:style w:type="character" w:styleId="1488" w:customStyle="1">
    <w:name w:val="Нижний колонтитул Знак"/>
    <w:basedOn w:val="1288"/>
    <w:link w:val="1487"/>
    <w:uiPriority w:val="99"/>
    <w:rPr>
      <w:rFonts w:ascii="Arial" w:hAnsi="Arial" w:eastAsia="Times New Roman" w:cs="Times New Roman"/>
      <w:sz w:val="20"/>
      <w:szCs w:val="20"/>
      <w:lang w:eastAsia="ru-RU"/>
    </w:rPr>
  </w:style>
  <w:style w:type="paragraph" w:styleId="1489" w:customStyle="1">
    <w:name w:val="Абзац списка1"/>
    <w:basedOn w:val="1278"/>
    <w:uiPriority w:val="99"/>
    <w:pPr>
      <w:ind w:left="720"/>
      <w:spacing w:after="200" w:line="276" w:lineRule="auto"/>
      <w:widowControl/>
    </w:pPr>
    <w:rPr>
      <w:rFonts w:ascii="Calibri" w:hAnsi="Calibri" w:cs="Times New Roman"/>
      <w:sz w:val="22"/>
      <w:szCs w:val="22"/>
    </w:rPr>
  </w:style>
  <w:style w:type="paragraph" w:styleId="1490">
    <w:name w:val="List 2"/>
    <w:basedOn w:val="1278"/>
    <w:uiPriority w:val="99"/>
    <w:pPr>
      <w:ind w:left="1260"/>
      <w:jc w:val="both"/>
      <w:spacing w:line="360" w:lineRule="auto"/>
      <w:widowControl/>
      <w:tabs>
        <w:tab w:val="num" w:pos="1980" w:leader="none"/>
      </w:tabs>
    </w:pPr>
    <w:rPr>
      <w:rFonts w:ascii="Times New Roman" w:hAnsi="Times New Roman" w:cs="Times New Roman"/>
      <w:sz w:val="28"/>
      <w:szCs w:val="28"/>
    </w:rPr>
  </w:style>
  <w:style w:type="paragraph" w:styleId="1491" w:customStyle="1">
    <w:name w:val="Подподпункт"/>
    <w:basedOn w:val="1278"/>
    <w:uiPriority w:val="99"/>
    <w:pPr>
      <w:ind w:left="1008" w:hanging="1008"/>
      <w:jc w:val="both"/>
      <w:spacing w:line="360" w:lineRule="auto"/>
      <w:widowControl/>
      <w:tabs>
        <w:tab w:val="num" w:pos="1008" w:leader="none"/>
      </w:tabs>
    </w:pPr>
    <w:rPr>
      <w:rFonts w:ascii="Times New Roman" w:hAnsi="Times New Roman" w:cs="Times New Roman"/>
      <w:sz w:val="28"/>
      <w:szCs w:val="28"/>
    </w:rPr>
  </w:style>
  <w:style w:type="character" w:styleId="1492" w:customStyle="1">
    <w:name w:val="Title Char"/>
    <w:uiPriority w:val="99"/>
    <w:rPr>
      <w:rFonts w:ascii="Cambria" w:hAnsi="Cambria"/>
      <w:b/>
      <w:sz w:val="32"/>
    </w:rPr>
  </w:style>
  <w:style w:type="character" w:styleId="1493" w:customStyle="1">
    <w:name w:val="webofficeattributevalue1"/>
    <w:rPr>
      <w:rFonts w:ascii="Verdana" w:hAnsi="Verdana"/>
      <w:color w:val="000000"/>
      <w:sz w:val="18"/>
      <w:u w:val="none"/>
    </w:rPr>
  </w:style>
  <w:style w:type="paragraph" w:styleId="1494">
    <w:name w:val="Body Text 3"/>
    <w:basedOn w:val="1278"/>
    <w:link w:val="1495"/>
    <w:uiPriority w:val="99"/>
    <w:pPr>
      <w:spacing w:after="120"/>
      <w:widowControl/>
    </w:pPr>
    <w:rPr>
      <w:rFonts w:ascii="Times New Roman" w:hAnsi="Times New Roman" w:cs="Times New Roman"/>
      <w:sz w:val="16"/>
      <w:szCs w:val="16"/>
    </w:rPr>
  </w:style>
  <w:style w:type="character" w:styleId="1495" w:customStyle="1">
    <w:name w:val="Основной текст 3 Знак"/>
    <w:basedOn w:val="1288"/>
    <w:link w:val="1494"/>
    <w:uiPriority w:val="99"/>
    <w:rPr>
      <w:rFonts w:ascii="Times New Roman" w:hAnsi="Times New Roman" w:eastAsia="Times New Roman" w:cs="Times New Roman"/>
      <w:sz w:val="16"/>
      <w:szCs w:val="16"/>
      <w:lang w:eastAsia="ru-RU"/>
    </w:rPr>
  </w:style>
  <w:style w:type="paragraph" w:styleId="1496" w:customStyle="1">
    <w:name w:val="_Маркер (номер) - без заголовка"/>
    <w:basedOn w:val="1278"/>
    <w:uiPriority w:val="99"/>
    <w:pPr>
      <w:ind w:left="1304" w:hanging="595"/>
      <w:spacing w:line="360" w:lineRule="auto"/>
      <w:widowControl/>
    </w:pPr>
    <w:rPr>
      <w:rFonts w:ascii="Times New Roman" w:hAnsi="Times New Roman" w:cs="Times New Roman"/>
      <w:sz w:val="24"/>
    </w:rPr>
  </w:style>
  <w:style w:type="character" w:styleId="1497" w:customStyle="1">
    <w:name w:val="Знак Знак61"/>
    <w:uiPriority w:val="99"/>
    <w:rPr>
      <w:rFonts w:ascii="Arial" w:hAnsi="Arial"/>
      <w:sz w:val="16"/>
      <w:lang w:eastAsia="ru-RU"/>
    </w:rPr>
  </w:style>
  <w:style w:type="paragraph" w:styleId="1498" w:customStyle="1">
    <w:name w:val="CM4"/>
    <w:basedOn w:val="1278"/>
    <w:next w:val="1278"/>
    <w:uiPriority w:val="99"/>
    <w:pPr>
      <w:spacing w:line="246" w:lineRule="atLeast"/>
    </w:pPr>
    <w:rPr>
      <w:rFonts w:ascii="HiddenHorzOCl" w:hAnsi="HiddenHorzOCl" w:cs="Times New Roman"/>
      <w:sz w:val="24"/>
      <w:szCs w:val="24"/>
      <w:lang w:eastAsia="ar-SA"/>
    </w:rPr>
  </w:style>
  <w:style w:type="paragraph" w:styleId="1499">
    <w:name w:val="Plain Text"/>
    <w:basedOn w:val="1278"/>
    <w:link w:val="1500"/>
    <w:uiPriority w:val="99"/>
    <w:pPr>
      <w:widowControl/>
    </w:pPr>
    <w:rPr>
      <w:rFonts w:ascii="Consolas" w:hAnsi="Consolas" w:cs="Times New Roman"/>
      <w:sz w:val="21"/>
      <w:szCs w:val="21"/>
    </w:rPr>
  </w:style>
  <w:style w:type="character" w:styleId="1500" w:customStyle="1">
    <w:name w:val="Текст Знак"/>
    <w:basedOn w:val="1288"/>
    <w:link w:val="1499"/>
    <w:uiPriority w:val="99"/>
    <w:rPr>
      <w:rFonts w:ascii="Consolas" w:hAnsi="Consolas" w:eastAsia="Times New Roman" w:cs="Times New Roman"/>
      <w:sz w:val="21"/>
      <w:szCs w:val="21"/>
      <w:lang w:eastAsia="ru-RU"/>
    </w:rPr>
  </w:style>
  <w:style w:type="paragraph" w:styleId="1501">
    <w:name w:val="List Bullet"/>
    <w:basedOn w:val="1278"/>
    <w:uiPriority w:val="99"/>
    <w:pPr>
      <w:ind w:left="360" w:hanging="360"/>
      <w:widowControl/>
    </w:pPr>
    <w:rPr>
      <w:rFonts w:ascii="Times New Roman" w:hAnsi="Times New Roman" w:cs="Times New Roman"/>
      <w:sz w:val="24"/>
      <w:szCs w:val="24"/>
    </w:rPr>
  </w:style>
  <w:style w:type="character" w:styleId="1502" w:customStyle="1">
    <w:name w:val="short_text"/>
    <w:basedOn w:val="1288"/>
    <w:link w:val="1709"/>
    <w:uiPriority w:val="99"/>
    <w:rPr>
      <w:rFonts w:cs="Times New Roman"/>
    </w:rPr>
  </w:style>
  <w:style w:type="paragraph" w:styleId="1503">
    <w:name w:val="Normal Indent"/>
    <w:basedOn w:val="1278"/>
    <w:uiPriority w:val="99"/>
    <w:pPr>
      <w:ind w:left="708"/>
      <w:widowControl/>
    </w:pPr>
    <w:rPr>
      <w:rFonts w:ascii="Times New Roman" w:hAnsi="Times New Roman" w:cs="Times New Roman"/>
      <w:sz w:val="24"/>
      <w:szCs w:val="24"/>
    </w:rPr>
  </w:style>
  <w:style w:type="character" w:styleId="1504" w:customStyle="1">
    <w:name w:val="Основной текст 3 Знак1"/>
    <w:uiPriority w:val="99"/>
    <w:rPr>
      <w:rFonts w:ascii="Times New Roman" w:hAnsi="Times New Roman"/>
      <w:sz w:val="16"/>
    </w:rPr>
  </w:style>
  <w:style w:type="paragraph" w:styleId="1505">
    <w:name w:val="Body Text 2"/>
    <w:basedOn w:val="1278"/>
    <w:link w:val="1506"/>
    <w:uiPriority w:val="99"/>
    <w:pPr>
      <w:spacing w:after="120" w:line="480" w:lineRule="auto"/>
      <w:widowControl/>
    </w:pPr>
    <w:rPr>
      <w:rFonts w:ascii="Times New Roman" w:hAnsi="Times New Roman" w:cs="Times New Roman"/>
      <w:sz w:val="24"/>
      <w:szCs w:val="24"/>
    </w:rPr>
  </w:style>
  <w:style w:type="character" w:styleId="1506" w:customStyle="1">
    <w:name w:val="Основной текст 2 Знак"/>
    <w:basedOn w:val="1288"/>
    <w:link w:val="1505"/>
    <w:uiPriority w:val="99"/>
    <w:rPr>
      <w:rFonts w:ascii="Times New Roman" w:hAnsi="Times New Roman" w:eastAsia="Times New Roman" w:cs="Times New Roman"/>
      <w:sz w:val="24"/>
      <w:szCs w:val="24"/>
      <w:lang w:eastAsia="ru-RU"/>
    </w:rPr>
  </w:style>
  <w:style w:type="paragraph" w:styleId="1507" w:customStyle="1">
    <w:name w:val="Стиль начало"/>
    <w:basedOn w:val="1278"/>
    <w:uiPriority w:val="99"/>
    <w:pPr>
      <w:spacing w:line="264" w:lineRule="auto"/>
    </w:pPr>
    <w:rPr>
      <w:rFonts w:ascii="Times New Roman" w:hAnsi="Times New Roman" w:cs="Times New Roman"/>
      <w:sz w:val="28"/>
      <w:szCs w:val="28"/>
    </w:rPr>
  </w:style>
  <w:style w:type="character" w:styleId="1508" w:customStyle="1">
    <w:name w:val="Заголовок 1 Знак Знак Знак Знак Знак Знак Знак Знак Знак Знак Знак Знак Знак Знак Знак Знак Знак Знак Знак Знак Знак Знак Знак Знак Знак Знак Знак"/>
    <w:uiPriority w:val="99"/>
    <w:rPr>
      <w:sz w:val="24"/>
      <w:lang w:val="ru-RU" w:eastAsia="ru-RU"/>
    </w:rPr>
  </w:style>
  <w:style w:type="character" w:styleId="1509" w:customStyle="1">
    <w:name w:val="2 Знак"/>
    <w:uiPriority w:val="99"/>
    <w:rPr>
      <w:b/>
      <w:sz w:val="32"/>
      <w:lang w:val="ru-RU" w:eastAsia="ru-RU"/>
    </w:rPr>
  </w:style>
  <w:style w:type="character" w:styleId="1510" w:customStyle="1">
    <w:name w:val="текст Знак Знак"/>
    <w:uiPriority w:val="99"/>
    <w:rPr>
      <w:sz w:val="28"/>
      <w:lang w:val="ru-RU" w:eastAsia="ru-RU"/>
    </w:rPr>
  </w:style>
  <w:style w:type="paragraph" w:styleId="1511">
    <w:name w:val="List Bullet 3"/>
    <w:basedOn w:val="1278"/>
    <w:uiPriority w:val="99"/>
    <w:pPr>
      <w:numPr>
        <w:ilvl w:val="0"/>
        <w:numId w:val="4"/>
      </w:numPr>
      <w:ind w:left="1620"/>
      <w:jc w:val="both"/>
      <w:widowControl/>
      <w:tabs>
        <w:tab w:val="num" w:pos="1276" w:leader="none"/>
        <w:tab w:val="num" w:pos="1620" w:leader="none"/>
      </w:tabs>
    </w:pPr>
    <w:rPr>
      <w:rFonts w:ascii="Times New Roman" w:hAnsi="Times New Roman" w:cs="Times New Roman"/>
      <w:sz w:val="28"/>
      <w:szCs w:val="28"/>
    </w:rPr>
  </w:style>
  <w:style w:type="character" w:styleId="1512" w:customStyle="1">
    <w:name w:val="комментарий"/>
    <w:uiPriority w:val="99"/>
    <w:rPr>
      <w:b/>
      <w:i/>
      <w:shd w:val="clear" w:color="auto" w:fill="ffff99"/>
    </w:rPr>
  </w:style>
  <w:style w:type="paragraph" w:styleId="1513" w:customStyle="1">
    <w:name w:val="xl48"/>
    <w:basedOn w:val="1278"/>
    <w:uiPriority w:val="99"/>
    <w:pPr>
      <w:jc w:val="center"/>
      <w:spacing w:before="100" w:beforeAutospacing="1" w:after="100" w:afterAutospacing="1"/>
      <w:widowControl/>
    </w:pPr>
    <w:rPr>
      <w:rFonts w:ascii="Arial CYR" w:hAnsi="Arial CYR" w:cs="Arial CYR"/>
      <w:b/>
      <w:bCs/>
      <w:sz w:val="24"/>
      <w:szCs w:val="24"/>
    </w:rPr>
  </w:style>
  <w:style w:type="paragraph" w:styleId="1514" w:customStyle="1">
    <w:name w:val="Пункт"/>
    <w:basedOn w:val="1278"/>
    <w:uiPriority w:val="99"/>
    <w:pPr>
      <w:ind w:left="720" w:hanging="720"/>
      <w:jc w:val="both"/>
      <w:spacing w:line="360" w:lineRule="auto"/>
      <w:widowControl/>
      <w:tabs>
        <w:tab w:val="num" w:pos="720" w:leader="none"/>
      </w:tabs>
    </w:pPr>
    <w:rPr>
      <w:rFonts w:ascii="Times New Roman" w:hAnsi="Times New Roman" w:cs="Times New Roman"/>
      <w:sz w:val="28"/>
      <w:szCs w:val="28"/>
    </w:rPr>
  </w:style>
  <w:style w:type="paragraph" w:styleId="1515" w:customStyle="1">
    <w:name w:val="Подпункт"/>
    <w:basedOn w:val="1514"/>
    <w:uiPriority w:val="99"/>
    <w:pPr>
      <w:ind w:left="864" w:hanging="864"/>
      <w:tabs>
        <w:tab w:val="clear" w:pos="720" w:leader="none"/>
        <w:tab w:val="num" w:pos="864" w:leader="none"/>
      </w:tabs>
    </w:pPr>
  </w:style>
  <w:style w:type="paragraph" w:styleId="1516" w:customStyle="1">
    <w:name w:val="пункт-4"/>
    <w:basedOn w:val="1278"/>
    <w:uiPriority w:val="99"/>
    <w:pPr>
      <w:numPr>
        <w:ilvl w:val="0"/>
        <w:numId w:val="3"/>
      </w:numPr>
      <w:ind w:left="1418" w:hanging="1418"/>
      <w:jc w:val="both"/>
      <w:spacing w:line="360" w:lineRule="auto"/>
      <w:widowControl/>
      <w:tabs>
        <w:tab w:val="clear" w:pos="360" w:leader="none"/>
        <w:tab w:val="num" w:pos="1418" w:leader="none"/>
        <w:tab w:val="num" w:pos="2880" w:leader="none"/>
      </w:tabs>
    </w:pPr>
    <w:rPr>
      <w:rFonts w:ascii="Times New Roman" w:hAnsi="Times New Roman" w:cs="Times New Roman"/>
      <w:sz w:val="24"/>
      <w:szCs w:val="24"/>
    </w:rPr>
  </w:style>
  <w:style w:type="paragraph" w:styleId="1517" w:customStyle="1">
    <w:name w:val="lev2"/>
    <w:basedOn w:val="1451"/>
    <w:uiPriority w:val="99"/>
    <w:pPr>
      <w:numPr>
        <w:ilvl w:val="1"/>
        <w:numId w:val="5"/>
      </w:numPr>
      <w:ind w:left="1200" w:firstLine="567"/>
      <w:jc w:val="both"/>
      <w:spacing w:after="0"/>
      <w:widowControl/>
      <w:tabs>
        <w:tab w:val="num" w:pos="927" w:leader="none"/>
      </w:tabs>
    </w:pPr>
    <w:rPr>
      <w:rFonts w:ascii="Times New Roman" w:hAnsi="Times New Roman"/>
      <w:color w:val="000000"/>
      <w:sz w:val="24"/>
      <w:szCs w:val="24"/>
    </w:rPr>
  </w:style>
  <w:style w:type="paragraph" w:styleId="1518">
    <w:name w:val="Normal (Web)"/>
    <w:basedOn w:val="1278"/>
    <w:uiPriority w:val="99"/>
    <w:pPr>
      <w:spacing w:before="100" w:beforeAutospacing="1" w:after="100" w:afterAutospacing="1"/>
      <w:widowControl/>
    </w:pPr>
    <w:rPr>
      <w:color w:val="000000"/>
      <w:sz w:val="26"/>
      <w:szCs w:val="26"/>
    </w:rPr>
  </w:style>
  <w:style w:type="paragraph" w:styleId="1519" w:customStyle="1">
    <w:name w:val="Контракт-пункт"/>
    <w:basedOn w:val="1278"/>
    <w:uiPriority w:val="99"/>
    <w:pPr>
      <w:ind w:left="576" w:hanging="576"/>
      <w:jc w:val="both"/>
      <w:spacing w:line="360" w:lineRule="auto"/>
      <w:widowControl/>
      <w:tabs>
        <w:tab w:val="num" w:pos="576" w:leader="none"/>
        <w:tab w:val="left" w:pos="1134" w:leader="none"/>
      </w:tabs>
    </w:pPr>
    <w:rPr>
      <w:rFonts w:ascii="Times New Roman" w:hAnsi="Times New Roman" w:cs="Times New Roman"/>
      <w:sz w:val="24"/>
      <w:szCs w:val="24"/>
    </w:rPr>
  </w:style>
  <w:style w:type="paragraph" w:styleId="1520" w:customStyle="1">
    <w:name w:val="Контракт-подпункт"/>
    <w:basedOn w:val="1278"/>
    <w:uiPriority w:val="99"/>
    <w:pPr>
      <w:ind w:left="720" w:hanging="720"/>
      <w:jc w:val="both"/>
      <w:spacing w:line="360" w:lineRule="auto"/>
      <w:widowControl/>
      <w:tabs>
        <w:tab w:val="num" w:pos="720" w:leader="none"/>
        <w:tab w:val="left" w:pos="1134" w:leader="none"/>
      </w:tabs>
    </w:pPr>
    <w:rPr>
      <w:rFonts w:ascii="Times New Roman" w:hAnsi="Times New Roman" w:cs="Times New Roman"/>
      <w:sz w:val="24"/>
      <w:szCs w:val="24"/>
    </w:rPr>
  </w:style>
  <w:style w:type="paragraph" w:styleId="1521" w:customStyle="1">
    <w:name w:val="ConsNormal"/>
    <w:uiPriority w:val="99"/>
    <w:pPr>
      <w:ind w:firstLine="720"/>
      <w:spacing w:after="0" w:line="240" w:lineRule="auto"/>
      <w:widowControl w:val="off"/>
    </w:pPr>
    <w:rPr>
      <w:rFonts w:ascii="Arial" w:hAnsi="Arial" w:eastAsia="Times New Roman" w:cs="Arial"/>
      <w:sz w:val="20"/>
      <w:szCs w:val="20"/>
      <w:lang w:eastAsia="ru-RU"/>
    </w:rPr>
  </w:style>
  <w:style w:type="paragraph" w:styleId="1522" w:customStyle="1">
    <w:name w:val="Íîðìàëüíûé"/>
    <w:uiPriority w:val="99"/>
    <w:pPr>
      <w:spacing w:after="0" w:line="240" w:lineRule="auto"/>
    </w:pPr>
    <w:rPr>
      <w:rFonts w:ascii="Times New Roman" w:hAnsi="Times New Roman" w:eastAsia="Times New Roman" w:cs="Times New Roman"/>
      <w:sz w:val="24"/>
      <w:szCs w:val="24"/>
      <w:lang w:val="en-GB" w:eastAsia="ru-RU"/>
    </w:rPr>
  </w:style>
  <w:style w:type="paragraph" w:styleId="1523" w:customStyle="1">
    <w:name w:val="ConsPlusNonformat"/>
    <w:uiPriority w:val="99"/>
    <w:pPr>
      <w:spacing w:after="0" w:line="240" w:lineRule="auto"/>
      <w:widowControl w:val="off"/>
    </w:pPr>
    <w:rPr>
      <w:rFonts w:ascii="Courier New" w:hAnsi="Courier New" w:eastAsia="Times New Roman" w:cs="Courier New"/>
      <w:sz w:val="20"/>
      <w:szCs w:val="20"/>
      <w:lang w:eastAsia="ru-RU"/>
    </w:rPr>
  </w:style>
  <w:style w:type="paragraph" w:styleId="1524" w:customStyle="1">
    <w:name w:val="Body Text Indent 21"/>
    <w:basedOn w:val="1278"/>
    <w:pPr>
      <w:ind w:firstLine="720"/>
      <w:widowControl/>
    </w:pPr>
    <w:rPr>
      <w:rFonts w:ascii="Times New Roman" w:hAnsi="Times New Roman" w:cs="Times New Roman"/>
      <w:sz w:val="26"/>
      <w:szCs w:val="26"/>
    </w:rPr>
  </w:style>
  <w:style w:type="paragraph" w:styleId="1525" w:customStyle="1">
    <w:name w:val="Т"/>
    <w:basedOn w:val="1278"/>
    <w:link w:val="1526"/>
    <w:uiPriority w:val="99"/>
    <w:pPr>
      <w:ind w:firstLine="709"/>
      <w:jc w:val="both"/>
    </w:pPr>
    <w:rPr>
      <w:rFonts w:ascii="Times New Roman" w:hAnsi="Times New Roman" w:cs="Times New Roman"/>
      <w:sz w:val="24"/>
      <w:szCs w:val="24"/>
    </w:rPr>
  </w:style>
  <w:style w:type="character" w:styleId="1526" w:customStyle="1">
    <w:name w:val="Т Знак"/>
    <w:link w:val="1525"/>
    <w:uiPriority w:val="99"/>
    <w:rPr>
      <w:rFonts w:ascii="Times New Roman" w:hAnsi="Times New Roman" w:eastAsia="Times New Roman" w:cs="Times New Roman"/>
      <w:sz w:val="24"/>
      <w:szCs w:val="24"/>
      <w:lang w:eastAsia="ru-RU"/>
    </w:rPr>
  </w:style>
  <w:style w:type="paragraph" w:styleId="1527" w:customStyle="1">
    <w:name w:val="Знак Знак Знак1"/>
    <w:basedOn w:val="1278"/>
    <w:uiPriority w:val="99"/>
    <w:pPr>
      <w:spacing w:after="160" w:line="240" w:lineRule="exact"/>
      <w:widowControl/>
      <w:tabs>
        <w:tab w:val="num" w:pos="360" w:leader="none"/>
      </w:tabs>
    </w:pPr>
    <w:rPr>
      <w:rFonts w:ascii="Verdana" w:hAnsi="Verdana" w:cs="Verdana"/>
      <w:lang w:val="en-US" w:eastAsia="en-US"/>
    </w:rPr>
  </w:style>
  <w:style w:type="paragraph" w:styleId="1528">
    <w:name w:val="Caption"/>
    <w:basedOn w:val="1278"/>
    <w:next w:val="1278"/>
    <w:link w:val="1311"/>
    <w:uiPriority w:val="99"/>
    <w:qFormat/>
    <w:pPr>
      <w:spacing w:before="360"/>
      <w:widowControl/>
    </w:pPr>
    <w:rPr>
      <w:rFonts w:ascii="Times New Roman" w:hAnsi="Times New Roman" w:cs="Times New Roman"/>
      <w:sz w:val="24"/>
      <w:szCs w:val="24"/>
    </w:rPr>
  </w:style>
  <w:style w:type="paragraph" w:styleId="1529" w:customStyle="1">
    <w:name w:val="font6"/>
    <w:basedOn w:val="1278"/>
    <w:uiPriority w:val="99"/>
    <w:pPr>
      <w:spacing w:before="100" w:beforeAutospacing="1" w:after="100" w:afterAutospacing="1"/>
      <w:widowControl/>
    </w:pPr>
    <w:rPr>
      <w:rFonts w:ascii="Arial CYR" w:hAnsi="Arial CYR" w:cs="Arial CYR"/>
      <w:sz w:val="24"/>
      <w:szCs w:val="24"/>
    </w:rPr>
  </w:style>
  <w:style w:type="paragraph" w:styleId="1530" w:customStyle="1">
    <w:name w:val="Таблицы (моноширинный)"/>
    <w:basedOn w:val="1278"/>
    <w:next w:val="1278"/>
    <w:uiPriority w:val="99"/>
    <w:pPr>
      <w:jc w:val="both"/>
      <w:widowControl/>
    </w:pPr>
    <w:rPr>
      <w:rFonts w:ascii="Courier New" w:hAnsi="Courier New" w:cs="Courier New"/>
      <w:sz w:val="32"/>
      <w:szCs w:val="32"/>
    </w:rPr>
  </w:style>
  <w:style w:type="character" w:styleId="1531" w:customStyle="1">
    <w:name w:val="Цветовое выделение"/>
    <w:uiPriority w:val="99"/>
    <w:rPr>
      <w:b/>
      <w:color w:val="000080"/>
      <w:sz w:val="28"/>
    </w:rPr>
  </w:style>
  <w:style w:type="paragraph" w:styleId="1532" w:customStyle="1">
    <w:name w:val="Прижатый влево"/>
    <w:basedOn w:val="1278"/>
    <w:next w:val="1278"/>
    <w:uiPriority w:val="99"/>
    <w:pPr>
      <w:widowControl/>
    </w:pPr>
    <w:rPr>
      <w:rFonts w:cs="Times New Roman"/>
      <w:sz w:val="28"/>
      <w:szCs w:val="28"/>
    </w:rPr>
  </w:style>
  <w:style w:type="character" w:styleId="1533" w:customStyle="1">
    <w:name w:val="Гипертекстовая ссылка"/>
    <w:uiPriority w:val="99"/>
    <w:rPr>
      <w:b/>
      <w:color w:val="008000"/>
      <w:sz w:val="28"/>
    </w:rPr>
  </w:style>
  <w:style w:type="character" w:styleId="1534">
    <w:name w:val="FollowedHyperlink"/>
    <w:basedOn w:val="1288"/>
    <w:uiPriority w:val="99"/>
    <w:rPr>
      <w:rFonts w:cs="Times New Roman"/>
      <w:color w:val="800080"/>
      <w:u w:val="single"/>
    </w:rPr>
  </w:style>
  <w:style w:type="paragraph" w:styleId="1535" w:customStyle="1">
    <w:name w:val="font5"/>
    <w:basedOn w:val="1278"/>
    <w:uiPriority w:val="99"/>
    <w:pPr>
      <w:spacing w:before="100" w:beforeAutospacing="1" w:after="100" w:afterAutospacing="1"/>
      <w:widowControl/>
    </w:pPr>
    <w:rPr>
      <w:rFonts w:ascii="Arial CYR" w:hAnsi="Arial CYR" w:cs="Arial CYR"/>
      <w:b/>
      <w:bCs/>
      <w:sz w:val="28"/>
      <w:szCs w:val="28"/>
    </w:rPr>
  </w:style>
  <w:style w:type="paragraph" w:styleId="1536" w:customStyle="1">
    <w:name w:val="font7"/>
    <w:basedOn w:val="1278"/>
    <w:uiPriority w:val="99"/>
    <w:pPr>
      <w:spacing w:before="100" w:beforeAutospacing="1" w:after="100" w:afterAutospacing="1"/>
      <w:widowControl/>
    </w:pPr>
    <w:rPr>
      <w:rFonts w:ascii="Arial CYR" w:hAnsi="Arial CYR" w:cs="Arial CYR"/>
      <w:b/>
      <w:bCs/>
      <w:sz w:val="16"/>
      <w:szCs w:val="16"/>
    </w:rPr>
  </w:style>
  <w:style w:type="paragraph" w:styleId="1537" w:customStyle="1">
    <w:name w:val="font8"/>
    <w:basedOn w:val="1278"/>
    <w:uiPriority w:val="99"/>
    <w:pPr>
      <w:spacing w:before="100" w:beforeAutospacing="1" w:after="100" w:afterAutospacing="1"/>
      <w:widowControl/>
    </w:pPr>
    <w:rPr>
      <w:rFonts w:ascii="Arial CYR" w:hAnsi="Arial CYR" w:cs="Arial CYR"/>
      <w:sz w:val="26"/>
      <w:szCs w:val="26"/>
    </w:rPr>
  </w:style>
  <w:style w:type="paragraph" w:styleId="1538" w:customStyle="1">
    <w:name w:val="font9"/>
    <w:basedOn w:val="1278"/>
    <w:uiPriority w:val="99"/>
    <w:pPr>
      <w:spacing w:before="100" w:beforeAutospacing="1" w:after="100" w:afterAutospacing="1"/>
      <w:widowControl/>
    </w:pPr>
    <w:rPr>
      <w:rFonts w:ascii="Arial CYR" w:hAnsi="Arial CYR" w:cs="Arial CYR"/>
      <w:i/>
      <w:iCs/>
      <w:sz w:val="28"/>
      <w:szCs w:val="28"/>
    </w:rPr>
  </w:style>
  <w:style w:type="paragraph" w:styleId="1539" w:customStyle="1">
    <w:name w:val="xl23"/>
    <w:basedOn w:val="1278"/>
    <w:uiPriority w:val="99"/>
    <w:pPr>
      <w:spacing w:before="100" w:beforeAutospacing="1" w:after="100" w:afterAutospacing="1"/>
      <w:widowControl/>
    </w:pPr>
    <w:rPr>
      <w:rFonts w:ascii="Arial CYR" w:hAnsi="Arial CYR" w:cs="Arial CYR"/>
      <w:sz w:val="24"/>
      <w:szCs w:val="24"/>
    </w:rPr>
  </w:style>
  <w:style w:type="paragraph" w:styleId="1540" w:customStyle="1">
    <w:name w:val="xl24"/>
    <w:basedOn w:val="1278"/>
    <w:uiPriority w:val="99"/>
    <w:pPr>
      <w:spacing w:before="100" w:beforeAutospacing="1" w:after="100" w:afterAutospacing="1"/>
      <w:widowControl/>
    </w:pPr>
    <w:rPr>
      <w:rFonts w:ascii="Arial CYR" w:hAnsi="Arial CYR" w:cs="Arial CYR"/>
      <w:sz w:val="28"/>
      <w:szCs w:val="28"/>
    </w:rPr>
  </w:style>
  <w:style w:type="paragraph" w:styleId="1541" w:customStyle="1">
    <w:name w:val="xl25"/>
    <w:basedOn w:val="1278"/>
    <w:uiPriority w:val="99"/>
    <w:pPr>
      <w:spacing w:before="100" w:beforeAutospacing="1" w:after="100" w:afterAutospacing="1"/>
      <w:shd w:val="clear" w:color="auto" w:fill="ffffff"/>
      <w:widowControl/>
    </w:pPr>
    <w:rPr>
      <w:rFonts w:ascii="Arial CYR" w:hAnsi="Arial CYR" w:cs="Arial CYR"/>
      <w:sz w:val="28"/>
      <w:szCs w:val="28"/>
    </w:rPr>
  </w:style>
  <w:style w:type="paragraph" w:styleId="1542" w:customStyle="1">
    <w:name w:val="xl26"/>
    <w:basedOn w:val="1278"/>
    <w:uiPriority w:val="99"/>
    <w:pPr>
      <w:jc w:val="center"/>
      <w:spacing w:before="100" w:beforeAutospacing="1" w:after="100" w:afterAutospacing="1"/>
      <w:shd w:val="clear" w:color="auto" w:fill="ffffff"/>
      <w:widowControl/>
    </w:pPr>
    <w:rPr>
      <w:rFonts w:ascii="Arial CYR" w:hAnsi="Arial CYR" w:cs="Arial CYR"/>
      <w:b/>
      <w:bCs/>
      <w:sz w:val="28"/>
      <w:szCs w:val="28"/>
    </w:rPr>
  </w:style>
  <w:style w:type="paragraph" w:styleId="1543" w:customStyle="1">
    <w:name w:val="xl27"/>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b/>
      <w:bCs/>
      <w:sz w:val="18"/>
      <w:szCs w:val="18"/>
    </w:rPr>
  </w:style>
  <w:style w:type="paragraph" w:styleId="1544" w:customStyle="1">
    <w:name w:val="xl28"/>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sz w:val="28"/>
      <w:szCs w:val="28"/>
    </w:rPr>
  </w:style>
  <w:style w:type="paragraph" w:styleId="1545" w:customStyle="1">
    <w:name w:val="xl29"/>
    <w:basedOn w:val="1278"/>
    <w:uiPriority w:val="99"/>
    <w:pPr>
      <w:jc w:val="center"/>
      <w:spacing w:before="100" w:beforeAutospacing="1" w:after="100" w:afterAutospacing="1"/>
      <w:shd w:val="clear" w:color="auto" w:fill="ffffff"/>
      <w:widowControl/>
    </w:pPr>
    <w:rPr>
      <w:rFonts w:ascii="Arial CYR" w:hAnsi="Arial CYR" w:cs="Arial CYR"/>
      <w:sz w:val="24"/>
      <w:szCs w:val="24"/>
    </w:rPr>
  </w:style>
  <w:style w:type="paragraph" w:styleId="1546" w:customStyle="1">
    <w:name w:val="xl30"/>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47" w:customStyle="1">
    <w:name w:val="xl31"/>
    <w:basedOn w:val="1278"/>
    <w:uiPriority w:val="99"/>
    <w:pPr>
      <w:jc w:val="center"/>
      <w:spacing w:before="100" w:beforeAutospacing="1" w:after="100" w:afterAutospacing="1"/>
      <w:shd w:val="clear" w:color="auto" w:fill="ffffff"/>
      <w:widowControl/>
    </w:pPr>
    <w:rPr>
      <w:rFonts w:ascii="Arial CYR" w:hAnsi="Arial CYR" w:cs="Arial CYR"/>
      <w:b/>
      <w:bCs/>
      <w:i/>
      <w:iCs/>
      <w:sz w:val="16"/>
      <w:szCs w:val="16"/>
    </w:rPr>
  </w:style>
  <w:style w:type="paragraph" w:styleId="1548" w:customStyle="1">
    <w:name w:val="xl32"/>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sz w:val="26"/>
      <w:szCs w:val="26"/>
    </w:rPr>
  </w:style>
  <w:style w:type="paragraph" w:styleId="1549" w:customStyle="1">
    <w:name w:val="xl33"/>
    <w:basedOn w:val="1278"/>
    <w:uiPriority w:val="99"/>
    <w:pPr>
      <w:jc w:val="center"/>
      <w:spacing w:before="100" w:beforeAutospacing="1" w:after="100" w:afterAutospacing="1"/>
      <w:shd w:val="clear" w:color="auto" w:fill="ffffff"/>
      <w:widowControl/>
    </w:pPr>
    <w:rPr>
      <w:rFonts w:ascii="Arial CYR" w:hAnsi="Arial CYR" w:cs="Arial CYR"/>
      <w:sz w:val="24"/>
      <w:szCs w:val="24"/>
    </w:rPr>
  </w:style>
  <w:style w:type="paragraph" w:styleId="1550" w:customStyle="1">
    <w:name w:val="xl34"/>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51" w:customStyle="1">
    <w:name w:val="xl35"/>
    <w:basedOn w:val="1278"/>
    <w:uiPriority w:val="99"/>
    <w:pPr>
      <w:jc w:val="center"/>
      <w:spacing w:before="100" w:beforeAutospacing="1" w:after="100" w:afterAutospacing="1"/>
      <w:shd w:val="clear" w:color="auto" w:fill="ffffff"/>
      <w:widowControl/>
    </w:pPr>
    <w:rPr>
      <w:rFonts w:ascii="Arial CYR" w:hAnsi="Arial CYR" w:cs="Arial CYR"/>
      <w:sz w:val="24"/>
      <w:szCs w:val="24"/>
    </w:rPr>
  </w:style>
  <w:style w:type="paragraph" w:styleId="1552" w:customStyle="1">
    <w:name w:val="xl36"/>
    <w:basedOn w:val="1278"/>
    <w:uiPriority w:val="99"/>
    <w:pPr>
      <w:jc w:val="center"/>
      <w:spacing w:before="100" w:beforeAutospacing="1" w:after="100" w:afterAutospacing="1"/>
      <w:shd w:val="clear" w:color="auto" w:fill="ffffff"/>
      <w:widowControl/>
    </w:pPr>
    <w:rPr>
      <w:rFonts w:ascii="Arial CYR" w:hAnsi="Arial CYR" w:cs="Arial CYR"/>
      <w:sz w:val="24"/>
      <w:szCs w:val="24"/>
    </w:rPr>
  </w:style>
  <w:style w:type="paragraph" w:styleId="1553" w:customStyle="1">
    <w:name w:val="xl37"/>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54" w:customStyle="1">
    <w:name w:val="xl38"/>
    <w:basedOn w:val="1278"/>
    <w:uiPriority w:val="99"/>
    <w:pPr>
      <w:jc w:val="center"/>
      <w:spacing w:before="100" w:beforeAutospacing="1" w:after="100" w:afterAutospacing="1"/>
      <w:shd w:val="clear" w:color="auto" w:fill="ffffff"/>
      <w:widowControl/>
    </w:pPr>
    <w:rPr>
      <w:rFonts w:ascii="Arial CYR" w:hAnsi="Arial CYR" w:cs="Arial CYR"/>
      <w:b/>
      <w:bCs/>
      <w:sz w:val="24"/>
      <w:szCs w:val="24"/>
    </w:rPr>
  </w:style>
  <w:style w:type="paragraph" w:styleId="1555" w:customStyle="1">
    <w:name w:val="xl39"/>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56" w:customStyle="1">
    <w:name w:val="xl40"/>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57" w:customStyle="1">
    <w:name w:val="xl41"/>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58" w:customStyle="1">
    <w:name w:val="xl42"/>
    <w:basedOn w:val="1278"/>
    <w:uiPriority w:val="99"/>
    <w:pPr>
      <w:jc w:val="center"/>
      <w:spacing w:before="100" w:beforeAutospacing="1" w:after="100" w:afterAutospacing="1"/>
      <w:shd w:val="clear" w:color="auto" w:fill="ffffff"/>
      <w:widowControl/>
    </w:pPr>
    <w:rPr>
      <w:rFonts w:ascii="Arial CYR" w:hAnsi="Arial CYR" w:cs="Arial CYR"/>
      <w:sz w:val="24"/>
      <w:szCs w:val="24"/>
    </w:rPr>
  </w:style>
  <w:style w:type="paragraph" w:styleId="1559" w:customStyle="1">
    <w:name w:val="xl43"/>
    <w:basedOn w:val="1278"/>
    <w:uiPriority w:val="99"/>
    <w:pPr>
      <w:spacing w:before="100" w:beforeAutospacing="1" w:after="100" w:afterAutospacing="1"/>
      <w:shd w:val="clear" w:color="auto" w:fill="ffffff"/>
      <w:widowControl/>
    </w:pPr>
    <w:rPr>
      <w:rFonts w:ascii="Arial CYR" w:hAnsi="Arial CYR" w:cs="Arial CYR"/>
      <w:b/>
      <w:bCs/>
      <w:sz w:val="24"/>
      <w:szCs w:val="24"/>
    </w:rPr>
  </w:style>
  <w:style w:type="paragraph" w:styleId="1560" w:customStyle="1">
    <w:name w:val="xl44"/>
    <w:basedOn w:val="1278"/>
    <w:uiPriority w:val="99"/>
    <w:pPr>
      <w:jc w:val="center"/>
      <w:spacing w:before="100" w:beforeAutospacing="1" w:after="100" w:afterAutospacing="1"/>
      <w:shd w:val="clear" w:color="auto" w:fill="ffffff"/>
      <w:widowControl/>
    </w:pPr>
    <w:rPr>
      <w:rFonts w:ascii="Arial CYR" w:hAnsi="Arial CYR" w:cs="Arial CYR"/>
      <w:color w:val="0000ff"/>
      <w:sz w:val="24"/>
      <w:szCs w:val="24"/>
    </w:rPr>
  </w:style>
  <w:style w:type="paragraph" w:styleId="1561" w:customStyle="1">
    <w:name w:val="xl45"/>
    <w:basedOn w:val="1278"/>
    <w:uiPriority w:val="99"/>
    <w:pPr>
      <w:jc w:val="center"/>
      <w:spacing w:before="100" w:beforeAutospacing="1" w:after="100" w:afterAutospacing="1"/>
      <w:shd w:val="clear" w:color="auto" w:fill="ffffff"/>
      <w:widowControl/>
    </w:pPr>
    <w:rPr>
      <w:rFonts w:ascii="Arial CYR" w:hAnsi="Arial CYR" w:cs="Arial CYR"/>
      <w:color w:val="0000ff"/>
      <w:sz w:val="24"/>
      <w:szCs w:val="24"/>
    </w:rPr>
  </w:style>
  <w:style w:type="paragraph" w:styleId="1562" w:customStyle="1">
    <w:name w:val="xl46"/>
    <w:basedOn w:val="1278"/>
    <w:uiPriority w:val="99"/>
    <w:pPr>
      <w:jc w:val="center"/>
      <w:spacing w:before="100" w:beforeAutospacing="1" w:after="100" w:afterAutospacing="1"/>
      <w:shd w:val="clear" w:color="auto" w:fill="ffffff"/>
      <w:widowControl/>
    </w:pPr>
    <w:rPr>
      <w:rFonts w:ascii="Arial CYR" w:hAnsi="Arial CYR" w:cs="Arial CYR"/>
      <w:color w:val="0000ff"/>
      <w:sz w:val="24"/>
      <w:szCs w:val="24"/>
    </w:rPr>
  </w:style>
  <w:style w:type="paragraph" w:styleId="1563" w:customStyle="1">
    <w:name w:val="xl47"/>
    <w:basedOn w:val="1278"/>
    <w:uiPriority w:val="99"/>
    <w:pPr>
      <w:jc w:val="center"/>
      <w:spacing w:before="100" w:beforeAutospacing="1" w:after="100" w:afterAutospacing="1"/>
      <w:shd w:val="clear" w:color="auto" w:fill="ffffff"/>
      <w:widowControl/>
    </w:pPr>
    <w:rPr>
      <w:rFonts w:ascii="Arial CYR" w:hAnsi="Arial CYR" w:cs="Arial CYR"/>
      <w:sz w:val="28"/>
      <w:szCs w:val="28"/>
    </w:rPr>
  </w:style>
  <w:style w:type="paragraph" w:styleId="1564" w:customStyle="1">
    <w:name w:val="xl49"/>
    <w:basedOn w:val="1278"/>
    <w:uiPriority w:val="99"/>
    <w:pPr>
      <w:jc w:val="center"/>
      <w:spacing w:before="100" w:beforeAutospacing="1" w:after="100" w:afterAutospacing="1"/>
      <w:widowControl/>
    </w:pPr>
    <w:rPr>
      <w:rFonts w:ascii="Arial CYR" w:hAnsi="Arial CYR" w:cs="Arial CYR"/>
      <w:b/>
      <w:bCs/>
      <w:sz w:val="28"/>
      <w:szCs w:val="28"/>
    </w:rPr>
  </w:style>
  <w:style w:type="paragraph" w:styleId="1565" w:customStyle="1">
    <w:name w:val="xl50"/>
    <w:basedOn w:val="1278"/>
    <w:uiPriority w:val="99"/>
    <w:pPr>
      <w:jc w:val="center"/>
      <w:spacing w:before="100" w:beforeAutospacing="1" w:after="100" w:afterAutospacing="1"/>
      <w:widowControl/>
    </w:pPr>
    <w:rPr>
      <w:rFonts w:ascii="Arial CYR" w:hAnsi="Arial CYR" w:cs="Arial CYR"/>
      <w:sz w:val="24"/>
      <w:szCs w:val="24"/>
    </w:rPr>
  </w:style>
  <w:style w:type="paragraph" w:styleId="1566" w:customStyle="1">
    <w:name w:val="xl51"/>
    <w:basedOn w:val="1278"/>
    <w:uiPriority w:val="99"/>
    <w:pPr>
      <w:jc w:val="center"/>
      <w:spacing w:before="100" w:beforeAutospacing="1" w:after="100" w:afterAutospacing="1"/>
      <w:widowControl/>
      <w:pBdr>
        <w:top w:val="single" w:color="000000" w:sz="4" w:space="0"/>
        <w:left w:val="single" w:color="000000" w:sz="4" w:space="0"/>
        <w:bottom w:val="single" w:color="000000" w:sz="4" w:space="0"/>
        <w:right w:val="single" w:color="000000" w:sz="4" w:space="0"/>
      </w:pBdr>
    </w:pPr>
    <w:rPr>
      <w:rFonts w:ascii="Arial CYR" w:hAnsi="Arial CYR" w:cs="Arial CYR"/>
      <w:b/>
      <w:bCs/>
      <w:sz w:val="18"/>
      <w:szCs w:val="18"/>
    </w:rPr>
  </w:style>
  <w:style w:type="paragraph" w:styleId="1567" w:customStyle="1">
    <w:name w:val="xl52"/>
    <w:basedOn w:val="1278"/>
    <w:uiPriority w:val="99"/>
    <w:pPr>
      <w:jc w:val="center"/>
      <w:spacing w:before="100" w:beforeAutospacing="1" w:after="100" w:afterAutospacing="1"/>
      <w:widowControl/>
    </w:pPr>
    <w:rPr>
      <w:rFonts w:ascii="Arial CYR" w:hAnsi="Arial CYR" w:cs="Arial CYR"/>
      <w:b/>
      <w:bCs/>
      <w:i/>
      <w:iCs/>
      <w:color w:val="0000ff"/>
      <w:sz w:val="16"/>
      <w:szCs w:val="16"/>
    </w:rPr>
  </w:style>
  <w:style w:type="paragraph" w:styleId="1568" w:customStyle="1">
    <w:name w:val="xl53"/>
    <w:basedOn w:val="1278"/>
    <w:uiPriority w:val="99"/>
    <w:pPr>
      <w:jc w:val="center"/>
      <w:spacing w:before="100" w:beforeAutospacing="1" w:after="100" w:afterAutospacing="1"/>
      <w:widowControl/>
    </w:pPr>
    <w:rPr>
      <w:rFonts w:ascii="Arial CYR" w:hAnsi="Arial CYR" w:cs="Arial CYR"/>
      <w:sz w:val="24"/>
      <w:szCs w:val="24"/>
    </w:rPr>
  </w:style>
  <w:style w:type="paragraph" w:styleId="1569" w:customStyle="1">
    <w:name w:val="xl54"/>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570" w:customStyle="1">
    <w:name w:val="xl55"/>
    <w:basedOn w:val="1278"/>
    <w:uiPriority w:val="99"/>
    <w:pPr>
      <w:jc w:val="center"/>
      <w:spacing w:before="100" w:beforeAutospacing="1" w:after="100" w:afterAutospacing="1"/>
      <w:widowControl/>
      <w:pBdr>
        <w:top w:val="single" w:color="000000" w:sz="4" w:space="0"/>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571" w:customStyle="1">
    <w:name w:val="xl56"/>
    <w:basedOn w:val="1278"/>
    <w:uiPriority w:val="99"/>
    <w:pPr>
      <w:spacing w:before="100" w:beforeAutospacing="1" w:after="100" w:afterAutospacing="1"/>
      <w:widowControl/>
    </w:pPr>
    <w:rPr>
      <w:rFonts w:ascii="Arial CYR" w:hAnsi="Arial CYR" w:cs="Arial CYR"/>
      <w:b/>
      <w:bCs/>
      <w:sz w:val="28"/>
      <w:szCs w:val="28"/>
    </w:rPr>
  </w:style>
  <w:style w:type="paragraph" w:styleId="1572" w:customStyle="1">
    <w:name w:val="xl57"/>
    <w:basedOn w:val="1278"/>
    <w:uiPriority w:val="99"/>
    <w:pPr>
      <w:spacing w:before="100" w:beforeAutospacing="1" w:after="100" w:afterAutospacing="1"/>
      <w:widowControl/>
    </w:pPr>
    <w:rPr>
      <w:rFonts w:ascii="Arial CYR" w:hAnsi="Arial CYR" w:cs="Arial CYR"/>
      <w:sz w:val="24"/>
      <w:szCs w:val="24"/>
    </w:rPr>
  </w:style>
  <w:style w:type="paragraph" w:styleId="1573" w:customStyle="1">
    <w:name w:val="xl58"/>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574" w:customStyle="1">
    <w:name w:val="xl59"/>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b/>
      <w:bCs/>
      <w:sz w:val="18"/>
      <w:szCs w:val="18"/>
    </w:rPr>
  </w:style>
  <w:style w:type="paragraph" w:styleId="1575" w:customStyle="1">
    <w:name w:val="xl60"/>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576" w:customStyle="1">
    <w:name w:val="xl61"/>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577" w:customStyle="1">
    <w:name w:val="xl62"/>
    <w:basedOn w:val="1278"/>
    <w:uiPriority w:val="99"/>
    <w:pPr>
      <w:jc w:val="center"/>
      <w:spacing w:before="100" w:beforeAutospacing="1" w:after="100" w:afterAutospacing="1"/>
      <w:shd w:val="clear" w:color="auto" w:fill="ffffff"/>
      <w:widowControl/>
      <w:pBdr>
        <w:top w:val="single" w:color="000000" w:sz="4" w:space="0"/>
        <w:left w:val="single" w:color="000000" w:sz="4" w:space="0"/>
        <w:right w:val="single" w:color="000000" w:sz="4" w:space="0"/>
      </w:pBdr>
    </w:pPr>
    <w:rPr>
      <w:rFonts w:ascii="Arial CYR" w:hAnsi="Arial CYR" w:cs="Arial CYR"/>
      <w:color w:val="0000ff"/>
      <w:sz w:val="24"/>
      <w:szCs w:val="24"/>
    </w:rPr>
  </w:style>
  <w:style w:type="paragraph" w:styleId="1578" w:customStyle="1">
    <w:name w:val="xl63"/>
    <w:basedOn w:val="1278"/>
    <w:uiPriority w:val="99"/>
    <w:pPr>
      <w:jc w:val="center"/>
      <w:spacing w:before="100" w:beforeAutospacing="1" w:after="100" w:afterAutospacing="1"/>
      <w:shd w:val="clear" w:color="auto" w:fill="ffffff"/>
      <w:widowControl/>
      <w:pBdr>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579" w:customStyle="1">
    <w:name w:val="xl64"/>
    <w:basedOn w:val="1278"/>
    <w:uiPriority w:val="99"/>
    <w:pPr>
      <w:jc w:val="center"/>
      <w:spacing w:before="100" w:beforeAutospacing="1" w:after="100" w:afterAutospacing="1"/>
      <w:shd w:val="clear" w:color="auto" w:fill="ffffff"/>
      <w:widowControl/>
      <w:pBdr>
        <w:top w:val="single" w:color="000000" w:sz="4" w:space="0"/>
        <w:left w:val="single" w:color="000000" w:sz="4" w:space="0"/>
        <w:right w:val="single" w:color="000000" w:sz="4" w:space="0"/>
      </w:pBdr>
    </w:pPr>
    <w:rPr>
      <w:rFonts w:ascii="Arial CYR" w:hAnsi="Arial CYR" w:cs="Arial CYR"/>
      <w:color w:val="0000ff"/>
      <w:sz w:val="24"/>
      <w:szCs w:val="24"/>
    </w:rPr>
  </w:style>
  <w:style w:type="paragraph" w:styleId="1580" w:customStyle="1">
    <w:name w:val="xl65"/>
    <w:basedOn w:val="1278"/>
    <w:uiPriority w:val="99"/>
    <w:pPr>
      <w:jc w:val="center"/>
      <w:spacing w:before="100" w:beforeAutospacing="1" w:after="100" w:afterAutospacing="1"/>
      <w:shd w:val="clear" w:color="auto" w:fill="ffffff"/>
      <w:widowControl/>
      <w:pBdr>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581" w:customStyle="1">
    <w:name w:val="xl66"/>
    <w:basedOn w:val="1278"/>
    <w:uiPriority w:val="99"/>
    <w:pPr>
      <w:jc w:val="center"/>
      <w:spacing w:before="100" w:beforeAutospacing="1" w:after="100" w:afterAutospacing="1"/>
      <w:shd w:val="clear" w:color="auto" w:fill="ffffff"/>
      <w:widowControl/>
      <w:pBdr>
        <w:top w:val="single" w:color="000000" w:sz="4" w:space="0"/>
        <w:left w:val="single" w:color="000000" w:sz="8" w:space="0"/>
        <w:bottom w:val="single" w:color="000000" w:sz="4" w:space="0"/>
        <w:right w:val="single" w:color="000000" w:sz="4" w:space="0"/>
      </w:pBdr>
    </w:pPr>
    <w:rPr>
      <w:rFonts w:ascii="Arial CYR" w:hAnsi="Arial CYR" w:cs="Arial CYR"/>
      <w:b/>
      <w:bCs/>
      <w:sz w:val="24"/>
      <w:szCs w:val="24"/>
    </w:rPr>
  </w:style>
  <w:style w:type="paragraph" w:styleId="1582" w:customStyle="1">
    <w:name w:val="xl67"/>
    <w:basedOn w:val="1278"/>
    <w:uiPriority w:val="99"/>
    <w:pPr>
      <w:jc w:val="center"/>
      <w:spacing w:before="100" w:beforeAutospacing="1" w:after="100" w:afterAutospacing="1"/>
      <w:shd w:val="clear" w:color="auto" w:fill="ffffff"/>
      <w:widowControl/>
    </w:pPr>
    <w:rPr>
      <w:rFonts w:ascii="Arial CYR" w:hAnsi="Arial CYR" w:cs="Arial CYR"/>
      <w:b/>
      <w:bCs/>
      <w:sz w:val="28"/>
      <w:szCs w:val="28"/>
    </w:rPr>
  </w:style>
  <w:style w:type="paragraph" w:styleId="1583" w:customStyle="1">
    <w:name w:val="xl68"/>
    <w:basedOn w:val="1278"/>
    <w:uiPriority w:val="99"/>
    <w:pPr>
      <w:jc w:val="center"/>
      <w:spacing w:before="100" w:beforeAutospacing="1" w:after="100" w:afterAutospacing="1"/>
      <w:shd w:val="clear" w:color="auto" w:fill="ffffff"/>
      <w:widowControl/>
    </w:pPr>
    <w:rPr>
      <w:rFonts w:ascii="Arial CYR" w:hAnsi="Arial CYR" w:cs="Arial CYR"/>
      <w:b/>
      <w:bCs/>
      <w:sz w:val="28"/>
      <w:szCs w:val="28"/>
    </w:rPr>
  </w:style>
  <w:style w:type="paragraph" w:styleId="1584" w:customStyle="1">
    <w:name w:val="xl69"/>
    <w:basedOn w:val="1278"/>
    <w:uiPriority w:val="99"/>
    <w:pPr>
      <w:jc w:val="center"/>
      <w:spacing w:before="100" w:beforeAutospacing="1" w:after="100" w:afterAutospacing="1"/>
      <w:shd w:val="clear" w:color="auto" w:fill="ffffff"/>
      <w:widowControl/>
    </w:pPr>
    <w:rPr>
      <w:rFonts w:ascii="Arial CYR" w:hAnsi="Arial CYR" w:cs="Arial CYR"/>
      <w:sz w:val="26"/>
      <w:szCs w:val="26"/>
    </w:rPr>
  </w:style>
  <w:style w:type="paragraph" w:styleId="1585" w:customStyle="1">
    <w:name w:val="xl70"/>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sz w:val="26"/>
      <w:szCs w:val="26"/>
    </w:rPr>
  </w:style>
  <w:style w:type="paragraph" w:styleId="1586" w:customStyle="1">
    <w:name w:val="xl71"/>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sz w:val="24"/>
      <w:szCs w:val="24"/>
    </w:rPr>
  </w:style>
  <w:style w:type="paragraph" w:styleId="1587" w:customStyle="1">
    <w:name w:val="xl72"/>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sz w:val="24"/>
      <w:szCs w:val="24"/>
    </w:rPr>
  </w:style>
  <w:style w:type="paragraph" w:styleId="1588" w:customStyle="1">
    <w:name w:val="xl73"/>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sz w:val="24"/>
      <w:szCs w:val="24"/>
    </w:rPr>
  </w:style>
  <w:style w:type="paragraph" w:styleId="1589" w:customStyle="1">
    <w:name w:val="xl74"/>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sz w:val="24"/>
      <w:szCs w:val="24"/>
    </w:rPr>
  </w:style>
  <w:style w:type="paragraph" w:styleId="1590" w:customStyle="1">
    <w:name w:val="xl75"/>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b/>
      <w:bCs/>
      <w:sz w:val="18"/>
      <w:szCs w:val="18"/>
    </w:rPr>
  </w:style>
  <w:style w:type="paragraph" w:styleId="1591" w:customStyle="1">
    <w:name w:val="xl76"/>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sz w:val="24"/>
      <w:szCs w:val="24"/>
    </w:rPr>
  </w:style>
  <w:style w:type="paragraph" w:styleId="1592" w:customStyle="1">
    <w:name w:val="xl77"/>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sz w:val="24"/>
      <w:szCs w:val="24"/>
    </w:rPr>
  </w:style>
  <w:style w:type="paragraph" w:styleId="1593" w:customStyle="1">
    <w:name w:val="xl78"/>
    <w:basedOn w:val="1278"/>
    <w:uiPriority w:val="99"/>
    <w:pP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b/>
      <w:bCs/>
      <w:sz w:val="24"/>
      <w:szCs w:val="24"/>
    </w:rPr>
  </w:style>
  <w:style w:type="paragraph" w:styleId="1594" w:customStyle="1">
    <w:name w:val="xl79"/>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b/>
      <w:bCs/>
      <w:sz w:val="28"/>
      <w:szCs w:val="28"/>
    </w:rPr>
  </w:style>
  <w:style w:type="paragraph" w:styleId="1595" w:customStyle="1">
    <w:name w:val="xl80"/>
    <w:basedOn w:val="1278"/>
    <w:uiPriority w:val="99"/>
    <w:pPr>
      <w:jc w:val="center"/>
      <w:spacing w:before="100" w:beforeAutospacing="1" w:after="100" w:afterAutospacing="1"/>
      <w:shd w:val="clear" w:color="auto" w:fill="ffffff"/>
      <w:widowControl/>
      <w:pBdr>
        <w:top w:val="single" w:color="000000" w:sz="8" w:space="0"/>
        <w:left w:val="single" w:color="000000" w:sz="4" w:space="0"/>
        <w:bottom w:val="single" w:color="000000" w:sz="4" w:space="0"/>
        <w:right w:val="single" w:color="000000" w:sz="4" w:space="0"/>
      </w:pBdr>
    </w:pPr>
    <w:rPr>
      <w:rFonts w:ascii="Arial CYR" w:hAnsi="Arial CYR" w:cs="Arial CYR"/>
      <w:b/>
      <w:bCs/>
      <w:sz w:val="18"/>
      <w:szCs w:val="18"/>
    </w:rPr>
  </w:style>
  <w:style w:type="paragraph" w:styleId="1596" w:customStyle="1">
    <w:name w:val="xl81"/>
    <w:basedOn w:val="1278"/>
    <w:uiPriority w:val="99"/>
    <w:pPr>
      <w:jc w:val="center"/>
      <w:spacing w:before="100" w:beforeAutospacing="1" w:after="100" w:afterAutospacing="1"/>
      <w:shd w:val="clear" w:color="auto" w:fill="ffffff"/>
      <w:widowControl/>
      <w:pBdr>
        <w:top w:val="single" w:color="000000" w:sz="8" w:space="0"/>
        <w:left w:val="single" w:color="000000" w:sz="8" w:space="0"/>
        <w:bottom w:val="single" w:color="000000" w:sz="4" w:space="0"/>
        <w:right w:val="single" w:color="000000" w:sz="4" w:space="0"/>
      </w:pBdr>
    </w:pPr>
    <w:rPr>
      <w:rFonts w:ascii="Arial CYR" w:hAnsi="Arial CYR" w:cs="Arial CYR"/>
      <w:b/>
      <w:bCs/>
      <w:sz w:val="18"/>
      <w:szCs w:val="18"/>
    </w:rPr>
  </w:style>
  <w:style w:type="paragraph" w:styleId="1597" w:customStyle="1">
    <w:name w:val="xl82"/>
    <w:basedOn w:val="1278"/>
    <w:uiPriority w:val="99"/>
    <w:pPr>
      <w:jc w:val="center"/>
      <w:spacing w:before="100" w:beforeAutospacing="1" w:after="100" w:afterAutospacing="1"/>
      <w:shd w:val="clear" w:color="auto" w:fill="ffffff"/>
      <w:widowControl/>
      <w:pBdr>
        <w:top w:val="single" w:color="000000" w:sz="4" w:space="0"/>
        <w:left w:val="single" w:color="000000" w:sz="8" w:space="0"/>
        <w:bottom w:val="single" w:color="000000" w:sz="4" w:space="0"/>
        <w:right w:val="single" w:color="000000" w:sz="4" w:space="0"/>
      </w:pBdr>
    </w:pPr>
    <w:rPr>
      <w:rFonts w:ascii="Arial CYR" w:hAnsi="Arial CYR" w:cs="Arial CYR"/>
      <w:b/>
      <w:bCs/>
      <w:sz w:val="18"/>
      <w:szCs w:val="18"/>
    </w:rPr>
  </w:style>
  <w:style w:type="paragraph" w:styleId="1598" w:customStyle="1">
    <w:name w:val="xl83"/>
    <w:basedOn w:val="1278"/>
    <w:uiPriority w:val="99"/>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sz w:val="24"/>
      <w:szCs w:val="24"/>
    </w:rPr>
  </w:style>
  <w:style w:type="paragraph" w:styleId="1599" w:customStyle="1">
    <w:name w:val="xl84"/>
    <w:basedOn w:val="1278"/>
    <w:pPr>
      <w:jc w:val="cente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color w:val="0000ff"/>
      <w:sz w:val="24"/>
      <w:szCs w:val="24"/>
    </w:rPr>
  </w:style>
  <w:style w:type="paragraph" w:styleId="1600" w:customStyle="1">
    <w:name w:val="xl85"/>
    <w:basedOn w:val="1278"/>
    <w:uiPriority w:val="99"/>
    <w:pPr>
      <w:spacing w:before="100" w:beforeAutospacing="1" w:after="100" w:afterAutospacing="1"/>
      <w:shd w:val="clear" w:color="auto" w:fill="ffffff"/>
      <w:widowControl/>
      <w:pBdr>
        <w:top w:val="single" w:color="000000" w:sz="4" w:space="0"/>
        <w:left w:val="single" w:color="000000" w:sz="8" w:space="0"/>
        <w:bottom w:val="single" w:color="000000" w:sz="4" w:space="0"/>
        <w:right w:val="single" w:color="000000" w:sz="4" w:space="0"/>
      </w:pBdr>
    </w:pPr>
    <w:rPr>
      <w:rFonts w:ascii="Arial CYR" w:hAnsi="Arial CYR" w:cs="Arial CYR"/>
      <w:b/>
      <w:bCs/>
      <w:sz w:val="32"/>
      <w:szCs w:val="32"/>
    </w:rPr>
  </w:style>
  <w:style w:type="paragraph" w:styleId="1601" w:customStyle="1">
    <w:name w:val="xl86"/>
    <w:basedOn w:val="1278"/>
    <w:uiPriority w:val="99"/>
    <w:pPr>
      <w:spacing w:before="100" w:beforeAutospacing="1" w:after="100" w:afterAutospacing="1"/>
      <w:shd w:val="clear" w:color="auto" w:fill="ffffff"/>
      <w:widowControl/>
      <w:pBdr>
        <w:top w:val="single" w:color="000000" w:sz="4" w:space="0"/>
        <w:left w:val="single" w:color="000000" w:sz="4" w:space="0"/>
        <w:bottom w:val="single" w:color="000000" w:sz="4" w:space="0"/>
        <w:right w:val="single" w:color="000000" w:sz="4" w:space="0"/>
      </w:pBdr>
    </w:pPr>
    <w:rPr>
      <w:rFonts w:ascii="Arial CYR" w:hAnsi="Arial CYR" w:cs="Arial CYR"/>
      <w:b/>
      <w:bCs/>
      <w:sz w:val="32"/>
      <w:szCs w:val="32"/>
    </w:rPr>
  </w:style>
  <w:style w:type="paragraph" w:styleId="1602" w:customStyle="1">
    <w:name w:val="xl87"/>
    <w:basedOn w:val="1278"/>
    <w:uiPriority w:val="99"/>
    <w:pPr>
      <w:jc w:val="center"/>
      <w:spacing w:before="100" w:beforeAutospacing="1" w:after="100" w:afterAutospacing="1"/>
      <w:shd w:val="clear" w:color="auto" w:fill="ffffff"/>
      <w:widowControl/>
      <w:pBdr>
        <w:top w:val="single" w:color="000000" w:sz="4" w:space="0"/>
        <w:left w:val="single" w:color="000000" w:sz="4" w:space="0"/>
        <w:right w:val="single" w:color="000000" w:sz="4" w:space="0"/>
      </w:pBdr>
    </w:pPr>
    <w:rPr>
      <w:rFonts w:ascii="Arial CYR" w:hAnsi="Arial CYR" w:cs="Arial CYR"/>
      <w:sz w:val="24"/>
      <w:szCs w:val="24"/>
    </w:rPr>
  </w:style>
  <w:style w:type="paragraph" w:styleId="1603" w:customStyle="1">
    <w:name w:val="xl88"/>
    <w:basedOn w:val="1278"/>
    <w:uiPriority w:val="99"/>
    <w:pPr>
      <w:jc w:val="center"/>
      <w:spacing w:before="100" w:beforeAutospacing="1" w:after="100" w:afterAutospacing="1"/>
      <w:shd w:val="clear" w:color="auto" w:fill="ffffff"/>
      <w:widowControl/>
      <w:pBdr>
        <w:left w:val="single" w:color="000000" w:sz="4" w:space="0"/>
        <w:bottom w:val="single" w:color="000000" w:sz="4" w:space="0"/>
        <w:right w:val="single" w:color="000000" w:sz="4" w:space="0"/>
      </w:pBdr>
    </w:pPr>
    <w:rPr>
      <w:rFonts w:ascii="Arial CYR" w:hAnsi="Arial CYR" w:cs="Arial CYR"/>
      <w:sz w:val="24"/>
      <w:szCs w:val="24"/>
    </w:rPr>
  </w:style>
  <w:style w:type="paragraph" w:styleId="1604" w:customStyle="1">
    <w:name w:val="xl89"/>
    <w:basedOn w:val="1278"/>
    <w:uiPriority w:val="99"/>
    <w:pPr>
      <w:jc w:val="center"/>
      <w:spacing w:before="100" w:beforeAutospacing="1" w:after="100" w:afterAutospacing="1"/>
      <w:shd w:val="clear" w:color="auto" w:fill="ffffff"/>
      <w:widowControl/>
      <w:pBdr>
        <w:top w:val="single" w:color="000000" w:sz="4" w:space="0"/>
        <w:left w:val="single" w:color="000000" w:sz="8" w:space="0"/>
        <w:right w:val="single" w:color="000000" w:sz="4" w:space="0"/>
      </w:pBdr>
    </w:pPr>
    <w:rPr>
      <w:rFonts w:ascii="Arial CYR" w:hAnsi="Arial CYR" w:cs="Arial CYR"/>
      <w:b/>
      <w:bCs/>
      <w:sz w:val="24"/>
      <w:szCs w:val="24"/>
    </w:rPr>
  </w:style>
  <w:style w:type="paragraph" w:styleId="1605" w:customStyle="1">
    <w:name w:val="xl90"/>
    <w:basedOn w:val="1278"/>
    <w:uiPriority w:val="99"/>
    <w:pPr>
      <w:jc w:val="center"/>
      <w:spacing w:before="100" w:beforeAutospacing="1" w:after="100" w:afterAutospacing="1"/>
      <w:shd w:val="clear" w:color="auto" w:fill="ffffff"/>
      <w:widowControl/>
      <w:pBdr>
        <w:left w:val="single" w:color="000000" w:sz="8" w:space="0"/>
        <w:bottom w:val="single" w:color="000000" w:sz="4" w:space="0"/>
        <w:right w:val="single" w:color="000000" w:sz="4" w:space="0"/>
      </w:pBdr>
    </w:pPr>
    <w:rPr>
      <w:rFonts w:ascii="Arial CYR" w:hAnsi="Arial CYR" w:cs="Arial CYR"/>
      <w:b/>
      <w:bCs/>
      <w:sz w:val="24"/>
      <w:szCs w:val="24"/>
    </w:rPr>
  </w:style>
  <w:style w:type="paragraph" w:styleId="1606" w:customStyle="1">
    <w:name w:val="xl91"/>
    <w:basedOn w:val="1278"/>
    <w:uiPriority w:val="99"/>
    <w:pPr>
      <w:spacing w:before="100" w:beforeAutospacing="1" w:after="100" w:afterAutospacing="1"/>
      <w:shd w:val="clear" w:color="auto" w:fill="ffffff"/>
      <w:widowControl/>
      <w:pBdr>
        <w:top w:val="single" w:color="000000" w:sz="4" w:space="0"/>
        <w:left w:val="single" w:color="000000" w:sz="4" w:space="0"/>
        <w:right w:val="single" w:color="000000" w:sz="4" w:space="0"/>
      </w:pBdr>
    </w:pPr>
    <w:rPr>
      <w:rFonts w:ascii="Arial CYR" w:hAnsi="Arial CYR" w:cs="Arial CYR"/>
      <w:b/>
      <w:bCs/>
      <w:sz w:val="24"/>
      <w:szCs w:val="24"/>
    </w:rPr>
  </w:style>
  <w:style w:type="paragraph" w:styleId="1607" w:customStyle="1">
    <w:name w:val="xl92"/>
    <w:basedOn w:val="1278"/>
    <w:uiPriority w:val="99"/>
    <w:pPr>
      <w:spacing w:before="100" w:beforeAutospacing="1" w:after="100" w:afterAutospacing="1"/>
      <w:shd w:val="clear" w:color="auto" w:fill="ffffff"/>
      <w:widowControl/>
      <w:pBdr>
        <w:left w:val="single" w:color="000000" w:sz="4" w:space="0"/>
        <w:bottom w:val="single" w:color="000000" w:sz="4" w:space="0"/>
        <w:right w:val="single" w:color="000000" w:sz="4" w:space="0"/>
      </w:pBdr>
    </w:pPr>
    <w:rPr>
      <w:rFonts w:ascii="Arial CYR" w:hAnsi="Arial CYR" w:cs="Arial CYR"/>
      <w:b/>
      <w:bCs/>
      <w:sz w:val="24"/>
      <w:szCs w:val="24"/>
    </w:rPr>
  </w:style>
  <w:style w:type="paragraph" w:styleId="1608" w:customStyle="1">
    <w:name w:val="xl93"/>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609" w:customStyle="1">
    <w:name w:val="xl94"/>
    <w:basedOn w:val="1278"/>
    <w:uiPriority w:val="99"/>
    <w:pPr>
      <w:jc w:val="center"/>
      <w:spacing w:before="100" w:beforeAutospacing="1" w:after="100" w:afterAutospacing="1"/>
      <w:widowControl/>
      <w:pBdr>
        <w:bottom w:val="single" w:color="000000" w:sz="8" w:space="0"/>
      </w:pBdr>
    </w:pPr>
    <w:rPr>
      <w:rFonts w:ascii="Arial CYR" w:hAnsi="Arial CYR" w:cs="Arial CYR"/>
      <w:b/>
      <w:bCs/>
      <w:sz w:val="24"/>
      <w:szCs w:val="24"/>
    </w:rPr>
  </w:style>
  <w:style w:type="paragraph" w:styleId="1610" w:customStyle="1">
    <w:name w:val="xl95"/>
    <w:basedOn w:val="1278"/>
    <w:uiPriority w:val="99"/>
    <w:pPr>
      <w:spacing w:before="100" w:beforeAutospacing="1" w:after="100" w:afterAutospacing="1"/>
      <w:shd w:val="clear" w:color="auto" w:fill="ffffff"/>
      <w:widowControl/>
    </w:pPr>
    <w:rPr>
      <w:rFonts w:ascii="Arial CYR" w:hAnsi="Arial CYR" w:cs="Arial CYR"/>
      <w:sz w:val="24"/>
      <w:szCs w:val="24"/>
    </w:rPr>
  </w:style>
  <w:style w:type="paragraph" w:styleId="1611" w:customStyle="1">
    <w:name w:val="Пункт б/н"/>
    <w:basedOn w:val="1278"/>
    <w:pPr>
      <w:ind w:firstLine="567"/>
      <w:jc w:val="both"/>
      <w:spacing w:line="360" w:lineRule="auto"/>
      <w:widowControl/>
      <w:tabs>
        <w:tab w:val="left" w:pos="1134" w:leader="none"/>
      </w:tabs>
    </w:pPr>
    <w:rPr>
      <w:rFonts w:ascii="Times New Roman" w:hAnsi="Times New Roman" w:cs="Times New Roman"/>
      <w:bCs/>
      <w:sz w:val="22"/>
      <w:szCs w:val="22"/>
    </w:rPr>
  </w:style>
  <w:style w:type="paragraph" w:styleId="1612" w:customStyle="1">
    <w:name w:val="Times 12"/>
    <w:basedOn w:val="1278"/>
    <w:pPr>
      <w:ind w:firstLine="567"/>
      <w:jc w:val="both"/>
      <w:widowControl/>
    </w:pPr>
    <w:rPr>
      <w:rFonts w:ascii="Times New Roman" w:hAnsi="Times New Roman" w:cs="Times New Roman"/>
      <w:bCs/>
      <w:sz w:val="24"/>
      <w:szCs w:val="22"/>
    </w:rPr>
  </w:style>
  <w:style w:type="paragraph" w:styleId="1613" w:customStyle="1">
    <w:name w:val="3 Знак"/>
    <w:basedOn w:val="1278"/>
    <w:uiPriority w:val="99"/>
    <w:pPr>
      <w:spacing w:after="160" w:line="240" w:lineRule="exact"/>
      <w:widowControl/>
    </w:pPr>
    <w:rPr>
      <w:rFonts w:ascii="Verdana" w:hAnsi="Verdana" w:cs="Verdana"/>
      <w:lang w:val="en-US" w:eastAsia="en-US"/>
    </w:rPr>
  </w:style>
  <w:style w:type="paragraph" w:styleId="1614" w:customStyle="1">
    <w:name w:val="a"/>
    <w:basedOn w:val="1278"/>
    <w:uiPriority w:val="99"/>
    <w:pPr>
      <w:ind w:left="1701" w:hanging="567"/>
      <w:jc w:val="both"/>
      <w:spacing w:line="360" w:lineRule="auto"/>
      <w:widowControl/>
    </w:pPr>
    <w:rPr>
      <w:rFonts w:ascii="Times New Roman" w:hAnsi="Times New Roman" w:cs="Times New Roman"/>
      <w:sz w:val="28"/>
      <w:szCs w:val="28"/>
    </w:rPr>
  </w:style>
  <w:style w:type="paragraph" w:styleId="1615">
    <w:name w:val="Block Text"/>
    <w:basedOn w:val="1278"/>
    <w:uiPriority w:val="99"/>
    <w:pPr>
      <w:ind w:left="-360" w:right="-511" w:firstLine="900"/>
      <w:jc w:val="both"/>
      <w:widowControl/>
    </w:pPr>
    <w:rPr>
      <w:rFonts w:ascii="Times New Roman" w:hAnsi="Times New Roman" w:cs="Times New Roman"/>
      <w:sz w:val="24"/>
      <w:szCs w:val="24"/>
      <w:lang w:eastAsia="en-US"/>
    </w:rPr>
  </w:style>
  <w:style w:type="paragraph" w:styleId="1616" w:customStyle="1">
    <w:name w:val="au?iue"/>
    <w:pPr>
      <w:ind w:firstLine="709"/>
      <w:jc w:val="both"/>
      <w:spacing w:after="0" w:line="240" w:lineRule="auto"/>
      <w:widowControl w:val="off"/>
    </w:pPr>
    <w:rPr>
      <w:rFonts w:ascii="Journal" w:hAnsi="Journal" w:eastAsia="Times New Roman" w:cs="Journal"/>
      <w:sz w:val="24"/>
      <w:szCs w:val="24"/>
      <w:lang w:eastAsia="ru-RU"/>
    </w:rPr>
  </w:style>
  <w:style w:type="character" w:styleId="1617" w:customStyle="1">
    <w:name w:val="RTF_Num 2 1"/>
    <w:uiPriority w:val="99"/>
    <w:rPr>
      <w:rFonts w:ascii="Symbol" w:hAnsi="Symbol"/>
    </w:rPr>
  </w:style>
  <w:style w:type="paragraph" w:styleId="1618" w:customStyle="1">
    <w:name w:val="бычный"/>
    <w:link w:val="1619"/>
    <w:pPr>
      <w:ind w:firstLine="709"/>
      <w:jc w:val="both"/>
      <w:spacing w:after="0" w:line="240" w:lineRule="auto"/>
      <w:widowControl w:val="off"/>
    </w:pPr>
    <w:rPr>
      <w:rFonts w:ascii="Journal" w:hAnsi="Journal" w:eastAsia="Times New Roman" w:cs="Journal"/>
      <w:sz w:val="24"/>
      <w:szCs w:val="24"/>
      <w:lang w:eastAsia="ru-RU"/>
    </w:rPr>
  </w:style>
  <w:style w:type="character" w:styleId="1619" w:customStyle="1">
    <w:name w:val="бычный Знак"/>
    <w:link w:val="1618"/>
    <w:uiPriority w:val="99"/>
    <w:rPr>
      <w:rFonts w:ascii="Journal" w:hAnsi="Journal" w:eastAsia="Times New Roman" w:cs="Journal"/>
      <w:sz w:val="24"/>
      <w:szCs w:val="24"/>
      <w:lang w:eastAsia="ru-RU"/>
    </w:rPr>
  </w:style>
  <w:style w:type="paragraph" w:styleId="1620" w:customStyle="1">
    <w:name w:val="Body Text 23"/>
    <w:pPr>
      <w:ind w:firstLine="567"/>
      <w:jc w:val="both"/>
      <w:spacing w:after="0" w:line="240" w:lineRule="atLeast"/>
      <w:widowControl w:val="off"/>
    </w:pPr>
    <w:rPr>
      <w:rFonts w:ascii="Arial" w:hAnsi="Arial" w:eastAsia="Times New Roman" w:cs="Times New Roman"/>
      <w:sz w:val="20"/>
      <w:szCs w:val="20"/>
      <w:lang w:eastAsia="ru-RU"/>
    </w:rPr>
  </w:style>
  <w:style w:type="paragraph" w:styleId="1621" w:customStyle="1">
    <w:name w:val="Body Text 21"/>
    <w:pPr>
      <w:ind w:firstLine="567"/>
      <w:jc w:val="both"/>
      <w:spacing w:after="0" w:line="240" w:lineRule="auto"/>
      <w:widowControl w:val="off"/>
    </w:pPr>
    <w:rPr>
      <w:rFonts w:ascii="Times New Roman" w:hAnsi="Times New Roman" w:eastAsia="Times New Roman" w:cs="Times New Roman"/>
      <w:sz w:val="24"/>
      <w:szCs w:val="20"/>
      <w:lang w:eastAsia="ru-RU"/>
    </w:rPr>
  </w:style>
  <w:style w:type="paragraph" w:styleId="1622" w:customStyle="1">
    <w:name w:val="Iniiaiie oaeno"/>
    <w:basedOn w:val="1278"/>
    <w:uiPriority w:val="99"/>
    <w:pPr>
      <w:ind w:firstLine="720"/>
      <w:spacing w:after="120"/>
    </w:pPr>
    <w:rPr>
      <w:rFonts w:ascii="Tms Rmn" w:hAnsi="Tms Rmn" w:cs="Times New Roman"/>
    </w:rPr>
  </w:style>
  <w:style w:type="paragraph" w:styleId="1623" w:customStyle="1">
    <w:name w:val="Абзац правил"/>
    <w:pPr>
      <w:ind w:firstLine="567"/>
      <w:jc w:val="both"/>
      <w:spacing w:before="40" w:after="40" w:line="240" w:lineRule="auto"/>
    </w:pPr>
    <w:rPr>
      <w:rFonts w:ascii="Arial" w:hAnsi="Arial" w:eastAsia="Times New Roman" w:cs="Arial"/>
      <w:sz w:val="20"/>
      <w:szCs w:val="20"/>
      <w:lang w:eastAsia="ru-RU"/>
    </w:rPr>
  </w:style>
  <w:style w:type="paragraph" w:styleId="1624" w:customStyle="1">
    <w:name w:val="Preformatted Text"/>
    <w:basedOn w:val="1278"/>
    <w:rPr>
      <w:rFonts w:ascii="Courier New" w:hAnsi="Courier New" w:cs="Courier New"/>
    </w:rPr>
  </w:style>
  <w:style w:type="character" w:styleId="1625">
    <w:name w:val="Strong"/>
    <w:basedOn w:val="1288"/>
    <w:uiPriority w:val="22"/>
    <w:qFormat/>
    <w:rPr>
      <w:rFonts w:cs="Times New Roman"/>
      <w:b/>
    </w:rPr>
  </w:style>
  <w:style w:type="paragraph" w:styleId="1626" w:customStyle="1">
    <w:name w:val="Без интервала1"/>
    <w:uiPriority w:val="99"/>
    <w:pPr>
      <w:spacing w:after="0" w:line="240" w:lineRule="auto"/>
    </w:pPr>
    <w:rPr>
      <w:rFonts w:ascii="Calibri" w:hAnsi="Calibri" w:eastAsia="Times New Roman" w:cs="Times New Roman"/>
    </w:rPr>
  </w:style>
  <w:style w:type="paragraph" w:styleId="1627" w:customStyle="1">
    <w:name w:val="Абзац списка2"/>
    <w:basedOn w:val="1278"/>
    <w:uiPriority w:val="99"/>
    <w:pPr>
      <w:ind w:left="720"/>
      <w:widowControl/>
    </w:pPr>
    <w:rPr>
      <w:rFonts w:ascii="Times New Roman" w:hAnsi="Times New Roman" w:cs="Times New Roman"/>
      <w:sz w:val="24"/>
      <w:szCs w:val="24"/>
    </w:rPr>
  </w:style>
  <w:style w:type="paragraph" w:styleId="1628" w:customStyle="1">
    <w:name w:val="_Маркер (номер) - с заголовком"/>
    <w:basedOn w:val="1278"/>
    <w:pPr>
      <w:spacing w:before="240" w:after="60" w:line="360" w:lineRule="auto"/>
      <w:widowControl/>
    </w:pPr>
    <w:rPr>
      <w:rFonts w:ascii="Times New Roman" w:hAnsi="Times New Roman" w:cs="Times New Roman"/>
      <w:b/>
      <w:bCs/>
      <w:sz w:val="24"/>
    </w:rPr>
  </w:style>
  <w:style w:type="paragraph" w:styleId="1629" w:customStyle="1">
    <w:name w:val="Text"/>
    <w:basedOn w:val="1278"/>
    <w:uiPriority w:val="99"/>
    <w:pPr>
      <w:spacing w:after="240"/>
      <w:widowControl/>
    </w:pPr>
    <w:rPr>
      <w:rFonts w:ascii="Times New Roman" w:hAnsi="Times New Roman" w:cs="Times New Roman"/>
      <w:sz w:val="24"/>
      <w:lang w:val="en-US" w:eastAsia="en-US"/>
    </w:rPr>
  </w:style>
  <w:style w:type="paragraph" w:styleId="1630" w:customStyle="1">
    <w:name w:val="text"/>
    <w:basedOn w:val="1278"/>
    <w:uiPriority w:val="99"/>
    <w:pPr>
      <w:spacing w:after="240"/>
      <w:widowControl/>
    </w:pPr>
    <w:rPr>
      <w:rFonts w:ascii="Times New Roman" w:hAnsi="Times New Roman" w:cs="Times New Roman"/>
      <w:sz w:val="24"/>
      <w:szCs w:val="24"/>
    </w:rPr>
  </w:style>
  <w:style w:type="paragraph" w:styleId="1631" w:customStyle="1">
    <w:name w:val="Style17"/>
    <w:basedOn w:val="1278"/>
    <w:pPr>
      <w:ind w:firstLine="643"/>
      <w:jc w:val="both"/>
      <w:spacing w:line="347" w:lineRule="exact"/>
    </w:pPr>
    <w:rPr>
      <w:rFonts w:ascii="Tahoma" w:hAnsi="Tahoma" w:cs="Times New Roman"/>
      <w:sz w:val="24"/>
      <w:szCs w:val="24"/>
    </w:rPr>
  </w:style>
  <w:style w:type="paragraph" w:styleId="1632" w:customStyle="1">
    <w:name w:val="Style16"/>
    <w:basedOn w:val="1278"/>
    <w:rPr>
      <w:rFonts w:ascii="Tahoma" w:hAnsi="Tahoma" w:cs="Times New Roman"/>
      <w:sz w:val="24"/>
      <w:szCs w:val="24"/>
    </w:rPr>
  </w:style>
  <w:style w:type="paragraph" w:styleId="1633" w:customStyle="1">
    <w:name w:val="Style22"/>
    <w:basedOn w:val="1278"/>
    <w:pPr>
      <w:spacing w:line="336" w:lineRule="exact"/>
    </w:pPr>
    <w:rPr>
      <w:rFonts w:ascii="Tahoma" w:hAnsi="Tahoma" w:cs="Times New Roman"/>
      <w:sz w:val="24"/>
      <w:szCs w:val="24"/>
    </w:rPr>
  </w:style>
  <w:style w:type="paragraph" w:styleId="1634" w:customStyle="1">
    <w:name w:val="Style32"/>
    <w:basedOn w:val="1278"/>
    <w:pPr>
      <w:ind w:firstLine="653"/>
      <w:jc w:val="both"/>
      <w:spacing w:line="346" w:lineRule="exact"/>
    </w:pPr>
    <w:rPr>
      <w:rFonts w:ascii="Tahoma" w:hAnsi="Tahoma" w:cs="Times New Roman"/>
      <w:sz w:val="24"/>
      <w:szCs w:val="24"/>
    </w:rPr>
  </w:style>
  <w:style w:type="paragraph" w:styleId="1635" w:customStyle="1">
    <w:name w:val="Текст в документе"/>
    <w:basedOn w:val="1278"/>
    <w:pPr>
      <w:ind w:firstLine="709"/>
      <w:spacing w:line="360" w:lineRule="auto"/>
      <w:widowControl/>
    </w:pPr>
    <w:rPr>
      <w:rFonts w:ascii="Times New Roman" w:hAnsi="Times New Roman" w:cs="Times New Roman"/>
      <w:bCs/>
      <w:sz w:val="24"/>
      <w:szCs w:val="24"/>
    </w:rPr>
  </w:style>
  <w:style w:type="character" w:styleId="1636" w:customStyle="1">
    <w:name w:val="Текст концевой сноски Знак"/>
    <w:basedOn w:val="1288"/>
    <w:link w:val="1637"/>
    <w:uiPriority w:val="99"/>
    <w:semiHidden/>
    <w:rPr>
      <w:rFonts w:ascii="Arial" w:hAnsi="Arial" w:eastAsia="Times New Roman" w:cs="Arial"/>
      <w:sz w:val="20"/>
      <w:szCs w:val="20"/>
      <w:lang w:eastAsia="ru-RU"/>
    </w:rPr>
  </w:style>
  <w:style w:type="paragraph" w:styleId="1637">
    <w:name w:val="endnote text"/>
    <w:basedOn w:val="1278"/>
    <w:link w:val="1636"/>
    <w:uiPriority w:val="99"/>
    <w:semiHidden/>
    <w:unhideWhenUsed/>
  </w:style>
  <w:style w:type="character" w:styleId="1638" w:customStyle="1">
    <w:name w:val="Текст концевой сноски Знак1"/>
    <w:basedOn w:val="1288"/>
    <w:uiPriority w:val="99"/>
    <w:semiHidden/>
    <w:rPr>
      <w:rFonts w:ascii="Arial" w:hAnsi="Arial" w:eastAsia="Times New Roman" w:cs="Arial"/>
      <w:sz w:val="20"/>
      <w:szCs w:val="20"/>
      <w:lang w:eastAsia="ru-RU"/>
    </w:rPr>
  </w:style>
  <w:style w:type="character" w:styleId="1639" w:customStyle="1">
    <w:name w:val="defaultlabelstyle3"/>
    <w:rPr>
      <w:rFonts w:ascii="Verdana" w:hAnsi="Verdana"/>
      <w:color w:val="333333"/>
    </w:rPr>
  </w:style>
  <w:style w:type="paragraph" w:styleId="1640" w:customStyle="1">
    <w:name w:val="CC Legal 1"/>
    <w:pPr>
      <w:spacing w:after="0" w:line="240" w:lineRule="auto"/>
      <w:tabs>
        <w:tab w:val="left" w:pos="-720" w:leader="none"/>
      </w:tabs>
    </w:pPr>
    <w:rPr>
      <w:rFonts w:ascii="Book Antiqua" w:hAnsi="Book Antiqua" w:eastAsia="Mincho" w:cs="Times New Roman"/>
      <w:szCs w:val="20"/>
      <w:lang w:val="en-US" w:eastAsia="ja-JP"/>
    </w:rPr>
  </w:style>
  <w:style w:type="table" w:styleId="1641">
    <w:name w:val="Table Grid"/>
    <w:basedOn w:val="1289"/>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642" w:customStyle="1">
    <w:name w:val="Table Normal"/>
    <w:pPr>
      <w:spacing w:after="0" w:line="240" w:lineRule="auto"/>
      <w:pBdr>
        <w:top w:val="none" w:color="FFFFFF" w:sz="96" w:space="31"/>
        <w:left w:val="none" w:color="FFFFFF" w:sz="96" w:space="31"/>
        <w:bottom w:val="none" w:color="FFFFFF" w:sz="96" w:space="31"/>
        <w:right w:val="none" w:color="FFFFFF" w:sz="96" w:space="31"/>
      </w:pBdr>
    </w:pPr>
    <w:rPr>
      <w:rFonts w:ascii="Times New Roman" w:hAnsi="Times New Roman" w:eastAsia="Arial Unicode MS" w:cs="Times New Roman"/>
      <w:sz w:val="20"/>
      <w:szCs w:val="20"/>
      <w:lang w:eastAsia="ru-RU"/>
    </w:rPr>
    <w:tblPr>
      <w:tblInd w:w="0" w:type="dxa"/>
      <w:tblCellMar>
        <w:left w:w="0" w:type="dxa"/>
        <w:top w:w="0" w:type="dxa"/>
        <w:right w:w="0" w:type="dxa"/>
        <w:bottom w:w="0" w:type="dxa"/>
      </w:tblCellMar>
    </w:tblPr>
  </w:style>
  <w:style w:type="paragraph" w:styleId="1643" w:customStyle="1">
    <w:name w:val="Колонтитулы"/>
    <w:pPr>
      <w:spacing w:after="0" w:line="240" w:lineRule="auto"/>
      <w:tabs>
        <w:tab w:val="right" w:pos="9020" w:leader="none"/>
      </w:tabs>
      <w:pBdr>
        <w:top w:val="none" w:color="FFFFFF" w:sz="96" w:space="31"/>
        <w:left w:val="none" w:color="FFFFFF" w:sz="96" w:space="31"/>
        <w:bottom w:val="none" w:color="FFFFFF" w:sz="96" w:space="31"/>
        <w:right w:val="none" w:color="FFFFFF" w:sz="96" w:space="31"/>
      </w:pBdr>
    </w:pPr>
    <w:rPr>
      <w:rFonts w:ascii="Helvetica" w:hAnsi="Helvetica" w:eastAsia="Arial Unicode MS" w:cs="Arial Unicode MS"/>
      <w:color w:val="000000"/>
      <w:sz w:val="24"/>
      <w:szCs w:val="24"/>
      <w:lang w:eastAsia="ru-RU"/>
    </w:rPr>
  </w:style>
  <w:style w:type="paragraph" w:styleId="1644">
    <w:name w:val="Revision"/>
    <w:hidden/>
    <w:uiPriority w:val="99"/>
    <w:semiHidden/>
    <w:pPr>
      <w:spacing w:after="0" w:line="240" w:lineRule="auto"/>
    </w:pPr>
    <w:rPr>
      <w:rFonts w:eastAsia="Times New Roman" w:cs="Times New Roman"/>
    </w:rPr>
  </w:style>
  <w:style w:type="paragraph" w:styleId="1645" w:customStyle="1">
    <w:name w:val="Heading"/>
    <w:uiPriority w:val="99"/>
    <w:pPr>
      <w:spacing w:after="0" w:line="240" w:lineRule="auto"/>
    </w:pPr>
    <w:rPr>
      <w:rFonts w:ascii="Arial" w:hAnsi="Arial" w:eastAsia="SimSun" w:cs="Arial"/>
      <w:b/>
      <w:bCs/>
      <w:lang w:eastAsia="ru-RU"/>
    </w:rPr>
  </w:style>
  <w:style w:type="paragraph" w:styleId="1646" w:customStyle="1">
    <w:name w:val="Preformat"/>
    <w:link w:val="1717"/>
    <w:uiPriority w:val="99"/>
    <w:pPr>
      <w:spacing w:after="0" w:line="240" w:lineRule="auto"/>
    </w:pPr>
    <w:rPr>
      <w:rFonts w:ascii="Courier New" w:hAnsi="Courier New" w:eastAsia="SimSun" w:cs="Courier New"/>
      <w:sz w:val="20"/>
      <w:szCs w:val="20"/>
      <w:lang w:eastAsia="ru-RU"/>
    </w:rPr>
  </w:style>
  <w:style w:type="character" w:styleId="1647" w:customStyle="1">
    <w:name w:val="s_10"/>
    <w:basedOn w:val="1288"/>
    <w:rPr>
      <w:rFonts w:cs="Times New Roman"/>
    </w:rPr>
  </w:style>
  <w:style w:type="character" w:styleId="1648" w:customStyle="1">
    <w:name w:val="ecatbody"/>
    <w:basedOn w:val="1288"/>
    <w:rPr>
      <w:rFonts w:cs="Times New Roman"/>
    </w:rPr>
  </w:style>
  <w:style w:type="character" w:styleId="1649" w:customStyle="1">
    <w:name w:val="ecattext"/>
    <w:basedOn w:val="1288"/>
    <w:rPr>
      <w:rFonts w:cs="Times New Roman"/>
    </w:rPr>
  </w:style>
  <w:style w:type="character" w:styleId="1650">
    <w:name w:val="Emphasis"/>
    <w:basedOn w:val="1288"/>
    <w:uiPriority w:val="20"/>
    <w:qFormat/>
    <w:rPr>
      <w:rFonts w:cs="Times New Roman"/>
      <w:i/>
      <w:iCs/>
    </w:rPr>
  </w:style>
  <w:style w:type="table" w:styleId="1651" w:customStyle="1">
    <w:name w:val="Table Normal1"/>
    <w:pPr>
      <w:spacing w:after="0" w:line="240" w:lineRule="auto"/>
    </w:pPr>
    <w:rPr>
      <w:rFonts w:ascii="Times New Roman" w:hAnsi="Times New Roman" w:eastAsia="Arial Unicode MS" w:cs="Times New Roman"/>
      <w:sz w:val="20"/>
      <w:szCs w:val="20"/>
    </w:rPr>
    <w:tblPr>
      <w:tblCellMar>
        <w:left w:w="0" w:type="dxa"/>
        <w:top w:w="0" w:type="dxa"/>
        <w:right w:w="0" w:type="dxa"/>
        <w:bottom w:w="0" w:type="dxa"/>
      </w:tblCellMar>
    </w:tblPr>
  </w:style>
  <w:style w:type="table" w:styleId="1652" w:customStyle="1">
    <w:name w:val="Table Normal11"/>
    <w:pPr>
      <w:spacing w:after="0" w:line="240" w:lineRule="auto"/>
    </w:pPr>
    <w:rPr>
      <w:rFonts w:ascii="Times New Roman" w:hAnsi="Times New Roman" w:eastAsia="Times New Roman" w:cs="Times New Roman"/>
      <w:sz w:val="20"/>
      <w:szCs w:val="20"/>
    </w:rPr>
    <w:tblPr>
      <w:tblCellMar>
        <w:left w:w="0" w:type="dxa"/>
        <w:top w:w="0" w:type="dxa"/>
        <w:right w:w="0" w:type="dxa"/>
        <w:bottom w:w="0" w:type="dxa"/>
      </w:tblCellMar>
    </w:tblPr>
  </w:style>
  <w:style w:type="numbering" w:styleId="1653" w:customStyle="1">
    <w:name w:val="Импортированный стиль 7"/>
    <w:pPr>
      <w:numPr>
        <w:ilvl w:val="0"/>
        <w:numId w:val="37"/>
      </w:numPr>
    </w:pPr>
  </w:style>
  <w:style w:type="numbering" w:styleId="1654" w:customStyle="1">
    <w:name w:val="Импортированный стиль 19"/>
    <w:pPr>
      <w:numPr>
        <w:ilvl w:val="0"/>
        <w:numId w:val="48"/>
      </w:numPr>
    </w:pPr>
  </w:style>
  <w:style w:type="numbering" w:styleId="1655" w:customStyle="1">
    <w:name w:val="Импортированный стиль 33"/>
    <w:pPr>
      <w:numPr>
        <w:ilvl w:val="0"/>
        <w:numId w:val="62"/>
      </w:numPr>
    </w:pPr>
  </w:style>
  <w:style w:type="numbering" w:styleId="1656" w:customStyle="1">
    <w:name w:val="Импортированный стиль 20"/>
    <w:pPr>
      <w:numPr>
        <w:ilvl w:val="0"/>
        <w:numId w:val="49"/>
      </w:numPr>
    </w:pPr>
  </w:style>
  <w:style w:type="numbering" w:styleId="1657" w:customStyle="1">
    <w:name w:val="Импортированный стиль 22"/>
    <w:pPr>
      <w:numPr>
        <w:ilvl w:val="0"/>
        <w:numId w:val="51"/>
      </w:numPr>
    </w:pPr>
  </w:style>
  <w:style w:type="numbering" w:styleId="1658" w:customStyle="1">
    <w:name w:val="Импортированный стиль 40"/>
    <w:pPr>
      <w:numPr>
        <w:ilvl w:val="0"/>
        <w:numId w:val="73"/>
      </w:numPr>
    </w:pPr>
  </w:style>
  <w:style w:type="numbering" w:styleId="1659" w:customStyle="1">
    <w:name w:val="Импортированный стиль 13"/>
    <w:pPr>
      <w:numPr>
        <w:ilvl w:val="0"/>
        <w:numId w:val="43"/>
      </w:numPr>
    </w:pPr>
  </w:style>
  <w:style w:type="numbering" w:styleId="1660" w:customStyle="1">
    <w:name w:val="Импортированный стиль 31"/>
    <w:pPr>
      <w:numPr>
        <w:ilvl w:val="0"/>
        <w:numId w:val="60"/>
      </w:numPr>
    </w:pPr>
  </w:style>
  <w:style w:type="numbering" w:styleId="1661" w:customStyle="1">
    <w:name w:val="Импортированный стиль 10"/>
    <w:pPr>
      <w:numPr>
        <w:ilvl w:val="0"/>
        <w:numId w:val="40"/>
      </w:numPr>
    </w:pPr>
  </w:style>
  <w:style w:type="numbering" w:styleId="1662" w:customStyle="1">
    <w:name w:val="Импортированный стиль 38"/>
    <w:pPr>
      <w:numPr>
        <w:ilvl w:val="0"/>
        <w:numId w:val="67"/>
      </w:numPr>
    </w:pPr>
  </w:style>
  <w:style w:type="numbering" w:styleId="1663" w:customStyle="1">
    <w:name w:val="Импортированный стиль 11"/>
    <w:pPr>
      <w:numPr>
        <w:ilvl w:val="0"/>
        <w:numId w:val="41"/>
      </w:numPr>
    </w:pPr>
  </w:style>
  <w:style w:type="numbering" w:styleId="1664" w:customStyle="1">
    <w:name w:val="Импортированный стиль 18"/>
    <w:pPr>
      <w:numPr>
        <w:ilvl w:val="0"/>
        <w:numId w:val="47"/>
      </w:numPr>
    </w:pPr>
  </w:style>
  <w:style w:type="numbering" w:styleId="1665" w:customStyle="1">
    <w:name w:val="Импортированный стиль 15"/>
    <w:pPr>
      <w:numPr>
        <w:ilvl w:val="0"/>
        <w:numId w:val="44"/>
      </w:numPr>
    </w:pPr>
  </w:style>
  <w:style w:type="numbering" w:styleId="1666" w:customStyle="1">
    <w:name w:val="Импортированный стиль 9"/>
    <w:pPr>
      <w:numPr>
        <w:ilvl w:val="0"/>
        <w:numId w:val="39"/>
      </w:numPr>
    </w:pPr>
  </w:style>
  <w:style w:type="numbering" w:styleId="1667" w:customStyle="1">
    <w:name w:val="Импортированный стиль 43"/>
    <w:pPr>
      <w:numPr>
        <w:ilvl w:val="0"/>
        <w:numId w:val="88"/>
      </w:numPr>
    </w:pPr>
  </w:style>
  <w:style w:type="numbering" w:styleId="1668" w:customStyle="1">
    <w:name w:val="Импортированный стиль 21"/>
    <w:pPr>
      <w:numPr>
        <w:ilvl w:val="0"/>
        <w:numId w:val="50"/>
      </w:numPr>
    </w:pPr>
  </w:style>
  <w:style w:type="numbering" w:styleId="1669" w:customStyle="1">
    <w:name w:val="Импортированный стиль 44"/>
    <w:pPr>
      <w:numPr>
        <w:ilvl w:val="0"/>
        <w:numId w:val="89"/>
      </w:numPr>
    </w:pPr>
  </w:style>
  <w:style w:type="numbering" w:styleId="1670" w:customStyle="1">
    <w:name w:val="Импортированный стиль 17"/>
    <w:pPr>
      <w:numPr>
        <w:ilvl w:val="0"/>
        <w:numId w:val="46"/>
      </w:numPr>
    </w:pPr>
  </w:style>
  <w:style w:type="numbering" w:styleId="1671" w:customStyle="1">
    <w:name w:val="Импортированный стиль 26"/>
    <w:pPr>
      <w:numPr>
        <w:ilvl w:val="0"/>
        <w:numId w:val="55"/>
      </w:numPr>
    </w:pPr>
  </w:style>
  <w:style w:type="numbering" w:styleId="1672" w:customStyle="1">
    <w:name w:val="Импортированный стиль 45"/>
    <w:pPr>
      <w:numPr>
        <w:ilvl w:val="0"/>
        <w:numId w:val="90"/>
      </w:numPr>
    </w:pPr>
  </w:style>
  <w:style w:type="numbering" w:styleId="1673" w:customStyle="1">
    <w:name w:val="Импортированный стиль 23"/>
    <w:pPr>
      <w:numPr>
        <w:ilvl w:val="0"/>
        <w:numId w:val="52"/>
      </w:numPr>
    </w:pPr>
  </w:style>
  <w:style w:type="numbering" w:styleId="1674" w:customStyle="1">
    <w:name w:val="Импортированный стиль 3"/>
    <w:pPr>
      <w:numPr>
        <w:ilvl w:val="0"/>
        <w:numId w:val="33"/>
      </w:numPr>
    </w:pPr>
  </w:style>
  <w:style w:type="numbering" w:styleId="1675" w:customStyle="1">
    <w:name w:val="Импортированный стиль 42"/>
    <w:pPr>
      <w:numPr>
        <w:ilvl w:val="0"/>
        <w:numId w:val="84"/>
      </w:numPr>
    </w:pPr>
  </w:style>
  <w:style w:type="numbering" w:styleId="1676" w:customStyle="1">
    <w:name w:val="Импортированный стиль 16"/>
    <w:pPr>
      <w:numPr>
        <w:ilvl w:val="0"/>
        <w:numId w:val="45"/>
      </w:numPr>
    </w:pPr>
  </w:style>
  <w:style w:type="numbering" w:styleId="1677" w:customStyle="1">
    <w:name w:val="Импортированный стиль 8"/>
    <w:pPr>
      <w:numPr>
        <w:ilvl w:val="0"/>
        <w:numId w:val="38"/>
      </w:numPr>
    </w:pPr>
  </w:style>
  <w:style w:type="numbering" w:styleId="1678" w:customStyle="1">
    <w:name w:val="Импортированный стиль 4"/>
    <w:pPr>
      <w:numPr>
        <w:ilvl w:val="0"/>
        <w:numId w:val="34"/>
      </w:numPr>
    </w:pPr>
  </w:style>
  <w:style w:type="numbering" w:styleId="1679" w:customStyle="1">
    <w:name w:val="Импортированный стиль 29"/>
    <w:pPr>
      <w:numPr>
        <w:ilvl w:val="0"/>
        <w:numId w:val="58"/>
      </w:numPr>
    </w:pPr>
  </w:style>
  <w:style w:type="numbering" w:styleId="1680" w:customStyle="1">
    <w:name w:val="Импортированный стиль 39"/>
    <w:pPr>
      <w:numPr>
        <w:ilvl w:val="0"/>
        <w:numId w:val="69"/>
      </w:numPr>
    </w:pPr>
  </w:style>
  <w:style w:type="numbering" w:styleId="1681" w:customStyle="1">
    <w:name w:val="Импортированный стиль 30"/>
    <w:pPr>
      <w:numPr>
        <w:ilvl w:val="0"/>
        <w:numId w:val="59"/>
      </w:numPr>
    </w:pPr>
  </w:style>
  <w:style w:type="numbering" w:styleId="1682" w:customStyle="1">
    <w:name w:val="Импортированный стиль 34"/>
    <w:pPr>
      <w:numPr>
        <w:ilvl w:val="0"/>
        <w:numId w:val="63"/>
      </w:numPr>
    </w:pPr>
  </w:style>
  <w:style w:type="numbering" w:styleId="1683" w:customStyle="1">
    <w:name w:val="Импортированный стиль 5"/>
    <w:pPr>
      <w:numPr>
        <w:ilvl w:val="0"/>
        <w:numId w:val="35"/>
      </w:numPr>
    </w:pPr>
  </w:style>
  <w:style w:type="numbering" w:styleId="1684" w:customStyle="1">
    <w:name w:val="Импортированный стиль 24"/>
    <w:pPr>
      <w:numPr>
        <w:ilvl w:val="0"/>
        <w:numId w:val="53"/>
      </w:numPr>
    </w:pPr>
  </w:style>
  <w:style w:type="numbering" w:styleId="1685" w:customStyle="1">
    <w:name w:val="Импортированный стиль 37"/>
    <w:pPr>
      <w:numPr>
        <w:ilvl w:val="0"/>
        <w:numId w:val="66"/>
      </w:numPr>
    </w:pPr>
  </w:style>
  <w:style w:type="numbering" w:styleId="1686" w:customStyle="1">
    <w:name w:val="Импортированный стиль 36"/>
    <w:pPr>
      <w:numPr>
        <w:ilvl w:val="0"/>
        <w:numId w:val="65"/>
      </w:numPr>
    </w:pPr>
  </w:style>
  <w:style w:type="numbering" w:styleId="1687" w:customStyle="1">
    <w:name w:val="Импортированный стиль 25"/>
    <w:pPr>
      <w:numPr>
        <w:ilvl w:val="0"/>
        <w:numId w:val="54"/>
      </w:numPr>
    </w:pPr>
  </w:style>
  <w:style w:type="numbering" w:styleId="1688" w:customStyle="1">
    <w:name w:val="Импортированный стиль 28"/>
    <w:pPr>
      <w:numPr>
        <w:ilvl w:val="0"/>
        <w:numId w:val="57"/>
      </w:numPr>
    </w:pPr>
  </w:style>
  <w:style w:type="numbering" w:styleId="1689" w:customStyle="1">
    <w:name w:val="Импортированный стиль 6"/>
    <w:pPr>
      <w:numPr>
        <w:ilvl w:val="0"/>
        <w:numId w:val="36"/>
      </w:numPr>
    </w:pPr>
  </w:style>
  <w:style w:type="numbering" w:styleId="1690" w:customStyle="1">
    <w:name w:val="Импортированный стиль 41"/>
    <w:pPr>
      <w:numPr>
        <w:ilvl w:val="0"/>
        <w:numId w:val="81"/>
      </w:numPr>
    </w:pPr>
  </w:style>
  <w:style w:type="numbering" w:styleId="1691" w:customStyle="1">
    <w:name w:val="Импортированный стиль 35"/>
    <w:pPr>
      <w:numPr>
        <w:ilvl w:val="0"/>
        <w:numId w:val="64"/>
      </w:numPr>
    </w:pPr>
  </w:style>
  <w:style w:type="numbering" w:styleId="1692" w:customStyle="1">
    <w:name w:val="Импортированный стиль 32"/>
    <w:pPr>
      <w:numPr>
        <w:ilvl w:val="0"/>
        <w:numId w:val="61"/>
      </w:numPr>
    </w:pPr>
  </w:style>
  <w:style w:type="numbering" w:styleId="1693" w:customStyle="1">
    <w:name w:val="Импортированный стиль 27"/>
    <w:pPr>
      <w:numPr>
        <w:ilvl w:val="0"/>
        <w:numId w:val="56"/>
      </w:numPr>
    </w:pPr>
  </w:style>
  <w:style w:type="numbering" w:styleId="1694" w:customStyle="1">
    <w:name w:val="Импортированный стиль 12"/>
    <w:pPr>
      <w:numPr>
        <w:ilvl w:val="0"/>
        <w:numId w:val="42"/>
      </w:numPr>
    </w:pPr>
  </w:style>
  <w:style w:type="paragraph" w:styleId="1695" w:customStyle="1">
    <w:name w:val="Знак1"/>
    <w:basedOn w:val="1278"/>
    <w:pPr>
      <w:spacing w:after="160" w:line="240" w:lineRule="exact"/>
      <w:widowControl/>
    </w:pPr>
    <w:rPr>
      <w:rFonts w:ascii="Verdana" w:hAnsi="Verdana" w:cs="Verdana"/>
      <w:lang w:val="en-US" w:eastAsia="en-US"/>
    </w:rPr>
  </w:style>
  <w:style w:type="paragraph" w:styleId="1696">
    <w:name w:val="TOC Heading"/>
    <w:basedOn w:val="1279"/>
    <w:next w:val="1278"/>
    <w:uiPriority w:val="39"/>
    <w:unhideWhenUsed/>
    <w:qFormat/>
    <w:pPr>
      <w:keepLines/>
      <w:keepNext/>
      <w:spacing w:before="240" w:after="0" w:line="259" w:lineRule="auto"/>
      <w:outlineLvl w:val="9"/>
    </w:pPr>
    <w:rPr>
      <w:rFonts w:asciiTheme="majorHAnsi" w:hAnsiTheme="majorHAnsi" w:eastAsiaTheme="majorEastAsia" w:cstheme="majorBidi"/>
      <w:color w:val="2e74b5" w:themeColor="accent1" w:themeShade="BF"/>
      <w:sz w:val="32"/>
      <w:szCs w:val="32"/>
      <w:lang w:val="ru-RU" w:eastAsia="ru-RU"/>
    </w:rPr>
  </w:style>
  <w:style w:type="paragraph" w:styleId="1697">
    <w:name w:val="toc 1"/>
    <w:basedOn w:val="1278"/>
    <w:next w:val="1278"/>
    <w:uiPriority w:val="39"/>
    <w:unhideWhenUsed/>
    <w:pPr>
      <w:spacing w:after="100"/>
    </w:pPr>
  </w:style>
  <w:style w:type="paragraph" w:styleId="1698">
    <w:name w:val="toc 2"/>
    <w:basedOn w:val="1278"/>
    <w:next w:val="1278"/>
    <w:uiPriority w:val="39"/>
    <w:unhideWhenUsed/>
    <w:pPr>
      <w:ind w:left="200"/>
      <w:spacing w:after="100"/>
    </w:pPr>
  </w:style>
  <w:style w:type="paragraph" w:styleId="1699">
    <w:name w:val="toc 3"/>
    <w:basedOn w:val="1278"/>
    <w:next w:val="1278"/>
    <w:uiPriority w:val="39"/>
    <w:unhideWhenUsed/>
    <w:pPr>
      <w:ind w:left="400"/>
      <w:spacing w:after="100"/>
    </w:pPr>
  </w:style>
  <w:style w:type="paragraph" w:styleId="1700">
    <w:name w:val="toc 4"/>
    <w:basedOn w:val="1278"/>
    <w:next w:val="1278"/>
    <w:uiPriority w:val="39"/>
    <w:unhideWhenUsed/>
    <w:pPr>
      <w:ind w:left="660"/>
      <w:spacing w:after="100" w:line="259" w:lineRule="auto"/>
      <w:widowControl/>
    </w:pPr>
    <w:rPr>
      <w:rFonts w:asciiTheme="minorHAnsi" w:hAnsiTheme="minorHAnsi" w:eastAsiaTheme="minorEastAsia" w:cstheme="minorBidi"/>
      <w:sz w:val="22"/>
      <w:szCs w:val="22"/>
    </w:rPr>
  </w:style>
  <w:style w:type="paragraph" w:styleId="1701">
    <w:name w:val="toc 5"/>
    <w:basedOn w:val="1278"/>
    <w:next w:val="1278"/>
    <w:uiPriority w:val="39"/>
    <w:unhideWhenUsed/>
    <w:pPr>
      <w:ind w:left="880"/>
      <w:spacing w:after="100" w:line="259" w:lineRule="auto"/>
      <w:widowControl/>
    </w:pPr>
    <w:rPr>
      <w:rFonts w:asciiTheme="minorHAnsi" w:hAnsiTheme="minorHAnsi" w:eastAsiaTheme="minorEastAsia" w:cstheme="minorBidi"/>
      <w:sz w:val="22"/>
      <w:szCs w:val="22"/>
    </w:rPr>
  </w:style>
  <w:style w:type="paragraph" w:styleId="1702">
    <w:name w:val="toc 6"/>
    <w:basedOn w:val="1278"/>
    <w:next w:val="1278"/>
    <w:uiPriority w:val="39"/>
    <w:unhideWhenUsed/>
    <w:pPr>
      <w:ind w:left="1100"/>
      <w:spacing w:after="100" w:line="259" w:lineRule="auto"/>
      <w:widowControl/>
    </w:pPr>
    <w:rPr>
      <w:rFonts w:asciiTheme="minorHAnsi" w:hAnsiTheme="minorHAnsi" w:eastAsiaTheme="minorEastAsia" w:cstheme="minorBidi"/>
      <w:sz w:val="22"/>
      <w:szCs w:val="22"/>
    </w:rPr>
  </w:style>
  <w:style w:type="paragraph" w:styleId="1703">
    <w:name w:val="toc 7"/>
    <w:basedOn w:val="1278"/>
    <w:next w:val="1278"/>
    <w:uiPriority w:val="39"/>
    <w:unhideWhenUsed/>
    <w:pPr>
      <w:ind w:left="1320"/>
      <w:spacing w:after="100" w:line="259" w:lineRule="auto"/>
      <w:widowControl/>
    </w:pPr>
    <w:rPr>
      <w:rFonts w:asciiTheme="minorHAnsi" w:hAnsiTheme="minorHAnsi" w:eastAsiaTheme="minorEastAsia" w:cstheme="minorBidi"/>
      <w:sz w:val="22"/>
      <w:szCs w:val="22"/>
    </w:rPr>
  </w:style>
  <w:style w:type="paragraph" w:styleId="1704">
    <w:name w:val="toc 8"/>
    <w:basedOn w:val="1278"/>
    <w:next w:val="1278"/>
    <w:uiPriority w:val="39"/>
    <w:unhideWhenUsed/>
    <w:pPr>
      <w:ind w:left="1540"/>
      <w:spacing w:after="100" w:line="259" w:lineRule="auto"/>
      <w:widowControl/>
    </w:pPr>
    <w:rPr>
      <w:rFonts w:asciiTheme="minorHAnsi" w:hAnsiTheme="minorHAnsi" w:eastAsiaTheme="minorEastAsia" w:cstheme="minorBidi"/>
      <w:sz w:val="22"/>
      <w:szCs w:val="22"/>
    </w:rPr>
  </w:style>
  <w:style w:type="paragraph" w:styleId="1705">
    <w:name w:val="toc 9"/>
    <w:basedOn w:val="1278"/>
    <w:next w:val="1278"/>
    <w:uiPriority w:val="39"/>
    <w:unhideWhenUsed/>
    <w:pPr>
      <w:ind w:left="1760"/>
      <w:spacing w:after="100" w:line="259" w:lineRule="auto"/>
      <w:widowControl/>
    </w:pPr>
    <w:rPr>
      <w:rFonts w:asciiTheme="minorHAnsi" w:hAnsiTheme="minorHAnsi" w:eastAsiaTheme="minorEastAsia" w:cstheme="minorBidi"/>
      <w:sz w:val="22"/>
      <w:szCs w:val="22"/>
    </w:rPr>
  </w:style>
  <w:style w:type="table" w:styleId="1706" w:customStyle="1">
    <w:name w:val="Сетка таблицы1"/>
    <w:basedOn w:val="1289"/>
    <w:next w:val="1641"/>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707" w:customStyle="1">
    <w:name w:val="Сетка таблицы2"/>
    <w:basedOn w:val="1289"/>
    <w:next w:val="1641"/>
    <w:uiPriority w:val="39"/>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708" w:customStyle="1">
    <w:name w:val="Сетка таблицы3"/>
    <w:basedOn w:val="1289"/>
    <w:next w:val="1641"/>
    <w:uiPriority w:val="59"/>
    <w:pPr>
      <w:spacing w:after="0" w:line="240" w:lineRule="auto"/>
    </w:pPr>
    <w:rPr>
      <w:rFonts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09" w:customStyle="1">
    <w:name w:val="Основной текст с отступом 31"/>
    <w:next w:val="1501"/>
    <w:link w:val="1502"/>
    <w:uiPriority w:val="99"/>
    <w:pPr>
      <w:ind w:left="283"/>
      <w:spacing w:after="120" w:line="240" w:lineRule="auto"/>
      <w:widowControl w:val="off"/>
      <w:pBdr>
        <w:top w:val="none" w:color="000000" w:sz="4" w:space="0"/>
        <w:left w:val="none" w:color="000000" w:sz="4" w:space="0"/>
        <w:bottom w:val="none" w:color="000000" w:sz="4" w:space="0"/>
        <w:right w:val="none" w:color="000000" w:sz="4" w:space="0"/>
        <w:between w:val="none" w:color="000000" w:sz="4" w:space="0"/>
      </w:pBdr>
    </w:pPr>
    <w:rPr>
      <w:rFonts w:ascii="Arial" w:hAnsi="Arial" w:eastAsia="Times New Roman" w:cs="Times New Roman"/>
      <w:sz w:val="16"/>
      <w:szCs w:val="16"/>
      <w:lang w:eastAsia="ru-RU"/>
    </w:rPr>
  </w:style>
  <w:style w:type="paragraph" w:styleId="1710" w:customStyle="1">
    <w:name w:val="docdata"/>
    <w:basedOn w:val="1278"/>
    <w:pPr>
      <w:spacing w:before="100" w:beforeAutospacing="1" w:after="100" w:afterAutospacing="1"/>
      <w:widowControl/>
    </w:pPr>
    <w:rPr>
      <w:rFonts w:ascii="Times New Roman" w:hAnsi="Times New Roman" w:cs="Times New Roman"/>
      <w:sz w:val="24"/>
      <w:szCs w:val="24"/>
    </w:rPr>
  </w:style>
  <w:style w:type="character" w:styleId="1711" w:customStyle="1">
    <w:name w:val="1973"/>
    <w:basedOn w:val="1288"/>
  </w:style>
  <w:style w:type="character" w:styleId="1712" w:customStyle="1">
    <w:name w:val="5030"/>
    <w:basedOn w:val="1288"/>
  </w:style>
  <w:style w:type="character" w:styleId="1713" w:customStyle="1">
    <w:name w:val="1933"/>
    <w:basedOn w:val="1288"/>
  </w:style>
  <w:style w:type="character" w:styleId="1714" w:customStyle="1">
    <w:name w:val="4298"/>
    <w:basedOn w:val="1288"/>
  </w:style>
  <w:style w:type="character" w:styleId="1715" w:customStyle="1">
    <w:name w:val="3128"/>
    <w:basedOn w:val="1288"/>
  </w:style>
  <w:style w:type="character" w:styleId="1716" w:customStyle="1">
    <w:name w:val="docy"/>
    <w:basedOn w:val="1288"/>
  </w:style>
  <w:style w:type="paragraph" w:styleId="1717" w:customStyle="1">
    <w:name w:val="Заголовок 11"/>
    <w:link w:val="1646"/>
    <w:uiPriority w:val="9"/>
    <w:qFormat/>
    <w:pPr>
      <w:spacing w:line="240" w:lineRule="exact"/>
      <w:pBdr>
        <w:top w:val="none" w:color="000000" w:sz="4" w:space="0"/>
        <w:left w:val="none" w:color="000000" w:sz="4" w:space="0"/>
        <w:bottom w:val="none" w:color="000000" w:sz="4" w:space="0"/>
        <w:right w:val="none" w:color="000000" w:sz="4" w:space="0"/>
        <w:between w:val="none" w:color="000000" w:sz="4" w:space="0"/>
      </w:pBdr>
      <w:outlineLvl w:val="0"/>
    </w:pPr>
    <w:rPr>
      <w:rFonts w:ascii="Verdana" w:hAnsi="Verdana" w:eastAsia="Times New Roman" w:cs="Verdana"/>
      <w:sz w:val="20"/>
      <w:szCs w:val="20"/>
      <w:lang w:val="en-US"/>
    </w:rPr>
  </w:style>
  <w:style w:type="character" w:styleId="1718" w:customStyle="1">
    <w:name w:val="pt-pt-a0-000003"/>
    <w:basedOn w:val="1486"/>
    <w:rPr>
      <w:rFonts w:ascii="Cambria" w:hAnsi="Cambria"/>
      <w:b/>
      <w:sz w:val="32"/>
    </w:rPr>
  </w:style>
  <w:style w:type="numbering" w:styleId="1719" w:customStyle="1">
    <w:name w:val="Импортированный стиль 221"/>
    <w:basedOn w:val="1290"/>
    <w:pPr>
      <w:numPr>
        <w:ilvl w:val="0"/>
        <w:numId w:val="107"/>
      </w:numPr>
    </w:pPr>
  </w:style>
  <w:style w:type="paragraph" w:styleId="1720" w:customStyle="1">
    <w:name w:val="Текст сноски1"/>
    <w:uiPriority w:val="99"/>
    <w:unhideWhenUsed/>
    <w:pPr>
      <w:spacing w:after="0" w:line="240" w:lineRule="auto"/>
      <w:pBdr>
        <w:top w:val="none" w:color="000000" w:sz="4" w:space="0"/>
        <w:left w:val="none" w:color="000000" w:sz="4" w:space="0"/>
        <w:bottom w:val="none" w:color="000000" w:sz="4" w:space="0"/>
        <w:right w:val="none" w:color="000000" w:sz="4" w:space="0"/>
        <w:between w:val="none" w:color="000000" w:sz="4" w:space="0"/>
      </w:pBdr>
    </w:pPr>
    <w:rPr>
      <w:rFonts w:ascii="Calibri" w:hAnsi="Calibri" w:eastAsia="Calibri" w:cs="Times New Roman"/>
      <w:sz w:val="20"/>
      <w:szCs w:val="20"/>
    </w:rPr>
  </w:style>
  <w:style w:type="character" w:styleId="1721" w:customStyle="1">
    <w:name w:val="Hyperlink.0"/>
    <w:link w:val="1402"/>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header" Target="header8.xml" /><Relationship Id="rId17" Type="http://schemas.openxmlformats.org/officeDocument/2006/relationships/header" Target="header9.xml" /><Relationship Id="rId18" Type="http://schemas.openxmlformats.org/officeDocument/2006/relationships/header" Target="header10.xml" /><Relationship Id="rId19" Type="http://schemas.openxmlformats.org/officeDocument/2006/relationships/header" Target="header11.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footer" Target="footer3.xml" /><Relationship Id="rId23" Type="http://schemas.openxmlformats.org/officeDocument/2006/relationships/footer" Target="footer4.xml" /><Relationship Id="rId24" Type="http://schemas.openxmlformats.org/officeDocument/2006/relationships/customXml" Target="../customXml/item1.xml" /><Relationship Id="rId25" Type="http://schemas.openxmlformats.org/officeDocument/2006/relationships/hyperlink" Target="https://www.rosseti.ru/suppliers/technical-policy/equipment-quality-control/" TargetMode="External"/><Relationship Id="rId26" Type="http://schemas.openxmlformats.org/officeDocument/2006/relationships/hyperlink" Target="https://www.rosseti.ru/suppliers/technical-policy/equipment-quality-control/" TargetMode="External"/><Relationship Id="rId27" Type="http://schemas.openxmlformats.org/officeDocument/2006/relationships/image" Target="media/image1.png"/><Relationship Id="rId28" Type="http://schemas.openxmlformats.org/officeDocument/2006/relationships/image" Target="media/media1.svg"/><Relationship Id="rId29" Type="http://schemas.openxmlformats.org/officeDocument/2006/relationships/image" Target="media/image2.png"/><Relationship Id="rId30" Type="http://schemas.openxmlformats.org/officeDocument/2006/relationships/image" Target="media/media2.svg"/><Relationship Id="rId31" Type="http://schemas.openxmlformats.org/officeDocument/2006/relationships/image" Target="media/image3.png"/><Relationship Id="rId32" Type="http://schemas.openxmlformats.org/officeDocument/2006/relationships/image" Target="media/media3.svg"/><Relationship Id="rId33" Type="http://schemas.openxmlformats.org/officeDocument/2006/relationships/image" Target="media/image4.png"/><Relationship Id="rId34" Type="http://schemas.openxmlformats.org/officeDocument/2006/relationships/image" Target="media/media4.svg"/><Relationship Id="rId35" Type="http://schemas.openxmlformats.org/officeDocument/2006/relationships/image" Target="media/image5.png"/><Relationship Id="rId36" Type="http://schemas.openxmlformats.org/officeDocument/2006/relationships/image" Target="media/image6.png"/><Relationship Id="rId37" Type="http://schemas.openxmlformats.org/officeDocument/2006/relationships/image" Target="media/image7.png"/><Relationship Id="rId38" Type="http://schemas.openxmlformats.org/officeDocument/2006/relationships/image" Target="media/image8.png"/><Relationship Id="rId39" Type="http://schemas.openxmlformats.org/officeDocument/2006/relationships/image" Target="media/image9.png"/><Relationship Id="rId40" Type="http://schemas.openxmlformats.org/officeDocument/2006/relationships/image" Target="media/image10.png"/><Relationship Id="rId41" Type="http://schemas.openxmlformats.org/officeDocument/2006/relationships/hyperlink" Target="file:///C:\AppData\Local\Temp\AsudCheckout\AppData\Users\Fedeneva-na\Desktop\&#1055;&#1083;&#1072;&#1085;&#1080;&#1088;&#1091;&#1077;&#1084;&#1099;&#1077;%20&#1080;&#1079;&#1084;&#1077;&#1085;&#1077;&#1085;&#1080;&#1103;%20&#1074;%20&#1055;&#1048;&#1056;.docx" TargetMode="External"/><Relationship Id="rId42" Type="http://schemas.openxmlformats.org/officeDocument/2006/relationships/image" Target="media/image11.png"/><Relationship Id="rId43" Type="http://schemas.openxmlformats.org/officeDocument/2006/relationships/image" Target="media/media5.svg"/><Relationship Id="rId44" Type="http://schemas.openxmlformats.org/officeDocument/2006/relationships/image" Target="media/image12.png"/><Relationship Id="rId45" Type="http://schemas.openxmlformats.org/officeDocument/2006/relationships/image" Target="media/media6.svg"/><Relationship Id="rId46" Type="http://schemas.openxmlformats.org/officeDocument/2006/relationships/image" Target="media/image13.png"/><Relationship Id="rId47" Type="http://schemas.openxmlformats.org/officeDocument/2006/relationships/image" Target="media/media7.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10.xml.rels><?xml version="1.0" encoding="UTF-8" standalone="yes"?><Relationships xmlns="http://schemas.openxmlformats.org/package/2006/relationships"></Relationships>
</file>

<file path=word/_rels/header1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_rels/header8.xml.rels><?xml version="1.0" encoding="UTF-8" standalone="yes"?><Relationships xmlns="http://schemas.openxmlformats.org/package/2006/relationships"></Relationships>
</file>

<file path=word/_rels/header9.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B5A91-3C19-4A1D-9374-0103903A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Балюк Наталья Николаевна</dc:creator>
  <cp:keywords/>
  <dc:description/>
  <cp:lastModifiedBy>gelvich</cp:lastModifiedBy>
  <cp:revision>43</cp:revision>
  <dcterms:created xsi:type="dcterms:W3CDTF">2024-10-30T11:48:00Z</dcterms:created>
  <dcterms:modified xsi:type="dcterms:W3CDTF">2025-09-26T11:35:33Z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09000002bab6b55e</vt:lpwstr>
  </property>
  <property fmtid="{D5CDD505-2E9C-101B-9397-08002B2CF9AE}" pid="3" name="CustomServerURL">
    <vt:lpwstr>http://10.19.19.33:7777/asudfsk/doc-upload</vt:lpwstr>
  </property>
  <property fmtid="{D5CDD505-2E9C-101B-9397-08002B2CF9AE}" pid="4" name="CustomUserId">
    <vt:lpwstr>Tarasenko_AI</vt:lpwstr>
  </property>
  <property fmtid="{D5CDD505-2E9C-101B-9397-08002B2CF9AE}" pid="5" name="CustomObjectState">
    <vt:lpwstr>2802609671</vt:lpwstr>
  </property>
  <property fmtid="{D5CDD505-2E9C-101B-9397-08002B2CF9AE}" pid="6" name="localFileProperties">
    <vt:lpwstr/>
  </property>
</Properties>
</file>